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132ECB" w14:textId="77777777" w:rsidR="00EB104C" w:rsidRPr="00004EAA" w:rsidRDefault="00EB104C" w:rsidP="00D766E2">
      <w:pPr>
        <w:rPr>
          <w:rFonts w:ascii="Arial" w:hAnsi="Arial" w:cs="Arial"/>
          <w:sz w:val="22"/>
          <w:szCs w:val="22"/>
        </w:rPr>
      </w:pPr>
      <w:bookmarkStart w:id="0" w:name="_GoBack"/>
      <w:bookmarkEnd w:id="0"/>
    </w:p>
    <w:p w14:paraId="7BF70A31" w14:textId="77777777" w:rsidR="00D766E2" w:rsidRDefault="00D766E2" w:rsidP="00D766E2">
      <w:pPr>
        <w:rPr>
          <w:rFonts w:ascii="Arial" w:hAnsi="Arial" w:cs="Arial"/>
          <w:sz w:val="22"/>
          <w:szCs w:val="22"/>
        </w:rPr>
      </w:pPr>
      <w:proofErr w:type="gramStart"/>
      <w:r w:rsidRPr="00004EAA">
        <w:rPr>
          <w:rFonts w:ascii="Arial" w:hAnsi="Arial" w:cs="Arial"/>
          <w:sz w:val="22"/>
          <w:szCs w:val="22"/>
        </w:rPr>
        <w:t>Supplemental Table 1.</w:t>
      </w:r>
      <w:proofErr w:type="gramEnd"/>
      <w:r w:rsidRPr="00004EAA">
        <w:rPr>
          <w:rFonts w:ascii="Arial" w:hAnsi="Arial" w:cs="Arial"/>
          <w:sz w:val="22"/>
          <w:szCs w:val="22"/>
        </w:rPr>
        <w:t xml:space="preserve"> Candidate covariates that were tested in the models</w:t>
      </w:r>
    </w:p>
    <w:p w14:paraId="47A0DEF6" w14:textId="77777777" w:rsidR="004D6811" w:rsidRPr="00004EAA" w:rsidRDefault="004D6811" w:rsidP="00D766E2">
      <w:pPr>
        <w:rPr>
          <w:rFonts w:ascii="Arial" w:hAnsi="Arial" w:cs="Arial"/>
          <w:sz w:val="22"/>
          <w:szCs w:val="22"/>
        </w:rPr>
      </w:pPr>
    </w:p>
    <w:tbl>
      <w:tblPr>
        <w:tblStyle w:val="TableGrid"/>
        <w:tblW w:w="1377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0"/>
        <w:gridCol w:w="8100"/>
        <w:gridCol w:w="90"/>
      </w:tblGrid>
      <w:tr w:rsidR="00D766E2" w:rsidRPr="00004EAA" w14:paraId="7AE020B8" w14:textId="77777777" w:rsidTr="00B3628C">
        <w:trPr>
          <w:gridAfter w:val="1"/>
          <w:wAfter w:w="90" w:type="dxa"/>
        </w:trPr>
        <w:tc>
          <w:tcPr>
            <w:tcW w:w="5580" w:type="dxa"/>
          </w:tcPr>
          <w:p w14:paraId="4F4F0218" w14:textId="77777777" w:rsidR="00D766E2" w:rsidRPr="00004EAA" w:rsidRDefault="00D766E2"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Variables</w:t>
            </w:r>
          </w:p>
        </w:tc>
        <w:tc>
          <w:tcPr>
            <w:tcW w:w="8100" w:type="dxa"/>
          </w:tcPr>
          <w:p w14:paraId="25103C25" w14:textId="77777777" w:rsidR="00D766E2" w:rsidRPr="00004EAA" w:rsidRDefault="00D766E2" w:rsidP="001F4548">
            <w:pPr>
              <w:rPr>
                <w:rFonts w:ascii="Arial" w:hAnsi="Arial" w:cs="Arial"/>
                <w:sz w:val="22"/>
                <w:szCs w:val="22"/>
              </w:rPr>
            </w:pPr>
            <w:r w:rsidRPr="00004EAA">
              <w:rPr>
                <w:rFonts w:ascii="Arial" w:hAnsi="Arial" w:cs="Arial"/>
                <w:sz w:val="22"/>
                <w:szCs w:val="22"/>
              </w:rPr>
              <w:t>Categories</w:t>
            </w:r>
          </w:p>
        </w:tc>
      </w:tr>
      <w:tr w:rsidR="00D766E2" w:rsidRPr="00004EAA" w14:paraId="679D16D3" w14:textId="77777777" w:rsidTr="00B3628C">
        <w:trPr>
          <w:gridAfter w:val="1"/>
          <w:wAfter w:w="90" w:type="dxa"/>
        </w:trPr>
        <w:tc>
          <w:tcPr>
            <w:tcW w:w="5580" w:type="dxa"/>
          </w:tcPr>
          <w:p w14:paraId="0354256A" w14:textId="77777777" w:rsidR="00D766E2" w:rsidRPr="00004EAA" w:rsidRDefault="00D766E2" w:rsidP="001F4548">
            <w:pPr>
              <w:autoSpaceDE w:val="0"/>
              <w:autoSpaceDN w:val="0"/>
              <w:adjustRightInd w:val="0"/>
              <w:rPr>
                <w:rFonts w:ascii="Arial" w:hAnsi="Arial" w:cs="Arial"/>
                <w:color w:val="000000"/>
                <w:sz w:val="22"/>
                <w:szCs w:val="22"/>
                <w:shd w:val="clear" w:color="auto" w:fill="FFFFFF"/>
              </w:rPr>
            </w:pPr>
          </w:p>
          <w:p w14:paraId="4E2BFCA5" w14:textId="73168C7D" w:rsidR="00D766E2" w:rsidRPr="00004EAA" w:rsidRDefault="00D766E2" w:rsidP="0034591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D</w:t>
            </w:r>
            <w:r w:rsidR="00345918" w:rsidRPr="00004EAA">
              <w:rPr>
                <w:rFonts w:ascii="Arial" w:hAnsi="Arial" w:cs="Arial"/>
                <w:color w:val="000000"/>
                <w:sz w:val="22"/>
                <w:szCs w:val="22"/>
                <w:shd w:val="clear" w:color="auto" w:fill="FFFFFF"/>
              </w:rPr>
              <w:t>emographic factors</w:t>
            </w:r>
          </w:p>
        </w:tc>
        <w:tc>
          <w:tcPr>
            <w:tcW w:w="8100" w:type="dxa"/>
          </w:tcPr>
          <w:p w14:paraId="08881512" w14:textId="77777777" w:rsidR="00D766E2" w:rsidRPr="00004EAA" w:rsidRDefault="00D766E2" w:rsidP="001F4548">
            <w:pPr>
              <w:rPr>
                <w:rFonts w:ascii="Arial" w:hAnsi="Arial" w:cs="Arial"/>
                <w:sz w:val="22"/>
                <w:szCs w:val="22"/>
              </w:rPr>
            </w:pPr>
          </w:p>
        </w:tc>
      </w:tr>
      <w:tr w:rsidR="00D766E2" w:rsidRPr="00004EAA" w14:paraId="39EB9976" w14:textId="77777777" w:rsidTr="00B3628C">
        <w:trPr>
          <w:gridAfter w:val="1"/>
          <w:wAfter w:w="90" w:type="dxa"/>
        </w:trPr>
        <w:tc>
          <w:tcPr>
            <w:tcW w:w="5580" w:type="dxa"/>
          </w:tcPr>
          <w:p w14:paraId="10817AD7" w14:textId="3F2CBAEB" w:rsidR="00D766E2" w:rsidRPr="00004EAA" w:rsidRDefault="00514DCA"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sidR="00D766E2" w:rsidRPr="00004EAA">
              <w:rPr>
                <w:rFonts w:ascii="Arial" w:hAnsi="Arial" w:cs="Arial"/>
                <w:color w:val="000000"/>
                <w:sz w:val="22"/>
                <w:szCs w:val="22"/>
                <w:shd w:val="clear" w:color="auto" w:fill="FFFFFF"/>
              </w:rPr>
              <w:t xml:space="preserve">Age </w:t>
            </w:r>
          </w:p>
        </w:tc>
        <w:tc>
          <w:tcPr>
            <w:tcW w:w="8100" w:type="dxa"/>
          </w:tcPr>
          <w:p w14:paraId="525249F2" w14:textId="77777777" w:rsidR="00D766E2" w:rsidRPr="00004EAA" w:rsidRDefault="00D766E2" w:rsidP="001F4548">
            <w:pPr>
              <w:rPr>
                <w:rFonts w:ascii="Arial" w:hAnsi="Arial" w:cs="Arial"/>
                <w:sz w:val="22"/>
                <w:szCs w:val="22"/>
              </w:rPr>
            </w:pPr>
            <w:r w:rsidRPr="00004EAA">
              <w:rPr>
                <w:rFonts w:ascii="Arial" w:hAnsi="Arial" w:cs="Arial"/>
                <w:sz w:val="22"/>
                <w:szCs w:val="22"/>
              </w:rPr>
              <w:t>Continuous</w:t>
            </w:r>
          </w:p>
        </w:tc>
      </w:tr>
      <w:tr w:rsidR="00D766E2" w:rsidRPr="00004EAA" w14:paraId="270A583A" w14:textId="77777777" w:rsidTr="00B3628C">
        <w:trPr>
          <w:gridAfter w:val="1"/>
          <w:wAfter w:w="90" w:type="dxa"/>
        </w:trPr>
        <w:tc>
          <w:tcPr>
            <w:tcW w:w="5580" w:type="dxa"/>
          </w:tcPr>
          <w:p w14:paraId="1E6B27D3" w14:textId="320BB066" w:rsidR="00D766E2" w:rsidRPr="00004EAA" w:rsidRDefault="00514DCA"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sidR="00D766E2" w:rsidRPr="00004EAA">
              <w:rPr>
                <w:rFonts w:ascii="Arial" w:hAnsi="Arial" w:cs="Arial"/>
                <w:color w:val="000000"/>
                <w:sz w:val="22"/>
                <w:szCs w:val="22"/>
                <w:shd w:val="clear" w:color="auto" w:fill="FFFFFF"/>
              </w:rPr>
              <w:t>Sex</w:t>
            </w:r>
          </w:p>
        </w:tc>
        <w:tc>
          <w:tcPr>
            <w:tcW w:w="8100" w:type="dxa"/>
          </w:tcPr>
          <w:p w14:paraId="0FE388F8" w14:textId="77777777" w:rsidR="00D766E2" w:rsidRPr="00004EAA" w:rsidRDefault="00D766E2" w:rsidP="001F4548">
            <w:pPr>
              <w:rPr>
                <w:rFonts w:ascii="Arial" w:hAnsi="Arial" w:cs="Arial"/>
                <w:sz w:val="22"/>
                <w:szCs w:val="22"/>
              </w:rPr>
            </w:pPr>
            <w:r w:rsidRPr="00004EAA">
              <w:rPr>
                <w:rFonts w:ascii="Arial" w:hAnsi="Arial" w:cs="Arial"/>
                <w:sz w:val="22"/>
                <w:szCs w:val="22"/>
              </w:rPr>
              <w:t>Male, female</w:t>
            </w:r>
          </w:p>
        </w:tc>
      </w:tr>
      <w:tr w:rsidR="00D766E2" w:rsidRPr="00004EAA" w14:paraId="044AA9F2" w14:textId="77777777" w:rsidTr="00B3628C">
        <w:trPr>
          <w:gridAfter w:val="1"/>
          <w:wAfter w:w="90" w:type="dxa"/>
        </w:trPr>
        <w:tc>
          <w:tcPr>
            <w:tcW w:w="5580" w:type="dxa"/>
          </w:tcPr>
          <w:p w14:paraId="52E78382" w14:textId="057B0988" w:rsidR="00D766E2" w:rsidRPr="00004EAA" w:rsidRDefault="00514DCA" w:rsidP="001F4548">
            <w:pPr>
              <w:autoSpaceDE w:val="0"/>
              <w:autoSpaceDN w:val="0"/>
              <w:adjustRightInd w:val="0"/>
              <w:rPr>
                <w:rFonts w:ascii="Arial" w:hAnsi="Arial" w:cs="Arial"/>
                <w:sz w:val="22"/>
                <w:szCs w:val="22"/>
                <w:shd w:val="clear" w:color="auto" w:fill="FFFFFF"/>
              </w:rPr>
            </w:pPr>
            <w:r w:rsidRPr="00004EAA">
              <w:rPr>
                <w:rFonts w:ascii="Arial" w:hAnsi="Arial" w:cs="Arial"/>
                <w:sz w:val="22"/>
                <w:szCs w:val="22"/>
                <w:shd w:val="clear" w:color="auto" w:fill="FFFFFF"/>
              </w:rPr>
              <w:t xml:space="preserve">  </w:t>
            </w:r>
            <w:r w:rsidR="00D766E2" w:rsidRPr="00004EAA">
              <w:rPr>
                <w:rFonts w:ascii="Arial" w:hAnsi="Arial" w:cs="Arial"/>
                <w:sz w:val="22"/>
                <w:szCs w:val="22"/>
                <w:shd w:val="clear" w:color="auto" w:fill="FFFFFF"/>
              </w:rPr>
              <w:t>Hispanic ethnicity</w:t>
            </w:r>
          </w:p>
        </w:tc>
        <w:tc>
          <w:tcPr>
            <w:tcW w:w="8100" w:type="dxa"/>
          </w:tcPr>
          <w:p w14:paraId="16ACF549" w14:textId="77777777" w:rsidR="00D766E2" w:rsidRPr="00004EAA" w:rsidRDefault="00D766E2" w:rsidP="001F4548">
            <w:pPr>
              <w:rPr>
                <w:rFonts w:ascii="Arial" w:hAnsi="Arial" w:cs="Arial"/>
                <w:sz w:val="22"/>
                <w:szCs w:val="22"/>
              </w:rPr>
            </w:pPr>
            <w:r w:rsidRPr="00004EAA">
              <w:rPr>
                <w:rFonts w:ascii="Arial" w:hAnsi="Arial" w:cs="Arial"/>
                <w:sz w:val="22"/>
                <w:szCs w:val="22"/>
              </w:rPr>
              <w:t>No, yes</w:t>
            </w:r>
          </w:p>
        </w:tc>
      </w:tr>
      <w:tr w:rsidR="00D766E2" w:rsidRPr="00004EAA" w14:paraId="086359F8" w14:textId="77777777" w:rsidTr="00B3628C">
        <w:trPr>
          <w:gridAfter w:val="1"/>
          <w:wAfter w:w="90" w:type="dxa"/>
        </w:trPr>
        <w:tc>
          <w:tcPr>
            <w:tcW w:w="5580" w:type="dxa"/>
          </w:tcPr>
          <w:p w14:paraId="3F6653C6" w14:textId="5C295D07" w:rsidR="00D766E2" w:rsidRPr="00004EAA" w:rsidRDefault="00514DCA" w:rsidP="001F4548">
            <w:pPr>
              <w:autoSpaceDE w:val="0"/>
              <w:autoSpaceDN w:val="0"/>
              <w:adjustRightInd w:val="0"/>
              <w:rPr>
                <w:rFonts w:ascii="Arial" w:hAnsi="Arial" w:cs="Arial"/>
                <w:sz w:val="22"/>
                <w:szCs w:val="22"/>
                <w:shd w:val="clear" w:color="auto" w:fill="FFFFFF"/>
              </w:rPr>
            </w:pPr>
            <w:r w:rsidRPr="00004EAA">
              <w:rPr>
                <w:rFonts w:ascii="Arial" w:hAnsi="Arial" w:cs="Arial"/>
                <w:sz w:val="22"/>
                <w:szCs w:val="22"/>
                <w:shd w:val="clear" w:color="auto" w:fill="FFFFFF"/>
              </w:rPr>
              <w:t xml:space="preserve">  </w:t>
            </w:r>
            <w:r w:rsidR="00D766E2" w:rsidRPr="00004EAA">
              <w:rPr>
                <w:rFonts w:ascii="Arial" w:hAnsi="Arial" w:cs="Arial"/>
                <w:sz w:val="22"/>
                <w:szCs w:val="22"/>
                <w:shd w:val="clear" w:color="auto" w:fill="FFFFFF"/>
              </w:rPr>
              <w:t xml:space="preserve">Race  </w:t>
            </w:r>
          </w:p>
        </w:tc>
        <w:tc>
          <w:tcPr>
            <w:tcW w:w="8100" w:type="dxa"/>
          </w:tcPr>
          <w:p w14:paraId="53A8A8DF" w14:textId="77777777" w:rsidR="00D766E2" w:rsidRPr="00004EAA" w:rsidRDefault="00D766E2" w:rsidP="001F4548">
            <w:pPr>
              <w:rPr>
                <w:rFonts w:ascii="Arial" w:hAnsi="Arial" w:cs="Arial"/>
                <w:sz w:val="22"/>
                <w:szCs w:val="22"/>
              </w:rPr>
            </w:pPr>
            <w:r w:rsidRPr="00004EAA">
              <w:rPr>
                <w:rFonts w:ascii="Arial" w:hAnsi="Arial" w:cs="Arial"/>
                <w:sz w:val="22"/>
                <w:szCs w:val="22"/>
              </w:rPr>
              <w:t>White, Black, Asian/Pacific Islander, Other/unknown/refused</w:t>
            </w:r>
          </w:p>
        </w:tc>
      </w:tr>
      <w:tr w:rsidR="00D766E2" w:rsidRPr="00004EAA" w14:paraId="6500DF57" w14:textId="77777777" w:rsidTr="00B3628C">
        <w:trPr>
          <w:gridAfter w:val="1"/>
          <w:wAfter w:w="90" w:type="dxa"/>
        </w:trPr>
        <w:tc>
          <w:tcPr>
            <w:tcW w:w="5580" w:type="dxa"/>
          </w:tcPr>
          <w:p w14:paraId="667F223C" w14:textId="39E2BF58" w:rsidR="00D766E2" w:rsidRPr="00004EAA" w:rsidRDefault="00514DCA" w:rsidP="001F4548">
            <w:pPr>
              <w:autoSpaceDE w:val="0"/>
              <w:autoSpaceDN w:val="0"/>
              <w:adjustRightInd w:val="0"/>
              <w:rPr>
                <w:rFonts w:ascii="Arial" w:hAnsi="Arial" w:cs="Arial"/>
                <w:sz w:val="22"/>
                <w:szCs w:val="22"/>
                <w:shd w:val="clear" w:color="auto" w:fill="FFFFFF"/>
              </w:rPr>
            </w:pPr>
            <w:r w:rsidRPr="00004EAA">
              <w:rPr>
                <w:rFonts w:ascii="Arial" w:hAnsi="Arial" w:cs="Arial"/>
                <w:sz w:val="22"/>
                <w:szCs w:val="22"/>
                <w:shd w:val="clear" w:color="auto" w:fill="FFFFFF"/>
              </w:rPr>
              <w:t xml:space="preserve">  </w:t>
            </w:r>
            <w:r w:rsidR="00D766E2" w:rsidRPr="00004EAA">
              <w:rPr>
                <w:rFonts w:ascii="Arial" w:hAnsi="Arial" w:cs="Arial"/>
                <w:sz w:val="22"/>
                <w:szCs w:val="22"/>
                <w:shd w:val="clear" w:color="auto" w:fill="FFFFFF"/>
              </w:rPr>
              <w:t>Education</w:t>
            </w:r>
          </w:p>
        </w:tc>
        <w:tc>
          <w:tcPr>
            <w:tcW w:w="8100" w:type="dxa"/>
          </w:tcPr>
          <w:p w14:paraId="365138E8" w14:textId="77777777" w:rsidR="00D766E2" w:rsidRPr="00004EAA" w:rsidRDefault="00D766E2" w:rsidP="001F4548">
            <w:pPr>
              <w:rPr>
                <w:rFonts w:ascii="Arial" w:hAnsi="Arial" w:cs="Arial"/>
                <w:sz w:val="22"/>
                <w:szCs w:val="22"/>
              </w:rPr>
            </w:pPr>
            <w:r w:rsidRPr="00004EAA">
              <w:rPr>
                <w:rFonts w:ascii="Arial" w:hAnsi="Arial" w:cs="Arial"/>
                <w:sz w:val="22"/>
                <w:szCs w:val="22"/>
              </w:rPr>
              <w:t>Did not graduate high school, Graduated high school, Any college education</w:t>
            </w:r>
          </w:p>
        </w:tc>
      </w:tr>
      <w:tr w:rsidR="00D766E2" w:rsidRPr="00004EAA" w14:paraId="746804A3" w14:textId="77777777" w:rsidTr="00B3628C">
        <w:trPr>
          <w:gridAfter w:val="1"/>
          <w:wAfter w:w="90" w:type="dxa"/>
        </w:trPr>
        <w:tc>
          <w:tcPr>
            <w:tcW w:w="5580" w:type="dxa"/>
          </w:tcPr>
          <w:p w14:paraId="6D84FC3F" w14:textId="4AD358BA" w:rsidR="00D766E2" w:rsidRPr="00004EAA" w:rsidRDefault="00514DCA" w:rsidP="001F4548">
            <w:pPr>
              <w:autoSpaceDE w:val="0"/>
              <w:autoSpaceDN w:val="0"/>
              <w:adjustRightInd w:val="0"/>
              <w:rPr>
                <w:rFonts w:ascii="Arial" w:hAnsi="Arial" w:cs="Arial"/>
                <w:sz w:val="22"/>
                <w:szCs w:val="22"/>
                <w:shd w:val="clear" w:color="auto" w:fill="FFFFFF"/>
              </w:rPr>
            </w:pPr>
            <w:r w:rsidRPr="00004EAA">
              <w:rPr>
                <w:rFonts w:ascii="Arial" w:hAnsi="Arial" w:cs="Arial"/>
                <w:sz w:val="22"/>
                <w:szCs w:val="22"/>
                <w:shd w:val="clear" w:color="auto" w:fill="FFFFFF"/>
              </w:rPr>
              <w:t xml:space="preserve">  </w:t>
            </w:r>
            <w:r w:rsidR="00D766E2" w:rsidRPr="00004EAA">
              <w:rPr>
                <w:rFonts w:ascii="Arial" w:hAnsi="Arial" w:cs="Arial"/>
                <w:sz w:val="22"/>
                <w:szCs w:val="22"/>
                <w:shd w:val="clear" w:color="auto" w:fill="FFFFFF"/>
              </w:rPr>
              <w:t>Year of baseline blood draw</w:t>
            </w:r>
          </w:p>
        </w:tc>
        <w:tc>
          <w:tcPr>
            <w:tcW w:w="8100" w:type="dxa"/>
          </w:tcPr>
          <w:p w14:paraId="21CDEF74" w14:textId="77777777" w:rsidR="00D766E2" w:rsidRPr="00004EAA" w:rsidRDefault="00D766E2" w:rsidP="001F4548">
            <w:pPr>
              <w:rPr>
                <w:rFonts w:ascii="Arial" w:hAnsi="Arial" w:cs="Arial"/>
                <w:sz w:val="22"/>
                <w:szCs w:val="22"/>
              </w:rPr>
            </w:pPr>
            <w:r w:rsidRPr="00004EAA">
              <w:rPr>
                <w:rFonts w:ascii="Arial" w:hAnsi="Arial" w:cs="Arial"/>
                <w:sz w:val="22"/>
                <w:szCs w:val="22"/>
              </w:rPr>
              <w:t>2004, 2005, 2006, 2007, 2008</w:t>
            </w:r>
          </w:p>
        </w:tc>
      </w:tr>
      <w:tr w:rsidR="00D766E2" w:rsidRPr="00004EAA" w14:paraId="597B6DB1" w14:textId="77777777" w:rsidTr="00B3628C">
        <w:trPr>
          <w:gridAfter w:val="1"/>
          <w:wAfter w:w="90" w:type="dxa"/>
        </w:trPr>
        <w:tc>
          <w:tcPr>
            <w:tcW w:w="5580" w:type="dxa"/>
          </w:tcPr>
          <w:p w14:paraId="5586D6B4" w14:textId="77777777" w:rsidR="00D766E2" w:rsidRPr="00004EAA" w:rsidRDefault="00D766E2" w:rsidP="001F4548">
            <w:pPr>
              <w:autoSpaceDE w:val="0"/>
              <w:autoSpaceDN w:val="0"/>
              <w:adjustRightInd w:val="0"/>
              <w:rPr>
                <w:rFonts w:ascii="Arial" w:hAnsi="Arial" w:cs="Arial"/>
                <w:sz w:val="22"/>
                <w:szCs w:val="22"/>
                <w:shd w:val="clear" w:color="auto" w:fill="FFFFFF"/>
              </w:rPr>
            </w:pPr>
          </w:p>
          <w:p w14:paraId="30E78A0A" w14:textId="38B94EB5" w:rsidR="00D766E2" w:rsidRPr="00004EAA" w:rsidRDefault="00D766E2" w:rsidP="001F4548">
            <w:pPr>
              <w:autoSpaceDE w:val="0"/>
              <w:autoSpaceDN w:val="0"/>
              <w:adjustRightInd w:val="0"/>
              <w:rPr>
                <w:rFonts w:ascii="Arial" w:hAnsi="Arial" w:cs="Arial"/>
                <w:sz w:val="22"/>
                <w:szCs w:val="22"/>
                <w:shd w:val="clear" w:color="auto" w:fill="FFFFFF"/>
              </w:rPr>
            </w:pPr>
            <w:r w:rsidRPr="00004EAA">
              <w:rPr>
                <w:rFonts w:ascii="Arial" w:hAnsi="Arial" w:cs="Arial"/>
                <w:sz w:val="22"/>
                <w:szCs w:val="22"/>
                <w:shd w:val="clear" w:color="auto" w:fill="FFFFFF"/>
              </w:rPr>
              <w:t>S</w:t>
            </w:r>
            <w:r w:rsidR="00345918" w:rsidRPr="00004EAA">
              <w:rPr>
                <w:rFonts w:ascii="Arial" w:hAnsi="Arial" w:cs="Arial"/>
                <w:sz w:val="22"/>
                <w:szCs w:val="22"/>
                <w:shd w:val="clear" w:color="auto" w:fill="FFFFFF"/>
              </w:rPr>
              <w:t>un-related factors</w:t>
            </w:r>
          </w:p>
        </w:tc>
        <w:tc>
          <w:tcPr>
            <w:tcW w:w="8100" w:type="dxa"/>
          </w:tcPr>
          <w:p w14:paraId="3DA76285" w14:textId="77777777" w:rsidR="00D766E2" w:rsidRPr="00004EAA" w:rsidRDefault="00D766E2" w:rsidP="001F4548">
            <w:pPr>
              <w:rPr>
                <w:rFonts w:ascii="Arial" w:hAnsi="Arial" w:cs="Arial"/>
                <w:sz w:val="22"/>
                <w:szCs w:val="22"/>
              </w:rPr>
            </w:pPr>
          </w:p>
        </w:tc>
      </w:tr>
      <w:tr w:rsidR="00D766E2" w:rsidRPr="00004EAA" w14:paraId="3D25A5AF" w14:textId="77777777" w:rsidTr="00B3628C">
        <w:trPr>
          <w:gridAfter w:val="1"/>
          <w:wAfter w:w="90" w:type="dxa"/>
        </w:trPr>
        <w:tc>
          <w:tcPr>
            <w:tcW w:w="5580" w:type="dxa"/>
          </w:tcPr>
          <w:p w14:paraId="6F2C1649" w14:textId="28FFB588" w:rsidR="00D766E2" w:rsidRPr="00004EAA" w:rsidRDefault="00514DCA" w:rsidP="001F4548">
            <w:pPr>
              <w:autoSpaceDE w:val="0"/>
              <w:autoSpaceDN w:val="0"/>
              <w:adjustRightInd w:val="0"/>
              <w:rPr>
                <w:rFonts w:ascii="Arial" w:hAnsi="Arial" w:cs="Arial"/>
                <w:sz w:val="22"/>
                <w:szCs w:val="22"/>
                <w:shd w:val="clear" w:color="auto" w:fill="FFFFFF"/>
              </w:rPr>
            </w:pPr>
            <w:r w:rsidRPr="00004EAA">
              <w:rPr>
                <w:rFonts w:ascii="Arial" w:hAnsi="Arial" w:cs="Arial"/>
                <w:sz w:val="22"/>
                <w:szCs w:val="22"/>
                <w:shd w:val="clear" w:color="auto" w:fill="FFFFFF"/>
              </w:rPr>
              <w:t xml:space="preserve">  </w:t>
            </w:r>
            <w:r w:rsidR="00D766E2" w:rsidRPr="00004EAA">
              <w:rPr>
                <w:rFonts w:ascii="Arial" w:hAnsi="Arial" w:cs="Arial"/>
                <w:sz w:val="22"/>
                <w:szCs w:val="22"/>
                <w:shd w:val="clear" w:color="auto" w:fill="FFFFFF"/>
              </w:rPr>
              <w:t>Season of baseline blood draw</w:t>
            </w:r>
          </w:p>
        </w:tc>
        <w:tc>
          <w:tcPr>
            <w:tcW w:w="8100" w:type="dxa"/>
          </w:tcPr>
          <w:p w14:paraId="095FD972" w14:textId="77777777" w:rsidR="00D766E2" w:rsidRPr="00004EAA" w:rsidRDefault="00D766E2" w:rsidP="001F4548">
            <w:pPr>
              <w:rPr>
                <w:rFonts w:ascii="Arial" w:hAnsi="Arial" w:cs="Arial"/>
                <w:sz w:val="22"/>
                <w:szCs w:val="22"/>
              </w:rPr>
            </w:pPr>
            <w:r w:rsidRPr="00004EAA">
              <w:rPr>
                <w:rFonts w:ascii="Arial" w:hAnsi="Arial" w:cs="Arial"/>
                <w:sz w:val="22"/>
                <w:szCs w:val="22"/>
              </w:rPr>
              <w:t>December-February, March-May, June-August, September-November</w:t>
            </w:r>
          </w:p>
        </w:tc>
      </w:tr>
      <w:tr w:rsidR="00D766E2" w:rsidRPr="00004EAA" w14:paraId="15300625" w14:textId="77777777" w:rsidTr="00B3628C">
        <w:trPr>
          <w:gridAfter w:val="1"/>
          <w:wAfter w:w="90" w:type="dxa"/>
        </w:trPr>
        <w:tc>
          <w:tcPr>
            <w:tcW w:w="5580" w:type="dxa"/>
          </w:tcPr>
          <w:p w14:paraId="6851F80C" w14:textId="74E3F3B3" w:rsidR="00D766E2" w:rsidRPr="00004EAA" w:rsidRDefault="00514DCA" w:rsidP="001F4548">
            <w:pPr>
              <w:autoSpaceDE w:val="0"/>
              <w:autoSpaceDN w:val="0"/>
              <w:adjustRightInd w:val="0"/>
              <w:rPr>
                <w:rFonts w:ascii="Arial" w:hAnsi="Arial" w:cs="Arial"/>
                <w:sz w:val="22"/>
                <w:szCs w:val="22"/>
                <w:shd w:val="clear" w:color="auto" w:fill="FFFFFF"/>
              </w:rPr>
            </w:pPr>
            <w:r w:rsidRPr="00004EAA">
              <w:rPr>
                <w:rFonts w:ascii="Arial" w:hAnsi="Arial" w:cs="Arial"/>
                <w:sz w:val="22"/>
                <w:szCs w:val="22"/>
                <w:shd w:val="clear" w:color="auto" w:fill="FFFFFF"/>
              </w:rPr>
              <w:t xml:space="preserve">  </w:t>
            </w:r>
            <w:r w:rsidR="00D766E2" w:rsidRPr="00004EAA">
              <w:rPr>
                <w:rFonts w:ascii="Arial" w:hAnsi="Arial" w:cs="Arial"/>
                <w:sz w:val="22"/>
                <w:szCs w:val="22"/>
                <w:shd w:val="clear" w:color="auto" w:fill="FFFFFF"/>
              </w:rPr>
              <w:t>Latitude of study center</w:t>
            </w:r>
          </w:p>
        </w:tc>
        <w:tc>
          <w:tcPr>
            <w:tcW w:w="8100" w:type="dxa"/>
          </w:tcPr>
          <w:p w14:paraId="2BA5DD85" w14:textId="77777777" w:rsidR="00D766E2" w:rsidRPr="00004EAA" w:rsidRDefault="00D766E2" w:rsidP="001F4548">
            <w:pPr>
              <w:rPr>
                <w:rFonts w:ascii="Arial" w:hAnsi="Arial" w:cs="Arial"/>
                <w:sz w:val="22"/>
                <w:szCs w:val="22"/>
              </w:rPr>
            </w:pPr>
            <w:r w:rsidRPr="00004EAA">
              <w:rPr>
                <w:rFonts w:ascii="Arial" w:hAnsi="Arial" w:cs="Arial"/>
                <w:sz w:val="22"/>
                <w:szCs w:val="22"/>
              </w:rPr>
              <w:t>Northern 43-45</w:t>
            </w:r>
            <w:r w:rsidRPr="00004EAA">
              <w:rPr>
                <w:rFonts w:ascii="Arial" w:hAnsi="Arial" w:cs="Arial"/>
                <w:sz w:val="22"/>
                <w:szCs w:val="22"/>
                <w:vertAlign w:val="superscript"/>
              </w:rPr>
              <w:t>0</w:t>
            </w:r>
            <w:r w:rsidRPr="00004EAA">
              <w:rPr>
                <w:rFonts w:ascii="Arial" w:hAnsi="Arial" w:cs="Arial"/>
                <w:sz w:val="22"/>
                <w:szCs w:val="22"/>
              </w:rPr>
              <w:t>, 35-42</w:t>
            </w:r>
            <w:r w:rsidRPr="00004EAA">
              <w:rPr>
                <w:rFonts w:ascii="Arial" w:hAnsi="Arial" w:cs="Arial"/>
                <w:sz w:val="22"/>
                <w:szCs w:val="22"/>
                <w:vertAlign w:val="superscript"/>
              </w:rPr>
              <w:t>0</w:t>
            </w:r>
            <w:r w:rsidRPr="00004EAA">
              <w:rPr>
                <w:rFonts w:ascii="Arial" w:hAnsi="Arial" w:cs="Arial"/>
                <w:sz w:val="22"/>
                <w:szCs w:val="22"/>
              </w:rPr>
              <w:t>, Southern &lt;35</w:t>
            </w:r>
            <w:r w:rsidRPr="00004EAA">
              <w:rPr>
                <w:rFonts w:ascii="Arial" w:hAnsi="Arial" w:cs="Arial"/>
                <w:sz w:val="22"/>
                <w:szCs w:val="22"/>
                <w:vertAlign w:val="superscript"/>
              </w:rPr>
              <w:t>0</w:t>
            </w:r>
          </w:p>
        </w:tc>
      </w:tr>
      <w:tr w:rsidR="00D766E2" w:rsidRPr="00004EAA" w14:paraId="6CAAC3B9" w14:textId="77777777" w:rsidTr="00B3628C">
        <w:trPr>
          <w:gridAfter w:val="1"/>
          <w:wAfter w:w="90" w:type="dxa"/>
        </w:trPr>
        <w:tc>
          <w:tcPr>
            <w:tcW w:w="5580" w:type="dxa"/>
          </w:tcPr>
          <w:p w14:paraId="6E687036" w14:textId="68091D4D" w:rsidR="00D766E2" w:rsidRPr="00004EAA" w:rsidRDefault="00514DCA" w:rsidP="001F4548">
            <w:pPr>
              <w:autoSpaceDE w:val="0"/>
              <w:autoSpaceDN w:val="0"/>
              <w:adjustRightInd w:val="0"/>
              <w:rPr>
                <w:rFonts w:ascii="Arial" w:hAnsi="Arial" w:cs="Arial"/>
                <w:sz w:val="22"/>
                <w:szCs w:val="22"/>
                <w:shd w:val="clear" w:color="auto" w:fill="FFFFFF"/>
              </w:rPr>
            </w:pPr>
            <w:r w:rsidRPr="00004EAA">
              <w:rPr>
                <w:rFonts w:ascii="Arial" w:hAnsi="Arial" w:cs="Arial"/>
                <w:sz w:val="22"/>
                <w:szCs w:val="22"/>
                <w:shd w:val="clear" w:color="auto" w:fill="FFFFFF"/>
              </w:rPr>
              <w:t xml:space="preserve">  </w:t>
            </w:r>
            <w:r w:rsidR="00D766E2" w:rsidRPr="00004EAA">
              <w:rPr>
                <w:rFonts w:ascii="Arial" w:hAnsi="Arial" w:cs="Arial"/>
                <w:sz w:val="22"/>
                <w:szCs w:val="22"/>
                <w:shd w:val="clear" w:color="auto" w:fill="FFFFFF"/>
              </w:rPr>
              <w:t>Artificial tanning</w:t>
            </w:r>
          </w:p>
        </w:tc>
        <w:tc>
          <w:tcPr>
            <w:tcW w:w="8100" w:type="dxa"/>
          </w:tcPr>
          <w:p w14:paraId="37A5BF5A" w14:textId="77777777" w:rsidR="00D766E2" w:rsidRPr="00004EAA" w:rsidRDefault="00D766E2" w:rsidP="001F4548">
            <w:pPr>
              <w:rPr>
                <w:rFonts w:ascii="Arial" w:hAnsi="Arial" w:cs="Arial"/>
                <w:sz w:val="22"/>
                <w:szCs w:val="22"/>
              </w:rPr>
            </w:pPr>
            <w:r w:rsidRPr="00004EAA">
              <w:rPr>
                <w:rFonts w:ascii="Arial" w:hAnsi="Arial" w:cs="Arial"/>
                <w:sz w:val="22"/>
                <w:szCs w:val="22"/>
              </w:rPr>
              <w:t>No, Yes</w:t>
            </w:r>
          </w:p>
        </w:tc>
      </w:tr>
      <w:tr w:rsidR="00D766E2" w:rsidRPr="00004EAA" w14:paraId="6EF13EAA" w14:textId="77777777" w:rsidTr="00B3628C">
        <w:trPr>
          <w:gridAfter w:val="1"/>
          <w:wAfter w:w="90" w:type="dxa"/>
        </w:trPr>
        <w:tc>
          <w:tcPr>
            <w:tcW w:w="5580" w:type="dxa"/>
          </w:tcPr>
          <w:p w14:paraId="6E237CDA" w14:textId="40B5F5CE" w:rsidR="00D766E2" w:rsidRPr="00004EAA" w:rsidRDefault="00514DCA"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sidR="00D766E2" w:rsidRPr="00004EAA">
              <w:rPr>
                <w:rFonts w:ascii="Arial" w:hAnsi="Arial" w:cs="Arial"/>
                <w:color w:val="000000"/>
                <w:sz w:val="22"/>
                <w:szCs w:val="22"/>
                <w:shd w:val="clear" w:color="auto" w:fill="FFFFFF"/>
              </w:rPr>
              <w:t>Sunscreen use</w:t>
            </w:r>
          </w:p>
        </w:tc>
        <w:tc>
          <w:tcPr>
            <w:tcW w:w="8100" w:type="dxa"/>
          </w:tcPr>
          <w:p w14:paraId="62799FB8" w14:textId="77777777" w:rsidR="00D766E2" w:rsidRPr="00004EAA" w:rsidRDefault="00D766E2" w:rsidP="001F4548">
            <w:pPr>
              <w:rPr>
                <w:rFonts w:ascii="Arial" w:hAnsi="Arial" w:cs="Arial"/>
                <w:sz w:val="22"/>
                <w:szCs w:val="22"/>
              </w:rPr>
            </w:pPr>
            <w:r w:rsidRPr="00004EAA">
              <w:rPr>
                <w:rFonts w:ascii="Arial" w:hAnsi="Arial" w:cs="Arial"/>
                <w:sz w:val="22"/>
                <w:szCs w:val="22"/>
              </w:rPr>
              <w:t>Never-rarely (0-10%), Sometimes (11-85%), Almost Always (86-100%)</w:t>
            </w:r>
          </w:p>
        </w:tc>
      </w:tr>
      <w:tr w:rsidR="00D766E2" w:rsidRPr="00004EAA" w14:paraId="03054A51" w14:textId="77777777" w:rsidTr="00B3628C">
        <w:trPr>
          <w:gridAfter w:val="1"/>
          <w:wAfter w:w="90" w:type="dxa"/>
        </w:trPr>
        <w:tc>
          <w:tcPr>
            <w:tcW w:w="5580" w:type="dxa"/>
          </w:tcPr>
          <w:p w14:paraId="37FE0462" w14:textId="1FA3A9B8" w:rsidR="00D766E2" w:rsidRPr="00004EAA" w:rsidRDefault="00514DCA"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sz w:val="22"/>
                <w:szCs w:val="22"/>
              </w:rPr>
              <w:t xml:space="preserve">  </w:t>
            </w:r>
            <w:r w:rsidR="00D766E2" w:rsidRPr="00004EAA">
              <w:rPr>
                <w:rFonts w:ascii="Arial" w:hAnsi="Arial" w:cs="Arial"/>
                <w:sz w:val="22"/>
                <w:szCs w:val="22"/>
              </w:rPr>
              <w:t>Number of vacation days in a sunny location</w:t>
            </w:r>
          </w:p>
        </w:tc>
        <w:tc>
          <w:tcPr>
            <w:tcW w:w="8100" w:type="dxa"/>
          </w:tcPr>
          <w:p w14:paraId="26FAEA8F" w14:textId="77777777" w:rsidR="00D766E2" w:rsidRPr="00004EAA" w:rsidRDefault="00D766E2" w:rsidP="001F4548">
            <w:pPr>
              <w:rPr>
                <w:rFonts w:ascii="Arial" w:hAnsi="Arial" w:cs="Arial"/>
                <w:sz w:val="22"/>
                <w:szCs w:val="22"/>
              </w:rPr>
            </w:pPr>
            <w:r w:rsidRPr="00004EAA">
              <w:rPr>
                <w:rFonts w:ascii="Arial" w:hAnsi="Arial" w:cs="Arial"/>
                <w:sz w:val="22"/>
                <w:szCs w:val="22"/>
              </w:rPr>
              <w:t>None, 1-7, 8-14, 15-120</w:t>
            </w:r>
          </w:p>
        </w:tc>
      </w:tr>
      <w:tr w:rsidR="00D766E2" w:rsidRPr="00004EAA" w14:paraId="6781C50A" w14:textId="77777777" w:rsidTr="00B3628C">
        <w:trPr>
          <w:gridAfter w:val="1"/>
          <w:wAfter w:w="90" w:type="dxa"/>
        </w:trPr>
        <w:tc>
          <w:tcPr>
            <w:tcW w:w="5580" w:type="dxa"/>
            <w:vAlign w:val="center"/>
          </w:tcPr>
          <w:p w14:paraId="7D00BB25" w14:textId="1CAA0D42" w:rsidR="00D766E2" w:rsidRPr="00004EAA" w:rsidRDefault="00514DCA" w:rsidP="007126A0">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 xml:space="preserve">Wears pants </w:t>
            </w:r>
            <w:r w:rsidR="007126A0" w:rsidRPr="00004EAA">
              <w:rPr>
                <w:rFonts w:ascii="Arial" w:hAnsi="Arial" w:cs="Arial"/>
                <w:sz w:val="22"/>
                <w:szCs w:val="22"/>
              </w:rPr>
              <w:t xml:space="preserve">/ </w:t>
            </w:r>
            <w:r w:rsidR="00D766E2" w:rsidRPr="00004EAA">
              <w:rPr>
                <w:rFonts w:ascii="Arial" w:hAnsi="Arial" w:cs="Arial"/>
                <w:sz w:val="22"/>
                <w:szCs w:val="22"/>
              </w:rPr>
              <w:t>sleeves in 3 month period when outside most</w:t>
            </w:r>
          </w:p>
        </w:tc>
        <w:tc>
          <w:tcPr>
            <w:tcW w:w="8100" w:type="dxa"/>
          </w:tcPr>
          <w:p w14:paraId="201883B7" w14:textId="77777777" w:rsidR="00D766E2" w:rsidRPr="00004EAA" w:rsidRDefault="00D766E2" w:rsidP="001F4548">
            <w:pPr>
              <w:rPr>
                <w:rFonts w:ascii="Arial" w:hAnsi="Arial" w:cs="Arial"/>
                <w:sz w:val="22"/>
                <w:szCs w:val="22"/>
              </w:rPr>
            </w:pPr>
            <w:r w:rsidRPr="00004EAA">
              <w:rPr>
                <w:rFonts w:ascii="Arial" w:hAnsi="Arial" w:cs="Arial"/>
                <w:sz w:val="22"/>
                <w:szCs w:val="22"/>
              </w:rPr>
              <w:t>Never, rarely (0-10%), Sometimes (11-50%), Usually (51-85%), Almost Always (86-100%)</w:t>
            </w:r>
          </w:p>
        </w:tc>
      </w:tr>
      <w:tr w:rsidR="00D766E2" w:rsidRPr="00004EAA" w14:paraId="011848F7" w14:textId="77777777" w:rsidTr="00B3628C">
        <w:trPr>
          <w:gridAfter w:val="1"/>
          <w:wAfter w:w="90" w:type="dxa"/>
        </w:trPr>
        <w:tc>
          <w:tcPr>
            <w:tcW w:w="5580" w:type="dxa"/>
          </w:tcPr>
          <w:p w14:paraId="78710E5C" w14:textId="77777777" w:rsidR="00D766E2" w:rsidRPr="00004EAA" w:rsidRDefault="00D766E2" w:rsidP="001F4548">
            <w:pPr>
              <w:autoSpaceDE w:val="0"/>
              <w:autoSpaceDN w:val="0"/>
              <w:adjustRightInd w:val="0"/>
              <w:rPr>
                <w:rFonts w:ascii="Arial" w:hAnsi="Arial" w:cs="Arial"/>
                <w:color w:val="000000"/>
                <w:sz w:val="22"/>
                <w:szCs w:val="22"/>
                <w:shd w:val="clear" w:color="auto" w:fill="FFFFFF"/>
              </w:rPr>
            </w:pPr>
          </w:p>
          <w:p w14:paraId="2440D7AF" w14:textId="5B827973" w:rsidR="00D766E2" w:rsidRPr="00004EAA" w:rsidRDefault="00D766E2"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B</w:t>
            </w:r>
            <w:r w:rsidR="00345918" w:rsidRPr="00004EAA">
              <w:rPr>
                <w:rFonts w:ascii="Arial" w:hAnsi="Arial" w:cs="Arial"/>
                <w:color w:val="000000"/>
                <w:sz w:val="22"/>
                <w:szCs w:val="22"/>
                <w:shd w:val="clear" w:color="auto" w:fill="FFFFFF"/>
              </w:rPr>
              <w:t>ehavioral factors</w:t>
            </w:r>
          </w:p>
        </w:tc>
        <w:tc>
          <w:tcPr>
            <w:tcW w:w="8100" w:type="dxa"/>
          </w:tcPr>
          <w:p w14:paraId="669F1C94" w14:textId="77777777" w:rsidR="00D766E2" w:rsidRPr="00004EAA" w:rsidRDefault="00D766E2" w:rsidP="001F4548">
            <w:pPr>
              <w:rPr>
                <w:rFonts w:ascii="Arial" w:hAnsi="Arial" w:cs="Arial"/>
                <w:sz w:val="22"/>
                <w:szCs w:val="22"/>
              </w:rPr>
            </w:pPr>
          </w:p>
        </w:tc>
      </w:tr>
      <w:tr w:rsidR="00D766E2" w:rsidRPr="00004EAA" w14:paraId="3CADAAEB" w14:textId="77777777" w:rsidTr="00B3628C">
        <w:trPr>
          <w:gridAfter w:val="1"/>
          <w:wAfter w:w="90" w:type="dxa"/>
        </w:trPr>
        <w:tc>
          <w:tcPr>
            <w:tcW w:w="5580" w:type="dxa"/>
          </w:tcPr>
          <w:p w14:paraId="1BB3CE20" w14:textId="2295F42C" w:rsidR="00D766E2" w:rsidRPr="00004EAA" w:rsidRDefault="00514DCA"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sidR="001C0B2B" w:rsidRPr="00004EAA">
              <w:rPr>
                <w:rFonts w:ascii="Arial" w:hAnsi="Arial" w:cs="Arial"/>
                <w:color w:val="000000"/>
                <w:sz w:val="22"/>
                <w:szCs w:val="22"/>
                <w:shd w:val="clear" w:color="auto" w:fill="FFFFFF"/>
              </w:rPr>
              <w:t>Body mass index</w:t>
            </w:r>
          </w:p>
        </w:tc>
        <w:tc>
          <w:tcPr>
            <w:tcW w:w="8100" w:type="dxa"/>
          </w:tcPr>
          <w:p w14:paraId="5BF76369" w14:textId="28332CE6" w:rsidR="00D766E2" w:rsidRPr="00004EAA" w:rsidRDefault="00D766E2" w:rsidP="001F4548">
            <w:pPr>
              <w:rPr>
                <w:rFonts w:ascii="Arial" w:hAnsi="Arial" w:cs="Arial"/>
                <w:sz w:val="22"/>
                <w:szCs w:val="22"/>
              </w:rPr>
            </w:pPr>
            <w:r w:rsidRPr="00004EAA">
              <w:rPr>
                <w:rFonts w:ascii="Arial" w:hAnsi="Arial" w:cs="Arial"/>
                <w:sz w:val="22"/>
                <w:szCs w:val="22"/>
              </w:rPr>
              <w:t xml:space="preserve"> &lt;25, 25-29, 30-34, </w:t>
            </w:r>
            <w:r w:rsidR="00667386" w:rsidRPr="008227E3">
              <w:rPr>
                <w:rFonts w:ascii="Arial" w:eastAsia="MS Gothic" w:hAnsi="Arial" w:cs="Arial"/>
                <w:color w:val="000000"/>
              </w:rPr>
              <w:t>≥</w:t>
            </w:r>
            <w:r w:rsidR="00667386">
              <w:rPr>
                <w:rFonts w:ascii="Arial" w:hAnsi="Arial" w:cs="Arial"/>
                <w:sz w:val="22"/>
                <w:szCs w:val="22"/>
              </w:rPr>
              <w:t>35</w:t>
            </w:r>
          </w:p>
        </w:tc>
      </w:tr>
      <w:tr w:rsidR="00D766E2" w:rsidRPr="00004EAA" w14:paraId="3C243A8C" w14:textId="77777777" w:rsidTr="00B3628C">
        <w:trPr>
          <w:gridAfter w:val="1"/>
          <w:wAfter w:w="90" w:type="dxa"/>
        </w:trPr>
        <w:tc>
          <w:tcPr>
            <w:tcW w:w="5580" w:type="dxa"/>
          </w:tcPr>
          <w:p w14:paraId="6D82CD97" w14:textId="78BB1E4F" w:rsidR="00D766E2" w:rsidRPr="00004EAA" w:rsidRDefault="00514DCA"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sidR="00086143" w:rsidRPr="00004EAA">
              <w:rPr>
                <w:rFonts w:ascii="Arial" w:hAnsi="Arial" w:cs="Arial"/>
                <w:color w:val="000000"/>
                <w:sz w:val="22"/>
                <w:szCs w:val="22"/>
                <w:shd w:val="clear" w:color="auto" w:fill="FFFFFF"/>
              </w:rPr>
              <w:t>Smoking s</w:t>
            </w:r>
            <w:r w:rsidR="00D766E2" w:rsidRPr="00004EAA">
              <w:rPr>
                <w:rFonts w:ascii="Arial" w:hAnsi="Arial" w:cs="Arial"/>
                <w:color w:val="000000"/>
                <w:sz w:val="22"/>
                <w:szCs w:val="22"/>
                <w:shd w:val="clear" w:color="auto" w:fill="FFFFFF"/>
              </w:rPr>
              <w:t>tatus</w:t>
            </w:r>
          </w:p>
        </w:tc>
        <w:tc>
          <w:tcPr>
            <w:tcW w:w="8100" w:type="dxa"/>
          </w:tcPr>
          <w:p w14:paraId="4E15F9FD" w14:textId="77777777" w:rsidR="00D766E2" w:rsidRPr="00004EAA" w:rsidRDefault="00D766E2" w:rsidP="001F4548">
            <w:pPr>
              <w:ind w:right="-108"/>
              <w:rPr>
                <w:rFonts w:ascii="Arial" w:hAnsi="Arial" w:cs="Arial"/>
                <w:sz w:val="22"/>
                <w:szCs w:val="22"/>
              </w:rPr>
            </w:pPr>
            <w:r w:rsidRPr="00004EAA">
              <w:rPr>
                <w:rFonts w:ascii="Arial" w:hAnsi="Arial" w:cs="Arial"/>
                <w:sz w:val="22"/>
                <w:szCs w:val="22"/>
              </w:rPr>
              <w:t>Never, former, current</w:t>
            </w:r>
          </w:p>
        </w:tc>
      </w:tr>
      <w:tr w:rsidR="00D766E2" w:rsidRPr="00004EAA" w14:paraId="649FDC37" w14:textId="77777777" w:rsidTr="00B3628C">
        <w:trPr>
          <w:gridAfter w:val="1"/>
          <w:wAfter w:w="90" w:type="dxa"/>
        </w:trPr>
        <w:tc>
          <w:tcPr>
            <w:tcW w:w="5580" w:type="dxa"/>
          </w:tcPr>
          <w:p w14:paraId="54E6EC51" w14:textId="15004E58" w:rsidR="00D766E2" w:rsidRPr="00004EAA" w:rsidRDefault="00514DCA"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sidR="00D766E2" w:rsidRPr="00004EAA">
              <w:rPr>
                <w:rFonts w:ascii="Arial" w:hAnsi="Arial" w:cs="Arial"/>
                <w:color w:val="000000"/>
                <w:sz w:val="22"/>
                <w:szCs w:val="22"/>
                <w:shd w:val="clear" w:color="auto" w:fill="FFFFFF"/>
              </w:rPr>
              <w:t>Alcohol intake</w:t>
            </w:r>
          </w:p>
        </w:tc>
        <w:tc>
          <w:tcPr>
            <w:tcW w:w="8100" w:type="dxa"/>
          </w:tcPr>
          <w:p w14:paraId="3A04C900" w14:textId="195CEFC9" w:rsidR="00D766E2" w:rsidRPr="00004EAA" w:rsidRDefault="009A77A9" w:rsidP="001F4548">
            <w:pPr>
              <w:ind w:right="-108"/>
              <w:rPr>
                <w:rFonts w:ascii="Arial" w:hAnsi="Arial" w:cs="Arial"/>
                <w:sz w:val="22"/>
                <w:szCs w:val="22"/>
              </w:rPr>
            </w:pPr>
            <w:r>
              <w:rPr>
                <w:rFonts w:ascii="Arial" w:hAnsi="Arial" w:cs="Arial"/>
                <w:sz w:val="22"/>
                <w:szCs w:val="22"/>
              </w:rPr>
              <w:t>&lt;=1, 1.1-13.5, 13.6-30, &gt;30 grams</w:t>
            </w:r>
            <w:r w:rsidRPr="00004EAA" w:rsidDel="009A77A9">
              <w:rPr>
                <w:rFonts w:ascii="Arial" w:hAnsi="Arial" w:cs="Arial"/>
                <w:sz w:val="22"/>
                <w:szCs w:val="22"/>
              </w:rPr>
              <w:t xml:space="preserve"> </w:t>
            </w:r>
            <w:r w:rsidR="00D766E2" w:rsidRPr="00004EAA">
              <w:rPr>
                <w:rFonts w:ascii="Arial" w:hAnsi="Arial" w:cs="Arial"/>
                <w:sz w:val="22"/>
                <w:szCs w:val="22"/>
              </w:rPr>
              <w:t>/day</w:t>
            </w:r>
          </w:p>
        </w:tc>
      </w:tr>
      <w:tr w:rsidR="00D766E2" w:rsidRPr="00004EAA" w14:paraId="7F2A96B3" w14:textId="77777777" w:rsidTr="00B3628C">
        <w:trPr>
          <w:gridAfter w:val="1"/>
          <w:wAfter w:w="90" w:type="dxa"/>
        </w:trPr>
        <w:tc>
          <w:tcPr>
            <w:tcW w:w="5580" w:type="dxa"/>
          </w:tcPr>
          <w:p w14:paraId="63D0144D" w14:textId="47CA3B18" w:rsidR="00D766E2" w:rsidRPr="00004EAA" w:rsidRDefault="00514DCA"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sidR="00D766E2" w:rsidRPr="00004EAA">
              <w:rPr>
                <w:rFonts w:ascii="Arial" w:hAnsi="Arial" w:cs="Arial"/>
                <w:color w:val="000000"/>
                <w:sz w:val="22"/>
                <w:szCs w:val="22"/>
                <w:shd w:val="clear" w:color="auto" w:fill="FFFFFF"/>
              </w:rPr>
              <w:t>Activity level</w:t>
            </w:r>
          </w:p>
        </w:tc>
        <w:tc>
          <w:tcPr>
            <w:tcW w:w="8100" w:type="dxa"/>
          </w:tcPr>
          <w:p w14:paraId="40A7C482" w14:textId="77777777" w:rsidR="00D766E2" w:rsidRPr="00004EAA" w:rsidRDefault="00D766E2" w:rsidP="001F4548">
            <w:pPr>
              <w:rPr>
                <w:rFonts w:ascii="Arial" w:hAnsi="Arial" w:cs="Arial"/>
                <w:sz w:val="22"/>
                <w:szCs w:val="22"/>
              </w:rPr>
            </w:pPr>
            <w:r w:rsidRPr="00004EAA">
              <w:rPr>
                <w:rFonts w:ascii="Arial" w:hAnsi="Arial" w:cs="Arial"/>
                <w:sz w:val="22"/>
                <w:szCs w:val="22"/>
              </w:rPr>
              <w:t>Low, moderate, high</w:t>
            </w:r>
          </w:p>
        </w:tc>
      </w:tr>
      <w:tr w:rsidR="00842954" w:rsidRPr="00004EAA" w14:paraId="78EDCE9E" w14:textId="77777777" w:rsidTr="000D68B7">
        <w:trPr>
          <w:gridAfter w:val="1"/>
          <w:wAfter w:w="90" w:type="dxa"/>
        </w:trPr>
        <w:tc>
          <w:tcPr>
            <w:tcW w:w="5580" w:type="dxa"/>
          </w:tcPr>
          <w:p w14:paraId="1ADB3803" w14:textId="77777777" w:rsidR="00842954" w:rsidRPr="00004EAA" w:rsidRDefault="00842954" w:rsidP="000D68B7">
            <w:pPr>
              <w:autoSpaceDE w:val="0"/>
              <w:autoSpaceDN w:val="0"/>
              <w:adjustRightInd w:val="0"/>
              <w:rPr>
                <w:rFonts w:ascii="Arial" w:hAnsi="Arial" w:cs="Arial"/>
                <w:color w:val="000000"/>
                <w:sz w:val="22"/>
                <w:szCs w:val="22"/>
                <w:shd w:val="clear" w:color="auto" w:fill="FFFFFF"/>
              </w:rPr>
            </w:pPr>
          </w:p>
          <w:p w14:paraId="67008D06" w14:textId="77777777" w:rsidR="00842954" w:rsidRPr="00004EAA" w:rsidRDefault="00842954" w:rsidP="000D68B7">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Health-related factors</w:t>
            </w:r>
          </w:p>
        </w:tc>
        <w:tc>
          <w:tcPr>
            <w:tcW w:w="8100" w:type="dxa"/>
          </w:tcPr>
          <w:p w14:paraId="1B2F1964" w14:textId="77777777" w:rsidR="00842954" w:rsidRPr="00004EAA" w:rsidRDefault="00842954" w:rsidP="000D68B7">
            <w:pPr>
              <w:rPr>
                <w:rFonts w:ascii="Arial" w:hAnsi="Arial" w:cs="Arial"/>
                <w:sz w:val="22"/>
                <w:szCs w:val="22"/>
              </w:rPr>
            </w:pPr>
          </w:p>
        </w:tc>
      </w:tr>
      <w:tr w:rsidR="00842954" w:rsidRPr="00004EAA" w14:paraId="026CEE10" w14:textId="77777777" w:rsidTr="000D68B7">
        <w:trPr>
          <w:gridAfter w:val="1"/>
          <w:wAfter w:w="90" w:type="dxa"/>
        </w:trPr>
        <w:tc>
          <w:tcPr>
            <w:tcW w:w="5580" w:type="dxa"/>
          </w:tcPr>
          <w:p w14:paraId="561C7391" w14:textId="77777777" w:rsidR="00842954" w:rsidRPr="00004EAA" w:rsidRDefault="00842954" w:rsidP="000D68B7">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Ever had hypertension</w:t>
            </w:r>
          </w:p>
        </w:tc>
        <w:tc>
          <w:tcPr>
            <w:tcW w:w="8100" w:type="dxa"/>
          </w:tcPr>
          <w:p w14:paraId="1C8A585F" w14:textId="77777777" w:rsidR="00842954" w:rsidRPr="00004EAA" w:rsidRDefault="00842954" w:rsidP="000D68B7">
            <w:pPr>
              <w:rPr>
                <w:rFonts w:ascii="Arial" w:hAnsi="Arial" w:cs="Arial"/>
                <w:sz w:val="22"/>
                <w:szCs w:val="22"/>
              </w:rPr>
            </w:pPr>
            <w:r w:rsidRPr="00004EAA">
              <w:rPr>
                <w:rFonts w:ascii="Arial" w:hAnsi="Arial" w:cs="Arial"/>
                <w:sz w:val="22"/>
                <w:szCs w:val="22"/>
              </w:rPr>
              <w:t>No, Yes</w:t>
            </w:r>
          </w:p>
        </w:tc>
      </w:tr>
      <w:tr w:rsidR="00842954" w:rsidRPr="00004EAA" w14:paraId="1437E2F9" w14:textId="77777777" w:rsidTr="000D68B7">
        <w:trPr>
          <w:gridAfter w:val="1"/>
          <w:wAfter w:w="90" w:type="dxa"/>
        </w:trPr>
        <w:tc>
          <w:tcPr>
            <w:tcW w:w="5580" w:type="dxa"/>
          </w:tcPr>
          <w:p w14:paraId="27F57C1C" w14:textId="77777777" w:rsidR="00842954" w:rsidRPr="00004EAA" w:rsidRDefault="00842954" w:rsidP="000D68B7">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Ever had high cholesterol</w:t>
            </w:r>
          </w:p>
        </w:tc>
        <w:tc>
          <w:tcPr>
            <w:tcW w:w="8100" w:type="dxa"/>
          </w:tcPr>
          <w:p w14:paraId="0FA6FCAB" w14:textId="77777777" w:rsidR="00842954" w:rsidRPr="00004EAA" w:rsidRDefault="00842954" w:rsidP="000D68B7">
            <w:pPr>
              <w:rPr>
                <w:rFonts w:ascii="Arial" w:hAnsi="Arial" w:cs="Arial"/>
                <w:sz w:val="22"/>
                <w:szCs w:val="22"/>
              </w:rPr>
            </w:pPr>
            <w:r w:rsidRPr="00004EAA">
              <w:rPr>
                <w:rFonts w:ascii="Arial" w:hAnsi="Arial" w:cs="Arial"/>
                <w:sz w:val="22"/>
                <w:szCs w:val="22"/>
              </w:rPr>
              <w:t>No, Yes</w:t>
            </w:r>
          </w:p>
        </w:tc>
      </w:tr>
      <w:tr w:rsidR="00842954" w:rsidRPr="00004EAA" w14:paraId="6D793AB6" w14:textId="77777777" w:rsidTr="000D68B7">
        <w:trPr>
          <w:gridAfter w:val="1"/>
          <w:wAfter w:w="90" w:type="dxa"/>
        </w:trPr>
        <w:tc>
          <w:tcPr>
            <w:tcW w:w="5580" w:type="dxa"/>
          </w:tcPr>
          <w:p w14:paraId="3F0B1C6F" w14:textId="77777777" w:rsidR="00842954" w:rsidRPr="00004EAA" w:rsidRDefault="00842954" w:rsidP="000D68B7">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Fracture in the last 5 years</w:t>
            </w:r>
          </w:p>
        </w:tc>
        <w:tc>
          <w:tcPr>
            <w:tcW w:w="8100" w:type="dxa"/>
          </w:tcPr>
          <w:p w14:paraId="284EAE16" w14:textId="77777777" w:rsidR="00842954" w:rsidRPr="00004EAA" w:rsidRDefault="00842954" w:rsidP="000D68B7">
            <w:pPr>
              <w:rPr>
                <w:rFonts w:ascii="Arial" w:hAnsi="Arial" w:cs="Arial"/>
                <w:sz w:val="22"/>
                <w:szCs w:val="22"/>
              </w:rPr>
            </w:pPr>
            <w:r w:rsidRPr="00004EAA">
              <w:rPr>
                <w:rFonts w:ascii="Arial" w:hAnsi="Arial" w:cs="Arial"/>
                <w:sz w:val="22"/>
                <w:szCs w:val="22"/>
              </w:rPr>
              <w:t>No, Yes</w:t>
            </w:r>
          </w:p>
        </w:tc>
      </w:tr>
      <w:tr w:rsidR="00842954" w:rsidRPr="00004EAA" w14:paraId="4416F523" w14:textId="77777777" w:rsidTr="000D68B7">
        <w:trPr>
          <w:gridAfter w:val="1"/>
          <w:wAfter w:w="90" w:type="dxa"/>
        </w:trPr>
        <w:tc>
          <w:tcPr>
            <w:tcW w:w="5580" w:type="dxa"/>
          </w:tcPr>
          <w:p w14:paraId="5ECE4536" w14:textId="77777777" w:rsidR="00842954" w:rsidRPr="00004EAA" w:rsidRDefault="00842954" w:rsidP="000D68B7">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Menopausal status</w:t>
            </w:r>
          </w:p>
        </w:tc>
        <w:tc>
          <w:tcPr>
            <w:tcW w:w="8100" w:type="dxa"/>
          </w:tcPr>
          <w:p w14:paraId="2A421471" w14:textId="77777777" w:rsidR="00842954" w:rsidRPr="00004EAA" w:rsidRDefault="00842954" w:rsidP="000D68B7">
            <w:pPr>
              <w:rPr>
                <w:rFonts w:ascii="Arial" w:hAnsi="Arial" w:cs="Arial"/>
                <w:sz w:val="22"/>
                <w:szCs w:val="22"/>
              </w:rPr>
            </w:pPr>
            <w:r w:rsidRPr="00004EAA">
              <w:rPr>
                <w:rFonts w:ascii="Arial" w:hAnsi="Arial" w:cs="Arial"/>
                <w:sz w:val="22"/>
                <w:szCs w:val="22"/>
              </w:rPr>
              <w:t>Pre, post</w:t>
            </w:r>
          </w:p>
        </w:tc>
      </w:tr>
      <w:tr w:rsidR="00842954" w:rsidRPr="00004EAA" w14:paraId="671F4BC6" w14:textId="77777777" w:rsidTr="000D68B7">
        <w:trPr>
          <w:gridAfter w:val="1"/>
          <w:wAfter w:w="90" w:type="dxa"/>
        </w:trPr>
        <w:tc>
          <w:tcPr>
            <w:tcW w:w="5580" w:type="dxa"/>
          </w:tcPr>
          <w:p w14:paraId="3FC7217F" w14:textId="77777777" w:rsidR="00842954" w:rsidRPr="00004EAA" w:rsidRDefault="00842954" w:rsidP="000D68B7">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Number of live births</w:t>
            </w:r>
          </w:p>
        </w:tc>
        <w:tc>
          <w:tcPr>
            <w:tcW w:w="8100" w:type="dxa"/>
          </w:tcPr>
          <w:p w14:paraId="555CE08C" w14:textId="77777777" w:rsidR="00842954" w:rsidRPr="00004EAA" w:rsidRDefault="00842954" w:rsidP="000D68B7">
            <w:pPr>
              <w:rPr>
                <w:rFonts w:ascii="Arial" w:hAnsi="Arial" w:cs="Arial"/>
                <w:sz w:val="22"/>
                <w:szCs w:val="22"/>
              </w:rPr>
            </w:pPr>
            <w:r w:rsidRPr="00004EAA">
              <w:rPr>
                <w:rFonts w:ascii="Arial" w:hAnsi="Arial" w:cs="Arial"/>
                <w:sz w:val="22"/>
                <w:szCs w:val="22"/>
              </w:rPr>
              <w:t>0,</w:t>
            </w:r>
            <w:r w:rsidRPr="008227E3">
              <w:rPr>
                <w:rFonts w:ascii="Arial" w:eastAsia="MS Gothic" w:hAnsi="Arial" w:cs="Arial"/>
                <w:color w:val="000000"/>
              </w:rPr>
              <w:t xml:space="preserve"> ≥</w:t>
            </w:r>
            <w:r>
              <w:rPr>
                <w:rFonts w:ascii="Arial" w:hAnsi="Arial" w:cs="Arial"/>
                <w:sz w:val="22"/>
                <w:szCs w:val="22"/>
              </w:rPr>
              <w:t>1</w:t>
            </w:r>
          </w:p>
        </w:tc>
      </w:tr>
      <w:tr w:rsidR="00842954" w:rsidRPr="00004EAA" w14:paraId="064E998D" w14:textId="77777777" w:rsidTr="000D68B7">
        <w:trPr>
          <w:gridAfter w:val="1"/>
          <w:wAfter w:w="90" w:type="dxa"/>
        </w:trPr>
        <w:tc>
          <w:tcPr>
            <w:tcW w:w="5580" w:type="dxa"/>
          </w:tcPr>
          <w:p w14:paraId="36AAE0DE" w14:textId="7819C62A" w:rsidR="00842954" w:rsidRPr="00004EAA" w:rsidRDefault="00842954" w:rsidP="000D68B7">
            <w:pPr>
              <w:autoSpaceDE w:val="0"/>
              <w:autoSpaceDN w:val="0"/>
              <w:adjustRightInd w:val="0"/>
              <w:rPr>
                <w:rFonts w:ascii="Arial" w:hAnsi="Arial" w:cs="Arial"/>
                <w:color w:val="000000"/>
                <w:sz w:val="22"/>
                <w:szCs w:val="22"/>
                <w:shd w:val="clear" w:color="auto" w:fill="FFFFFF"/>
              </w:rPr>
            </w:pPr>
            <w:r>
              <w:rPr>
                <w:rFonts w:ascii="Arial" w:hAnsi="Arial" w:cs="Arial"/>
                <w:color w:val="000000"/>
                <w:sz w:val="22"/>
                <w:szCs w:val="22"/>
                <w:shd w:val="clear" w:color="auto" w:fill="FFFFFF"/>
              </w:rPr>
              <w:t xml:space="preserve">  Medications</w:t>
            </w:r>
          </w:p>
        </w:tc>
        <w:tc>
          <w:tcPr>
            <w:tcW w:w="8100" w:type="dxa"/>
          </w:tcPr>
          <w:p w14:paraId="54817ABD" w14:textId="77777777" w:rsidR="00842954" w:rsidRPr="00004EAA" w:rsidRDefault="00842954" w:rsidP="000D68B7">
            <w:pPr>
              <w:rPr>
                <w:rFonts w:ascii="Arial" w:hAnsi="Arial" w:cs="Arial"/>
                <w:sz w:val="22"/>
                <w:szCs w:val="22"/>
              </w:rPr>
            </w:pPr>
          </w:p>
        </w:tc>
      </w:tr>
      <w:tr w:rsidR="00842954" w:rsidRPr="00004EAA" w14:paraId="32A6CD4D" w14:textId="77777777" w:rsidTr="000D68B7">
        <w:trPr>
          <w:gridAfter w:val="1"/>
          <w:wAfter w:w="90" w:type="dxa"/>
        </w:trPr>
        <w:tc>
          <w:tcPr>
            <w:tcW w:w="5580" w:type="dxa"/>
          </w:tcPr>
          <w:p w14:paraId="1065777D" w14:textId="79050951" w:rsidR="00842954" w:rsidRPr="00004EAA" w:rsidRDefault="00842954" w:rsidP="000D68B7">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Pr>
                <w:rFonts w:ascii="Arial" w:hAnsi="Arial" w:cs="Arial"/>
                <w:color w:val="000000"/>
                <w:sz w:val="22"/>
                <w:szCs w:val="22"/>
                <w:shd w:val="clear" w:color="auto" w:fill="FFFFFF"/>
              </w:rPr>
              <w:t xml:space="preserve">    </w:t>
            </w:r>
            <w:r w:rsidRPr="00004EAA">
              <w:rPr>
                <w:rFonts w:ascii="Arial" w:hAnsi="Arial" w:cs="Arial"/>
                <w:color w:val="000000"/>
                <w:sz w:val="22"/>
                <w:szCs w:val="22"/>
                <w:shd w:val="clear" w:color="auto" w:fill="FFFFFF"/>
              </w:rPr>
              <w:t>Diabetes</w:t>
            </w:r>
          </w:p>
        </w:tc>
        <w:tc>
          <w:tcPr>
            <w:tcW w:w="8100" w:type="dxa"/>
          </w:tcPr>
          <w:p w14:paraId="1FA5B1E8" w14:textId="77777777" w:rsidR="00842954" w:rsidRPr="00004EAA" w:rsidRDefault="00842954" w:rsidP="000D68B7">
            <w:pPr>
              <w:rPr>
                <w:rFonts w:ascii="Arial" w:hAnsi="Arial" w:cs="Arial"/>
                <w:sz w:val="22"/>
                <w:szCs w:val="22"/>
              </w:rPr>
            </w:pPr>
            <w:r w:rsidRPr="00004EAA">
              <w:rPr>
                <w:rFonts w:ascii="Arial" w:hAnsi="Arial" w:cs="Arial"/>
                <w:sz w:val="22"/>
                <w:szCs w:val="22"/>
                <w:shd w:val="clear" w:color="auto" w:fill="FFFFFF"/>
              </w:rPr>
              <w:t>Not diabetic, Insulin dependent, Non-insulin dependent, Diet controlled</w:t>
            </w:r>
          </w:p>
        </w:tc>
      </w:tr>
      <w:tr w:rsidR="00842954" w:rsidRPr="00004EAA" w14:paraId="59085A81" w14:textId="77777777" w:rsidTr="000D68B7">
        <w:trPr>
          <w:gridAfter w:val="1"/>
          <w:wAfter w:w="90" w:type="dxa"/>
        </w:trPr>
        <w:tc>
          <w:tcPr>
            <w:tcW w:w="5580" w:type="dxa"/>
          </w:tcPr>
          <w:p w14:paraId="441EC968" w14:textId="514353CC" w:rsidR="00842954" w:rsidRPr="00004EAA" w:rsidRDefault="00842954" w:rsidP="00842954">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Pr>
                <w:rFonts w:ascii="Arial" w:hAnsi="Arial" w:cs="Arial"/>
                <w:color w:val="000000"/>
                <w:sz w:val="22"/>
                <w:szCs w:val="22"/>
                <w:shd w:val="clear" w:color="auto" w:fill="FFFFFF"/>
              </w:rPr>
              <w:t xml:space="preserve">   </w:t>
            </w:r>
            <w:r w:rsidRPr="00004EAA">
              <w:rPr>
                <w:rFonts w:ascii="Arial" w:hAnsi="Arial" w:cs="Arial"/>
                <w:color w:val="000000"/>
                <w:sz w:val="22"/>
                <w:szCs w:val="22"/>
                <w:shd w:val="clear" w:color="auto" w:fill="FFFFFF"/>
              </w:rPr>
              <w:t>Gout</w:t>
            </w:r>
          </w:p>
        </w:tc>
        <w:tc>
          <w:tcPr>
            <w:tcW w:w="8100" w:type="dxa"/>
          </w:tcPr>
          <w:p w14:paraId="6C216ABA" w14:textId="77777777" w:rsidR="00842954" w:rsidRPr="00004EAA" w:rsidRDefault="00842954" w:rsidP="000D68B7">
            <w:pPr>
              <w:rPr>
                <w:rFonts w:ascii="Arial" w:hAnsi="Arial" w:cs="Arial"/>
                <w:sz w:val="22"/>
                <w:szCs w:val="22"/>
              </w:rPr>
            </w:pPr>
            <w:r w:rsidRPr="00004EAA">
              <w:rPr>
                <w:rFonts w:ascii="Arial" w:hAnsi="Arial" w:cs="Arial"/>
                <w:sz w:val="22"/>
                <w:szCs w:val="22"/>
              </w:rPr>
              <w:t>No, History but no current preventive treatment, Current prevention treatment</w:t>
            </w:r>
          </w:p>
        </w:tc>
      </w:tr>
      <w:tr w:rsidR="00842954" w:rsidRPr="00004EAA" w14:paraId="1A8E4495" w14:textId="77777777" w:rsidTr="000D68B7">
        <w:trPr>
          <w:gridAfter w:val="1"/>
          <w:wAfter w:w="90" w:type="dxa"/>
        </w:trPr>
        <w:tc>
          <w:tcPr>
            <w:tcW w:w="5580" w:type="dxa"/>
          </w:tcPr>
          <w:p w14:paraId="3084E74C" w14:textId="1EF29E31" w:rsidR="00842954" w:rsidRPr="00004EAA" w:rsidRDefault="00842954" w:rsidP="00842954">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Pr>
                <w:rFonts w:ascii="Arial" w:hAnsi="Arial" w:cs="Arial"/>
                <w:color w:val="000000"/>
                <w:sz w:val="22"/>
                <w:szCs w:val="22"/>
                <w:shd w:val="clear" w:color="auto" w:fill="FFFFFF"/>
              </w:rPr>
              <w:t xml:space="preserve">   </w:t>
            </w:r>
            <w:r w:rsidRPr="00004EAA">
              <w:rPr>
                <w:rFonts w:ascii="Arial" w:hAnsi="Arial" w:cs="Arial"/>
                <w:color w:val="000000"/>
                <w:sz w:val="22"/>
                <w:szCs w:val="22"/>
                <w:shd w:val="clear" w:color="auto" w:fill="FFFFFF"/>
              </w:rPr>
              <w:t>Protein pump inhibitor</w:t>
            </w:r>
            <w:r w:rsidRPr="00004EAA">
              <w:rPr>
                <w:rFonts w:ascii="Arial" w:hAnsi="Arial" w:cs="Arial"/>
                <w:sz w:val="22"/>
                <w:szCs w:val="22"/>
                <w:vertAlign w:val="superscript"/>
              </w:rPr>
              <w:t>1</w:t>
            </w:r>
          </w:p>
        </w:tc>
        <w:tc>
          <w:tcPr>
            <w:tcW w:w="8100" w:type="dxa"/>
          </w:tcPr>
          <w:p w14:paraId="75AA1FAE" w14:textId="77777777" w:rsidR="00842954" w:rsidRPr="00004EAA" w:rsidRDefault="00842954" w:rsidP="000D68B7">
            <w:pPr>
              <w:rPr>
                <w:rFonts w:ascii="Arial" w:hAnsi="Arial" w:cs="Arial"/>
                <w:sz w:val="22"/>
                <w:szCs w:val="22"/>
              </w:rPr>
            </w:pPr>
            <w:r w:rsidRPr="00004EAA">
              <w:rPr>
                <w:rFonts w:ascii="Arial" w:hAnsi="Arial" w:cs="Arial"/>
                <w:sz w:val="22"/>
                <w:szCs w:val="22"/>
              </w:rPr>
              <w:t>No, Yes</w:t>
            </w:r>
          </w:p>
        </w:tc>
      </w:tr>
      <w:tr w:rsidR="00842954" w:rsidRPr="00004EAA" w14:paraId="1D29954E" w14:textId="77777777" w:rsidTr="000D68B7">
        <w:trPr>
          <w:gridAfter w:val="1"/>
          <w:wAfter w:w="90" w:type="dxa"/>
        </w:trPr>
        <w:tc>
          <w:tcPr>
            <w:tcW w:w="5580" w:type="dxa"/>
          </w:tcPr>
          <w:p w14:paraId="5EE9D108" w14:textId="38566044" w:rsidR="00842954" w:rsidRPr="00004EAA" w:rsidRDefault="00842954" w:rsidP="00842954">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Pr>
                <w:rFonts w:ascii="Arial" w:hAnsi="Arial" w:cs="Arial"/>
                <w:color w:val="000000"/>
                <w:sz w:val="22"/>
                <w:szCs w:val="22"/>
                <w:shd w:val="clear" w:color="auto" w:fill="FFFFFF"/>
              </w:rPr>
              <w:t xml:space="preserve">   </w:t>
            </w:r>
            <w:r w:rsidRPr="00004EAA">
              <w:rPr>
                <w:rFonts w:ascii="Arial" w:hAnsi="Arial" w:cs="Arial"/>
                <w:color w:val="000000"/>
                <w:sz w:val="22"/>
                <w:szCs w:val="22"/>
                <w:shd w:val="clear" w:color="auto" w:fill="FFFFFF"/>
              </w:rPr>
              <w:t>H</w:t>
            </w:r>
            <w:r w:rsidRPr="00004EAA">
              <w:rPr>
                <w:rFonts w:ascii="Arial" w:hAnsi="Arial" w:cs="Arial"/>
                <w:color w:val="000000"/>
                <w:sz w:val="22"/>
                <w:szCs w:val="22"/>
                <w:shd w:val="clear" w:color="auto" w:fill="FFFFFF"/>
                <w:vertAlign w:val="subscript"/>
              </w:rPr>
              <w:t>2</w:t>
            </w:r>
            <w:r>
              <w:rPr>
                <w:rFonts w:ascii="Arial" w:hAnsi="Arial" w:cs="Arial"/>
                <w:color w:val="000000"/>
                <w:sz w:val="22"/>
                <w:szCs w:val="22"/>
                <w:shd w:val="clear" w:color="auto" w:fill="FFFFFF"/>
                <w:vertAlign w:val="subscript"/>
              </w:rPr>
              <w:t xml:space="preserve"> </w:t>
            </w:r>
            <w:r w:rsidRPr="00004EAA">
              <w:rPr>
                <w:rFonts w:ascii="Arial" w:hAnsi="Arial" w:cs="Arial"/>
                <w:color w:val="000000"/>
                <w:sz w:val="22"/>
                <w:szCs w:val="22"/>
                <w:shd w:val="clear" w:color="auto" w:fill="FFFFFF"/>
              </w:rPr>
              <w:t>blocker</w:t>
            </w:r>
            <w:r w:rsidRPr="00004EAA">
              <w:rPr>
                <w:rFonts w:ascii="Arial" w:hAnsi="Arial" w:cs="Arial"/>
                <w:sz w:val="22"/>
                <w:szCs w:val="22"/>
                <w:vertAlign w:val="superscript"/>
              </w:rPr>
              <w:t>1</w:t>
            </w:r>
          </w:p>
        </w:tc>
        <w:tc>
          <w:tcPr>
            <w:tcW w:w="8100" w:type="dxa"/>
          </w:tcPr>
          <w:p w14:paraId="4B0515FE" w14:textId="77777777" w:rsidR="00842954" w:rsidRPr="00004EAA" w:rsidRDefault="00842954" w:rsidP="000D68B7">
            <w:pPr>
              <w:rPr>
                <w:rFonts w:ascii="Arial" w:hAnsi="Arial" w:cs="Arial"/>
                <w:sz w:val="22"/>
                <w:szCs w:val="22"/>
              </w:rPr>
            </w:pPr>
            <w:r w:rsidRPr="00004EAA">
              <w:rPr>
                <w:rFonts w:ascii="Arial" w:hAnsi="Arial" w:cs="Arial"/>
                <w:sz w:val="22"/>
                <w:szCs w:val="22"/>
              </w:rPr>
              <w:t>No, Yes</w:t>
            </w:r>
          </w:p>
        </w:tc>
      </w:tr>
      <w:tr w:rsidR="00842954" w:rsidRPr="00004EAA" w14:paraId="221D36BF" w14:textId="77777777" w:rsidTr="000D68B7">
        <w:trPr>
          <w:gridAfter w:val="1"/>
          <w:wAfter w:w="90" w:type="dxa"/>
        </w:trPr>
        <w:tc>
          <w:tcPr>
            <w:tcW w:w="5580" w:type="dxa"/>
          </w:tcPr>
          <w:p w14:paraId="5F51979E" w14:textId="64B7F0C2" w:rsidR="00842954" w:rsidRPr="00004EAA" w:rsidRDefault="00842954" w:rsidP="00842954">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Pr>
                <w:rFonts w:ascii="Arial" w:hAnsi="Arial" w:cs="Arial"/>
                <w:color w:val="000000"/>
                <w:sz w:val="22"/>
                <w:szCs w:val="22"/>
                <w:shd w:val="clear" w:color="auto" w:fill="FFFFFF"/>
              </w:rPr>
              <w:t xml:space="preserve">    </w:t>
            </w:r>
            <w:r w:rsidRPr="00004EAA">
              <w:rPr>
                <w:rFonts w:ascii="Arial" w:hAnsi="Arial" w:cs="Arial"/>
                <w:color w:val="000000"/>
                <w:sz w:val="22"/>
                <w:szCs w:val="22"/>
                <w:shd w:val="clear" w:color="auto" w:fill="FFFFFF"/>
              </w:rPr>
              <w:t>Any cholesterol lowering drug</w:t>
            </w:r>
            <w:r w:rsidRPr="00004EAA">
              <w:rPr>
                <w:rFonts w:ascii="Arial" w:hAnsi="Arial" w:cs="Arial"/>
                <w:sz w:val="22"/>
                <w:szCs w:val="22"/>
                <w:vertAlign w:val="superscript"/>
              </w:rPr>
              <w:t>1</w:t>
            </w:r>
          </w:p>
        </w:tc>
        <w:tc>
          <w:tcPr>
            <w:tcW w:w="8100" w:type="dxa"/>
          </w:tcPr>
          <w:p w14:paraId="583270C6" w14:textId="77777777" w:rsidR="00842954" w:rsidRPr="00004EAA" w:rsidRDefault="00842954" w:rsidP="000D68B7">
            <w:pPr>
              <w:rPr>
                <w:rFonts w:ascii="Arial" w:hAnsi="Arial" w:cs="Arial"/>
                <w:sz w:val="22"/>
                <w:szCs w:val="22"/>
              </w:rPr>
            </w:pPr>
            <w:r w:rsidRPr="00004EAA">
              <w:rPr>
                <w:rFonts w:ascii="Arial" w:hAnsi="Arial" w:cs="Arial"/>
                <w:sz w:val="22"/>
                <w:szCs w:val="22"/>
              </w:rPr>
              <w:t>No, Yes</w:t>
            </w:r>
          </w:p>
        </w:tc>
      </w:tr>
      <w:tr w:rsidR="00842954" w:rsidRPr="00004EAA" w14:paraId="0B004316" w14:textId="77777777" w:rsidTr="000D68B7">
        <w:trPr>
          <w:gridAfter w:val="1"/>
          <w:wAfter w:w="90" w:type="dxa"/>
        </w:trPr>
        <w:tc>
          <w:tcPr>
            <w:tcW w:w="5580" w:type="dxa"/>
          </w:tcPr>
          <w:p w14:paraId="55C9F68E" w14:textId="7F9C3D6E" w:rsidR="00842954" w:rsidRPr="00004EAA" w:rsidRDefault="00842954" w:rsidP="00842954">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Pr>
                <w:rFonts w:ascii="Arial" w:hAnsi="Arial" w:cs="Arial"/>
                <w:color w:val="000000"/>
                <w:sz w:val="22"/>
                <w:szCs w:val="22"/>
                <w:shd w:val="clear" w:color="auto" w:fill="FFFFFF"/>
              </w:rPr>
              <w:t xml:space="preserve">   </w:t>
            </w:r>
            <w:r w:rsidRPr="00004EAA">
              <w:rPr>
                <w:rFonts w:ascii="Arial" w:hAnsi="Arial" w:cs="Arial"/>
                <w:color w:val="000000"/>
                <w:sz w:val="22"/>
                <w:szCs w:val="22"/>
                <w:shd w:val="clear" w:color="auto" w:fill="FFFFFF"/>
              </w:rPr>
              <w:t>Statin</w:t>
            </w:r>
            <w:r w:rsidRPr="00004EAA">
              <w:rPr>
                <w:rFonts w:ascii="Arial" w:hAnsi="Arial" w:cs="Arial"/>
                <w:sz w:val="22"/>
                <w:szCs w:val="22"/>
                <w:vertAlign w:val="superscript"/>
              </w:rPr>
              <w:t>1</w:t>
            </w:r>
          </w:p>
        </w:tc>
        <w:tc>
          <w:tcPr>
            <w:tcW w:w="8100" w:type="dxa"/>
          </w:tcPr>
          <w:p w14:paraId="40049621" w14:textId="77777777" w:rsidR="00842954" w:rsidRPr="00004EAA" w:rsidRDefault="00842954" w:rsidP="000D68B7">
            <w:pPr>
              <w:rPr>
                <w:rFonts w:ascii="Arial" w:hAnsi="Arial" w:cs="Arial"/>
                <w:sz w:val="22"/>
                <w:szCs w:val="22"/>
              </w:rPr>
            </w:pPr>
            <w:r w:rsidRPr="00004EAA">
              <w:rPr>
                <w:rFonts w:ascii="Arial" w:hAnsi="Arial" w:cs="Arial"/>
                <w:sz w:val="22"/>
                <w:szCs w:val="22"/>
              </w:rPr>
              <w:t>No, Yes</w:t>
            </w:r>
          </w:p>
        </w:tc>
      </w:tr>
      <w:tr w:rsidR="00842954" w:rsidRPr="00004EAA" w14:paraId="67C41A7D" w14:textId="77777777" w:rsidTr="000D68B7">
        <w:trPr>
          <w:gridAfter w:val="1"/>
          <w:wAfter w:w="90" w:type="dxa"/>
        </w:trPr>
        <w:tc>
          <w:tcPr>
            <w:tcW w:w="5580" w:type="dxa"/>
          </w:tcPr>
          <w:p w14:paraId="241A6754" w14:textId="27EDA7F0" w:rsidR="00842954" w:rsidRPr="00004EAA" w:rsidRDefault="00842954" w:rsidP="00842954">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lastRenderedPageBreak/>
              <w:t xml:space="preserve">  </w:t>
            </w:r>
            <w:r>
              <w:rPr>
                <w:rFonts w:ascii="Arial" w:hAnsi="Arial" w:cs="Arial"/>
                <w:color w:val="000000"/>
                <w:sz w:val="22"/>
                <w:szCs w:val="22"/>
                <w:shd w:val="clear" w:color="auto" w:fill="FFFFFF"/>
              </w:rPr>
              <w:t xml:space="preserve">   </w:t>
            </w:r>
            <w:r w:rsidRPr="00004EAA">
              <w:rPr>
                <w:rFonts w:ascii="Arial" w:hAnsi="Arial" w:cs="Arial"/>
                <w:color w:val="000000"/>
                <w:sz w:val="22"/>
                <w:szCs w:val="22"/>
                <w:shd w:val="clear" w:color="auto" w:fill="FFFFFF"/>
              </w:rPr>
              <w:t>Anticonvulsant</w:t>
            </w:r>
            <w:r w:rsidRPr="00004EAA">
              <w:rPr>
                <w:rFonts w:ascii="Arial" w:hAnsi="Arial" w:cs="Arial"/>
                <w:sz w:val="22"/>
                <w:szCs w:val="22"/>
                <w:vertAlign w:val="superscript"/>
              </w:rPr>
              <w:t>1</w:t>
            </w:r>
          </w:p>
        </w:tc>
        <w:tc>
          <w:tcPr>
            <w:tcW w:w="8100" w:type="dxa"/>
          </w:tcPr>
          <w:p w14:paraId="23FACE2B" w14:textId="77777777" w:rsidR="00842954" w:rsidRPr="00004EAA" w:rsidRDefault="00842954" w:rsidP="000D68B7">
            <w:pPr>
              <w:rPr>
                <w:rFonts w:ascii="Arial" w:hAnsi="Arial" w:cs="Arial"/>
                <w:sz w:val="22"/>
                <w:szCs w:val="22"/>
              </w:rPr>
            </w:pPr>
            <w:r w:rsidRPr="00004EAA">
              <w:rPr>
                <w:rFonts w:ascii="Arial" w:hAnsi="Arial" w:cs="Arial"/>
                <w:sz w:val="22"/>
                <w:szCs w:val="22"/>
              </w:rPr>
              <w:t>No, Yes</w:t>
            </w:r>
          </w:p>
        </w:tc>
      </w:tr>
      <w:tr w:rsidR="00842954" w:rsidRPr="00004EAA" w14:paraId="00AEF00D" w14:textId="77777777" w:rsidTr="000D68B7">
        <w:trPr>
          <w:gridAfter w:val="1"/>
          <w:wAfter w:w="90" w:type="dxa"/>
        </w:trPr>
        <w:tc>
          <w:tcPr>
            <w:tcW w:w="5580" w:type="dxa"/>
          </w:tcPr>
          <w:p w14:paraId="69392990" w14:textId="63506925" w:rsidR="00842954" w:rsidRPr="00004EAA" w:rsidRDefault="00842954" w:rsidP="00842954">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Pr>
                <w:rFonts w:ascii="Arial" w:hAnsi="Arial" w:cs="Arial"/>
                <w:color w:val="000000"/>
                <w:sz w:val="22"/>
                <w:szCs w:val="22"/>
                <w:shd w:val="clear" w:color="auto" w:fill="FFFFFF"/>
              </w:rPr>
              <w:t xml:space="preserve">   </w:t>
            </w:r>
            <w:r w:rsidRPr="00004EAA">
              <w:rPr>
                <w:rFonts w:ascii="Arial" w:hAnsi="Arial" w:cs="Arial"/>
                <w:color w:val="000000"/>
                <w:sz w:val="22"/>
                <w:szCs w:val="22"/>
                <w:shd w:val="clear" w:color="auto" w:fill="FFFFFF"/>
              </w:rPr>
              <w:t>Calcium channel blocker</w:t>
            </w:r>
            <w:r w:rsidRPr="00004EAA">
              <w:rPr>
                <w:rFonts w:ascii="Arial" w:hAnsi="Arial" w:cs="Arial"/>
                <w:sz w:val="22"/>
                <w:szCs w:val="22"/>
                <w:vertAlign w:val="superscript"/>
              </w:rPr>
              <w:t>1</w:t>
            </w:r>
          </w:p>
        </w:tc>
        <w:tc>
          <w:tcPr>
            <w:tcW w:w="8100" w:type="dxa"/>
          </w:tcPr>
          <w:p w14:paraId="50FC78B1" w14:textId="77777777" w:rsidR="00842954" w:rsidRPr="00004EAA" w:rsidRDefault="00842954" w:rsidP="000D68B7">
            <w:pPr>
              <w:rPr>
                <w:rFonts w:ascii="Arial" w:hAnsi="Arial" w:cs="Arial"/>
                <w:sz w:val="22"/>
                <w:szCs w:val="22"/>
              </w:rPr>
            </w:pPr>
            <w:r w:rsidRPr="00004EAA">
              <w:rPr>
                <w:rFonts w:ascii="Arial" w:hAnsi="Arial" w:cs="Arial"/>
                <w:sz w:val="22"/>
                <w:szCs w:val="22"/>
              </w:rPr>
              <w:t>No, Yes</w:t>
            </w:r>
          </w:p>
        </w:tc>
      </w:tr>
      <w:tr w:rsidR="00842954" w:rsidRPr="00004EAA" w14:paraId="5CEE69DE" w14:textId="77777777" w:rsidTr="000D68B7">
        <w:trPr>
          <w:gridAfter w:val="1"/>
          <w:wAfter w:w="90" w:type="dxa"/>
        </w:trPr>
        <w:tc>
          <w:tcPr>
            <w:tcW w:w="5580" w:type="dxa"/>
          </w:tcPr>
          <w:p w14:paraId="523BDCB7" w14:textId="1EDE8ACF" w:rsidR="00842954" w:rsidRPr="00004EAA" w:rsidRDefault="00842954" w:rsidP="00842954">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Pr>
                <w:rFonts w:ascii="Arial" w:hAnsi="Arial" w:cs="Arial"/>
                <w:color w:val="000000"/>
                <w:sz w:val="22"/>
                <w:szCs w:val="22"/>
                <w:shd w:val="clear" w:color="auto" w:fill="FFFFFF"/>
              </w:rPr>
              <w:t xml:space="preserve">   </w:t>
            </w:r>
            <w:r w:rsidRPr="00004EAA">
              <w:rPr>
                <w:rFonts w:ascii="Arial" w:hAnsi="Arial" w:cs="Arial"/>
                <w:color w:val="000000"/>
                <w:sz w:val="22"/>
                <w:szCs w:val="22"/>
                <w:shd w:val="clear" w:color="auto" w:fill="FFFFFF"/>
              </w:rPr>
              <w:t>Diuretic</w:t>
            </w:r>
            <w:r w:rsidRPr="00004EAA">
              <w:rPr>
                <w:rFonts w:ascii="Arial" w:hAnsi="Arial" w:cs="Arial"/>
                <w:sz w:val="22"/>
                <w:szCs w:val="22"/>
                <w:vertAlign w:val="superscript"/>
              </w:rPr>
              <w:t>1</w:t>
            </w:r>
          </w:p>
        </w:tc>
        <w:tc>
          <w:tcPr>
            <w:tcW w:w="8100" w:type="dxa"/>
          </w:tcPr>
          <w:p w14:paraId="5D8F48F3" w14:textId="77777777" w:rsidR="00842954" w:rsidRPr="00004EAA" w:rsidRDefault="00842954" w:rsidP="000D68B7">
            <w:pPr>
              <w:rPr>
                <w:rFonts w:ascii="Arial" w:hAnsi="Arial" w:cs="Arial"/>
                <w:sz w:val="22"/>
                <w:szCs w:val="22"/>
              </w:rPr>
            </w:pPr>
            <w:r>
              <w:rPr>
                <w:rFonts w:ascii="Arial" w:hAnsi="Arial" w:cs="Arial"/>
                <w:sz w:val="22"/>
                <w:szCs w:val="22"/>
              </w:rPr>
              <w:t>None, 1, 2 or more</w:t>
            </w:r>
          </w:p>
        </w:tc>
      </w:tr>
      <w:tr w:rsidR="00842954" w:rsidRPr="00004EAA" w14:paraId="0D15621B" w14:textId="77777777" w:rsidTr="000D68B7">
        <w:trPr>
          <w:gridAfter w:val="1"/>
          <w:wAfter w:w="90" w:type="dxa"/>
        </w:trPr>
        <w:tc>
          <w:tcPr>
            <w:tcW w:w="5580" w:type="dxa"/>
          </w:tcPr>
          <w:p w14:paraId="41605073" w14:textId="5A7FDCEC" w:rsidR="00842954" w:rsidRPr="00004EAA" w:rsidRDefault="00842954" w:rsidP="00842954">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Pr>
                <w:rFonts w:ascii="Arial" w:hAnsi="Arial" w:cs="Arial"/>
                <w:color w:val="000000"/>
                <w:sz w:val="22"/>
                <w:szCs w:val="22"/>
                <w:shd w:val="clear" w:color="auto" w:fill="FFFFFF"/>
              </w:rPr>
              <w:t xml:space="preserve">    </w:t>
            </w:r>
            <w:r w:rsidRPr="00004EAA">
              <w:rPr>
                <w:rFonts w:ascii="Arial" w:hAnsi="Arial" w:cs="Arial"/>
                <w:color w:val="000000"/>
                <w:sz w:val="22"/>
                <w:szCs w:val="22"/>
                <w:shd w:val="clear" w:color="auto" w:fill="FFFFFF"/>
              </w:rPr>
              <w:t>Warfarin</w:t>
            </w:r>
            <w:r w:rsidRPr="00004EAA">
              <w:rPr>
                <w:rFonts w:ascii="Arial" w:hAnsi="Arial" w:cs="Arial"/>
                <w:sz w:val="22"/>
                <w:szCs w:val="22"/>
                <w:vertAlign w:val="superscript"/>
              </w:rPr>
              <w:t>1</w:t>
            </w:r>
          </w:p>
        </w:tc>
        <w:tc>
          <w:tcPr>
            <w:tcW w:w="8100" w:type="dxa"/>
          </w:tcPr>
          <w:p w14:paraId="26FB2DB6" w14:textId="77777777" w:rsidR="00842954" w:rsidRPr="00004EAA" w:rsidRDefault="00842954" w:rsidP="000D68B7">
            <w:pPr>
              <w:rPr>
                <w:rFonts w:ascii="Arial" w:hAnsi="Arial" w:cs="Arial"/>
                <w:sz w:val="22"/>
                <w:szCs w:val="22"/>
              </w:rPr>
            </w:pPr>
            <w:r w:rsidRPr="00004EAA">
              <w:rPr>
                <w:rFonts w:ascii="Arial" w:hAnsi="Arial" w:cs="Arial"/>
                <w:sz w:val="22"/>
                <w:szCs w:val="22"/>
              </w:rPr>
              <w:t>No, Yes</w:t>
            </w:r>
          </w:p>
        </w:tc>
      </w:tr>
      <w:tr w:rsidR="00842954" w:rsidRPr="00004EAA" w14:paraId="1E1B728B" w14:textId="77777777" w:rsidTr="000D68B7">
        <w:trPr>
          <w:gridAfter w:val="1"/>
          <w:wAfter w:w="90" w:type="dxa"/>
        </w:trPr>
        <w:tc>
          <w:tcPr>
            <w:tcW w:w="5580" w:type="dxa"/>
          </w:tcPr>
          <w:p w14:paraId="08616820" w14:textId="390C0F23" w:rsidR="00842954" w:rsidRPr="00004EAA" w:rsidRDefault="00842954" w:rsidP="00842954">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Pr>
                <w:rFonts w:ascii="Arial" w:hAnsi="Arial" w:cs="Arial"/>
                <w:color w:val="000000"/>
                <w:sz w:val="22"/>
                <w:szCs w:val="22"/>
                <w:shd w:val="clear" w:color="auto" w:fill="FFFFFF"/>
              </w:rPr>
              <w:t xml:space="preserve">    </w:t>
            </w:r>
            <w:r w:rsidRPr="00004EAA">
              <w:rPr>
                <w:rFonts w:ascii="Arial" w:hAnsi="Arial" w:cs="Arial"/>
                <w:color w:val="000000"/>
                <w:sz w:val="22"/>
                <w:szCs w:val="22"/>
                <w:shd w:val="clear" w:color="auto" w:fill="FFFFFF"/>
              </w:rPr>
              <w:t xml:space="preserve">Oral </w:t>
            </w:r>
            <w:r>
              <w:rPr>
                <w:rFonts w:ascii="Arial" w:hAnsi="Arial" w:cs="Arial"/>
                <w:color w:val="000000"/>
                <w:sz w:val="22"/>
                <w:szCs w:val="22"/>
                <w:shd w:val="clear" w:color="auto" w:fill="FFFFFF"/>
              </w:rPr>
              <w:t>cortico</w:t>
            </w:r>
            <w:r w:rsidRPr="00004EAA">
              <w:rPr>
                <w:rFonts w:ascii="Arial" w:hAnsi="Arial" w:cs="Arial"/>
                <w:color w:val="000000"/>
                <w:sz w:val="22"/>
                <w:szCs w:val="22"/>
                <w:shd w:val="clear" w:color="auto" w:fill="FFFFFF"/>
              </w:rPr>
              <w:t>steroid</w:t>
            </w:r>
            <w:r w:rsidRPr="00004EAA">
              <w:rPr>
                <w:rFonts w:ascii="Arial" w:hAnsi="Arial" w:cs="Arial"/>
                <w:sz w:val="22"/>
                <w:szCs w:val="22"/>
                <w:vertAlign w:val="superscript"/>
              </w:rPr>
              <w:t>1</w:t>
            </w:r>
          </w:p>
        </w:tc>
        <w:tc>
          <w:tcPr>
            <w:tcW w:w="8100" w:type="dxa"/>
          </w:tcPr>
          <w:p w14:paraId="1BE43D96" w14:textId="77777777" w:rsidR="00842954" w:rsidRPr="00004EAA" w:rsidRDefault="00842954" w:rsidP="000D68B7">
            <w:pPr>
              <w:rPr>
                <w:rFonts w:ascii="Arial" w:hAnsi="Arial" w:cs="Arial"/>
                <w:sz w:val="22"/>
                <w:szCs w:val="22"/>
              </w:rPr>
            </w:pPr>
            <w:r w:rsidRPr="00004EAA">
              <w:rPr>
                <w:rFonts w:ascii="Arial" w:hAnsi="Arial" w:cs="Arial"/>
                <w:sz w:val="22"/>
                <w:szCs w:val="22"/>
              </w:rPr>
              <w:t>No, Yes</w:t>
            </w:r>
          </w:p>
        </w:tc>
      </w:tr>
      <w:tr w:rsidR="00842954" w:rsidRPr="00004EAA" w14:paraId="54C2F910" w14:textId="77777777" w:rsidTr="000D68B7">
        <w:trPr>
          <w:gridAfter w:val="1"/>
          <w:wAfter w:w="90" w:type="dxa"/>
        </w:trPr>
        <w:tc>
          <w:tcPr>
            <w:tcW w:w="5580" w:type="dxa"/>
          </w:tcPr>
          <w:p w14:paraId="1E060A2D" w14:textId="3CFC606D" w:rsidR="00842954" w:rsidRPr="00004EAA" w:rsidRDefault="00842954" w:rsidP="00842954">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Pr>
                <w:rFonts w:ascii="Arial" w:hAnsi="Arial" w:cs="Arial"/>
                <w:color w:val="000000"/>
                <w:sz w:val="22"/>
                <w:szCs w:val="22"/>
                <w:shd w:val="clear" w:color="auto" w:fill="FFFFFF"/>
              </w:rPr>
              <w:t xml:space="preserve">   </w:t>
            </w:r>
            <w:r w:rsidRPr="00004EAA">
              <w:rPr>
                <w:rFonts w:ascii="Arial" w:hAnsi="Arial" w:cs="Arial"/>
                <w:color w:val="000000"/>
                <w:sz w:val="22"/>
                <w:szCs w:val="22"/>
                <w:shd w:val="clear" w:color="auto" w:fill="FFFFFF"/>
              </w:rPr>
              <w:t>Hormone replacement</w:t>
            </w:r>
          </w:p>
        </w:tc>
        <w:tc>
          <w:tcPr>
            <w:tcW w:w="8100" w:type="dxa"/>
          </w:tcPr>
          <w:p w14:paraId="68C1255B" w14:textId="77777777" w:rsidR="00842954" w:rsidRPr="00004EAA" w:rsidRDefault="00842954" w:rsidP="000D68B7">
            <w:pPr>
              <w:rPr>
                <w:rFonts w:ascii="Arial" w:hAnsi="Arial" w:cs="Arial"/>
                <w:sz w:val="22"/>
                <w:szCs w:val="22"/>
              </w:rPr>
            </w:pPr>
            <w:r w:rsidRPr="00004EAA">
              <w:rPr>
                <w:rFonts w:ascii="Arial" w:hAnsi="Arial" w:cs="Arial"/>
                <w:sz w:val="22"/>
                <w:szCs w:val="22"/>
              </w:rPr>
              <w:t>Never, former, current</w:t>
            </w:r>
          </w:p>
        </w:tc>
      </w:tr>
      <w:tr w:rsidR="00D766E2" w:rsidRPr="00004EAA" w14:paraId="082D29BD" w14:textId="77777777" w:rsidTr="00B3628C">
        <w:trPr>
          <w:gridAfter w:val="1"/>
          <w:wAfter w:w="90" w:type="dxa"/>
        </w:trPr>
        <w:tc>
          <w:tcPr>
            <w:tcW w:w="5580" w:type="dxa"/>
          </w:tcPr>
          <w:p w14:paraId="1FE44B50" w14:textId="77777777" w:rsidR="00D766E2" w:rsidRPr="00004EAA" w:rsidRDefault="00D766E2" w:rsidP="001F4548">
            <w:pPr>
              <w:autoSpaceDE w:val="0"/>
              <w:autoSpaceDN w:val="0"/>
              <w:adjustRightInd w:val="0"/>
              <w:rPr>
                <w:rFonts w:ascii="Arial" w:hAnsi="Arial" w:cs="Arial"/>
                <w:color w:val="000000"/>
                <w:sz w:val="22"/>
                <w:szCs w:val="22"/>
                <w:shd w:val="clear" w:color="auto" w:fill="FFFFFF"/>
              </w:rPr>
            </w:pPr>
          </w:p>
          <w:p w14:paraId="142A0053" w14:textId="3ACA5A0E" w:rsidR="00D766E2" w:rsidRPr="00004EAA" w:rsidRDefault="00D766E2" w:rsidP="0034591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H</w:t>
            </w:r>
            <w:r w:rsidR="00345918" w:rsidRPr="00004EAA">
              <w:rPr>
                <w:rFonts w:ascii="Arial" w:hAnsi="Arial" w:cs="Arial"/>
                <w:color w:val="000000"/>
                <w:sz w:val="22"/>
                <w:szCs w:val="22"/>
                <w:shd w:val="clear" w:color="auto" w:fill="FFFFFF"/>
              </w:rPr>
              <w:t>ealth-related factors</w:t>
            </w:r>
          </w:p>
        </w:tc>
        <w:tc>
          <w:tcPr>
            <w:tcW w:w="8100" w:type="dxa"/>
          </w:tcPr>
          <w:p w14:paraId="2A5B35D6" w14:textId="77777777" w:rsidR="00D766E2" w:rsidRPr="00004EAA" w:rsidRDefault="00D766E2" w:rsidP="001F4548">
            <w:pPr>
              <w:rPr>
                <w:rFonts w:ascii="Arial" w:hAnsi="Arial" w:cs="Arial"/>
                <w:sz w:val="22"/>
                <w:szCs w:val="22"/>
              </w:rPr>
            </w:pPr>
          </w:p>
        </w:tc>
      </w:tr>
      <w:tr w:rsidR="00D766E2" w:rsidRPr="00004EAA" w14:paraId="075E9ACF" w14:textId="77777777" w:rsidTr="00B3628C">
        <w:trPr>
          <w:gridAfter w:val="1"/>
          <w:wAfter w:w="90" w:type="dxa"/>
        </w:trPr>
        <w:tc>
          <w:tcPr>
            <w:tcW w:w="5580" w:type="dxa"/>
          </w:tcPr>
          <w:p w14:paraId="47A6E6B7" w14:textId="3449D93E" w:rsidR="00D766E2" w:rsidRPr="00004EAA" w:rsidRDefault="00514DCA"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sidR="00D766E2" w:rsidRPr="00004EAA">
              <w:rPr>
                <w:rFonts w:ascii="Arial" w:hAnsi="Arial" w:cs="Arial"/>
                <w:color w:val="000000"/>
                <w:sz w:val="22"/>
                <w:szCs w:val="22"/>
                <w:shd w:val="clear" w:color="auto" w:fill="FFFFFF"/>
              </w:rPr>
              <w:t>Ever had hypertension</w:t>
            </w:r>
          </w:p>
        </w:tc>
        <w:tc>
          <w:tcPr>
            <w:tcW w:w="8100" w:type="dxa"/>
          </w:tcPr>
          <w:p w14:paraId="68EDD704" w14:textId="77777777" w:rsidR="00D766E2" w:rsidRPr="00004EAA" w:rsidRDefault="00D766E2" w:rsidP="001F4548">
            <w:pPr>
              <w:rPr>
                <w:rFonts w:ascii="Arial" w:hAnsi="Arial" w:cs="Arial"/>
                <w:sz w:val="22"/>
                <w:szCs w:val="22"/>
              </w:rPr>
            </w:pPr>
            <w:r w:rsidRPr="00004EAA">
              <w:rPr>
                <w:rFonts w:ascii="Arial" w:hAnsi="Arial" w:cs="Arial"/>
                <w:sz w:val="22"/>
                <w:szCs w:val="22"/>
              </w:rPr>
              <w:t>No, Yes</w:t>
            </w:r>
          </w:p>
        </w:tc>
      </w:tr>
      <w:tr w:rsidR="00D766E2" w:rsidRPr="00004EAA" w14:paraId="4CC9ECED" w14:textId="77777777" w:rsidTr="00B3628C">
        <w:trPr>
          <w:gridAfter w:val="1"/>
          <w:wAfter w:w="90" w:type="dxa"/>
        </w:trPr>
        <w:tc>
          <w:tcPr>
            <w:tcW w:w="5580" w:type="dxa"/>
          </w:tcPr>
          <w:p w14:paraId="5365AF52" w14:textId="101FEAFB" w:rsidR="00D766E2" w:rsidRPr="00004EAA" w:rsidRDefault="00514DCA"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sidR="00D766E2" w:rsidRPr="00004EAA">
              <w:rPr>
                <w:rFonts w:ascii="Arial" w:hAnsi="Arial" w:cs="Arial"/>
                <w:color w:val="000000"/>
                <w:sz w:val="22"/>
                <w:szCs w:val="22"/>
                <w:shd w:val="clear" w:color="auto" w:fill="FFFFFF"/>
              </w:rPr>
              <w:t>Ever had high cholesterol</w:t>
            </w:r>
          </w:p>
        </w:tc>
        <w:tc>
          <w:tcPr>
            <w:tcW w:w="8100" w:type="dxa"/>
          </w:tcPr>
          <w:p w14:paraId="7F03B87F" w14:textId="77777777" w:rsidR="00D766E2" w:rsidRPr="00004EAA" w:rsidRDefault="00D766E2" w:rsidP="001F4548">
            <w:pPr>
              <w:rPr>
                <w:rFonts w:ascii="Arial" w:hAnsi="Arial" w:cs="Arial"/>
                <w:sz w:val="22"/>
                <w:szCs w:val="22"/>
              </w:rPr>
            </w:pPr>
            <w:r w:rsidRPr="00004EAA">
              <w:rPr>
                <w:rFonts w:ascii="Arial" w:hAnsi="Arial" w:cs="Arial"/>
                <w:sz w:val="22"/>
                <w:szCs w:val="22"/>
              </w:rPr>
              <w:t>No, Yes</w:t>
            </w:r>
          </w:p>
        </w:tc>
      </w:tr>
      <w:tr w:rsidR="00D766E2" w:rsidRPr="00004EAA" w14:paraId="2172A168" w14:textId="77777777" w:rsidTr="00B3628C">
        <w:trPr>
          <w:gridAfter w:val="1"/>
          <w:wAfter w:w="90" w:type="dxa"/>
        </w:trPr>
        <w:tc>
          <w:tcPr>
            <w:tcW w:w="5580" w:type="dxa"/>
          </w:tcPr>
          <w:p w14:paraId="7993259F" w14:textId="33864F4A" w:rsidR="00D766E2" w:rsidRPr="00004EAA" w:rsidRDefault="00514DCA"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sidR="00D766E2" w:rsidRPr="00004EAA">
              <w:rPr>
                <w:rFonts w:ascii="Arial" w:hAnsi="Arial" w:cs="Arial"/>
                <w:color w:val="000000"/>
                <w:sz w:val="22"/>
                <w:szCs w:val="22"/>
                <w:shd w:val="clear" w:color="auto" w:fill="FFFFFF"/>
              </w:rPr>
              <w:t>Fracture in the last 5 years</w:t>
            </w:r>
          </w:p>
        </w:tc>
        <w:tc>
          <w:tcPr>
            <w:tcW w:w="8100" w:type="dxa"/>
          </w:tcPr>
          <w:p w14:paraId="1D1749B0" w14:textId="77777777" w:rsidR="00D766E2" w:rsidRPr="00004EAA" w:rsidRDefault="00D766E2" w:rsidP="001F4548">
            <w:pPr>
              <w:rPr>
                <w:rFonts w:ascii="Arial" w:hAnsi="Arial" w:cs="Arial"/>
                <w:sz w:val="22"/>
                <w:szCs w:val="22"/>
              </w:rPr>
            </w:pPr>
            <w:r w:rsidRPr="00004EAA">
              <w:rPr>
                <w:rFonts w:ascii="Arial" w:hAnsi="Arial" w:cs="Arial"/>
                <w:sz w:val="22"/>
                <w:szCs w:val="22"/>
              </w:rPr>
              <w:t>No, Yes</w:t>
            </w:r>
          </w:p>
        </w:tc>
      </w:tr>
      <w:tr w:rsidR="00D766E2" w:rsidRPr="00004EAA" w14:paraId="27A09E01" w14:textId="77777777" w:rsidTr="00B3628C">
        <w:trPr>
          <w:gridAfter w:val="1"/>
          <w:wAfter w:w="90" w:type="dxa"/>
        </w:trPr>
        <w:tc>
          <w:tcPr>
            <w:tcW w:w="5580" w:type="dxa"/>
          </w:tcPr>
          <w:p w14:paraId="45A6DCA9" w14:textId="429C94E3" w:rsidR="00D766E2" w:rsidRPr="00004EAA" w:rsidRDefault="00514DCA"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sidR="00D766E2" w:rsidRPr="00004EAA">
              <w:rPr>
                <w:rFonts w:ascii="Arial" w:hAnsi="Arial" w:cs="Arial"/>
                <w:color w:val="000000"/>
                <w:sz w:val="22"/>
                <w:szCs w:val="22"/>
                <w:shd w:val="clear" w:color="auto" w:fill="FFFFFF"/>
              </w:rPr>
              <w:t>Diabetes</w:t>
            </w:r>
          </w:p>
        </w:tc>
        <w:tc>
          <w:tcPr>
            <w:tcW w:w="8100" w:type="dxa"/>
          </w:tcPr>
          <w:p w14:paraId="2D6C1CFB" w14:textId="77777777" w:rsidR="00D766E2" w:rsidRPr="00004EAA" w:rsidRDefault="00D766E2" w:rsidP="001F4548">
            <w:pPr>
              <w:rPr>
                <w:rFonts w:ascii="Arial" w:hAnsi="Arial" w:cs="Arial"/>
                <w:sz w:val="22"/>
                <w:szCs w:val="22"/>
              </w:rPr>
            </w:pPr>
            <w:r w:rsidRPr="00004EAA">
              <w:rPr>
                <w:rFonts w:ascii="Arial" w:hAnsi="Arial" w:cs="Arial"/>
                <w:sz w:val="22"/>
                <w:szCs w:val="22"/>
                <w:shd w:val="clear" w:color="auto" w:fill="FFFFFF"/>
              </w:rPr>
              <w:t>Not diabetic, Insulin dependent, Non-insulin dependent, Diet controlled</w:t>
            </w:r>
          </w:p>
        </w:tc>
      </w:tr>
      <w:tr w:rsidR="00D766E2" w:rsidRPr="00004EAA" w14:paraId="64A61D21" w14:textId="77777777" w:rsidTr="00B3628C">
        <w:trPr>
          <w:gridAfter w:val="1"/>
          <w:wAfter w:w="90" w:type="dxa"/>
        </w:trPr>
        <w:tc>
          <w:tcPr>
            <w:tcW w:w="5580" w:type="dxa"/>
          </w:tcPr>
          <w:p w14:paraId="57DA5784" w14:textId="0C089B7D" w:rsidR="00D766E2" w:rsidRPr="00004EAA" w:rsidRDefault="00514DCA"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sidR="00D766E2" w:rsidRPr="00004EAA">
              <w:rPr>
                <w:rFonts w:ascii="Arial" w:hAnsi="Arial" w:cs="Arial"/>
                <w:color w:val="000000"/>
                <w:sz w:val="22"/>
                <w:szCs w:val="22"/>
                <w:shd w:val="clear" w:color="auto" w:fill="FFFFFF"/>
              </w:rPr>
              <w:t>Gout</w:t>
            </w:r>
          </w:p>
        </w:tc>
        <w:tc>
          <w:tcPr>
            <w:tcW w:w="8100" w:type="dxa"/>
          </w:tcPr>
          <w:p w14:paraId="6E5C43E8" w14:textId="77777777" w:rsidR="00D766E2" w:rsidRPr="00004EAA" w:rsidRDefault="00D766E2" w:rsidP="001F4548">
            <w:pPr>
              <w:rPr>
                <w:rFonts w:ascii="Arial" w:hAnsi="Arial" w:cs="Arial"/>
                <w:sz w:val="22"/>
                <w:szCs w:val="22"/>
              </w:rPr>
            </w:pPr>
            <w:r w:rsidRPr="00004EAA">
              <w:rPr>
                <w:rFonts w:ascii="Arial" w:hAnsi="Arial" w:cs="Arial"/>
                <w:sz w:val="22"/>
                <w:szCs w:val="22"/>
              </w:rPr>
              <w:t>No, History but no current preventive treatment, Current prevention treatment</w:t>
            </w:r>
          </w:p>
        </w:tc>
      </w:tr>
      <w:tr w:rsidR="00D766E2" w:rsidRPr="00004EAA" w14:paraId="40EDF360" w14:textId="77777777" w:rsidTr="00B3628C">
        <w:trPr>
          <w:gridAfter w:val="1"/>
          <w:wAfter w:w="90" w:type="dxa"/>
        </w:trPr>
        <w:tc>
          <w:tcPr>
            <w:tcW w:w="5580" w:type="dxa"/>
          </w:tcPr>
          <w:p w14:paraId="53B872F3" w14:textId="4141C7C7" w:rsidR="00D766E2" w:rsidRPr="00004EAA" w:rsidRDefault="00514DCA"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sidR="00D766E2" w:rsidRPr="00004EAA">
              <w:rPr>
                <w:rFonts w:ascii="Arial" w:hAnsi="Arial" w:cs="Arial"/>
                <w:color w:val="000000"/>
                <w:sz w:val="22"/>
                <w:szCs w:val="22"/>
                <w:shd w:val="clear" w:color="auto" w:fill="FFFFFF"/>
              </w:rPr>
              <w:t>Menopausal status</w:t>
            </w:r>
          </w:p>
        </w:tc>
        <w:tc>
          <w:tcPr>
            <w:tcW w:w="8100" w:type="dxa"/>
          </w:tcPr>
          <w:p w14:paraId="661EA6B2" w14:textId="77777777" w:rsidR="00D766E2" w:rsidRPr="00004EAA" w:rsidRDefault="00D766E2" w:rsidP="001F4548">
            <w:pPr>
              <w:rPr>
                <w:rFonts w:ascii="Arial" w:hAnsi="Arial" w:cs="Arial"/>
                <w:sz w:val="22"/>
                <w:szCs w:val="22"/>
              </w:rPr>
            </w:pPr>
            <w:r w:rsidRPr="00004EAA">
              <w:rPr>
                <w:rFonts w:ascii="Arial" w:hAnsi="Arial" w:cs="Arial"/>
                <w:sz w:val="22"/>
                <w:szCs w:val="22"/>
              </w:rPr>
              <w:t>Pre, post</w:t>
            </w:r>
          </w:p>
        </w:tc>
      </w:tr>
      <w:tr w:rsidR="00D766E2" w:rsidRPr="00004EAA" w14:paraId="69FB3DA8" w14:textId="77777777" w:rsidTr="00B3628C">
        <w:trPr>
          <w:gridAfter w:val="1"/>
          <w:wAfter w:w="90" w:type="dxa"/>
        </w:trPr>
        <w:tc>
          <w:tcPr>
            <w:tcW w:w="5580" w:type="dxa"/>
          </w:tcPr>
          <w:p w14:paraId="039E7542" w14:textId="1399EE12" w:rsidR="00D766E2" w:rsidRPr="00004EAA" w:rsidRDefault="00514DCA"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sidR="00D766E2" w:rsidRPr="00004EAA">
              <w:rPr>
                <w:rFonts w:ascii="Arial" w:hAnsi="Arial" w:cs="Arial"/>
                <w:color w:val="000000"/>
                <w:sz w:val="22"/>
                <w:szCs w:val="22"/>
                <w:shd w:val="clear" w:color="auto" w:fill="FFFFFF"/>
              </w:rPr>
              <w:t>Number of live births</w:t>
            </w:r>
          </w:p>
        </w:tc>
        <w:tc>
          <w:tcPr>
            <w:tcW w:w="8100" w:type="dxa"/>
          </w:tcPr>
          <w:p w14:paraId="71050E1C" w14:textId="1316BEDF" w:rsidR="00D766E2" w:rsidRPr="00004EAA" w:rsidRDefault="00D766E2" w:rsidP="001F4548">
            <w:pPr>
              <w:rPr>
                <w:rFonts w:ascii="Arial" w:hAnsi="Arial" w:cs="Arial"/>
                <w:sz w:val="22"/>
                <w:szCs w:val="22"/>
              </w:rPr>
            </w:pPr>
            <w:r w:rsidRPr="00004EAA">
              <w:rPr>
                <w:rFonts w:ascii="Arial" w:hAnsi="Arial" w:cs="Arial"/>
                <w:sz w:val="22"/>
                <w:szCs w:val="22"/>
              </w:rPr>
              <w:t>0,</w:t>
            </w:r>
            <w:r w:rsidR="00667386" w:rsidRPr="008227E3">
              <w:rPr>
                <w:rFonts w:ascii="Arial" w:eastAsia="MS Gothic" w:hAnsi="Arial" w:cs="Arial"/>
                <w:color w:val="000000"/>
              </w:rPr>
              <w:t xml:space="preserve"> ≥</w:t>
            </w:r>
            <w:r w:rsidR="00667386">
              <w:rPr>
                <w:rFonts w:ascii="Arial" w:hAnsi="Arial" w:cs="Arial"/>
                <w:sz w:val="22"/>
                <w:szCs w:val="22"/>
              </w:rPr>
              <w:t>1</w:t>
            </w:r>
          </w:p>
        </w:tc>
      </w:tr>
      <w:tr w:rsidR="00D766E2" w:rsidRPr="00004EAA" w14:paraId="48C0B74E" w14:textId="77777777" w:rsidTr="00B3628C">
        <w:trPr>
          <w:gridAfter w:val="1"/>
          <w:wAfter w:w="90" w:type="dxa"/>
        </w:trPr>
        <w:tc>
          <w:tcPr>
            <w:tcW w:w="5580" w:type="dxa"/>
          </w:tcPr>
          <w:p w14:paraId="66794F0A" w14:textId="77777777" w:rsidR="00D766E2" w:rsidRPr="00004EAA" w:rsidRDefault="00D766E2" w:rsidP="001F4548">
            <w:pPr>
              <w:autoSpaceDE w:val="0"/>
              <w:autoSpaceDN w:val="0"/>
              <w:adjustRightInd w:val="0"/>
              <w:rPr>
                <w:rFonts w:ascii="Arial" w:hAnsi="Arial" w:cs="Arial"/>
                <w:color w:val="000000"/>
                <w:sz w:val="22"/>
                <w:szCs w:val="22"/>
                <w:shd w:val="clear" w:color="auto" w:fill="FFFFFF"/>
              </w:rPr>
            </w:pPr>
          </w:p>
          <w:p w14:paraId="56DA19E2" w14:textId="5B69C36E" w:rsidR="00D766E2" w:rsidRPr="00004EAA" w:rsidRDefault="00D766E2" w:rsidP="0034591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M</w:t>
            </w:r>
            <w:r w:rsidR="00345918" w:rsidRPr="00004EAA">
              <w:rPr>
                <w:rFonts w:ascii="Arial" w:hAnsi="Arial" w:cs="Arial"/>
                <w:color w:val="000000"/>
                <w:sz w:val="22"/>
                <w:szCs w:val="22"/>
                <w:shd w:val="clear" w:color="auto" w:fill="FFFFFF"/>
              </w:rPr>
              <w:t>edications</w:t>
            </w:r>
          </w:p>
        </w:tc>
        <w:tc>
          <w:tcPr>
            <w:tcW w:w="8100" w:type="dxa"/>
          </w:tcPr>
          <w:p w14:paraId="081FD87C" w14:textId="77777777" w:rsidR="00D766E2" w:rsidRPr="00004EAA" w:rsidRDefault="00D766E2" w:rsidP="001F4548">
            <w:pPr>
              <w:rPr>
                <w:rFonts w:ascii="Arial" w:hAnsi="Arial" w:cs="Arial"/>
                <w:sz w:val="22"/>
                <w:szCs w:val="22"/>
              </w:rPr>
            </w:pPr>
          </w:p>
        </w:tc>
      </w:tr>
      <w:tr w:rsidR="00D766E2" w:rsidRPr="00004EAA" w14:paraId="39212547" w14:textId="77777777" w:rsidTr="00B3628C">
        <w:trPr>
          <w:gridAfter w:val="1"/>
          <w:wAfter w:w="90" w:type="dxa"/>
        </w:trPr>
        <w:tc>
          <w:tcPr>
            <w:tcW w:w="5580" w:type="dxa"/>
          </w:tcPr>
          <w:p w14:paraId="24451643" w14:textId="71AB6276" w:rsidR="00D766E2" w:rsidRPr="00004EAA" w:rsidRDefault="00514DCA" w:rsidP="00086143">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sidR="00086143" w:rsidRPr="00004EAA">
              <w:rPr>
                <w:rFonts w:ascii="Arial" w:hAnsi="Arial" w:cs="Arial"/>
                <w:color w:val="000000"/>
                <w:sz w:val="22"/>
                <w:szCs w:val="22"/>
                <w:shd w:val="clear" w:color="auto" w:fill="FFFFFF"/>
              </w:rPr>
              <w:t>P</w:t>
            </w:r>
            <w:r w:rsidR="00D766E2" w:rsidRPr="00004EAA">
              <w:rPr>
                <w:rFonts w:ascii="Arial" w:hAnsi="Arial" w:cs="Arial"/>
                <w:color w:val="000000"/>
                <w:sz w:val="22"/>
                <w:szCs w:val="22"/>
                <w:shd w:val="clear" w:color="auto" w:fill="FFFFFF"/>
              </w:rPr>
              <w:t>rotein pump inhibitor</w:t>
            </w:r>
            <w:r w:rsidR="00D766E2" w:rsidRPr="00004EAA">
              <w:rPr>
                <w:rFonts w:ascii="Arial" w:hAnsi="Arial" w:cs="Arial"/>
                <w:sz w:val="22"/>
                <w:szCs w:val="22"/>
                <w:vertAlign w:val="superscript"/>
              </w:rPr>
              <w:t>1</w:t>
            </w:r>
          </w:p>
        </w:tc>
        <w:tc>
          <w:tcPr>
            <w:tcW w:w="8100" w:type="dxa"/>
          </w:tcPr>
          <w:p w14:paraId="0973C389" w14:textId="77777777" w:rsidR="00D766E2" w:rsidRPr="00004EAA" w:rsidRDefault="00D766E2" w:rsidP="001F4548">
            <w:pPr>
              <w:rPr>
                <w:rFonts w:ascii="Arial" w:hAnsi="Arial" w:cs="Arial"/>
                <w:sz w:val="22"/>
                <w:szCs w:val="22"/>
              </w:rPr>
            </w:pPr>
            <w:r w:rsidRPr="00004EAA">
              <w:rPr>
                <w:rFonts w:ascii="Arial" w:hAnsi="Arial" w:cs="Arial"/>
                <w:sz w:val="22"/>
                <w:szCs w:val="22"/>
              </w:rPr>
              <w:t>No, Yes</w:t>
            </w:r>
          </w:p>
        </w:tc>
      </w:tr>
      <w:tr w:rsidR="00D766E2" w:rsidRPr="00004EAA" w14:paraId="0DB86256" w14:textId="77777777" w:rsidTr="00B3628C">
        <w:trPr>
          <w:gridAfter w:val="1"/>
          <w:wAfter w:w="90" w:type="dxa"/>
        </w:trPr>
        <w:tc>
          <w:tcPr>
            <w:tcW w:w="5580" w:type="dxa"/>
          </w:tcPr>
          <w:p w14:paraId="479FEBB6" w14:textId="5241A3CC" w:rsidR="00D766E2" w:rsidRPr="00004EAA" w:rsidRDefault="00514DCA"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sidR="00D766E2" w:rsidRPr="00004EAA">
              <w:rPr>
                <w:rFonts w:ascii="Arial" w:hAnsi="Arial" w:cs="Arial"/>
                <w:color w:val="000000"/>
                <w:sz w:val="22"/>
                <w:szCs w:val="22"/>
                <w:shd w:val="clear" w:color="auto" w:fill="FFFFFF"/>
              </w:rPr>
              <w:t>H</w:t>
            </w:r>
            <w:r w:rsidR="00D766E2" w:rsidRPr="00004EAA">
              <w:rPr>
                <w:rFonts w:ascii="Arial" w:hAnsi="Arial" w:cs="Arial"/>
                <w:color w:val="000000"/>
                <w:sz w:val="22"/>
                <w:szCs w:val="22"/>
                <w:shd w:val="clear" w:color="auto" w:fill="FFFFFF"/>
                <w:vertAlign w:val="subscript"/>
              </w:rPr>
              <w:t>2</w:t>
            </w:r>
            <w:r w:rsidR="00D766E2" w:rsidRPr="00004EAA">
              <w:rPr>
                <w:rFonts w:ascii="Arial" w:hAnsi="Arial" w:cs="Arial"/>
                <w:color w:val="000000"/>
                <w:sz w:val="22"/>
                <w:szCs w:val="22"/>
                <w:shd w:val="clear" w:color="auto" w:fill="FFFFFF"/>
              </w:rPr>
              <w:t>blocker</w:t>
            </w:r>
            <w:r w:rsidR="00D766E2" w:rsidRPr="00004EAA">
              <w:rPr>
                <w:rFonts w:ascii="Arial" w:hAnsi="Arial" w:cs="Arial"/>
                <w:sz w:val="22"/>
                <w:szCs w:val="22"/>
                <w:vertAlign w:val="superscript"/>
              </w:rPr>
              <w:t>1</w:t>
            </w:r>
          </w:p>
        </w:tc>
        <w:tc>
          <w:tcPr>
            <w:tcW w:w="8100" w:type="dxa"/>
          </w:tcPr>
          <w:p w14:paraId="5D227391" w14:textId="77777777" w:rsidR="00D766E2" w:rsidRPr="00004EAA" w:rsidRDefault="00D766E2" w:rsidP="001F4548">
            <w:pPr>
              <w:rPr>
                <w:rFonts w:ascii="Arial" w:hAnsi="Arial" w:cs="Arial"/>
                <w:sz w:val="22"/>
                <w:szCs w:val="22"/>
              </w:rPr>
            </w:pPr>
            <w:r w:rsidRPr="00004EAA">
              <w:rPr>
                <w:rFonts w:ascii="Arial" w:hAnsi="Arial" w:cs="Arial"/>
                <w:sz w:val="22"/>
                <w:szCs w:val="22"/>
              </w:rPr>
              <w:t>No, Yes</w:t>
            </w:r>
          </w:p>
        </w:tc>
      </w:tr>
      <w:tr w:rsidR="00D766E2" w:rsidRPr="00004EAA" w14:paraId="6C32A7A1" w14:textId="77777777" w:rsidTr="00B3628C">
        <w:trPr>
          <w:gridAfter w:val="1"/>
          <w:wAfter w:w="90" w:type="dxa"/>
        </w:trPr>
        <w:tc>
          <w:tcPr>
            <w:tcW w:w="5580" w:type="dxa"/>
          </w:tcPr>
          <w:p w14:paraId="75A13CDA" w14:textId="772917CC" w:rsidR="00D766E2" w:rsidRPr="00004EAA" w:rsidRDefault="003516AF"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sidR="00D766E2" w:rsidRPr="00004EAA">
              <w:rPr>
                <w:rFonts w:ascii="Arial" w:hAnsi="Arial" w:cs="Arial"/>
                <w:color w:val="000000"/>
                <w:sz w:val="22"/>
                <w:szCs w:val="22"/>
                <w:shd w:val="clear" w:color="auto" w:fill="FFFFFF"/>
              </w:rPr>
              <w:t>Any cholesterol lowering drug</w:t>
            </w:r>
            <w:r w:rsidR="00D766E2" w:rsidRPr="00004EAA">
              <w:rPr>
                <w:rFonts w:ascii="Arial" w:hAnsi="Arial" w:cs="Arial"/>
                <w:sz w:val="22"/>
                <w:szCs w:val="22"/>
                <w:vertAlign w:val="superscript"/>
              </w:rPr>
              <w:t>1</w:t>
            </w:r>
          </w:p>
        </w:tc>
        <w:tc>
          <w:tcPr>
            <w:tcW w:w="8100" w:type="dxa"/>
          </w:tcPr>
          <w:p w14:paraId="45A87F91" w14:textId="77777777" w:rsidR="00D766E2" w:rsidRPr="00004EAA" w:rsidRDefault="00D766E2" w:rsidP="001F4548">
            <w:pPr>
              <w:rPr>
                <w:rFonts w:ascii="Arial" w:hAnsi="Arial" w:cs="Arial"/>
                <w:sz w:val="22"/>
                <w:szCs w:val="22"/>
              </w:rPr>
            </w:pPr>
            <w:r w:rsidRPr="00004EAA">
              <w:rPr>
                <w:rFonts w:ascii="Arial" w:hAnsi="Arial" w:cs="Arial"/>
                <w:sz w:val="22"/>
                <w:szCs w:val="22"/>
              </w:rPr>
              <w:t>No, Yes</w:t>
            </w:r>
          </w:p>
        </w:tc>
      </w:tr>
      <w:tr w:rsidR="00D766E2" w:rsidRPr="00004EAA" w14:paraId="49294602" w14:textId="77777777" w:rsidTr="00B3628C">
        <w:trPr>
          <w:gridAfter w:val="1"/>
          <w:wAfter w:w="90" w:type="dxa"/>
        </w:trPr>
        <w:tc>
          <w:tcPr>
            <w:tcW w:w="5580" w:type="dxa"/>
          </w:tcPr>
          <w:p w14:paraId="6E55B00A" w14:textId="7E82F7E0" w:rsidR="00D766E2" w:rsidRPr="00004EAA" w:rsidRDefault="003516AF"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sidR="00D766E2" w:rsidRPr="00004EAA">
              <w:rPr>
                <w:rFonts w:ascii="Arial" w:hAnsi="Arial" w:cs="Arial"/>
                <w:color w:val="000000"/>
                <w:sz w:val="22"/>
                <w:szCs w:val="22"/>
                <w:shd w:val="clear" w:color="auto" w:fill="FFFFFF"/>
              </w:rPr>
              <w:t>Statin</w:t>
            </w:r>
            <w:r w:rsidR="00D766E2" w:rsidRPr="00004EAA">
              <w:rPr>
                <w:rFonts w:ascii="Arial" w:hAnsi="Arial" w:cs="Arial"/>
                <w:sz w:val="22"/>
                <w:szCs w:val="22"/>
                <w:vertAlign w:val="superscript"/>
              </w:rPr>
              <w:t>1</w:t>
            </w:r>
          </w:p>
        </w:tc>
        <w:tc>
          <w:tcPr>
            <w:tcW w:w="8100" w:type="dxa"/>
          </w:tcPr>
          <w:p w14:paraId="684F66D7" w14:textId="77777777" w:rsidR="00D766E2" w:rsidRPr="00004EAA" w:rsidRDefault="00D766E2" w:rsidP="001F4548">
            <w:pPr>
              <w:rPr>
                <w:rFonts w:ascii="Arial" w:hAnsi="Arial" w:cs="Arial"/>
                <w:sz w:val="22"/>
                <w:szCs w:val="22"/>
              </w:rPr>
            </w:pPr>
            <w:r w:rsidRPr="00004EAA">
              <w:rPr>
                <w:rFonts w:ascii="Arial" w:hAnsi="Arial" w:cs="Arial"/>
                <w:sz w:val="22"/>
                <w:szCs w:val="22"/>
              </w:rPr>
              <w:t>No, Yes</w:t>
            </w:r>
          </w:p>
        </w:tc>
      </w:tr>
      <w:tr w:rsidR="00D766E2" w:rsidRPr="00004EAA" w14:paraId="1CD51256" w14:textId="77777777" w:rsidTr="00B3628C">
        <w:trPr>
          <w:gridAfter w:val="1"/>
          <w:wAfter w:w="90" w:type="dxa"/>
        </w:trPr>
        <w:tc>
          <w:tcPr>
            <w:tcW w:w="5580" w:type="dxa"/>
          </w:tcPr>
          <w:p w14:paraId="4F6F96E3" w14:textId="016C3581" w:rsidR="00D766E2" w:rsidRPr="00004EAA" w:rsidRDefault="003516AF"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sidR="00D766E2" w:rsidRPr="00004EAA">
              <w:rPr>
                <w:rFonts w:ascii="Arial" w:hAnsi="Arial" w:cs="Arial"/>
                <w:color w:val="000000"/>
                <w:sz w:val="22"/>
                <w:szCs w:val="22"/>
                <w:shd w:val="clear" w:color="auto" w:fill="FFFFFF"/>
              </w:rPr>
              <w:t>Anticonvulsant</w:t>
            </w:r>
            <w:r w:rsidR="00D766E2" w:rsidRPr="00004EAA">
              <w:rPr>
                <w:rFonts w:ascii="Arial" w:hAnsi="Arial" w:cs="Arial"/>
                <w:sz w:val="22"/>
                <w:szCs w:val="22"/>
                <w:vertAlign w:val="superscript"/>
              </w:rPr>
              <w:t>1</w:t>
            </w:r>
          </w:p>
        </w:tc>
        <w:tc>
          <w:tcPr>
            <w:tcW w:w="8100" w:type="dxa"/>
          </w:tcPr>
          <w:p w14:paraId="06FC6C58" w14:textId="77777777" w:rsidR="00D766E2" w:rsidRPr="00004EAA" w:rsidRDefault="00D766E2" w:rsidP="001F4548">
            <w:pPr>
              <w:rPr>
                <w:rFonts w:ascii="Arial" w:hAnsi="Arial" w:cs="Arial"/>
                <w:sz w:val="22"/>
                <w:szCs w:val="22"/>
              </w:rPr>
            </w:pPr>
            <w:r w:rsidRPr="00004EAA">
              <w:rPr>
                <w:rFonts w:ascii="Arial" w:hAnsi="Arial" w:cs="Arial"/>
                <w:sz w:val="22"/>
                <w:szCs w:val="22"/>
              </w:rPr>
              <w:t>No, Yes</w:t>
            </w:r>
          </w:p>
        </w:tc>
      </w:tr>
      <w:tr w:rsidR="00D766E2" w:rsidRPr="00004EAA" w14:paraId="68B31557" w14:textId="77777777" w:rsidTr="00B3628C">
        <w:trPr>
          <w:gridAfter w:val="1"/>
          <w:wAfter w:w="90" w:type="dxa"/>
        </w:trPr>
        <w:tc>
          <w:tcPr>
            <w:tcW w:w="5580" w:type="dxa"/>
          </w:tcPr>
          <w:p w14:paraId="352D20B8" w14:textId="2F4D4359" w:rsidR="00D766E2" w:rsidRPr="00004EAA" w:rsidRDefault="003516AF"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sidR="00D766E2" w:rsidRPr="00004EAA">
              <w:rPr>
                <w:rFonts w:ascii="Arial" w:hAnsi="Arial" w:cs="Arial"/>
                <w:color w:val="000000"/>
                <w:sz w:val="22"/>
                <w:szCs w:val="22"/>
                <w:shd w:val="clear" w:color="auto" w:fill="FFFFFF"/>
              </w:rPr>
              <w:t>Calcium channel blocker</w:t>
            </w:r>
            <w:r w:rsidR="00D766E2" w:rsidRPr="00004EAA">
              <w:rPr>
                <w:rFonts w:ascii="Arial" w:hAnsi="Arial" w:cs="Arial"/>
                <w:sz w:val="22"/>
                <w:szCs w:val="22"/>
                <w:vertAlign w:val="superscript"/>
              </w:rPr>
              <w:t>1</w:t>
            </w:r>
          </w:p>
        </w:tc>
        <w:tc>
          <w:tcPr>
            <w:tcW w:w="8100" w:type="dxa"/>
          </w:tcPr>
          <w:p w14:paraId="1F4D0485" w14:textId="77777777" w:rsidR="00D766E2" w:rsidRPr="00004EAA" w:rsidRDefault="00D766E2" w:rsidP="001F4548">
            <w:pPr>
              <w:rPr>
                <w:rFonts w:ascii="Arial" w:hAnsi="Arial" w:cs="Arial"/>
                <w:sz w:val="22"/>
                <w:szCs w:val="22"/>
              </w:rPr>
            </w:pPr>
            <w:r w:rsidRPr="00004EAA">
              <w:rPr>
                <w:rFonts w:ascii="Arial" w:hAnsi="Arial" w:cs="Arial"/>
                <w:sz w:val="22"/>
                <w:szCs w:val="22"/>
              </w:rPr>
              <w:t>No, Yes</w:t>
            </w:r>
          </w:p>
        </w:tc>
      </w:tr>
      <w:tr w:rsidR="00D766E2" w:rsidRPr="00004EAA" w14:paraId="313A5F5A" w14:textId="77777777" w:rsidTr="00B3628C">
        <w:trPr>
          <w:gridAfter w:val="1"/>
          <w:wAfter w:w="90" w:type="dxa"/>
        </w:trPr>
        <w:tc>
          <w:tcPr>
            <w:tcW w:w="5580" w:type="dxa"/>
          </w:tcPr>
          <w:p w14:paraId="39469F32" w14:textId="421D6AA0" w:rsidR="00D766E2" w:rsidRPr="00004EAA" w:rsidRDefault="003516AF"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sidR="00D766E2" w:rsidRPr="00004EAA">
              <w:rPr>
                <w:rFonts w:ascii="Arial" w:hAnsi="Arial" w:cs="Arial"/>
                <w:color w:val="000000"/>
                <w:sz w:val="22"/>
                <w:szCs w:val="22"/>
                <w:shd w:val="clear" w:color="auto" w:fill="FFFFFF"/>
              </w:rPr>
              <w:t>Diuretic</w:t>
            </w:r>
            <w:r w:rsidR="00D766E2" w:rsidRPr="00004EAA">
              <w:rPr>
                <w:rFonts w:ascii="Arial" w:hAnsi="Arial" w:cs="Arial"/>
                <w:sz w:val="22"/>
                <w:szCs w:val="22"/>
                <w:vertAlign w:val="superscript"/>
              </w:rPr>
              <w:t>1</w:t>
            </w:r>
          </w:p>
        </w:tc>
        <w:tc>
          <w:tcPr>
            <w:tcW w:w="8100" w:type="dxa"/>
          </w:tcPr>
          <w:p w14:paraId="65560CEA" w14:textId="77777777" w:rsidR="00D766E2" w:rsidRPr="00004EAA" w:rsidRDefault="00D766E2" w:rsidP="001F4548">
            <w:pPr>
              <w:rPr>
                <w:rFonts w:ascii="Arial" w:hAnsi="Arial" w:cs="Arial"/>
                <w:sz w:val="22"/>
                <w:szCs w:val="22"/>
              </w:rPr>
            </w:pPr>
            <w:r w:rsidRPr="00004EAA">
              <w:rPr>
                <w:rFonts w:ascii="Arial" w:hAnsi="Arial" w:cs="Arial"/>
                <w:sz w:val="22"/>
                <w:szCs w:val="22"/>
              </w:rPr>
              <w:t>No, Yes</w:t>
            </w:r>
          </w:p>
        </w:tc>
      </w:tr>
      <w:tr w:rsidR="00D766E2" w:rsidRPr="00004EAA" w14:paraId="1AFF9825" w14:textId="77777777" w:rsidTr="00B3628C">
        <w:trPr>
          <w:gridAfter w:val="1"/>
          <w:wAfter w:w="90" w:type="dxa"/>
        </w:trPr>
        <w:tc>
          <w:tcPr>
            <w:tcW w:w="5580" w:type="dxa"/>
          </w:tcPr>
          <w:p w14:paraId="2768BA37" w14:textId="7D90516D" w:rsidR="00D766E2" w:rsidRPr="00004EAA" w:rsidRDefault="003516AF"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sidR="00D766E2" w:rsidRPr="00004EAA">
              <w:rPr>
                <w:rFonts w:ascii="Arial" w:hAnsi="Arial" w:cs="Arial"/>
                <w:color w:val="000000"/>
                <w:sz w:val="22"/>
                <w:szCs w:val="22"/>
                <w:shd w:val="clear" w:color="auto" w:fill="FFFFFF"/>
              </w:rPr>
              <w:t>Warfarin</w:t>
            </w:r>
            <w:r w:rsidR="00D766E2" w:rsidRPr="00004EAA">
              <w:rPr>
                <w:rFonts w:ascii="Arial" w:hAnsi="Arial" w:cs="Arial"/>
                <w:sz w:val="22"/>
                <w:szCs w:val="22"/>
                <w:vertAlign w:val="superscript"/>
              </w:rPr>
              <w:t>1</w:t>
            </w:r>
          </w:p>
        </w:tc>
        <w:tc>
          <w:tcPr>
            <w:tcW w:w="8100" w:type="dxa"/>
          </w:tcPr>
          <w:p w14:paraId="77BCA47F" w14:textId="77777777" w:rsidR="00D766E2" w:rsidRPr="00004EAA" w:rsidRDefault="00D766E2" w:rsidP="001F4548">
            <w:pPr>
              <w:rPr>
                <w:rFonts w:ascii="Arial" w:hAnsi="Arial" w:cs="Arial"/>
                <w:sz w:val="22"/>
                <w:szCs w:val="22"/>
              </w:rPr>
            </w:pPr>
            <w:r w:rsidRPr="00004EAA">
              <w:rPr>
                <w:rFonts w:ascii="Arial" w:hAnsi="Arial" w:cs="Arial"/>
                <w:sz w:val="22"/>
                <w:szCs w:val="22"/>
              </w:rPr>
              <w:t>No, Yes</w:t>
            </w:r>
          </w:p>
        </w:tc>
      </w:tr>
      <w:tr w:rsidR="00D766E2" w:rsidRPr="00004EAA" w14:paraId="34991FD6" w14:textId="77777777" w:rsidTr="00B3628C">
        <w:trPr>
          <w:gridAfter w:val="1"/>
          <w:wAfter w:w="90" w:type="dxa"/>
        </w:trPr>
        <w:tc>
          <w:tcPr>
            <w:tcW w:w="5580" w:type="dxa"/>
          </w:tcPr>
          <w:p w14:paraId="5A7C8E98" w14:textId="2490CE44" w:rsidR="00D766E2" w:rsidRPr="00004EAA" w:rsidRDefault="003516AF"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sidR="00D766E2" w:rsidRPr="00004EAA">
              <w:rPr>
                <w:rFonts w:ascii="Arial" w:hAnsi="Arial" w:cs="Arial"/>
                <w:color w:val="000000"/>
                <w:sz w:val="22"/>
                <w:szCs w:val="22"/>
                <w:shd w:val="clear" w:color="auto" w:fill="FFFFFF"/>
              </w:rPr>
              <w:t>Oral steroid</w:t>
            </w:r>
            <w:r w:rsidR="00D766E2" w:rsidRPr="00004EAA">
              <w:rPr>
                <w:rFonts w:ascii="Arial" w:hAnsi="Arial" w:cs="Arial"/>
                <w:sz w:val="22"/>
                <w:szCs w:val="22"/>
                <w:vertAlign w:val="superscript"/>
              </w:rPr>
              <w:t>1</w:t>
            </w:r>
          </w:p>
        </w:tc>
        <w:tc>
          <w:tcPr>
            <w:tcW w:w="8100" w:type="dxa"/>
          </w:tcPr>
          <w:p w14:paraId="77773E2C" w14:textId="77777777" w:rsidR="00D766E2" w:rsidRPr="00004EAA" w:rsidRDefault="00D766E2" w:rsidP="001F4548">
            <w:pPr>
              <w:rPr>
                <w:rFonts w:ascii="Arial" w:hAnsi="Arial" w:cs="Arial"/>
                <w:sz w:val="22"/>
                <w:szCs w:val="22"/>
              </w:rPr>
            </w:pPr>
            <w:r w:rsidRPr="00004EAA">
              <w:rPr>
                <w:rFonts w:ascii="Arial" w:hAnsi="Arial" w:cs="Arial"/>
                <w:sz w:val="22"/>
                <w:szCs w:val="22"/>
              </w:rPr>
              <w:t>No, Yes</w:t>
            </w:r>
          </w:p>
        </w:tc>
      </w:tr>
      <w:tr w:rsidR="00D766E2" w:rsidRPr="00004EAA" w14:paraId="5525A0E3" w14:textId="77777777" w:rsidTr="00B3628C">
        <w:trPr>
          <w:gridAfter w:val="1"/>
          <w:wAfter w:w="90" w:type="dxa"/>
        </w:trPr>
        <w:tc>
          <w:tcPr>
            <w:tcW w:w="5580" w:type="dxa"/>
          </w:tcPr>
          <w:p w14:paraId="71672656" w14:textId="6245D05B" w:rsidR="00D766E2" w:rsidRPr="00004EAA" w:rsidRDefault="003516AF"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sidR="00D766E2" w:rsidRPr="00004EAA">
              <w:rPr>
                <w:rFonts w:ascii="Arial" w:hAnsi="Arial" w:cs="Arial"/>
                <w:color w:val="000000"/>
                <w:sz w:val="22"/>
                <w:szCs w:val="22"/>
                <w:shd w:val="clear" w:color="auto" w:fill="FFFFFF"/>
              </w:rPr>
              <w:t>Hormone replacement</w:t>
            </w:r>
          </w:p>
        </w:tc>
        <w:tc>
          <w:tcPr>
            <w:tcW w:w="8100" w:type="dxa"/>
          </w:tcPr>
          <w:p w14:paraId="1D36AA07" w14:textId="77777777" w:rsidR="00D766E2" w:rsidRPr="00004EAA" w:rsidRDefault="00D766E2" w:rsidP="001F4548">
            <w:pPr>
              <w:rPr>
                <w:rFonts w:ascii="Arial" w:hAnsi="Arial" w:cs="Arial"/>
                <w:sz w:val="22"/>
                <w:szCs w:val="22"/>
              </w:rPr>
            </w:pPr>
            <w:r w:rsidRPr="00004EAA">
              <w:rPr>
                <w:rFonts w:ascii="Arial" w:hAnsi="Arial" w:cs="Arial"/>
                <w:sz w:val="22"/>
                <w:szCs w:val="22"/>
              </w:rPr>
              <w:t>Never, former, current</w:t>
            </w:r>
          </w:p>
        </w:tc>
      </w:tr>
      <w:tr w:rsidR="00D766E2" w:rsidRPr="00004EAA" w14:paraId="213E13CF" w14:textId="77777777" w:rsidTr="00B3628C">
        <w:trPr>
          <w:gridAfter w:val="1"/>
          <w:wAfter w:w="90" w:type="dxa"/>
        </w:trPr>
        <w:tc>
          <w:tcPr>
            <w:tcW w:w="5580" w:type="dxa"/>
          </w:tcPr>
          <w:p w14:paraId="1F9A1635" w14:textId="77777777" w:rsidR="00D766E2" w:rsidRPr="00004EAA" w:rsidRDefault="00D766E2" w:rsidP="001F4548">
            <w:pPr>
              <w:autoSpaceDE w:val="0"/>
              <w:autoSpaceDN w:val="0"/>
              <w:adjustRightInd w:val="0"/>
              <w:rPr>
                <w:rFonts w:ascii="Arial" w:hAnsi="Arial" w:cs="Arial"/>
                <w:color w:val="000000"/>
                <w:sz w:val="22"/>
                <w:szCs w:val="22"/>
                <w:shd w:val="clear" w:color="auto" w:fill="FFFFFF"/>
              </w:rPr>
            </w:pPr>
          </w:p>
          <w:p w14:paraId="7552BEC0" w14:textId="2B9FD609" w:rsidR="00D766E2" w:rsidRPr="00004EAA" w:rsidRDefault="00345918"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Nutritional factors</w:t>
            </w:r>
          </w:p>
        </w:tc>
        <w:tc>
          <w:tcPr>
            <w:tcW w:w="8100" w:type="dxa"/>
          </w:tcPr>
          <w:p w14:paraId="026CC13E" w14:textId="77777777" w:rsidR="00D766E2" w:rsidRPr="00004EAA" w:rsidRDefault="00D766E2" w:rsidP="001F4548">
            <w:pPr>
              <w:rPr>
                <w:rFonts w:ascii="Arial" w:hAnsi="Arial" w:cs="Arial"/>
                <w:sz w:val="22"/>
                <w:szCs w:val="22"/>
              </w:rPr>
            </w:pPr>
          </w:p>
        </w:tc>
      </w:tr>
      <w:tr w:rsidR="00D766E2" w:rsidRPr="00004EAA" w14:paraId="0950276F" w14:textId="77777777" w:rsidTr="00B3628C">
        <w:trPr>
          <w:gridAfter w:val="1"/>
          <w:wAfter w:w="90" w:type="dxa"/>
        </w:trPr>
        <w:tc>
          <w:tcPr>
            <w:tcW w:w="5580" w:type="dxa"/>
          </w:tcPr>
          <w:p w14:paraId="658AAD16" w14:textId="2B57221B" w:rsidR="00D766E2" w:rsidRPr="00004EAA" w:rsidRDefault="003516AF"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sidR="00D766E2" w:rsidRPr="00004EAA">
              <w:rPr>
                <w:rFonts w:ascii="Arial" w:hAnsi="Arial" w:cs="Arial"/>
                <w:color w:val="000000"/>
                <w:sz w:val="22"/>
                <w:szCs w:val="22"/>
                <w:shd w:val="clear" w:color="auto" w:fill="FFFFFF"/>
              </w:rPr>
              <w:t>Calcium randomization group</w:t>
            </w:r>
            <w:r w:rsidR="00D766E2" w:rsidRPr="00004EAA">
              <w:rPr>
                <w:rFonts w:ascii="Arial" w:hAnsi="Arial" w:cs="Arial"/>
                <w:color w:val="000000"/>
                <w:sz w:val="22"/>
                <w:szCs w:val="22"/>
                <w:shd w:val="clear" w:color="auto" w:fill="FFFFFF"/>
                <w:vertAlign w:val="superscript"/>
              </w:rPr>
              <w:t>2</w:t>
            </w:r>
          </w:p>
        </w:tc>
        <w:tc>
          <w:tcPr>
            <w:tcW w:w="8100" w:type="dxa"/>
          </w:tcPr>
          <w:p w14:paraId="141F2160" w14:textId="77777777" w:rsidR="00D766E2" w:rsidRPr="00004EAA" w:rsidRDefault="00D766E2" w:rsidP="001F4548">
            <w:pPr>
              <w:rPr>
                <w:rFonts w:ascii="Arial" w:hAnsi="Arial" w:cs="Arial"/>
                <w:sz w:val="22"/>
                <w:szCs w:val="22"/>
              </w:rPr>
            </w:pPr>
            <w:r w:rsidRPr="00004EAA">
              <w:rPr>
                <w:rFonts w:ascii="Arial" w:hAnsi="Arial" w:cs="Arial"/>
                <w:sz w:val="22"/>
                <w:szCs w:val="22"/>
              </w:rPr>
              <w:t>1200mg calcium carbonate daily or placebo</w:t>
            </w:r>
          </w:p>
        </w:tc>
      </w:tr>
      <w:tr w:rsidR="00D766E2" w:rsidRPr="00004EAA" w14:paraId="32EDE2B3" w14:textId="77777777" w:rsidTr="00B3628C">
        <w:trPr>
          <w:gridAfter w:val="1"/>
          <w:wAfter w:w="90" w:type="dxa"/>
        </w:trPr>
        <w:tc>
          <w:tcPr>
            <w:tcW w:w="5580" w:type="dxa"/>
          </w:tcPr>
          <w:p w14:paraId="630592B5" w14:textId="48C420A1" w:rsidR="00D766E2" w:rsidRPr="00004EAA" w:rsidRDefault="003516AF"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sidR="00D766E2" w:rsidRPr="00004EAA">
              <w:rPr>
                <w:rFonts w:ascii="Arial" w:hAnsi="Arial" w:cs="Arial"/>
                <w:color w:val="000000"/>
                <w:sz w:val="22"/>
                <w:szCs w:val="22"/>
                <w:shd w:val="clear" w:color="auto" w:fill="FFFFFF"/>
              </w:rPr>
              <w:t>Personal supplemental calcium</w:t>
            </w:r>
            <w:r w:rsidR="00D766E2" w:rsidRPr="00004EAA">
              <w:rPr>
                <w:rFonts w:ascii="Arial" w:hAnsi="Arial" w:cs="Arial"/>
                <w:sz w:val="22"/>
                <w:szCs w:val="22"/>
                <w:vertAlign w:val="superscript"/>
              </w:rPr>
              <w:t>1</w:t>
            </w:r>
          </w:p>
        </w:tc>
        <w:tc>
          <w:tcPr>
            <w:tcW w:w="8100" w:type="dxa"/>
          </w:tcPr>
          <w:p w14:paraId="67DA0B3C" w14:textId="77777777" w:rsidR="00D766E2" w:rsidRPr="00004EAA" w:rsidRDefault="00D766E2" w:rsidP="001F4548">
            <w:pPr>
              <w:rPr>
                <w:rFonts w:ascii="Arial" w:hAnsi="Arial" w:cs="Arial"/>
                <w:sz w:val="22"/>
                <w:szCs w:val="22"/>
              </w:rPr>
            </w:pPr>
            <w:r w:rsidRPr="00004EAA">
              <w:rPr>
                <w:rFonts w:ascii="Arial" w:hAnsi="Arial" w:cs="Arial"/>
                <w:sz w:val="22"/>
                <w:szCs w:val="22"/>
                <w:shd w:val="clear" w:color="auto" w:fill="FFFFFF"/>
              </w:rPr>
              <w:t>None, 1-200mg, &gt;200mg, Unknown amount</w:t>
            </w:r>
          </w:p>
        </w:tc>
      </w:tr>
      <w:tr w:rsidR="00D766E2" w:rsidRPr="00004EAA" w14:paraId="43D93594" w14:textId="77777777" w:rsidTr="00B3628C">
        <w:trPr>
          <w:gridAfter w:val="1"/>
          <w:wAfter w:w="90" w:type="dxa"/>
        </w:trPr>
        <w:tc>
          <w:tcPr>
            <w:tcW w:w="5580" w:type="dxa"/>
          </w:tcPr>
          <w:p w14:paraId="6B1EC810" w14:textId="27248A85" w:rsidR="00D766E2" w:rsidRPr="00004EAA" w:rsidRDefault="003516AF"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sidR="00D766E2" w:rsidRPr="00004EAA">
              <w:rPr>
                <w:rFonts w:ascii="Arial" w:hAnsi="Arial" w:cs="Arial"/>
                <w:color w:val="000000"/>
                <w:sz w:val="22"/>
                <w:szCs w:val="22"/>
                <w:shd w:val="clear" w:color="auto" w:fill="FFFFFF"/>
              </w:rPr>
              <w:t>Dietary calcium</w:t>
            </w:r>
          </w:p>
        </w:tc>
        <w:tc>
          <w:tcPr>
            <w:tcW w:w="8100" w:type="dxa"/>
          </w:tcPr>
          <w:p w14:paraId="16EE0241" w14:textId="77777777" w:rsidR="00D766E2" w:rsidRPr="00004EAA" w:rsidRDefault="00D766E2" w:rsidP="001F4548">
            <w:pPr>
              <w:rPr>
                <w:rFonts w:ascii="Arial" w:hAnsi="Arial" w:cs="Arial"/>
                <w:sz w:val="22"/>
                <w:szCs w:val="22"/>
              </w:rPr>
            </w:pPr>
            <w:r w:rsidRPr="00004EAA">
              <w:rPr>
                <w:rFonts w:ascii="Arial" w:hAnsi="Arial" w:cs="Arial"/>
                <w:sz w:val="22"/>
                <w:szCs w:val="22"/>
              </w:rPr>
              <w:t>Sex specific quartiles</w:t>
            </w:r>
          </w:p>
        </w:tc>
      </w:tr>
      <w:tr w:rsidR="00D766E2" w:rsidRPr="00004EAA" w14:paraId="38C5E783" w14:textId="77777777" w:rsidTr="00B3628C">
        <w:trPr>
          <w:gridAfter w:val="1"/>
          <w:wAfter w:w="90" w:type="dxa"/>
        </w:trPr>
        <w:tc>
          <w:tcPr>
            <w:tcW w:w="5580" w:type="dxa"/>
          </w:tcPr>
          <w:p w14:paraId="7EE950EB" w14:textId="3FE2D57A" w:rsidR="00D766E2" w:rsidRPr="00004EAA" w:rsidRDefault="003516AF"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sidR="00D766E2" w:rsidRPr="00004EAA">
              <w:rPr>
                <w:rFonts w:ascii="Arial" w:hAnsi="Arial" w:cs="Arial"/>
                <w:color w:val="000000"/>
                <w:sz w:val="22"/>
                <w:szCs w:val="22"/>
                <w:shd w:val="clear" w:color="auto" w:fill="FFFFFF"/>
              </w:rPr>
              <w:t>Personal supplemental vitamin D</w:t>
            </w:r>
            <w:r w:rsidR="00D766E2" w:rsidRPr="00004EAA">
              <w:rPr>
                <w:rFonts w:ascii="Arial" w:hAnsi="Arial" w:cs="Arial"/>
                <w:sz w:val="22"/>
                <w:szCs w:val="22"/>
                <w:vertAlign w:val="superscript"/>
              </w:rPr>
              <w:t>1</w:t>
            </w:r>
          </w:p>
        </w:tc>
        <w:tc>
          <w:tcPr>
            <w:tcW w:w="8100" w:type="dxa"/>
          </w:tcPr>
          <w:p w14:paraId="57D245A0" w14:textId="7BDB1AE4" w:rsidR="00D766E2" w:rsidRPr="00004EAA" w:rsidRDefault="00D766E2" w:rsidP="00FD5416">
            <w:pPr>
              <w:rPr>
                <w:rFonts w:ascii="Arial" w:hAnsi="Arial" w:cs="Arial"/>
                <w:sz w:val="22"/>
                <w:szCs w:val="22"/>
              </w:rPr>
            </w:pPr>
            <w:r w:rsidRPr="00004EAA">
              <w:rPr>
                <w:rFonts w:ascii="Arial" w:hAnsi="Arial" w:cs="Arial"/>
                <w:sz w:val="22"/>
                <w:szCs w:val="22"/>
                <w:shd w:val="clear" w:color="auto" w:fill="FFFFFF"/>
              </w:rPr>
              <w:t xml:space="preserve">None, 1-399IU, </w:t>
            </w:r>
            <w:r w:rsidR="00FD5416" w:rsidRPr="00004EAA">
              <w:rPr>
                <w:rFonts w:ascii="Arial" w:eastAsia="MS Gothic" w:hAnsi="Arial" w:cs="Arial"/>
                <w:color w:val="000000"/>
                <w:sz w:val="22"/>
                <w:szCs w:val="22"/>
              </w:rPr>
              <w:t>≥</w:t>
            </w:r>
            <w:r w:rsidRPr="00004EAA">
              <w:rPr>
                <w:rFonts w:ascii="Arial" w:hAnsi="Arial" w:cs="Arial"/>
                <w:sz w:val="22"/>
                <w:szCs w:val="22"/>
                <w:shd w:val="clear" w:color="auto" w:fill="FFFFFF"/>
              </w:rPr>
              <w:t>400IU, Unknown amount</w:t>
            </w:r>
          </w:p>
        </w:tc>
      </w:tr>
      <w:tr w:rsidR="00D766E2" w:rsidRPr="00004EAA" w14:paraId="48A35351" w14:textId="77777777" w:rsidTr="00B3628C">
        <w:trPr>
          <w:gridAfter w:val="1"/>
          <w:wAfter w:w="90" w:type="dxa"/>
        </w:trPr>
        <w:tc>
          <w:tcPr>
            <w:tcW w:w="5580" w:type="dxa"/>
          </w:tcPr>
          <w:p w14:paraId="1B4F6502" w14:textId="7C2475E5" w:rsidR="00D766E2" w:rsidRPr="00004EAA" w:rsidRDefault="003516AF"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sidR="00D766E2" w:rsidRPr="00004EAA">
              <w:rPr>
                <w:rFonts w:ascii="Arial" w:hAnsi="Arial" w:cs="Arial"/>
                <w:color w:val="000000"/>
                <w:sz w:val="22"/>
                <w:szCs w:val="22"/>
                <w:shd w:val="clear" w:color="auto" w:fill="FFFFFF"/>
              </w:rPr>
              <w:t>Dietary vitamin D</w:t>
            </w:r>
          </w:p>
        </w:tc>
        <w:tc>
          <w:tcPr>
            <w:tcW w:w="8100" w:type="dxa"/>
          </w:tcPr>
          <w:p w14:paraId="4FE2BE17" w14:textId="77777777" w:rsidR="00D766E2" w:rsidRPr="00004EAA" w:rsidRDefault="00D766E2" w:rsidP="001F4548">
            <w:pPr>
              <w:rPr>
                <w:rFonts w:ascii="Arial" w:hAnsi="Arial" w:cs="Arial"/>
                <w:sz w:val="22"/>
                <w:szCs w:val="22"/>
              </w:rPr>
            </w:pPr>
            <w:r w:rsidRPr="00004EAA">
              <w:rPr>
                <w:rFonts w:ascii="Arial" w:hAnsi="Arial" w:cs="Arial"/>
                <w:sz w:val="22"/>
                <w:szCs w:val="22"/>
              </w:rPr>
              <w:t>Sex specific quartiles</w:t>
            </w:r>
            <w:r w:rsidRPr="00004EAA" w:rsidDel="00696490">
              <w:rPr>
                <w:rFonts w:ascii="Arial" w:hAnsi="Arial" w:cs="Arial"/>
                <w:sz w:val="22"/>
                <w:szCs w:val="22"/>
              </w:rPr>
              <w:t xml:space="preserve"> </w:t>
            </w:r>
          </w:p>
        </w:tc>
      </w:tr>
      <w:tr w:rsidR="00D766E2" w:rsidRPr="00004EAA" w14:paraId="2243999F" w14:textId="77777777" w:rsidTr="00B3628C">
        <w:trPr>
          <w:gridAfter w:val="1"/>
          <w:wAfter w:w="90" w:type="dxa"/>
        </w:trPr>
        <w:tc>
          <w:tcPr>
            <w:tcW w:w="5580" w:type="dxa"/>
          </w:tcPr>
          <w:p w14:paraId="3CC037E6" w14:textId="1DCBC476" w:rsidR="00D766E2" w:rsidRPr="00004EAA" w:rsidRDefault="003516AF"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sidR="00D766E2" w:rsidRPr="00004EAA">
              <w:rPr>
                <w:rFonts w:ascii="Arial" w:hAnsi="Arial" w:cs="Arial"/>
                <w:color w:val="000000"/>
                <w:sz w:val="22"/>
                <w:szCs w:val="22"/>
                <w:shd w:val="clear" w:color="auto" w:fill="FFFFFF"/>
              </w:rPr>
              <w:t>Dairy servings</w:t>
            </w:r>
          </w:p>
        </w:tc>
        <w:tc>
          <w:tcPr>
            <w:tcW w:w="8100" w:type="dxa"/>
          </w:tcPr>
          <w:p w14:paraId="352D347E" w14:textId="77777777" w:rsidR="00D766E2" w:rsidRPr="00004EAA" w:rsidRDefault="00D766E2" w:rsidP="001F4548">
            <w:pPr>
              <w:rPr>
                <w:rFonts w:ascii="Arial" w:hAnsi="Arial" w:cs="Arial"/>
                <w:sz w:val="22"/>
                <w:szCs w:val="22"/>
              </w:rPr>
            </w:pPr>
            <w:r w:rsidRPr="00004EAA">
              <w:rPr>
                <w:rFonts w:ascii="Arial" w:hAnsi="Arial" w:cs="Arial"/>
                <w:sz w:val="22"/>
                <w:szCs w:val="22"/>
              </w:rPr>
              <w:t>Sex specific quartiles</w:t>
            </w:r>
          </w:p>
        </w:tc>
      </w:tr>
      <w:tr w:rsidR="00D766E2" w:rsidRPr="00004EAA" w14:paraId="38BFF172" w14:textId="77777777" w:rsidTr="00B3628C">
        <w:trPr>
          <w:gridAfter w:val="1"/>
          <w:wAfter w:w="90" w:type="dxa"/>
        </w:trPr>
        <w:tc>
          <w:tcPr>
            <w:tcW w:w="5580" w:type="dxa"/>
          </w:tcPr>
          <w:p w14:paraId="1669260E" w14:textId="2D3C967F" w:rsidR="00D766E2" w:rsidRPr="00004EAA" w:rsidRDefault="003516AF"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sidR="00D766E2" w:rsidRPr="00004EAA">
              <w:rPr>
                <w:rFonts w:ascii="Arial" w:hAnsi="Arial" w:cs="Arial"/>
                <w:color w:val="000000"/>
                <w:sz w:val="22"/>
                <w:szCs w:val="22"/>
                <w:shd w:val="clear" w:color="auto" w:fill="FFFFFF"/>
              </w:rPr>
              <w:t>Cod liver supplement</w:t>
            </w:r>
            <w:r w:rsidR="00D766E2" w:rsidRPr="00004EAA">
              <w:rPr>
                <w:rFonts w:ascii="Arial" w:hAnsi="Arial" w:cs="Arial"/>
                <w:sz w:val="22"/>
                <w:szCs w:val="22"/>
                <w:vertAlign w:val="superscript"/>
              </w:rPr>
              <w:t>1</w:t>
            </w:r>
          </w:p>
        </w:tc>
        <w:tc>
          <w:tcPr>
            <w:tcW w:w="8100" w:type="dxa"/>
          </w:tcPr>
          <w:p w14:paraId="5AE5B0E4" w14:textId="77777777" w:rsidR="00D766E2" w:rsidRPr="00004EAA" w:rsidRDefault="00D766E2" w:rsidP="001F4548">
            <w:pPr>
              <w:rPr>
                <w:rFonts w:ascii="Arial" w:hAnsi="Arial" w:cs="Arial"/>
                <w:sz w:val="22"/>
                <w:szCs w:val="22"/>
              </w:rPr>
            </w:pPr>
            <w:r w:rsidRPr="00004EAA">
              <w:rPr>
                <w:rFonts w:ascii="Arial" w:hAnsi="Arial" w:cs="Arial"/>
                <w:sz w:val="22"/>
                <w:szCs w:val="22"/>
              </w:rPr>
              <w:t>No, yes</w:t>
            </w:r>
          </w:p>
        </w:tc>
      </w:tr>
      <w:tr w:rsidR="00D766E2" w:rsidRPr="00004EAA" w14:paraId="0832223A" w14:textId="77777777" w:rsidTr="00B3628C">
        <w:trPr>
          <w:gridAfter w:val="1"/>
          <w:wAfter w:w="90" w:type="dxa"/>
        </w:trPr>
        <w:tc>
          <w:tcPr>
            <w:tcW w:w="5580" w:type="dxa"/>
          </w:tcPr>
          <w:p w14:paraId="369E7B5B" w14:textId="08663F63" w:rsidR="00D766E2" w:rsidRPr="00004EAA" w:rsidRDefault="003516AF"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sidR="00D766E2" w:rsidRPr="00004EAA">
              <w:rPr>
                <w:rFonts w:ascii="Arial" w:hAnsi="Arial" w:cs="Arial"/>
                <w:color w:val="000000"/>
                <w:sz w:val="22"/>
                <w:szCs w:val="22"/>
                <w:shd w:val="clear" w:color="auto" w:fill="FFFFFF"/>
              </w:rPr>
              <w:t>Fish oil supplement</w:t>
            </w:r>
            <w:r w:rsidR="00D766E2" w:rsidRPr="00004EAA">
              <w:rPr>
                <w:rFonts w:ascii="Arial" w:hAnsi="Arial" w:cs="Arial"/>
                <w:sz w:val="22"/>
                <w:szCs w:val="22"/>
                <w:vertAlign w:val="superscript"/>
              </w:rPr>
              <w:t>1</w:t>
            </w:r>
          </w:p>
        </w:tc>
        <w:tc>
          <w:tcPr>
            <w:tcW w:w="8100" w:type="dxa"/>
          </w:tcPr>
          <w:p w14:paraId="78EF1CD5" w14:textId="77777777" w:rsidR="00D766E2" w:rsidRPr="00004EAA" w:rsidRDefault="00D766E2" w:rsidP="001F4548">
            <w:pPr>
              <w:rPr>
                <w:rFonts w:ascii="Arial" w:hAnsi="Arial" w:cs="Arial"/>
                <w:sz w:val="22"/>
                <w:szCs w:val="22"/>
              </w:rPr>
            </w:pPr>
            <w:r w:rsidRPr="00004EAA">
              <w:rPr>
                <w:rFonts w:ascii="Arial" w:hAnsi="Arial" w:cs="Arial"/>
                <w:sz w:val="22"/>
                <w:szCs w:val="22"/>
              </w:rPr>
              <w:t>No, yes</w:t>
            </w:r>
          </w:p>
        </w:tc>
      </w:tr>
      <w:tr w:rsidR="00D766E2" w:rsidRPr="00004EAA" w14:paraId="4FFE0031" w14:textId="77777777" w:rsidTr="00B3628C">
        <w:trPr>
          <w:gridAfter w:val="1"/>
          <w:wAfter w:w="90" w:type="dxa"/>
        </w:trPr>
        <w:tc>
          <w:tcPr>
            <w:tcW w:w="5580" w:type="dxa"/>
          </w:tcPr>
          <w:p w14:paraId="0657AE84" w14:textId="559A63BF" w:rsidR="00D766E2" w:rsidRPr="00004EAA" w:rsidRDefault="003516AF"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sidR="00D766E2" w:rsidRPr="00004EAA">
              <w:rPr>
                <w:rFonts w:ascii="Arial" w:hAnsi="Arial" w:cs="Arial"/>
                <w:color w:val="000000"/>
                <w:sz w:val="22"/>
                <w:szCs w:val="22"/>
                <w:shd w:val="clear" w:color="auto" w:fill="FFFFFF"/>
              </w:rPr>
              <w:t>Multivitamin</w:t>
            </w:r>
            <w:r w:rsidR="00D766E2" w:rsidRPr="00004EAA">
              <w:rPr>
                <w:rFonts w:ascii="Arial" w:hAnsi="Arial" w:cs="Arial"/>
                <w:sz w:val="22"/>
                <w:szCs w:val="22"/>
                <w:vertAlign w:val="superscript"/>
              </w:rPr>
              <w:t>1</w:t>
            </w:r>
          </w:p>
        </w:tc>
        <w:tc>
          <w:tcPr>
            <w:tcW w:w="8100" w:type="dxa"/>
          </w:tcPr>
          <w:p w14:paraId="6CCEAE34" w14:textId="77777777" w:rsidR="00D766E2" w:rsidRPr="00004EAA" w:rsidRDefault="00D766E2" w:rsidP="001F4548">
            <w:pPr>
              <w:rPr>
                <w:rFonts w:ascii="Arial" w:hAnsi="Arial" w:cs="Arial"/>
                <w:sz w:val="22"/>
                <w:szCs w:val="22"/>
              </w:rPr>
            </w:pPr>
            <w:r w:rsidRPr="00004EAA">
              <w:rPr>
                <w:rFonts w:ascii="Arial" w:hAnsi="Arial" w:cs="Arial"/>
                <w:sz w:val="22"/>
                <w:szCs w:val="22"/>
              </w:rPr>
              <w:t>No, yes</w:t>
            </w:r>
          </w:p>
        </w:tc>
      </w:tr>
      <w:tr w:rsidR="00D766E2" w:rsidRPr="00004EAA" w14:paraId="2478A887" w14:textId="77777777" w:rsidTr="00B3628C">
        <w:trPr>
          <w:gridAfter w:val="1"/>
          <w:wAfter w:w="90" w:type="dxa"/>
        </w:trPr>
        <w:tc>
          <w:tcPr>
            <w:tcW w:w="5580" w:type="dxa"/>
          </w:tcPr>
          <w:p w14:paraId="5E5A4904" w14:textId="1EF18BBA" w:rsidR="00D766E2" w:rsidRPr="00004EAA" w:rsidRDefault="003516AF"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sidR="00D766E2" w:rsidRPr="00004EAA">
              <w:rPr>
                <w:rFonts w:ascii="Arial" w:hAnsi="Arial" w:cs="Arial"/>
                <w:color w:val="000000"/>
                <w:sz w:val="22"/>
                <w:szCs w:val="22"/>
                <w:shd w:val="clear" w:color="auto" w:fill="FFFFFF"/>
              </w:rPr>
              <w:t xml:space="preserve">Dietary zinc </w:t>
            </w:r>
          </w:p>
        </w:tc>
        <w:tc>
          <w:tcPr>
            <w:tcW w:w="8100" w:type="dxa"/>
          </w:tcPr>
          <w:p w14:paraId="48B009E6" w14:textId="77777777" w:rsidR="00D766E2" w:rsidRPr="00004EAA" w:rsidRDefault="00D766E2" w:rsidP="001F4548">
            <w:pPr>
              <w:rPr>
                <w:rFonts w:ascii="Arial" w:hAnsi="Arial" w:cs="Arial"/>
                <w:sz w:val="22"/>
                <w:szCs w:val="22"/>
              </w:rPr>
            </w:pPr>
            <w:r w:rsidRPr="00004EAA">
              <w:rPr>
                <w:rFonts w:ascii="Arial" w:hAnsi="Arial" w:cs="Arial"/>
                <w:sz w:val="22"/>
                <w:szCs w:val="22"/>
              </w:rPr>
              <w:t>Sex specific quartiles</w:t>
            </w:r>
          </w:p>
        </w:tc>
      </w:tr>
      <w:tr w:rsidR="00D766E2" w:rsidRPr="00004EAA" w14:paraId="1169E4A5" w14:textId="77777777" w:rsidTr="00B3628C">
        <w:trPr>
          <w:gridAfter w:val="1"/>
          <w:wAfter w:w="90" w:type="dxa"/>
        </w:trPr>
        <w:tc>
          <w:tcPr>
            <w:tcW w:w="5580" w:type="dxa"/>
          </w:tcPr>
          <w:p w14:paraId="43E61311" w14:textId="338A2348" w:rsidR="00D766E2" w:rsidRPr="00004EAA" w:rsidRDefault="003516AF"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t xml:space="preserve">  </w:t>
            </w:r>
            <w:r w:rsidR="00D766E2" w:rsidRPr="00004EAA">
              <w:rPr>
                <w:rFonts w:ascii="Arial" w:hAnsi="Arial" w:cs="Arial"/>
                <w:color w:val="000000"/>
                <w:sz w:val="22"/>
                <w:szCs w:val="22"/>
                <w:shd w:val="clear" w:color="auto" w:fill="FFFFFF"/>
              </w:rPr>
              <w:t>Dietary magnesium</w:t>
            </w:r>
          </w:p>
        </w:tc>
        <w:tc>
          <w:tcPr>
            <w:tcW w:w="8100" w:type="dxa"/>
          </w:tcPr>
          <w:p w14:paraId="6C764CB6" w14:textId="77777777" w:rsidR="00D766E2" w:rsidRPr="00004EAA" w:rsidRDefault="00D766E2" w:rsidP="001F4548">
            <w:pPr>
              <w:rPr>
                <w:rFonts w:ascii="Arial" w:hAnsi="Arial" w:cs="Arial"/>
                <w:sz w:val="22"/>
                <w:szCs w:val="22"/>
              </w:rPr>
            </w:pPr>
            <w:r w:rsidRPr="00004EAA">
              <w:rPr>
                <w:rFonts w:ascii="Arial" w:hAnsi="Arial" w:cs="Arial"/>
                <w:sz w:val="22"/>
                <w:szCs w:val="22"/>
              </w:rPr>
              <w:t>Sex specific quartiles</w:t>
            </w:r>
          </w:p>
        </w:tc>
      </w:tr>
      <w:tr w:rsidR="00D766E2" w:rsidRPr="00004EAA" w14:paraId="35F95BA1" w14:textId="77777777" w:rsidTr="00B3628C">
        <w:trPr>
          <w:gridAfter w:val="1"/>
          <w:wAfter w:w="90" w:type="dxa"/>
        </w:trPr>
        <w:tc>
          <w:tcPr>
            <w:tcW w:w="5580" w:type="dxa"/>
          </w:tcPr>
          <w:p w14:paraId="2675519B" w14:textId="77777777" w:rsidR="00D766E2" w:rsidRPr="00004EAA" w:rsidRDefault="00D766E2" w:rsidP="001F4548">
            <w:pPr>
              <w:autoSpaceDE w:val="0"/>
              <w:autoSpaceDN w:val="0"/>
              <w:adjustRightInd w:val="0"/>
              <w:rPr>
                <w:rFonts w:ascii="Arial" w:hAnsi="Arial" w:cs="Arial"/>
                <w:color w:val="000000"/>
                <w:sz w:val="22"/>
                <w:szCs w:val="22"/>
                <w:shd w:val="clear" w:color="auto" w:fill="FFFFFF"/>
              </w:rPr>
            </w:pPr>
          </w:p>
          <w:p w14:paraId="7DC85B9B" w14:textId="13EC1199" w:rsidR="00D766E2" w:rsidRPr="00004EAA" w:rsidRDefault="00D766E2" w:rsidP="001F4548">
            <w:pPr>
              <w:autoSpaceDE w:val="0"/>
              <w:autoSpaceDN w:val="0"/>
              <w:adjustRightInd w:val="0"/>
              <w:rPr>
                <w:rFonts w:ascii="Arial" w:hAnsi="Arial" w:cs="Arial"/>
                <w:color w:val="000000"/>
                <w:sz w:val="22"/>
                <w:szCs w:val="22"/>
                <w:shd w:val="clear" w:color="auto" w:fill="FFFFFF"/>
              </w:rPr>
            </w:pPr>
            <w:r w:rsidRPr="00004EAA">
              <w:rPr>
                <w:rFonts w:ascii="Arial" w:hAnsi="Arial" w:cs="Arial"/>
                <w:color w:val="000000"/>
                <w:sz w:val="22"/>
                <w:szCs w:val="22"/>
                <w:shd w:val="clear" w:color="auto" w:fill="FFFFFF"/>
              </w:rPr>
              <w:lastRenderedPageBreak/>
              <w:t>G</w:t>
            </w:r>
            <w:r w:rsidR="00345918" w:rsidRPr="00004EAA">
              <w:rPr>
                <w:rFonts w:ascii="Arial" w:hAnsi="Arial" w:cs="Arial"/>
                <w:color w:val="000000"/>
                <w:sz w:val="22"/>
                <w:szCs w:val="22"/>
                <w:shd w:val="clear" w:color="auto" w:fill="FFFFFF"/>
              </w:rPr>
              <w:t>enes</w:t>
            </w:r>
          </w:p>
        </w:tc>
        <w:tc>
          <w:tcPr>
            <w:tcW w:w="8100" w:type="dxa"/>
          </w:tcPr>
          <w:p w14:paraId="0A6F4146" w14:textId="77777777" w:rsidR="00D766E2" w:rsidRPr="00004EAA" w:rsidRDefault="00D766E2" w:rsidP="001F4548">
            <w:pPr>
              <w:rPr>
                <w:rFonts w:ascii="Arial" w:hAnsi="Arial" w:cs="Arial"/>
                <w:color w:val="000000"/>
                <w:sz w:val="22"/>
                <w:szCs w:val="22"/>
                <w:shd w:val="clear" w:color="auto" w:fill="FFFFFF"/>
              </w:rPr>
            </w:pPr>
          </w:p>
          <w:p w14:paraId="6927C68F" w14:textId="77777777" w:rsidR="00D766E2" w:rsidRPr="00004EAA" w:rsidRDefault="00D766E2" w:rsidP="001F4548">
            <w:pPr>
              <w:rPr>
                <w:rFonts w:ascii="Arial" w:hAnsi="Arial" w:cs="Arial"/>
                <w:sz w:val="22"/>
                <w:szCs w:val="22"/>
              </w:rPr>
            </w:pPr>
            <w:r w:rsidRPr="00004EAA">
              <w:rPr>
                <w:rFonts w:ascii="Arial" w:hAnsi="Arial" w:cs="Arial"/>
                <w:color w:val="000000"/>
                <w:sz w:val="22"/>
                <w:szCs w:val="22"/>
                <w:shd w:val="clear" w:color="auto" w:fill="FFFFFF"/>
              </w:rPr>
              <w:lastRenderedPageBreak/>
              <w:t>SNPs</w:t>
            </w:r>
          </w:p>
        </w:tc>
      </w:tr>
      <w:tr w:rsidR="00D766E2" w:rsidRPr="00004EAA" w14:paraId="16F657F5" w14:textId="77777777" w:rsidTr="00B3628C">
        <w:trPr>
          <w:gridAfter w:val="1"/>
          <w:wAfter w:w="90" w:type="dxa"/>
        </w:trPr>
        <w:tc>
          <w:tcPr>
            <w:tcW w:w="5580" w:type="dxa"/>
          </w:tcPr>
          <w:p w14:paraId="3A3CF6BF" w14:textId="55784A49" w:rsidR="00D766E2" w:rsidRPr="00004EAA" w:rsidRDefault="003516AF" w:rsidP="001F4548">
            <w:pPr>
              <w:autoSpaceDE w:val="0"/>
              <w:autoSpaceDN w:val="0"/>
              <w:adjustRightInd w:val="0"/>
              <w:rPr>
                <w:rFonts w:ascii="Arial" w:hAnsi="Arial" w:cs="Arial"/>
                <w:iCs/>
                <w:sz w:val="22"/>
                <w:szCs w:val="22"/>
              </w:rPr>
            </w:pPr>
            <w:r w:rsidRPr="00004EAA">
              <w:rPr>
                <w:rFonts w:ascii="Arial" w:hAnsi="Arial" w:cs="Arial"/>
                <w:iCs/>
                <w:sz w:val="22"/>
                <w:szCs w:val="22"/>
              </w:rPr>
              <w:lastRenderedPageBreak/>
              <w:t xml:space="preserve">  </w:t>
            </w:r>
            <w:r w:rsidR="00D766E2" w:rsidRPr="00004EAA">
              <w:rPr>
                <w:rFonts w:ascii="Arial" w:hAnsi="Arial" w:cs="Arial"/>
                <w:i/>
                <w:iCs/>
                <w:sz w:val="22"/>
                <w:szCs w:val="22"/>
              </w:rPr>
              <w:t>GC</w:t>
            </w:r>
            <w:r w:rsidR="00D766E2" w:rsidRPr="00004EAA">
              <w:rPr>
                <w:rFonts w:ascii="Arial" w:hAnsi="Arial" w:cs="Arial"/>
                <w:iCs/>
                <w:sz w:val="22"/>
                <w:szCs w:val="22"/>
              </w:rPr>
              <w:t xml:space="preserve"> </w:t>
            </w:r>
            <w:r w:rsidR="00D766E2" w:rsidRPr="00004EAA">
              <w:rPr>
                <w:rFonts w:ascii="Arial" w:hAnsi="Arial" w:cs="Arial"/>
                <w:sz w:val="22"/>
                <w:szCs w:val="22"/>
              </w:rPr>
              <w:t>(vitamin D-binding protein)</w:t>
            </w:r>
          </w:p>
          <w:p w14:paraId="4FD2CD42" w14:textId="77777777" w:rsidR="00D766E2" w:rsidRPr="00004EAA" w:rsidRDefault="00D766E2" w:rsidP="001F4548">
            <w:pPr>
              <w:autoSpaceDE w:val="0"/>
              <w:autoSpaceDN w:val="0"/>
              <w:adjustRightInd w:val="0"/>
              <w:rPr>
                <w:rFonts w:ascii="Arial" w:hAnsi="Arial" w:cs="Arial"/>
                <w:sz w:val="22"/>
                <w:szCs w:val="22"/>
                <w:shd w:val="clear" w:color="auto" w:fill="FFFFFF"/>
              </w:rPr>
            </w:pPr>
          </w:p>
        </w:tc>
        <w:tc>
          <w:tcPr>
            <w:tcW w:w="8100" w:type="dxa"/>
          </w:tcPr>
          <w:p w14:paraId="65194EF1" w14:textId="77777777" w:rsidR="00D766E2" w:rsidRPr="00004EAA" w:rsidRDefault="00D766E2" w:rsidP="001F4548">
            <w:pPr>
              <w:autoSpaceDE w:val="0"/>
              <w:autoSpaceDN w:val="0"/>
              <w:adjustRightInd w:val="0"/>
              <w:rPr>
                <w:rFonts w:ascii="Arial" w:hAnsi="Arial" w:cs="Arial"/>
                <w:sz w:val="22"/>
                <w:szCs w:val="22"/>
              </w:rPr>
            </w:pPr>
            <w:r w:rsidRPr="00004EAA">
              <w:rPr>
                <w:rFonts w:ascii="Arial" w:hAnsi="Arial" w:cs="Arial"/>
                <w:sz w:val="22"/>
                <w:szCs w:val="22"/>
              </w:rPr>
              <w:t xml:space="preserve">rs12512631, rs2282679, rs3755967, rs4588, rs7041, rs222020, rs16847015, rs1155563, rs2298849 </w:t>
            </w:r>
          </w:p>
        </w:tc>
      </w:tr>
      <w:tr w:rsidR="00D766E2" w:rsidRPr="00004EAA" w14:paraId="7FE70B24" w14:textId="77777777" w:rsidTr="00B3628C">
        <w:trPr>
          <w:gridAfter w:val="1"/>
          <w:wAfter w:w="90" w:type="dxa"/>
        </w:trPr>
        <w:tc>
          <w:tcPr>
            <w:tcW w:w="5580" w:type="dxa"/>
          </w:tcPr>
          <w:p w14:paraId="039914C5" w14:textId="02C6B727" w:rsidR="00D766E2" w:rsidRPr="00004EAA" w:rsidRDefault="003516AF" w:rsidP="001F4548">
            <w:pPr>
              <w:autoSpaceDE w:val="0"/>
              <w:autoSpaceDN w:val="0"/>
              <w:adjustRightInd w:val="0"/>
              <w:rPr>
                <w:rFonts w:ascii="Arial" w:hAnsi="Arial" w:cs="Arial"/>
                <w:sz w:val="22"/>
                <w:szCs w:val="22"/>
                <w:shd w:val="clear" w:color="auto" w:fill="FFFFFF"/>
              </w:rPr>
            </w:pPr>
            <w:r w:rsidRPr="00004EAA">
              <w:rPr>
                <w:rFonts w:ascii="Arial" w:hAnsi="Arial" w:cs="Arial"/>
                <w:iCs/>
                <w:sz w:val="22"/>
                <w:szCs w:val="22"/>
              </w:rPr>
              <w:t xml:space="preserve">  </w:t>
            </w:r>
            <w:r w:rsidR="00D766E2" w:rsidRPr="00004EAA">
              <w:rPr>
                <w:rFonts w:ascii="Arial" w:hAnsi="Arial" w:cs="Arial"/>
                <w:i/>
                <w:iCs/>
                <w:sz w:val="22"/>
                <w:szCs w:val="22"/>
              </w:rPr>
              <w:t>DHCR7</w:t>
            </w:r>
            <w:r w:rsidR="00D766E2" w:rsidRPr="00004EAA">
              <w:rPr>
                <w:rFonts w:ascii="Arial" w:hAnsi="Arial" w:cs="Arial"/>
                <w:sz w:val="22"/>
                <w:szCs w:val="22"/>
                <w:shd w:val="clear" w:color="auto" w:fill="FFFFFF"/>
              </w:rPr>
              <w:t xml:space="preserve"> </w:t>
            </w:r>
            <w:r w:rsidR="00D766E2" w:rsidRPr="00004EAA">
              <w:rPr>
                <w:rFonts w:ascii="Arial" w:hAnsi="Arial" w:cs="Arial"/>
                <w:sz w:val="22"/>
                <w:szCs w:val="22"/>
              </w:rPr>
              <w:t>(7-dehydrocholesterol reductase)</w:t>
            </w:r>
          </w:p>
        </w:tc>
        <w:tc>
          <w:tcPr>
            <w:tcW w:w="8100" w:type="dxa"/>
          </w:tcPr>
          <w:p w14:paraId="22BE76FA" w14:textId="77777777" w:rsidR="00D766E2" w:rsidRPr="00004EAA" w:rsidRDefault="00D766E2" w:rsidP="001F4548">
            <w:pPr>
              <w:autoSpaceDE w:val="0"/>
              <w:autoSpaceDN w:val="0"/>
              <w:adjustRightInd w:val="0"/>
              <w:rPr>
                <w:rFonts w:ascii="Arial" w:hAnsi="Arial" w:cs="Arial"/>
                <w:sz w:val="22"/>
                <w:szCs w:val="22"/>
              </w:rPr>
            </w:pPr>
            <w:r w:rsidRPr="00004EAA">
              <w:rPr>
                <w:rFonts w:ascii="Arial" w:hAnsi="Arial" w:cs="Arial"/>
                <w:sz w:val="22"/>
                <w:szCs w:val="22"/>
              </w:rPr>
              <w:t xml:space="preserve">rs12785878, rs3829251 </w:t>
            </w:r>
          </w:p>
        </w:tc>
      </w:tr>
      <w:tr w:rsidR="00D766E2" w:rsidRPr="00004EAA" w14:paraId="3823ACCA" w14:textId="77777777" w:rsidTr="00B3628C">
        <w:trPr>
          <w:gridAfter w:val="1"/>
          <w:wAfter w:w="90" w:type="dxa"/>
        </w:trPr>
        <w:tc>
          <w:tcPr>
            <w:tcW w:w="5580" w:type="dxa"/>
          </w:tcPr>
          <w:p w14:paraId="5DA3585E" w14:textId="1C6D0479" w:rsidR="00D766E2" w:rsidRPr="00004EAA" w:rsidRDefault="003516AF" w:rsidP="001F4548">
            <w:pPr>
              <w:autoSpaceDE w:val="0"/>
              <w:autoSpaceDN w:val="0"/>
              <w:adjustRightInd w:val="0"/>
              <w:rPr>
                <w:rFonts w:ascii="Arial" w:hAnsi="Arial" w:cs="Arial"/>
                <w:sz w:val="22"/>
                <w:szCs w:val="22"/>
                <w:shd w:val="clear" w:color="auto" w:fill="FFFFFF"/>
              </w:rPr>
            </w:pPr>
            <w:r w:rsidRPr="00004EAA">
              <w:rPr>
                <w:rFonts w:ascii="Arial" w:hAnsi="Arial" w:cs="Arial"/>
                <w:iCs/>
                <w:sz w:val="22"/>
                <w:szCs w:val="22"/>
              </w:rPr>
              <w:t xml:space="preserve">  </w:t>
            </w:r>
            <w:r w:rsidR="00D766E2" w:rsidRPr="00004EAA">
              <w:rPr>
                <w:rFonts w:ascii="Arial" w:hAnsi="Arial" w:cs="Arial"/>
                <w:i/>
                <w:iCs/>
                <w:sz w:val="22"/>
                <w:szCs w:val="22"/>
              </w:rPr>
              <w:t>CYP2R1</w:t>
            </w:r>
            <w:r w:rsidR="00D766E2" w:rsidRPr="00004EAA">
              <w:rPr>
                <w:rFonts w:ascii="Arial" w:hAnsi="Arial" w:cs="Arial"/>
                <w:sz w:val="22"/>
                <w:szCs w:val="22"/>
              </w:rPr>
              <w:t xml:space="preserve"> (25-hydroxylase)</w:t>
            </w:r>
          </w:p>
        </w:tc>
        <w:tc>
          <w:tcPr>
            <w:tcW w:w="8100" w:type="dxa"/>
          </w:tcPr>
          <w:p w14:paraId="5E81E464" w14:textId="77777777" w:rsidR="00D766E2" w:rsidRPr="00004EAA" w:rsidRDefault="00D766E2" w:rsidP="001F4548">
            <w:pPr>
              <w:autoSpaceDE w:val="0"/>
              <w:autoSpaceDN w:val="0"/>
              <w:adjustRightInd w:val="0"/>
              <w:rPr>
                <w:rFonts w:ascii="Arial" w:hAnsi="Arial" w:cs="Arial"/>
                <w:sz w:val="22"/>
                <w:szCs w:val="22"/>
              </w:rPr>
            </w:pPr>
            <w:r w:rsidRPr="00004EAA">
              <w:rPr>
                <w:rFonts w:ascii="Arial" w:hAnsi="Arial" w:cs="Arial"/>
                <w:sz w:val="22"/>
                <w:szCs w:val="22"/>
              </w:rPr>
              <w:t xml:space="preserve">rs12794714, rs10741657, rs2060793, rs1562902, rs10766197 </w:t>
            </w:r>
          </w:p>
        </w:tc>
      </w:tr>
      <w:tr w:rsidR="00D766E2" w:rsidRPr="00004EAA" w14:paraId="04B11D8A" w14:textId="77777777" w:rsidTr="00B3628C">
        <w:trPr>
          <w:gridAfter w:val="1"/>
          <w:wAfter w:w="90" w:type="dxa"/>
        </w:trPr>
        <w:tc>
          <w:tcPr>
            <w:tcW w:w="5580" w:type="dxa"/>
          </w:tcPr>
          <w:p w14:paraId="4BA8A0C4" w14:textId="1D515D5E" w:rsidR="00D766E2" w:rsidRPr="00004EAA" w:rsidRDefault="003516AF" w:rsidP="001F4548">
            <w:pPr>
              <w:autoSpaceDE w:val="0"/>
              <w:autoSpaceDN w:val="0"/>
              <w:adjustRightInd w:val="0"/>
              <w:rPr>
                <w:rFonts w:ascii="Arial" w:hAnsi="Arial" w:cs="Arial"/>
                <w:sz w:val="22"/>
                <w:szCs w:val="22"/>
                <w:shd w:val="clear" w:color="auto" w:fill="FFFFFF"/>
              </w:rPr>
            </w:pPr>
            <w:r w:rsidRPr="00004EAA">
              <w:rPr>
                <w:rFonts w:ascii="Arial" w:hAnsi="Arial" w:cs="Arial"/>
                <w:iCs/>
                <w:sz w:val="22"/>
                <w:szCs w:val="22"/>
              </w:rPr>
              <w:t xml:space="preserve">  </w:t>
            </w:r>
            <w:r w:rsidR="00D766E2" w:rsidRPr="00004EAA">
              <w:rPr>
                <w:rFonts w:ascii="Arial" w:hAnsi="Arial" w:cs="Arial"/>
                <w:i/>
                <w:iCs/>
                <w:sz w:val="22"/>
                <w:szCs w:val="22"/>
              </w:rPr>
              <w:t>CYP27B1</w:t>
            </w:r>
            <w:r w:rsidR="00D766E2" w:rsidRPr="00004EAA">
              <w:rPr>
                <w:rFonts w:ascii="Arial" w:hAnsi="Arial" w:cs="Arial"/>
                <w:i/>
                <w:sz w:val="22"/>
                <w:szCs w:val="22"/>
              </w:rPr>
              <w:t xml:space="preserve"> </w:t>
            </w:r>
            <w:r w:rsidR="00D766E2" w:rsidRPr="00004EAA">
              <w:rPr>
                <w:rFonts w:ascii="Arial" w:hAnsi="Arial" w:cs="Arial"/>
                <w:sz w:val="22"/>
                <w:szCs w:val="22"/>
              </w:rPr>
              <w:t>(1-hydroxylase)</w:t>
            </w:r>
          </w:p>
        </w:tc>
        <w:tc>
          <w:tcPr>
            <w:tcW w:w="8100" w:type="dxa"/>
          </w:tcPr>
          <w:p w14:paraId="1F2C61D0" w14:textId="77777777" w:rsidR="00D766E2" w:rsidRPr="00004EAA" w:rsidRDefault="00D766E2" w:rsidP="001F4548">
            <w:pPr>
              <w:autoSpaceDE w:val="0"/>
              <w:autoSpaceDN w:val="0"/>
              <w:adjustRightInd w:val="0"/>
              <w:rPr>
                <w:rFonts w:ascii="Arial" w:hAnsi="Arial" w:cs="Arial"/>
                <w:sz w:val="22"/>
                <w:szCs w:val="22"/>
              </w:rPr>
            </w:pPr>
            <w:r w:rsidRPr="00004EAA">
              <w:rPr>
                <w:rFonts w:ascii="Arial" w:hAnsi="Arial" w:cs="Arial"/>
                <w:sz w:val="22"/>
                <w:szCs w:val="22"/>
              </w:rPr>
              <w:t>rs4646536, rs10877012, rs703842</w:t>
            </w:r>
          </w:p>
        </w:tc>
      </w:tr>
      <w:tr w:rsidR="00D766E2" w:rsidRPr="00004EAA" w14:paraId="21BEDBDA" w14:textId="77777777" w:rsidTr="00B3628C">
        <w:tc>
          <w:tcPr>
            <w:tcW w:w="5580" w:type="dxa"/>
          </w:tcPr>
          <w:p w14:paraId="19C6FAB9" w14:textId="5577AD99" w:rsidR="00D766E2" w:rsidRPr="00004EAA" w:rsidRDefault="003516AF" w:rsidP="001F4548">
            <w:pPr>
              <w:autoSpaceDE w:val="0"/>
              <w:autoSpaceDN w:val="0"/>
              <w:adjustRightInd w:val="0"/>
              <w:rPr>
                <w:rFonts w:ascii="Arial" w:hAnsi="Arial" w:cs="Arial"/>
                <w:iCs/>
                <w:sz w:val="22"/>
                <w:szCs w:val="22"/>
              </w:rPr>
            </w:pPr>
            <w:r w:rsidRPr="00004EAA">
              <w:rPr>
                <w:rFonts w:ascii="Arial" w:hAnsi="Arial" w:cs="Arial"/>
                <w:iCs/>
                <w:sz w:val="22"/>
                <w:szCs w:val="22"/>
              </w:rPr>
              <w:t xml:space="preserve">  </w:t>
            </w:r>
            <w:r w:rsidR="00D766E2" w:rsidRPr="00004EAA">
              <w:rPr>
                <w:rFonts w:ascii="Arial" w:hAnsi="Arial" w:cs="Arial"/>
                <w:i/>
                <w:iCs/>
                <w:sz w:val="22"/>
                <w:szCs w:val="22"/>
              </w:rPr>
              <w:t xml:space="preserve">CYP24A1 </w:t>
            </w:r>
            <w:r w:rsidR="00D766E2" w:rsidRPr="00004EAA">
              <w:rPr>
                <w:rFonts w:ascii="Arial" w:hAnsi="Arial" w:cs="Arial"/>
                <w:sz w:val="22"/>
                <w:szCs w:val="22"/>
              </w:rPr>
              <w:t>(24-hydroxylase)</w:t>
            </w:r>
          </w:p>
        </w:tc>
        <w:tc>
          <w:tcPr>
            <w:tcW w:w="8190" w:type="dxa"/>
            <w:gridSpan w:val="2"/>
          </w:tcPr>
          <w:p w14:paraId="018D388B" w14:textId="77777777" w:rsidR="00D766E2" w:rsidRPr="00004EAA" w:rsidRDefault="00D766E2" w:rsidP="001F4548">
            <w:pPr>
              <w:autoSpaceDE w:val="0"/>
              <w:autoSpaceDN w:val="0"/>
              <w:adjustRightInd w:val="0"/>
              <w:rPr>
                <w:rFonts w:ascii="Arial" w:hAnsi="Arial" w:cs="Arial"/>
                <w:sz w:val="22"/>
                <w:szCs w:val="22"/>
              </w:rPr>
            </w:pPr>
            <w:r w:rsidRPr="00004EAA">
              <w:rPr>
                <w:rFonts w:ascii="Arial" w:hAnsi="Arial" w:cs="Arial"/>
                <w:sz w:val="22"/>
                <w:szCs w:val="22"/>
              </w:rPr>
              <w:t>rs6013897, rs2209314, rs2762939, rs4809958, rs2244719, rs2296241, rs17219315</w:t>
            </w:r>
          </w:p>
        </w:tc>
      </w:tr>
      <w:tr w:rsidR="00D766E2" w:rsidRPr="00004EAA" w14:paraId="7F9090E7" w14:textId="77777777" w:rsidTr="00B3628C">
        <w:trPr>
          <w:gridAfter w:val="1"/>
          <w:wAfter w:w="90" w:type="dxa"/>
        </w:trPr>
        <w:tc>
          <w:tcPr>
            <w:tcW w:w="5580" w:type="dxa"/>
          </w:tcPr>
          <w:p w14:paraId="32050C3F" w14:textId="6B4BA73D" w:rsidR="00D766E2" w:rsidRPr="00004EAA" w:rsidRDefault="003516AF" w:rsidP="001F4548">
            <w:pPr>
              <w:autoSpaceDE w:val="0"/>
              <w:autoSpaceDN w:val="0"/>
              <w:adjustRightInd w:val="0"/>
              <w:rPr>
                <w:rFonts w:ascii="Arial" w:hAnsi="Arial" w:cs="Arial"/>
                <w:sz w:val="22"/>
                <w:szCs w:val="22"/>
              </w:rPr>
            </w:pPr>
            <w:r w:rsidRPr="00004EAA">
              <w:rPr>
                <w:rFonts w:ascii="Arial" w:hAnsi="Arial" w:cs="Arial"/>
                <w:iCs/>
                <w:sz w:val="22"/>
                <w:szCs w:val="22"/>
              </w:rPr>
              <w:t xml:space="preserve">  </w:t>
            </w:r>
            <w:r w:rsidR="00D766E2" w:rsidRPr="00004EAA">
              <w:rPr>
                <w:rFonts w:ascii="Arial" w:hAnsi="Arial" w:cs="Arial"/>
                <w:i/>
                <w:iCs/>
                <w:sz w:val="22"/>
                <w:szCs w:val="22"/>
              </w:rPr>
              <w:t>VDR</w:t>
            </w:r>
            <w:r w:rsidR="00D766E2" w:rsidRPr="00004EAA">
              <w:rPr>
                <w:rFonts w:ascii="Arial" w:hAnsi="Arial" w:cs="Arial"/>
                <w:iCs/>
                <w:sz w:val="22"/>
                <w:szCs w:val="22"/>
              </w:rPr>
              <w:t xml:space="preserve"> </w:t>
            </w:r>
            <w:r w:rsidR="00D766E2" w:rsidRPr="00004EAA">
              <w:rPr>
                <w:rFonts w:ascii="Arial" w:hAnsi="Arial" w:cs="Arial"/>
                <w:sz w:val="22"/>
                <w:szCs w:val="22"/>
              </w:rPr>
              <w:t>(vitamin D receptor)</w:t>
            </w:r>
          </w:p>
          <w:p w14:paraId="06B387E6" w14:textId="77777777" w:rsidR="00D766E2" w:rsidRPr="00004EAA" w:rsidRDefault="00D766E2" w:rsidP="001F4548">
            <w:pPr>
              <w:autoSpaceDE w:val="0"/>
              <w:autoSpaceDN w:val="0"/>
              <w:adjustRightInd w:val="0"/>
              <w:rPr>
                <w:rFonts w:ascii="Arial" w:hAnsi="Arial" w:cs="Arial"/>
                <w:sz w:val="22"/>
                <w:szCs w:val="22"/>
                <w:shd w:val="clear" w:color="auto" w:fill="FFFFFF"/>
              </w:rPr>
            </w:pPr>
          </w:p>
        </w:tc>
        <w:tc>
          <w:tcPr>
            <w:tcW w:w="8100" w:type="dxa"/>
          </w:tcPr>
          <w:p w14:paraId="30712476" w14:textId="77777777" w:rsidR="00D766E2" w:rsidRPr="00004EAA" w:rsidRDefault="00D766E2" w:rsidP="001F4548">
            <w:pPr>
              <w:autoSpaceDE w:val="0"/>
              <w:autoSpaceDN w:val="0"/>
              <w:adjustRightInd w:val="0"/>
              <w:rPr>
                <w:rFonts w:ascii="Arial" w:hAnsi="Arial" w:cs="Arial"/>
                <w:sz w:val="22"/>
                <w:szCs w:val="22"/>
              </w:rPr>
            </w:pPr>
            <w:r w:rsidRPr="00004EAA">
              <w:rPr>
                <w:rFonts w:ascii="Arial" w:hAnsi="Arial" w:cs="Arial"/>
                <w:sz w:val="22"/>
                <w:szCs w:val="22"/>
              </w:rPr>
              <w:t xml:space="preserve">rs7968585, rs11574143, rs731236, rs7975232, rs1544410, rs2239179, rs2228570, rs10783219, rs4516035, rs7139166, rs11568820 </w:t>
            </w:r>
          </w:p>
        </w:tc>
      </w:tr>
      <w:tr w:rsidR="00D766E2" w:rsidRPr="00004EAA" w14:paraId="2C2DAB02" w14:textId="77777777" w:rsidTr="00B3628C">
        <w:trPr>
          <w:gridAfter w:val="1"/>
          <w:wAfter w:w="90" w:type="dxa"/>
        </w:trPr>
        <w:tc>
          <w:tcPr>
            <w:tcW w:w="5580" w:type="dxa"/>
          </w:tcPr>
          <w:p w14:paraId="6813E1CB" w14:textId="505BB523" w:rsidR="00D766E2" w:rsidRPr="00004EAA" w:rsidRDefault="003516AF" w:rsidP="001F4548">
            <w:pPr>
              <w:autoSpaceDE w:val="0"/>
              <w:autoSpaceDN w:val="0"/>
              <w:adjustRightInd w:val="0"/>
              <w:rPr>
                <w:rFonts w:ascii="Arial" w:hAnsi="Arial" w:cs="Arial"/>
                <w:iCs/>
                <w:sz w:val="22"/>
                <w:szCs w:val="22"/>
              </w:rPr>
            </w:pPr>
            <w:r w:rsidRPr="00004EAA">
              <w:rPr>
                <w:rFonts w:ascii="Arial" w:hAnsi="Arial" w:cs="Arial"/>
                <w:iCs/>
                <w:sz w:val="22"/>
                <w:szCs w:val="22"/>
              </w:rPr>
              <w:t xml:space="preserve">  </w:t>
            </w:r>
            <w:r w:rsidR="00D766E2" w:rsidRPr="00004EAA">
              <w:rPr>
                <w:rFonts w:ascii="Arial" w:hAnsi="Arial" w:cs="Arial"/>
                <w:i/>
                <w:iCs/>
                <w:sz w:val="22"/>
                <w:szCs w:val="22"/>
              </w:rPr>
              <w:t>CASR</w:t>
            </w:r>
            <w:r w:rsidR="00D766E2" w:rsidRPr="00004EAA">
              <w:rPr>
                <w:rFonts w:ascii="Arial" w:hAnsi="Arial" w:cs="Arial"/>
                <w:iCs/>
                <w:sz w:val="22"/>
                <w:szCs w:val="22"/>
              </w:rPr>
              <w:t xml:space="preserve"> </w:t>
            </w:r>
            <w:r w:rsidR="00D766E2" w:rsidRPr="00004EAA">
              <w:rPr>
                <w:rFonts w:ascii="Arial" w:hAnsi="Arial" w:cs="Arial"/>
                <w:sz w:val="22"/>
                <w:szCs w:val="22"/>
              </w:rPr>
              <w:t>(calcium-sensing receptor)</w:t>
            </w:r>
          </w:p>
        </w:tc>
        <w:tc>
          <w:tcPr>
            <w:tcW w:w="8100" w:type="dxa"/>
          </w:tcPr>
          <w:p w14:paraId="5DCA1252" w14:textId="77777777" w:rsidR="00D766E2" w:rsidRPr="00004EAA" w:rsidRDefault="00D766E2" w:rsidP="001F4548">
            <w:pPr>
              <w:autoSpaceDE w:val="0"/>
              <w:autoSpaceDN w:val="0"/>
              <w:adjustRightInd w:val="0"/>
              <w:rPr>
                <w:rFonts w:ascii="Arial" w:hAnsi="Arial" w:cs="Arial"/>
                <w:sz w:val="22"/>
                <w:szCs w:val="22"/>
              </w:rPr>
            </w:pPr>
            <w:r w:rsidRPr="00004EAA">
              <w:rPr>
                <w:rFonts w:ascii="Arial" w:hAnsi="Arial" w:cs="Arial"/>
                <w:sz w:val="22"/>
                <w:szCs w:val="22"/>
              </w:rPr>
              <w:t>rs17251221, rs1801725, rs1042636, rs1801726</w:t>
            </w:r>
          </w:p>
        </w:tc>
      </w:tr>
    </w:tbl>
    <w:p w14:paraId="6F062FAF" w14:textId="32BE9A3F" w:rsidR="00D766E2" w:rsidRPr="00004EAA" w:rsidRDefault="00D766E2" w:rsidP="00086143">
      <w:pPr>
        <w:ind w:left="270"/>
        <w:rPr>
          <w:rFonts w:ascii="Arial" w:hAnsi="Arial" w:cs="Arial"/>
          <w:sz w:val="22"/>
          <w:szCs w:val="22"/>
        </w:rPr>
      </w:pPr>
      <w:r w:rsidRPr="00004EAA">
        <w:rPr>
          <w:rFonts w:ascii="Arial" w:hAnsi="Arial" w:cs="Arial"/>
          <w:sz w:val="22"/>
          <w:szCs w:val="22"/>
          <w:vertAlign w:val="superscript"/>
        </w:rPr>
        <w:t>1</w:t>
      </w:r>
      <w:r w:rsidRPr="00004EAA">
        <w:rPr>
          <w:rFonts w:ascii="Arial" w:hAnsi="Arial" w:cs="Arial"/>
          <w:sz w:val="22"/>
          <w:szCs w:val="22"/>
        </w:rPr>
        <w:t xml:space="preserve"> Variables reflect status or use at baseline. For response models, these variables reflect use between randomization and </w:t>
      </w:r>
      <w:r w:rsidR="00A9453D" w:rsidRPr="00004EAA">
        <w:rPr>
          <w:rFonts w:ascii="Arial" w:hAnsi="Arial" w:cs="Arial"/>
          <w:sz w:val="22"/>
          <w:szCs w:val="22"/>
        </w:rPr>
        <w:t>Year 1</w:t>
      </w:r>
      <w:r w:rsidRPr="00004EAA">
        <w:rPr>
          <w:rFonts w:ascii="Arial" w:hAnsi="Arial" w:cs="Arial"/>
          <w:sz w:val="22"/>
          <w:szCs w:val="22"/>
        </w:rPr>
        <w:t xml:space="preserve">.  </w:t>
      </w:r>
    </w:p>
    <w:p w14:paraId="5B60431C" w14:textId="77777777" w:rsidR="00D766E2" w:rsidRPr="00004EAA" w:rsidRDefault="00D766E2" w:rsidP="00086143">
      <w:pPr>
        <w:tabs>
          <w:tab w:val="left" w:pos="1080"/>
        </w:tabs>
        <w:ind w:left="270"/>
        <w:rPr>
          <w:rFonts w:ascii="Arial" w:hAnsi="Arial" w:cs="Arial"/>
          <w:sz w:val="22"/>
          <w:szCs w:val="22"/>
        </w:rPr>
      </w:pPr>
      <w:r w:rsidRPr="00004EAA">
        <w:rPr>
          <w:rFonts w:ascii="Arial" w:hAnsi="Arial" w:cs="Arial"/>
          <w:color w:val="000000"/>
          <w:sz w:val="22"/>
          <w:szCs w:val="22"/>
          <w:shd w:val="clear" w:color="auto" w:fill="FFFFFF"/>
          <w:vertAlign w:val="superscript"/>
        </w:rPr>
        <w:t>2</w:t>
      </w:r>
      <w:r w:rsidRPr="00004EAA">
        <w:rPr>
          <w:rFonts w:ascii="Arial" w:hAnsi="Arial" w:cs="Arial"/>
          <w:color w:val="000000"/>
          <w:sz w:val="22"/>
          <w:szCs w:val="22"/>
          <w:shd w:val="clear" w:color="auto" w:fill="FFFFFF"/>
        </w:rPr>
        <w:t xml:space="preserve"> Calcium </w:t>
      </w:r>
      <w:r w:rsidRPr="00004EAA">
        <w:rPr>
          <w:rFonts w:ascii="Arial" w:hAnsi="Arial" w:cs="Arial"/>
          <w:sz w:val="22"/>
          <w:szCs w:val="22"/>
        </w:rPr>
        <w:t>was provided to all women in the 2-arm randomization; but was randomly allocated to men and women in the 4-arm randomization.</w:t>
      </w:r>
    </w:p>
    <w:p w14:paraId="16FB70CD" w14:textId="77777777" w:rsidR="00D766E2" w:rsidRPr="00004EAA" w:rsidRDefault="00D766E2" w:rsidP="00086143">
      <w:pPr>
        <w:ind w:left="270"/>
        <w:rPr>
          <w:rFonts w:ascii="Arial" w:hAnsi="Arial" w:cs="Arial"/>
          <w:sz w:val="22"/>
          <w:szCs w:val="22"/>
        </w:rPr>
      </w:pPr>
    </w:p>
    <w:p w14:paraId="472323F7" w14:textId="77777777" w:rsidR="00D766E2" w:rsidRPr="00004EAA" w:rsidRDefault="00D766E2" w:rsidP="00D766E2">
      <w:pPr>
        <w:rPr>
          <w:rFonts w:ascii="Arial" w:hAnsi="Arial" w:cs="Arial"/>
          <w:sz w:val="22"/>
          <w:szCs w:val="22"/>
        </w:rPr>
      </w:pPr>
      <w:r w:rsidRPr="00004EAA">
        <w:rPr>
          <w:rFonts w:ascii="Arial" w:hAnsi="Arial" w:cs="Arial"/>
          <w:sz w:val="22"/>
          <w:szCs w:val="22"/>
        </w:rPr>
        <w:br w:type="page"/>
      </w:r>
    </w:p>
    <w:p w14:paraId="2A279D1D" w14:textId="77777777" w:rsidR="00D766E2" w:rsidRPr="00004EAA" w:rsidRDefault="00D766E2" w:rsidP="00D766E2">
      <w:pPr>
        <w:rPr>
          <w:rFonts w:ascii="Arial" w:hAnsi="Arial" w:cs="Arial"/>
          <w:sz w:val="22"/>
          <w:szCs w:val="22"/>
          <w:vertAlign w:val="superscript"/>
        </w:rPr>
      </w:pPr>
    </w:p>
    <w:p w14:paraId="4CC327F8" w14:textId="5B2381CB" w:rsidR="00D766E2" w:rsidRDefault="00215612" w:rsidP="00D766E2">
      <w:pPr>
        <w:rPr>
          <w:rFonts w:ascii="Arial" w:hAnsi="Arial" w:cs="Arial"/>
          <w:sz w:val="22"/>
          <w:szCs w:val="22"/>
        </w:rPr>
      </w:pPr>
      <w:proofErr w:type="gramStart"/>
      <w:r w:rsidRPr="00004EAA">
        <w:rPr>
          <w:rFonts w:ascii="Arial" w:hAnsi="Arial" w:cs="Arial"/>
          <w:sz w:val="22"/>
          <w:szCs w:val="22"/>
        </w:rPr>
        <w:t>Supplemental Table 2.</w:t>
      </w:r>
      <w:proofErr w:type="gramEnd"/>
      <w:r w:rsidRPr="00004EAA">
        <w:rPr>
          <w:rFonts w:ascii="Arial" w:hAnsi="Arial" w:cs="Arial"/>
          <w:sz w:val="22"/>
          <w:szCs w:val="22"/>
        </w:rPr>
        <w:t xml:space="preserve"> Associations between </w:t>
      </w:r>
      <w:r w:rsidR="009E058C" w:rsidRPr="00004EAA">
        <w:rPr>
          <w:rFonts w:ascii="Arial" w:hAnsi="Arial" w:cs="Arial"/>
          <w:sz w:val="22"/>
          <w:szCs w:val="22"/>
        </w:rPr>
        <w:t>baseline medication use</w:t>
      </w:r>
      <w:r w:rsidRPr="00004EAA">
        <w:rPr>
          <w:rFonts w:ascii="Arial" w:hAnsi="Arial" w:cs="Arial"/>
          <w:sz w:val="22"/>
          <w:szCs w:val="22"/>
        </w:rPr>
        <w:t xml:space="preserve"> and 25-hydroxyvitamin D status</w:t>
      </w:r>
    </w:p>
    <w:p w14:paraId="14D0824F" w14:textId="77777777" w:rsidR="004D6811" w:rsidRPr="00004EAA" w:rsidRDefault="004D6811" w:rsidP="00D766E2">
      <w:pPr>
        <w:rPr>
          <w:rFonts w:ascii="Arial" w:hAnsi="Arial" w:cs="Arial"/>
          <w:sz w:val="22"/>
          <w:szCs w:val="22"/>
        </w:rPr>
      </w:pPr>
    </w:p>
    <w:tbl>
      <w:tblPr>
        <w:tblW w:w="12631" w:type="dxa"/>
        <w:tblLayout w:type="fixed"/>
        <w:tblLook w:val="04A0" w:firstRow="1" w:lastRow="0" w:firstColumn="1" w:lastColumn="0" w:noHBand="0" w:noVBand="1"/>
      </w:tblPr>
      <w:tblGrid>
        <w:gridCol w:w="3346"/>
        <w:gridCol w:w="1355"/>
        <w:gridCol w:w="1704"/>
        <w:gridCol w:w="2069"/>
        <w:gridCol w:w="1080"/>
        <w:gridCol w:w="2069"/>
        <w:gridCol w:w="995"/>
        <w:gridCol w:w="13"/>
      </w:tblGrid>
      <w:tr w:rsidR="00D766E2" w:rsidRPr="00004EAA" w14:paraId="7105D80B" w14:textId="77777777" w:rsidTr="001F4548">
        <w:tc>
          <w:tcPr>
            <w:tcW w:w="3346" w:type="dxa"/>
          </w:tcPr>
          <w:p w14:paraId="75E1250A" w14:textId="77777777" w:rsidR="00D766E2" w:rsidRPr="00004EAA" w:rsidRDefault="00D766E2" w:rsidP="001F4548">
            <w:pPr>
              <w:rPr>
                <w:rFonts w:ascii="Arial" w:hAnsi="Arial" w:cs="Arial"/>
                <w:sz w:val="22"/>
                <w:szCs w:val="22"/>
                <w:u w:val="single"/>
              </w:rPr>
            </w:pPr>
          </w:p>
        </w:tc>
        <w:tc>
          <w:tcPr>
            <w:tcW w:w="1355" w:type="dxa"/>
          </w:tcPr>
          <w:p w14:paraId="79C975A0" w14:textId="77777777" w:rsidR="00BA0D4D" w:rsidRDefault="00BA0D4D" w:rsidP="001F4548">
            <w:pPr>
              <w:jc w:val="center"/>
              <w:rPr>
                <w:rFonts w:ascii="Arial" w:hAnsi="Arial" w:cs="Arial"/>
                <w:sz w:val="22"/>
                <w:szCs w:val="22"/>
              </w:rPr>
            </w:pPr>
          </w:p>
          <w:p w14:paraId="40B27C00" w14:textId="77777777" w:rsidR="00BA0D4D" w:rsidRDefault="00BA0D4D" w:rsidP="001F4548">
            <w:pPr>
              <w:jc w:val="center"/>
              <w:rPr>
                <w:rFonts w:ascii="Arial" w:hAnsi="Arial" w:cs="Arial"/>
                <w:sz w:val="22"/>
                <w:szCs w:val="22"/>
              </w:rPr>
            </w:pPr>
          </w:p>
          <w:p w14:paraId="3FE7433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N (%)</w:t>
            </w:r>
          </w:p>
        </w:tc>
        <w:tc>
          <w:tcPr>
            <w:tcW w:w="1704" w:type="dxa"/>
          </w:tcPr>
          <w:p w14:paraId="1A4BF607" w14:textId="77777777" w:rsidR="00BA0D4D" w:rsidRDefault="00BA0D4D" w:rsidP="00BA0D4D">
            <w:pPr>
              <w:jc w:val="center"/>
              <w:rPr>
                <w:rFonts w:ascii="Arial" w:hAnsi="Arial" w:cs="Arial"/>
                <w:sz w:val="22"/>
                <w:szCs w:val="22"/>
              </w:rPr>
            </w:pPr>
          </w:p>
          <w:p w14:paraId="6E393BB7" w14:textId="6D897FE2" w:rsidR="00D766E2" w:rsidRPr="00004EAA" w:rsidRDefault="00D766E2" w:rsidP="00BA0D4D">
            <w:pPr>
              <w:jc w:val="center"/>
              <w:rPr>
                <w:rFonts w:ascii="Arial" w:hAnsi="Arial" w:cs="Arial"/>
                <w:sz w:val="22"/>
                <w:szCs w:val="22"/>
              </w:rPr>
            </w:pPr>
            <w:r w:rsidRPr="00004EAA">
              <w:rPr>
                <w:rFonts w:ascii="Arial" w:hAnsi="Arial" w:cs="Arial"/>
                <w:sz w:val="22"/>
                <w:szCs w:val="22"/>
              </w:rPr>
              <w:t>25(OH)D</w:t>
            </w:r>
            <w:r w:rsidR="00BA0D4D">
              <w:rPr>
                <w:rFonts w:ascii="Arial" w:hAnsi="Arial" w:cs="Arial"/>
                <w:sz w:val="22"/>
                <w:szCs w:val="22"/>
              </w:rPr>
              <w:t>,</w:t>
            </w:r>
            <w:r w:rsidR="009E058C" w:rsidRPr="00004EAA">
              <w:rPr>
                <w:rFonts w:ascii="Arial" w:hAnsi="Arial" w:cs="Arial"/>
                <w:sz w:val="22"/>
                <w:szCs w:val="22"/>
              </w:rPr>
              <w:t xml:space="preserve"> ng/</w:t>
            </w:r>
            <w:r w:rsidR="00FE13BA">
              <w:rPr>
                <w:rFonts w:ascii="Arial" w:hAnsi="Arial" w:cs="Arial"/>
                <w:sz w:val="22"/>
                <w:szCs w:val="22"/>
              </w:rPr>
              <w:t>mL</w:t>
            </w:r>
            <w:r w:rsidR="00BA0D4D">
              <w:rPr>
                <w:rFonts w:ascii="Arial" w:hAnsi="Arial" w:cs="Arial"/>
                <w:sz w:val="22"/>
                <w:szCs w:val="22"/>
                <w:vertAlign w:val="superscript"/>
              </w:rPr>
              <w:t>1</w:t>
            </w:r>
          </w:p>
        </w:tc>
        <w:tc>
          <w:tcPr>
            <w:tcW w:w="2069" w:type="dxa"/>
          </w:tcPr>
          <w:p w14:paraId="45DEA277"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Unadjusted</w:t>
            </w:r>
          </w:p>
          <w:p w14:paraId="090B9849" w14:textId="4EFBE26F" w:rsidR="00D766E2" w:rsidRPr="00004EAA" w:rsidRDefault="00D766E2" w:rsidP="001F4548">
            <w:pPr>
              <w:jc w:val="center"/>
              <w:rPr>
                <w:rFonts w:ascii="Arial" w:hAnsi="Arial" w:cs="Arial"/>
                <w:sz w:val="22"/>
                <w:szCs w:val="22"/>
              </w:rPr>
            </w:pPr>
            <w:r w:rsidRPr="00004EAA">
              <w:rPr>
                <w:rFonts w:ascii="Arial" w:hAnsi="Arial" w:cs="Arial"/>
                <w:sz w:val="22"/>
                <w:szCs w:val="22"/>
              </w:rPr>
              <w:t>Estimate</w:t>
            </w:r>
            <w:r w:rsidR="00BA0D4D" w:rsidRPr="00BA0D4D">
              <w:rPr>
                <w:rFonts w:ascii="Arial" w:hAnsi="Arial" w:cs="Arial"/>
                <w:sz w:val="22"/>
                <w:szCs w:val="22"/>
                <w:vertAlign w:val="superscript"/>
              </w:rPr>
              <w:t>2</w:t>
            </w:r>
          </w:p>
          <w:p w14:paraId="1CDDCEF6"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 (95% CI)</w:t>
            </w:r>
          </w:p>
        </w:tc>
        <w:tc>
          <w:tcPr>
            <w:tcW w:w="1080" w:type="dxa"/>
          </w:tcPr>
          <w:p w14:paraId="75D6921C" w14:textId="77777777" w:rsidR="00D766E2" w:rsidRPr="00004EAA" w:rsidRDefault="00D766E2" w:rsidP="00BA0D4D">
            <w:pPr>
              <w:rPr>
                <w:rFonts w:ascii="Arial" w:hAnsi="Arial" w:cs="Arial"/>
                <w:sz w:val="22"/>
                <w:szCs w:val="22"/>
              </w:rPr>
            </w:pPr>
          </w:p>
          <w:p w14:paraId="43B03C4D" w14:textId="77777777" w:rsidR="00D766E2" w:rsidRPr="00004EAA" w:rsidRDefault="00D766E2" w:rsidP="001F4548">
            <w:pPr>
              <w:jc w:val="center"/>
              <w:rPr>
                <w:rFonts w:ascii="Arial" w:hAnsi="Arial" w:cs="Arial"/>
                <w:sz w:val="22"/>
                <w:szCs w:val="22"/>
              </w:rPr>
            </w:pPr>
          </w:p>
          <w:p w14:paraId="5B0620D3" w14:textId="13057940" w:rsidR="00D766E2" w:rsidRPr="00004EAA" w:rsidRDefault="00D766E2" w:rsidP="00C15334">
            <w:pPr>
              <w:jc w:val="center"/>
              <w:rPr>
                <w:rFonts w:ascii="Arial" w:hAnsi="Arial" w:cs="Arial"/>
                <w:sz w:val="22"/>
                <w:szCs w:val="22"/>
              </w:rPr>
            </w:pPr>
            <w:r w:rsidRPr="00C15334">
              <w:rPr>
                <w:rFonts w:ascii="Arial" w:hAnsi="Arial" w:cs="Arial"/>
                <w:i/>
                <w:sz w:val="22"/>
                <w:szCs w:val="22"/>
              </w:rPr>
              <w:t>P</w:t>
            </w:r>
          </w:p>
        </w:tc>
        <w:tc>
          <w:tcPr>
            <w:tcW w:w="2069" w:type="dxa"/>
          </w:tcPr>
          <w:p w14:paraId="7429ED0D" w14:textId="77777777" w:rsidR="00D766E2" w:rsidRPr="00004EAA" w:rsidRDefault="00D766E2" w:rsidP="001F4548">
            <w:pPr>
              <w:jc w:val="center"/>
              <w:rPr>
                <w:rFonts w:ascii="Arial" w:hAnsi="Arial" w:cs="Arial"/>
                <w:sz w:val="22"/>
                <w:szCs w:val="22"/>
                <w:vertAlign w:val="superscript"/>
              </w:rPr>
            </w:pPr>
            <w:r w:rsidRPr="00004EAA">
              <w:rPr>
                <w:rFonts w:ascii="Arial" w:hAnsi="Arial" w:cs="Arial"/>
                <w:sz w:val="22"/>
                <w:szCs w:val="22"/>
              </w:rPr>
              <w:t>Adjusted</w:t>
            </w:r>
          </w:p>
          <w:p w14:paraId="0778021D" w14:textId="1CDD887A" w:rsidR="00D766E2" w:rsidRPr="00004EAA" w:rsidRDefault="00D766E2" w:rsidP="001F4548">
            <w:pPr>
              <w:jc w:val="center"/>
              <w:rPr>
                <w:rFonts w:ascii="Arial" w:hAnsi="Arial" w:cs="Arial"/>
                <w:sz w:val="22"/>
                <w:szCs w:val="22"/>
              </w:rPr>
            </w:pPr>
            <w:r w:rsidRPr="00004EAA">
              <w:rPr>
                <w:rFonts w:ascii="Arial" w:hAnsi="Arial" w:cs="Arial"/>
                <w:sz w:val="22"/>
                <w:szCs w:val="22"/>
              </w:rPr>
              <w:t>Estimate</w:t>
            </w:r>
            <w:r w:rsidR="00BA0D4D" w:rsidRPr="00BA0D4D">
              <w:rPr>
                <w:rFonts w:ascii="Arial" w:hAnsi="Arial" w:cs="Arial"/>
                <w:sz w:val="22"/>
                <w:szCs w:val="22"/>
                <w:vertAlign w:val="superscript"/>
              </w:rPr>
              <w:t>2</w:t>
            </w:r>
          </w:p>
          <w:p w14:paraId="21F5C5B7"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 (95% CI)</w:t>
            </w:r>
          </w:p>
        </w:tc>
        <w:tc>
          <w:tcPr>
            <w:tcW w:w="1008" w:type="dxa"/>
            <w:gridSpan w:val="2"/>
          </w:tcPr>
          <w:p w14:paraId="052094AC" w14:textId="77777777" w:rsidR="00D766E2" w:rsidRPr="00004EAA" w:rsidRDefault="00D766E2" w:rsidP="00BA0D4D">
            <w:pPr>
              <w:rPr>
                <w:rFonts w:ascii="Arial" w:hAnsi="Arial" w:cs="Arial"/>
                <w:sz w:val="22"/>
                <w:szCs w:val="22"/>
              </w:rPr>
            </w:pPr>
          </w:p>
          <w:p w14:paraId="4DF430EC" w14:textId="77777777" w:rsidR="00D766E2" w:rsidRPr="00004EAA" w:rsidRDefault="00D766E2" w:rsidP="001F4548">
            <w:pPr>
              <w:jc w:val="center"/>
              <w:rPr>
                <w:rFonts w:ascii="Arial" w:hAnsi="Arial" w:cs="Arial"/>
                <w:sz w:val="22"/>
                <w:szCs w:val="22"/>
              </w:rPr>
            </w:pPr>
          </w:p>
          <w:p w14:paraId="2C05AE8B" w14:textId="27C83960" w:rsidR="00D766E2" w:rsidRPr="00004EAA" w:rsidRDefault="00D766E2" w:rsidP="00C15334">
            <w:pPr>
              <w:jc w:val="center"/>
              <w:rPr>
                <w:rFonts w:ascii="Arial" w:hAnsi="Arial" w:cs="Arial"/>
                <w:sz w:val="22"/>
                <w:szCs w:val="22"/>
              </w:rPr>
            </w:pPr>
            <w:r w:rsidRPr="00C15334">
              <w:rPr>
                <w:rFonts w:ascii="Arial" w:hAnsi="Arial" w:cs="Arial"/>
                <w:i/>
                <w:sz w:val="22"/>
                <w:szCs w:val="22"/>
              </w:rPr>
              <w:t>P</w:t>
            </w:r>
          </w:p>
        </w:tc>
      </w:tr>
      <w:tr w:rsidR="00D766E2" w:rsidRPr="00004EAA" w14:paraId="21F44371" w14:textId="77777777" w:rsidTr="001F4548">
        <w:tc>
          <w:tcPr>
            <w:tcW w:w="3346" w:type="dxa"/>
          </w:tcPr>
          <w:p w14:paraId="083E1E21" w14:textId="77777777" w:rsidR="00D766E2" w:rsidRPr="00004EAA" w:rsidRDefault="00D766E2" w:rsidP="001F4548">
            <w:pPr>
              <w:rPr>
                <w:rFonts w:ascii="Arial" w:hAnsi="Arial" w:cs="Arial"/>
                <w:sz w:val="22"/>
                <w:szCs w:val="22"/>
              </w:rPr>
            </w:pPr>
            <w:r w:rsidRPr="00004EAA">
              <w:rPr>
                <w:rFonts w:ascii="Arial" w:hAnsi="Arial" w:cs="Arial"/>
                <w:sz w:val="22"/>
                <w:szCs w:val="22"/>
              </w:rPr>
              <w:t>Hormone replacement (women)</w:t>
            </w:r>
          </w:p>
        </w:tc>
        <w:tc>
          <w:tcPr>
            <w:tcW w:w="1355" w:type="dxa"/>
          </w:tcPr>
          <w:p w14:paraId="52167C7A" w14:textId="77777777" w:rsidR="00D766E2" w:rsidRPr="00004EAA" w:rsidRDefault="00D766E2" w:rsidP="001F4548">
            <w:pPr>
              <w:jc w:val="center"/>
              <w:rPr>
                <w:rFonts w:ascii="Arial" w:hAnsi="Arial" w:cs="Arial"/>
                <w:sz w:val="22"/>
                <w:szCs w:val="22"/>
              </w:rPr>
            </w:pPr>
          </w:p>
        </w:tc>
        <w:tc>
          <w:tcPr>
            <w:tcW w:w="1704" w:type="dxa"/>
          </w:tcPr>
          <w:p w14:paraId="43B23FC5" w14:textId="77777777" w:rsidR="00D766E2" w:rsidRPr="00004EAA" w:rsidRDefault="00D766E2" w:rsidP="001F4548">
            <w:pPr>
              <w:jc w:val="center"/>
              <w:rPr>
                <w:rFonts w:ascii="Arial" w:hAnsi="Arial" w:cs="Arial"/>
                <w:sz w:val="22"/>
                <w:szCs w:val="22"/>
              </w:rPr>
            </w:pPr>
          </w:p>
        </w:tc>
        <w:tc>
          <w:tcPr>
            <w:tcW w:w="2069" w:type="dxa"/>
          </w:tcPr>
          <w:p w14:paraId="28452E2D" w14:textId="77777777" w:rsidR="00D766E2" w:rsidRPr="00004EAA" w:rsidRDefault="00D766E2" w:rsidP="001F4548">
            <w:pPr>
              <w:jc w:val="center"/>
              <w:rPr>
                <w:rFonts w:ascii="Arial" w:hAnsi="Arial" w:cs="Arial"/>
                <w:sz w:val="22"/>
                <w:szCs w:val="22"/>
              </w:rPr>
            </w:pPr>
          </w:p>
        </w:tc>
        <w:tc>
          <w:tcPr>
            <w:tcW w:w="1080" w:type="dxa"/>
          </w:tcPr>
          <w:p w14:paraId="01094460"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0.001</w:t>
            </w:r>
          </w:p>
        </w:tc>
        <w:tc>
          <w:tcPr>
            <w:tcW w:w="2069" w:type="dxa"/>
          </w:tcPr>
          <w:p w14:paraId="5B90CA0D" w14:textId="77777777" w:rsidR="00D766E2" w:rsidRPr="00004EAA" w:rsidRDefault="00D766E2" w:rsidP="001F4548">
            <w:pPr>
              <w:jc w:val="center"/>
              <w:rPr>
                <w:rFonts w:ascii="Arial" w:hAnsi="Arial" w:cs="Arial"/>
                <w:sz w:val="22"/>
                <w:szCs w:val="22"/>
              </w:rPr>
            </w:pPr>
          </w:p>
        </w:tc>
        <w:tc>
          <w:tcPr>
            <w:tcW w:w="1008" w:type="dxa"/>
            <w:gridSpan w:val="2"/>
          </w:tcPr>
          <w:p w14:paraId="5CA430E2"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0.004</w:t>
            </w:r>
          </w:p>
        </w:tc>
      </w:tr>
      <w:tr w:rsidR="00D766E2" w:rsidRPr="00004EAA" w14:paraId="4941AACB" w14:textId="77777777" w:rsidTr="001F4548">
        <w:tc>
          <w:tcPr>
            <w:tcW w:w="3346" w:type="dxa"/>
          </w:tcPr>
          <w:p w14:paraId="32CC0AC3" w14:textId="77777777" w:rsidR="00D766E2" w:rsidRPr="00004EAA" w:rsidRDefault="00D766E2" w:rsidP="001F4548">
            <w:pPr>
              <w:rPr>
                <w:rFonts w:ascii="Arial" w:hAnsi="Arial" w:cs="Arial"/>
                <w:sz w:val="22"/>
                <w:szCs w:val="22"/>
              </w:rPr>
            </w:pPr>
            <w:r w:rsidRPr="00004EAA">
              <w:rPr>
                <w:rFonts w:ascii="Arial" w:hAnsi="Arial" w:cs="Arial"/>
                <w:sz w:val="22"/>
                <w:szCs w:val="22"/>
              </w:rPr>
              <w:t xml:space="preserve">   Never</w:t>
            </w:r>
          </w:p>
        </w:tc>
        <w:tc>
          <w:tcPr>
            <w:tcW w:w="1355" w:type="dxa"/>
          </w:tcPr>
          <w:p w14:paraId="58C5A3F8"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548 (53)</w:t>
            </w:r>
          </w:p>
        </w:tc>
        <w:tc>
          <w:tcPr>
            <w:tcW w:w="1704" w:type="dxa"/>
          </w:tcPr>
          <w:p w14:paraId="313045B9" w14:textId="194C9475"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22.6 </w:t>
            </w:r>
            <w:r w:rsidR="003B24CF" w:rsidRPr="00004EAA">
              <w:rPr>
                <w:rFonts w:ascii="Arial" w:hAnsi="Arial" w:cs="Arial"/>
                <w:sz w:val="22"/>
                <w:szCs w:val="22"/>
              </w:rPr>
              <w:t xml:space="preserve">± </w:t>
            </w:r>
            <w:r w:rsidRPr="00004EAA">
              <w:rPr>
                <w:rFonts w:ascii="Arial" w:hAnsi="Arial" w:cs="Arial"/>
                <w:sz w:val="22"/>
                <w:szCs w:val="22"/>
              </w:rPr>
              <w:t>8.3</w:t>
            </w:r>
          </w:p>
        </w:tc>
        <w:tc>
          <w:tcPr>
            <w:tcW w:w="2069" w:type="dxa"/>
          </w:tcPr>
          <w:p w14:paraId="23EFA1E0"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Reference</w:t>
            </w:r>
          </w:p>
        </w:tc>
        <w:tc>
          <w:tcPr>
            <w:tcW w:w="1080" w:type="dxa"/>
          </w:tcPr>
          <w:p w14:paraId="3B21D5C8" w14:textId="77777777" w:rsidR="00D766E2" w:rsidRPr="00004EAA" w:rsidRDefault="00D766E2" w:rsidP="001F4548">
            <w:pPr>
              <w:jc w:val="center"/>
              <w:rPr>
                <w:rFonts w:ascii="Arial" w:hAnsi="Arial" w:cs="Arial"/>
                <w:sz w:val="22"/>
                <w:szCs w:val="22"/>
              </w:rPr>
            </w:pPr>
          </w:p>
        </w:tc>
        <w:tc>
          <w:tcPr>
            <w:tcW w:w="2069" w:type="dxa"/>
          </w:tcPr>
          <w:p w14:paraId="1C133778"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reference</w:t>
            </w:r>
          </w:p>
        </w:tc>
        <w:tc>
          <w:tcPr>
            <w:tcW w:w="1008" w:type="dxa"/>
            <w:gridSpan w:val="2"/>
          </w:tcPr>
          <w:p w14:paraId="2843B9F5" w14:textId="77777777" w:rsidR="00D766E2" w:rsidRPr="00004EAA" w:rsidRDefault="00D766E2" w:rsidP="001F4548">
            <w:pPr>
              <w:jc w:val="center"/>
              <w:rPr>
                <w:rFonts w:ascii="Arial" w:hAnsi="Arial" w:cs="Arial"/>
                <w:sz w:val="22"/>
                <w:szCs w:val="22"/>
              </w:rPr>
            </w:pPr>
          </w:p>
        </w:tc>
      </w:tr>
      <w:tr w:rsidR="00D766E2" w:rsidRPr="00004EAA" w14:paraId="02B4CE26" w14:textId="77777777" w:rsidTr="001F4548">
        <w:tc>
          <w:tcPr>
            <w:tcW w:w="3346" w:type="dxa"/>
          </w:tcPr>
          <w:p w14:paraId="77420FD3" w14:textId="77777777" w:rsidR="00D766E2" w:rsidRPr="00004EAA" w:rsidRDefault="00D766E2" w:rsidP="001F4548">
            <w:pPr>
              <w:rPr>
                <w:rFonts w:ascii="Arial" w:hAnsi="Arial" w:cs="Arial"/>
                <w:sz w:val="22"/>
                <w:szCs w:val="22"/>
              </w:rPr>
            </w:pPr>
            <w:r w:rsidRPr="00004EAA">
              <w:rPr>
                <w:rFonts w:ascii="Arial" w:hAnsi="Arial" w:cs="Arial"/>
                <w:sz w:val="22"/>
                <w:szCs w:val="22"/>
              </w:rPr>
              <w:t xml:space="preserve">   Former</w:t>
            </w:r>
          </w:p>
        </w:tc>
        <w:tc>
          <w:tcPr>
            <w:tcW w:w="1355" w:type="dxa"/>
          </w:tcPr>
          <w:p w14:paraId="3C6608F0"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338 (33)</w:t>
            </w:r>
          </w:p>
        </w:tc>
        <w:tc>
          <w:tcPr>
            <w:tcW w:w="1704" w:type="dxa"/>
          </w:tcPr>
          <w:p w14:paraId="3171BF9F" w14:textId="29E808F9" w:rsidR="00D766E2" w:rsidRPr="00004EAA" w:rsidRDefault="003B24CF" w:rsidP="001F4548">
            <w:pPr>
              <w:jc w:val="center"/>
              <w:rPr>
                <w:rFonts w:ascii="Arial" w:hAnsi="Arial" w:cs="Arial"/>
                <w:sz w:val="22"/>
                <w:szCs w:val="22"/>
              </w:rPr>
            </w:pPr>
            <w:r w:rsidRPr="00004EAA">
              <w:rPr>
                <w:rFonts w:ascii="Arial" w:hAnsi="Arial" w:cs="Arial"/>
                <w:sz w:val="22"/>
                <w:szCs w:val="22"/>
              </w:rPr>
              <w:t xml:space="preserve">23.6 ± </w:t>
            </w:r>
            <w:r w:rsidR="00D766E2" w:rsidRPr="00004EAA">
              <w:rPr>
                <w:rFonts w:ascii="Arial" w:hAnsi="Arial" w:cs="Arial"/>
                <w:sz w:val="22"/>
                <w:szCs w:val="22"/>
              </w:rPr>
              <w:t>8.7</w:t>
            </w:r>
          </w:p>
        </w:tc>
        <w:tc>
          <w:tcPr>
            <w:tcW w:w="2069" w:type="dxa"/>
          </w:tcPr>
          <w:p w14:paraId="73D107D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4.3 (-0.8, 9.6)</w:t>
            </w:r>
          </w:p>
        </w:tc>
        <w:tc>
          <w:tcPr>
            <w:tcW w:w="1080" w:type="dxa"/>
          </w:tcPr>
          <w:p w14:paraId="352664C0" w14:textId="77777777" w:rsidR="00D766E2" w:rsidRPr="00004EAA" w:rsidRDefault="00D766E2" w:rsidP="001F4548">
            <w:pPr>
              <w:jc w:val="center"/>
              <w:rPr>
                <w:rFonts w:ascii="Arial" w:hAnsi="Arial" w:cs="Arial"/>
                <w:sz w:val="22"/>
                <w:szCs w:val="22"/>
              </w:rPr>
            </w:pPr>
          </w:p>
        </w:tc>
        <w:tc>
          <w:tcPr>
            <w:tcW w:w="2069" w:type="dxa"/>
          </w:tcPr>
          <w:p w14:paraId="1CF3E2A8"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0.8 (-3.3, 5.1)</w:t>
            </w:r>
          </w:p>
        </w:tc>
        <w:tc>
          <w:tcPr>
            <w:tcW w:w="1008" w:type="dxa"/>
            <w:gridSpan w:val="2"/>
          </w:tcPr>
          <w:p w14:paraId="534B16C1" w14:textId="77777777" w:rsidR="00D766E2" w:rsidRPr="00004EAA" w:rsidRDefault="00D766E2" w:rsidP="001F4548">
            <w:pPr>
              <w:jc w:val="center"/>
              <w:rPr>
                <w:rFonts w:ascii="Arial" w:hAnsi="Arial" w:cs="Arial"/>
                <w:sz w:val="22"/>
                <w:szCs w:val="22"/>
              </w:rPr>
            </w:pPr>
          </w:p>
        </w:tc>
      </w:tr>
      <w:tr w:rsidR="00D766E2" w:rsidRPr="00004EAA" w14:paraId="7A10BCAD" w14:textId="77777777" w:rsidTr="001F4548">
        <w:tc>
          <w:tcPr>
            <w:tcW w:w="3346" w:type="dxa"/>
          </w:tcPr>
          <w:p w14:paraId="6D5527B9" w14:textId="77777777" w:rsidR="00D766E2" w:rsidRPr="00004EAA" w:rsidRDefault="00D766E2" w:rsidP="001F4548">
            <w:pPr>
              <w:rPr>
                <w:rFonts w:ascii="Arial" w:hAnsi="Arial" w:cs="Arial"/>
                <w:sz w:val="22"/>
                <w:szCs w:val="22"/>
              </w:rPr>
            </w:pPr>
            <w:r w:rsidRPr="00004EAA">
              <w:rPr>
                <w:rFonts w:ascii="Arial" w:hAnsi="Arial" w:cs="Arial"/>
                <w:sz w:val="22"/>
                <w:szCs w:val="22"/>
              </w:rPr>
              <w:t xml:space="preserve">   Current</w:t>
            </w:r>
          </w:p>
        </w:tc>
        <w:tc>
          <w:tcPr>
            <w:tcW w:w="1355" w:type="dxa"/>
          </w:tcPr>
          <w:p w14:paraId="76E1CC9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148 (14)</w:t>
            </w:r>
          </w:p>
        </w:tc>
        <w:tc>
          <w:tcPr>
            <w:tcW w:w="1704" w:type="dxa"/>
          </w:tcPr>
          <w:p w14:paraId="4F7261F2" w14:textId="45AD0256"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26.0 </w:t>
            </w:r>
            <w:r w:rsidR="003B24CF" w:rsidRPr="00004EAA">
              <w:rPr>
                <w:rFonts w:ascii="Arial" w:hAnsi="Arial" w:cs="Arial"/>
                <w:sz w:val="22"/>
                <w:szCs w:val="22"/>
              </w:rPr>
              <w:t xml:space="preserve">± </w:t>
            </w:r>
            <w:r w:rsidRPr="00004EAA">
              <w:rPr>
                <w:rFonts w:ascii="Arial" w:hAnsi="Arial" w:cs="Arial"/>
                <w:sz w:val="22"/>
                <w:szCs w:val="22"/>
              </w:rPr>
              <w:t>10.1</w:t>
            </w:r>
          </w:p>
        </w:tc>
        <w:tc>
          <w:tcPr>
            <w:tcW w:w="2069" w:type="dxa"/>
          </w:tcPr>
          <w:p w14:paraId="72245774"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13.8 (6.5, 21.6)</w:t>
            </w:r>
          </w:p>
        </w:tc>
        <w:tc>
          <w:tcPr>
            <w:tcW w:w="1080" w:type="dxa"/>
          </w:tcPr>
          <w:p w14:paraId="773BF579" w14:textId="77777777" w:rsidR="00D766E2" w:rsidRPr="00004EAA" w:rsidRDefault="00D766E2" w:rsidP="001F4548">
            <w:pPr>
              <w:jc w:val="center"/>
              <w:rPr>
                <w:rFonts w:ascii="Arial" w:hAnsi="Arial" w:cs="Arial"/>
                <w:sz w:val="22"/>
                <w:szCs w:val="22"/>
              </w:rPr>
            </w:pPr>
          </w:p>
        </w:tc>
        <w:tc>
          <w:tcPr>
            <w:tcW w:w="2069" w:type="dxa"/>
          </w:tcPr>
          <w:p w14:paraId="5245185E"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10.0 (3.9, 16.4)</w:t>
            </w:r>
          </w:p>
        </w:tc>
        <w:tc>
          <w:tcPr>
            <w:tcW w:w="1008" w:type="dxa"/>
            <w:gridSpan w:val="2"/>
          </w:tcPr>
          <w:p w14:paraId="3FC4C044" w14:textId="77777777" w:rsidR="00D766E2" w:rsidRPr="00004EAA" w:rsidRDefault="00D766E2" w:rsidP="001F4548">
            <w:pPr>
              <w:jc w:val="center"/>
              <w:rPr>
                <w:rFonts w:ascii="Arial" w:hAnsi="Arial" w:cs="Arial"/>
                <w:sz w:val="22"/>
                <w:szCs w:val="22"/>
              </w:rPr>
            </w:pPr>
          </w:p>
        </w:tc>
      </w:tr>
      <w:tr w:rsidR="00D766E2" w:rsidRPr="00004EAA" w14:paraId="452B604E" w14:textId="77777777" w:rsidTr="001F4548">
        <w:tc>
          <w:tcPr>
            <w:tcW w:w="3346" w:type="dxa"/>
          </w:tcPr>
          <w:p w14:paraId="6F234017" w14:textId="77777777" w:rsidR="00D766E2" w:rsidRPr="00004EAA" w:rsidRDefault="00D766E2" w:rsidP="001F4548">
            <w:pPr>
              <w:rPr>
                <w:rFonts w:ascii="Arial" w:hAnsi="Arial" w:cs="Arial"/>
                <w:sz w:val="22"/>
                <w:szCs w:val="22"/>
              </w:rPr>
            </w:pPr>
          </w:p>
        </w:tc>
        <w:tc>
          <w:tcPr>
            <w:tcW w:w="1355" w:type="dxa"/>
          </w:tcPr>
          <w:p w14:paraId="365EAD50" w14:textId="77777777" w:rsidR="00D766E2" w:rsidRPr="00004EAA" w:rsidRDefault="00D766E2" w:rsidP="001F4548">
            <w:pPr>
              <w:jc w:val="center"/>
              <w:rPr>
                <w:rFonts w:ascii="Arial" w:hAnsi="Arial" w:cs="Arial"/>
                <w:sz w:val="22"/>
                <w:szCs w:val="22"/>
              </w:rPr>
            </w:pPr>
          </w:p>
        </w:tc>
        <w:tc>
          <w:tcPr>
            <w:tcW w:w="1704" w:type="dxa"/>
          </w:tcPr>
          <w:p w14:paraId="692BB2BF" w14:textId="77777777" w:rsidR="00D766E2" w:rsidRPr="00004EAA" w:rsidRDefault="00D766E2" w:rsidP="001F4548">
            <w:pPr>
              <w:jc w:val="center"/>
              <w:rPr>
                <w:rFonts w:ascii="Arial" w:hAnsi="Arial" w:cs="Arial"/>
                <w:sz w:val="22"/>
                <w:szCs w:val="22"/>
              </w:rPr>
            </w:pPr>
          </w:p>
        </w:tc>
        <w:tc>
          <w:tcPr>
            <w:tcW w:w="2069" w:type="dxa"/>
          </w:tcPr>
          <w:p w14:paraId="4C753DAD" w14:textId="77777777" w:rsidR="00D766E2" w:rsidRPr="00004EAA" w:rsidRDefault="00D766E2" w:rsidP="00004EAA">
            <w:pPr>
              <w:rPr>
                <w:rFonts w:ascii="Arial" w:hAnsi="Arial" w:cs="Arial"/>
                <w:sz w:val="22"/>
                <w:szCs w:val="22"/>
              </w:rPr>
            </w:pPr>
          </w:p>
        </w:tc>
        <w:tc>
          <w:tcPr>
            <w:tcW w:w="1080" w:type="dxa"/>
          </w:tcPr>
          <w:p w14:paraId="48CBEC17" w14:textId="77777777" w:rsidR="00D766E2" w:rsidRPr="00004EAA" w:rsidRDefault="00D766E2" w:rsidP="001F4548">
            <w:pPr>
              <w:jc w:val="center"/>
              <w:rPr>
                <w:rFonts w:ascii="Arial" w:hAnsi="Arial" w:cs="Arial"/>
                <w:sz w:val="22"/>
                <w:szCs w:val="22"/>
              </w:rPr>
            </w:pPr>
          </w:p>
        </w:tc>
        <w:tc>
          <w:tcPr>
            <w:tcW w:w="2069" w:type="dxa"/>
          </w:tcPr>
          <w:p w14:paraId="522D0AD1" w14:textId="77777777" w:rsidR="00D766E2" w:rsidRPr="00004EAA" w:rsidRDefault="00D766E2" w:rsidP="001F4548">
            <w:pPr>
              <w:jc w:val="center"/>
              <w:rPr>
                <w:rFonts w:ascii="Arial" w:hAnsi="Arial" w:cs="Arial"/>
                <w:sz w:val="22"/>
                <w:szCs w:val="22"/>
              </w:rPr>
            </w:pPr>
          </w:p>
        </w:tc>
        <w:tc>
          <w:tcPr>
            <w:tcW w:w="1008" w:type="dxa"/>
            <w:gridSpan w:val="2"/>
          </w:tcPr>
          <w:p w14:paraId="2504D350" w14:textId="77777777" w:rsidR="00D766E2" w:rsidRPr="00004EAA" w:rsidRDefault="00D766E2" w:rsidP="001F4548">
            <w:pPr>
              <w:jc w:val="center"/>
              <w:rPr>
                <w:rFonts w:ascii="Arial" w:hAnsi="Arial" w:cs="Arial"/>
                <w:sz w:val="22"/>
                <w:szCs w:val="22"/>
              </w:rPr>
            </w:pPr>
          </w:p>
        </w:tc>
      </w:tr>
      <w:tr w:rsidR="00D766E2" w:rsidRPr="00004EAA" w14:paraId="4798488F" w14:textId="77777777" w:rsidTr="001F4548">
        <w:tc>
          <w:tcPr>
            <w:tcW w:w="3346" w:type="dxa"/>
          </w:tcPr>
          <w:p w14:paraId="2C1A6BAD" w14:textId="77777777" w:rsidR="00D766E2" w:rsidRPr="00004EAA" w:rsidRDefault="00D766E2" w:rsidP="001F4548">
            <w:pPr>
              <w:rPr>
                <w:rFonts w:ascii="Arial" w:hAnsi="Arial" w:cs="Arial"/>
                <w:sz w:val="22"/>
                <w:szCs w:val="22"/>
              </w:rPr>
            </w:pPr>
            <w:r w:rsidRPr="00004EAA">
              <w:rPr>
                <w:rFonts w:ascii="Arial" w:hAnsi="Arial" w:cs="Arial"/>
                <w:sz w:val="22"/>
                <w:szCs w:val="22"/>
              </w:rPr>
              <w:t>Oral corticosteroids</w:t>
            </w:r>
          </w:p>
        </w:tc>
        <w:tc>
          <w:tcPr>
            <w:tcW w:w="1355" w:type="dxa"/>
          </w:tcPr>
          <w:p w14:paraId="0CA18F70" w14:textId="77777777" w:rsidR="00D766E2" w:rsidRPr="00004EAA" w:rsidRDefault="00D766E2" w:rsidP="001F4548">
            <w:pPr>
              <w:jc w:val="center"/>
              <w:rPr>
                <w:rFonts w:ascii="Arial" w:hAnsi="Arial" w:cs="Arial"/>
                <w:sz w:val="22"/>
                <w:szCs w:val="22"/>
              </w:rPr>
            </w:pPr>
          </w:p>
        </w:tc>
        <w:tc>
          <w:tcPr>
            <w:tcW w:w="1704" w:type="dxa"/>
          </w:tcPr>
          <w:p w14:paraId="2D086905" w14:textId="77777777" w:rsidR="00D766E2" w:rsidRPr="00004EAA" w:rsidRDefault="00D766E2" w:rsidP="001F4548">
            <w:pPr>
              <w:jc w:val="center"/>
              <w:rPr>
                <w:rFonts w:ascii="Arial" w:hAnsi="Arial" w:cs="Arial"/>
                <w:sz w:val="22"/>
                <w:szCs w:val="22"/>
              </w:rPr>
            </w:pPr>
          </w:p>
        </w:tc>
        <w:tc>
          <w:tcPr>
            <w:tcW w:w="2069" w:type="dxa"/>
          </w:tcPr>
          <w:p w14:paraId="36B1BA89" w14:textId="77777777" w:rsidR="00D766E2" w:rsidRPr="00004EAA" w:rsidRDefault="00D766E2" w:rsidP="001F4548">
            <w:pPr>
              <w:jc w:val="center"/>
              <w:rPr>
                <w:rFonts w:ascii="Arial" w:hAnsi="Arial" w:cs="Arial"/>
                <w:sz w:val="22"/>
                <w:szCs w:val="22"/>
              </w:rPr>
            </w:pPr>
          </w:p>
        </w:tc>
        <w:tc>
          <w:tcPr>
            <w:tcW w:w="1080" w:type="dxa"/>
          </w:tcPr>
          <w:p w14:paraId="5B4DEBD1"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0.002</w:t>
            </w:r>
          </w:p>
        </w:tc>
        <w:tc>
          <w:tcPr>
            <w:tcW w:w="2069" w:type="dxa"/>
          </w:tcPr>
          <w:p w14:paraId="575C86CB" w14:textId="77777777" w:rsidR="00D766E2" w:rsidRPr="00004EAA" w:rsidRDefault="00D766E2" w:rsidP="001F4548">
            <w:pPr>
              <w:jc w:val="center"/>
              <w:rPr>
                <w:rFonts w:ascii="Arial" w:hAnsi="Arial" w:cs="Arial"/>
                <w:sz w:val="22"/>
                <w:szCs w:val="22"/>
              </w:rPr>
            </w:pPr>
          </w:p>
        </w:tc>
        <w:tc>
          <w:tcPr>
            <w:tcW w:w="1008" w:type="dxa"/>
            <w:gridSpan w:val="2"/>
          </w:tcPr>
          <w:p w14:paraId="13ABF9BB"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0.02</w:t>
            </w:r>
          </w:p>
        </w:tc>
      </w:tr>
      <w:tr w:rsidR="00D766E2" w:rsidRPr="00004EAA" w14:paraId="6C0ED3E6" w14:textId="77777777" w:rsidTr="001F4548">
        <w:tc>
          <w:tcPr>
            <w:tcW w:w="3346" w:type="dxa"/>
          </w:tcPr>
          <w:p w14:paraId="382476AF" w14:textId="77777777" w:rsidR="00D766E2" w:rsidRPr="00004EAA" w:rsidRDefault="00D766E2" w:rsidP="001F4548">
            <w:pPr>
              <w:rPr>
                <w:rFonts w:ascii="Arial" w:hAnsi="Arial" w:cs="Arial"/>
                <w:sz w:val="22"/>
                <w:szCs w:val="22"/>
              </w:rPr>
            </w:pPr>
            <w:r w:rsidRPr="00004EAA">
              <w:rPr>
                <w:rFonts w:ascii="Arial" w:hAnsi="Arial" w:cs="Arial"/>
                <w:sz w:val="22"/>
                <w:szCs w:val="22"/>
              </w:rPr>
              <w:t xml:space="preserve">   No</w:t>
            </w:r>
          </w:p>
        </w:tc>
        <w:tc>
          <w:tcPr>
            <w:tcW w:w="1355" w:type="dxa"/>
          </w:tcPr>
          <w:p w14:paraId="69E9DE28"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2,718 (99)</w:t>
            </w:r>
          </w:p>
        </w:tc>
        <w:tc>
          <w:tcPr>
            <w:tcW w:w="1704" w:type="dxa"/>
          </w:tcPr>
          <w:p w14:paraId="4BFC826A" w14:textId="193F7AD5"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23.9 </w:t>
            </w:r>
            <w:r w:rsidR="003B24CF" w:rsidRPr="00004EAA">
              <w:rPr>
                <w:rFonts w:ascii="Arial" w:hAnsi="Arial" w:cs="Arial"/>
                <w:sz w:val="22"/>
                <w:szCs w:val="22"/>
              </w:rPr>
              <w:t xml:space="preserve">± </w:t>
            </w:r>
            <w:r w:rsidRPr="00004EAA">
              <w:rPr>
                <w:rFonts w:ascii="Arial" w:hAnsi="Arial" w:cs="Arial"/>
                <w:sz w:val="22"/>
                <w:szCs w:val="22"/>
              </w:rPr>
              <w:t>8.6</w:t>
            </w:r>
          </w:p>
        </w:tc>
        <w:tc>
          <w:tcPr>
            <w:tcW w:w="2069" w:type="dxa"/>
          </w:tcPr>
          <w:p w14:paraId="31240D34"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Reference</w:t>
            </w:r>
          </w:p>
        </w:tc>
        <w:tc>
          <w:tcPr>
            <w:tcW w:w="1080" w:type="dxa"/>
          </w:tcPr>
          <w:p w14:paraId="4F1B3E8F" w14:textId="77777777" w:rsidR="00D766E2" w:rsidRPr="00004EAA" w:rsidRDefault="00D766E2" w:rsidP="001F4548">
            <w:pPr>
              <w:jc w:val="center"/>
              <w:rPr>
                <w:rFonts w:ascii="Arial" w:hAnsi="Arial" w:cs="Arial"/>
                <w:sz w:val="22"/>
                <w:szCs w:val="22"/>
              </w:rPr>
            </w:pPr>
          </w:p>
        </w:tc>
        <w:tc>
          <w:tcPr>
            <w:tcW w:w="2069" w:type="dxa"/>
          </w:tcPr>
          <w:p w14:paraId="633BD667"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reference</w:t>
            </w:r>
          </w:p>
        </w:tc>
        <w:tc>
          <w:tcPr>
            <w:tcW w:w="1008" w:type="dxa"/>
            <w:gridSpan w:val="2"/>
          </w:tcPr>
          <w:p w14:paraId="099D2130" w14:textId="77777777" w:rsidR="00D766E2" w:rsidRPr="00004EAA" w:rsidRDefault="00D766E2" w:rsidP="001F4548">
            <w:pPr>
              <w:jc w:val="center"/>
              <w:rPr>
                <w:rFonts w:ascii="Arial" w:hAnsi="Arial" w:cs="Arial"/>
                <w:sz w:val="22"/>
                <w:szCs w:val="22"/>
              </w:rPr>
            </w:pPr>
          </w:p>
        </w:tc>
      </w:tr>
      <w:tr w:rsidR="00D766E2" w:rsidRPr="00004EAA" w14:paraId="019A0C6C" w14:textId="77777777" w:rsidTr="001F4548">
        <w:tc>
          <w:tcPr>
            <w:tcW w:w="3346" w:type="dxa"/>
          </w:tcPr>
          <w:p w14:paraId="0FE417DE" w14:textId="77777777" w:rsidR="00D766E2" w:rsidRPr="00004EAA" w:rsidRDefault="00D766E2" w:rsidP="001F4548">
            <w:pPr>
              <w:rPr>
                <w:rFonts w:ascii="Arial" w:hAnsi="Arial" w:cs="Arial"/>
                <w:sz w:val="22"/>
                <w:szCs w:val="22"/>
              </w:rPr>
            </w:pPr>
            <w:r w:rsidRPr="00004EAA">
              <w:rPr>
                <w:rFonts w:ascii="Arial" w:hAnsi="Arial" w:cs="Arial"/>
                <w:sz w:val="22"/>
                <w:szCs w:val="22"/>
              </w:rPr>
              <w:t xml:space="preserve">   Yes</w:t>
            </w:r>
          </w:p>
        </w:tc>
        <w:tc>
          <w:tcPr>
            <w:tcW w:w="1355" w:type="dxa"/>
          </w:tcPr>
          <w:p w14:paraId="3C74561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35 (1.3)</w:t>
            </w:r>
          </w:p>
        </w:tc>
        <w:tc>
          <w:tcPr>
            <w:tcW w:w="1704" w:type="dxa"/>
          </w:tcPr>
          <w:p w14:paraId="5618BF1F" w14:textId="3357EBD6"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19.5 </w:t>
            </w:r>
            <w:r w:rsidR="003B24CF" w:rsidRPr="00004EAA">
              <w:rPr>
                <w:rFonts w:ascii="Arial" w:hAnsi="Arial" w:cs="Arial"/>
                <w:sz w:val="22"/>
                <w:szCs w:val="22"/>
              </w:rPr>
              <w:t xml:space="preserve">± </w:t>
            </w:r>
            <w:r w:rsidRPr="00004EAA">
              <w:rPr>
                <w:rFonts w:ascii="Arial" w:hAnsi="Arial" w:cs="Arial"/>
                <w:sz w:val="22"/>
                <w:szCs w:val="22"/>
              </w:rPr>
              <w:t>5.8</w:t>
            </w:r>
          </w:p>
        </w:tc>
        <w:tc>
          <w:tcPr>
            <w:tcW w:w="2069" w:type="dxa"/>
          </w:tcPr>
          <w:p w14:paraId="0E68FCA1"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-16.8 (-26.0, -6.4)</w:t>
            </w:r>
          </w:p>
        </w:tc>
        <w:tc>
          <w:tcPr>
            <w:tcW w:w="1080" w:type="dxa"/>
          </w:tcPr>
          <w:p w14:paraId="6CB06355" w14:textId="77777777" w:rsidR="00D766E2" w:rsidRPr="00004EAA" w:rsidRDefault="00D766E2" w:rsidP="001F4548">
            <w:pPr>
              <w:jc w:val="center"/>
              <w:rPr>
                <w:rFonts w:ascii="Arial" w:hAnsi="Arial" w:cs="Arial"/>
                <w:sz w:val="22"/>
                <w:szCs w:val="22"/>
              </w:rPr>
            </w:pPr>
          </w:p>
        </w:tc>
        <w:tc>
          <w:tcPr>
            <w:tcW w:w="2069" w:type="dxa"/>
          </w:tcPr>
          <w:p w14:paraId="45DFB29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-11.6 (-20.3, -2.0)</w:t>
            </w:r>
          </w:p>
        </w:tc>
        <w:tc>
          <w:tcPr>
            <w:tcW w:w="1008" w:type="dxa"/>
            <w:gridSpan w:val="2"/>
          </w:tcPr>
          <w:p w14:paraId="31D2DDF7" w14:textId="77777777" w:rsidR="00D766E2" w:rsidRPr="00004EAA" w:rsidRDefault="00D766E2" w:rsidP="001F4548">
            <w:pPr>
              <w:jc w:val="center"/>
              <w:rPr>
                <w:rFonts w:ascii="Arial" w:hAnsi="Arial" w:cs="Arial"/>
                <w:sz w:val="22"/>
                <w:szCs w:val="22"/>
              </w:rPr>
            </w:pPr>
          </w:p>
        </w:tc>
      </w:tr>
      <w:tr w:rsidR="00D766E2" w:rsidRPr="00004EAA" w14:paraId="0B9C350C" w14:textId="77777777" w:rsidTr="001F4548">
        <w:tc>
          <w:tcPr>
            <w:tcW w:w="3346" w:type="dxa"/>
          </w:tcPr>
          <w:p w14:paraId="0DDB4DD9" w14:textId="77777777" w:rsidR="00D766E2" w:rsidRPr="00004EAA" w:rsidRDefault="00D766E2" w:rsidP="001F4548">
            <w:pPr>
              <w:rPr>
                <w:rFonts w:ascii="Arial" w:hAnsi="Arial" w:cs="Arial"/>
                <w:sz w:val="22"/>
                <w:szCs w:val="22"/>
              </w:rPr>
            </w:pPr>
          </w:p>
        </w:tc>
        <w:tc>
          <w:tcPr>
            <w:tcW w:w="1355" w:type="dxa"/>
          </w:tcPr>
          <w:p w14:paraId="314643AB" w14:textId="77777777" w:rsidR="00D766E2" w:rsidRPr="00004EAA" w:rsidRDefault="00D766E2" w:rsidP="001F4548">
            <w:pPr>
              <w:jc w:val="center"/>
              <w:rPr>
                <w:rFonts w:ascii="Arial" w:hAnsi="Arial" w:cs="Arial"/>
                <w:sz w:val="22"/>
                <w:szCs w:val="22"/>
              </w:rPr>
            </w:pPr>
          </w:p>
        </w:tc>
        <w:tc>
          <w:tcPr>
            <w:tcW w:w="1704" w:type="dxa"/>
          </w:tcPr>
          <w:p w14:paraId="6F9EC12F" w14:textId="77777777" w:rsidR="00D766E2" w:rsidRPr="00004EAA" w:rsidRDefault="00D766E2" w:rsidP="001F4548">
            <w:pPr>
              <w:jc w:val="center"/>
              <w:rPr>
                <w:rFonts w:ascii="Arial" w:hAnsi="Arial" w:cs="Arial"/>
                <w:sz w:val="22"/>
                <w:szCs w:val="22"/>
              </w:rPr>
            </w:pPr>
          </w:p>
        </w:tc>
        <w:tc>
          <w:tcPr>
            <w:tcW w:w="2069" w:type="dxa"/>
          </w:tcPr>
          <w:p w14:paraId="38662A43" w14:textId="77777777" w:rsidR="00D766E2" w:rsidRPr="00004EAA" w:rsidRDefault="00D766E2" w:rsidP="001F4548">
            <w:pPr>
              <w:jc w:val="center"/>
              <w:rPr>
                <w:rFonts w:ascii="Arial" w:hAnsi="Arial" w:cs="Arial"/>
                <w:sz w:val="22"/>
                <w:szCs w:val="22"/>
              </w:rPr>
            </w:pPr>
          </w:p>
        </w:tc>
        <w:tc>
          <w:tcPr>
            <w:tcW w:w="1080" w:type="dxa"/>
          </w:tcPr>
          <w:p w14:paraId="42702A13" w14:textId="77777777" w:rsidR="00D766E2" w:rsidRPr="00004EAA" w:rsidRDefault="00D766E2" w:rsidP="001F4548">
            <w:pPr>
              <w:jc w:val="center"/>
              <w:rPr>
                <w:rFonts w:ascii="Arial" w:hAnsi="Arial" w:cs="Arial"/>
                <w:sz w:val="22"/>
                <w:szCs w:val="22"/>
              </w:rPr>
            </w:pPr>
          </w:p>
        </w:tc>
        <w:tc>
          <w:tcPr>
            <w:tcW w:w="2069" w:type="dxa"/>
          </w:tcPr>
          <w:p w14:paraId="640AFDA8" w14:textId="77777777" w:rsidR="00D766E2" w:rsidRPr="00004EAA" w:rsidRDefault="00D766E2" w:rsidP="001F4548">
            <w:pPr>
              <w:jc w:val="center"/>
              <w:rPr>
                <w:rFonts w:ascii="Arial" w:hAnsi="Arial" w:cs="Arial"/>
                <w:sz w:val="22"/>
                <w:szCs w:val="22"/>
              </w:rPr>
            </w:pPr>
          </w:p>
        </w:tc>
        <w:tc>
          <w:tcPr>
            <w:tcW w:w="1008" w:type="dxa"/>
            <w:gridSpan w:val="2"/>
          </w:tcPr>
          <w:p w14:paraId="14B1FF4F" w14:textId="77777777" w:rsidR="00D766E2" w:rsidRPr="00004EAA" w:rsidRDefault="00D766E2" w:rsidP="001F4548">
            <w:pPr>
              <w:jc w:val="center"/>
              <w:rPr>
                <w:rFonts w:ascii="Arial" w:hAnsi="Arial" w:cs="Arial"/>
                <w:sz w:val="22"/>
                <w:szCs w:val="22"/>
              </w:rPr>
            </w:pPr>
          </w:p>
        </w:tc>
      </w:tr>
      <w:tr w:rsidR="00D766E2" w:rsidRPr="00004EAA" w14:paraId="1A02ACC8" w14:textId="77777777" w:rsidTr="001F4548">
        <w:tc>
          <w:tcPr>
            <w:tcW w:w="3346" w:type="dxa"/>
          </w:tcPr>
          <w:p w14:paraId="02ABBB72" w14:textId="77777777" w:rsidR="00D766E2" w:rsidRPr="00004EAA" w:rsidRDefault="00D766E2" w:rsidP="001F4548">
            <w:pPr>
              <w:rPr>
                <w:rFonts w:ascii="Arial" w:hAnsi="Arial" w:cs="Arial"/>
                <w:sz w:val="22"/>
                <w:szCs w:val="22"/>
              </w:rPr>
            </w:pPr>
            <w:r w:rsidRPr="00004EAA">
              <w:rPr>
                <w:rFonts w:ascii="Arial" w:hAnsi="Arial" w:cs="Arial"/>
                <w:sz w:val="22"/>
                <w:szCs w:val="22"/>
              </w:rPr>
              <w:t>Calcium channel blocker</w:t>
            </w:r>
          </w:p>
        </w:tc>
        <w:tc>
          <w:tcPr>
            <w:tcW w:w="1355" w:type="dxa"/>
          </w:tcPr>
          <w:p w14:paraId="1142ACBB" w14:textId="77777777" w:rsidR="00D766E2" w:rsidRPr="00004EAA" w:rsidRDefault="00D766E2" w:rsidP="001F4548">
            <w:pPr>
              <w:jc w:val="center"/>
              <w:rPr>
                <w:rFonts w:ascii="Arial" w:hAnsi="Arial" w:cs="Arial"/>
                <w:sz w:val="22"/>
                <w:szCs w:val="22"/>
              </w:rPr>
            </w:pPr>
          </w:p>
        </w:tc>
        <w:tc>
          <w:tcPr>
            <w:tcW w:w="1704" w:type="dxa"/>
          </w:tcPr>
          <w:p w14:paraId="45E92AC6" w14:textId="77777777" w:rsidR="00D766E2" w:rsidRPr="00004EAA" w:rsidRDefault="00D766E2" w:rsidP="001F4548">
            <w:pPr>
              <w:jc w:val="center"/>
              <w:rPr>
                <w:rFonts w:ascii="Arial" w:hAnsi="Arial" w:cs="Arial"/>
                <w:sz w:val="22"/>
                <w:szCs w:val="22"/>
              </w:rPr>
            </w:pPr>
          </w:p>
        </w:tc>
        <w:tc>
          <w:tcPr>
            <w:tcW w:w="2069" w:type="dxa"/>
          </w:tcPr>
          <w:p w14:paraId="1D1AB830" w14:textId="77777777" w:rsidR="00D766E2" w:rsidRPr="00004EAA" w:rsidRDefault="00D766E2" w:rsidP="001F4548">
            <w:pPr>
              <w:jc w:val="center"/>
              <w:rPr>
                <w:rFonts w:ascii="Arial" w:hAnsi="Arial" w:cs="Arial"/>
                <w:sz w:val="22"/>
                <w:szCs w:val="22"/>
              </w:rPr>
            </w:pPr>
          </w:p>
        </w:tc>
        <w:tc>
          <w:tcPr>
            <w:tcW w:w="1080" w:type="dxa"/>
          </w:tcPr>
          <w:p w14:paraId="2518BD24"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0.72</w:t>
            </w:r>
          </w:p>
        </w:tc>
        <w:tc>
          <w:tcPr>
            <w:tcW w:w="2069" w:type="dxa"/>
          </w:tcPr>
          <w:p w14:paraId="411CCE4B" w14:textId="77777777" w:rsidR="00D766E2" w:rsidRPr="00004EAA" w:rsidRDefault="00D766E2" w:rsidP="001F4548">
            <w:pPr>
              <w:jc w:val="center"/>
              <w:rPr>
                <w:rFonts w:ascii="Arial" w:hAnsi="Arial" w:cs="Arial"/>
                <w:sz w:val="22"/>
                <w:szCs w:val="22"/>
              </w:rPr>
            </w:pPr>
          </w:p>
        </w:tc>
        <w:tc>
          <w:tcPr>
            <w:tcW w:w="1008" w:type="dxa"/>
            <w:gridSpan w:val="2"/>
          </w:tcPr>
          <w:p w14:paraId="0922E047"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0.02</w:t>
            </w:r>
          </w:p>
        </w:tc>
      </w:tr>
      <w:tr w:rsidR="00D766E2" w:rsidRPr="00004EAA" w14:paraId="1BF7D608" w14:textId="77777777" w:rsidTr="001F4548">
        <w:tc>
          <w:tcPr>
            <w:tcW w:w="3346" w:type="dxa"/>
          </w:tcPr>
          <w:p w14:paraId="73AB35D7" w14:textId="77777777" w:rsidR="00D766E2" w:rsidRPr="00004EAA" w:rsidRDefault="00D766E2" w:rsidP="001F4548">
            <w:pPr>
              <w:rPr>
                <w:rFonts w:ascii="Arial" w:hAnsi="Arial" w:cs="Arial"/>
                <w:sz w:val="22"/>
                <w:szCs w:val="22"/>
              </w:rPr>
            </w:pPr>
            <w:r w:rsidRPr="00004EAA">
              <w:rPr>
                <w:rFonts w:ascii="Arial" w:hAnsi="Arial" w:cs="Arial"/>
                <w:sz w:val="22"/>
                <w:szCs w:val="22"/>
              </w:rPr>
              <w:t xml:space="preserve">   No</w:t>
            </w:r>
          </w:p>
        </w:tc>
        <w:tc>
          <w:tcPr>
            <w:tcW w:w="1355" w:type="dxa"/>
          </w:tcPr>
          <w:p w14:paraId="0A3D7A5C"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2,561 (93)</w:t>
            </w:r>
          </w:p>
        </w:tc>
        <w:tc>
          <w:tcPr>
            <w:tcW w:w="1704" w:type="dxa"/>
          </w:tcPr>
          <w:p w14:paraId="738BDBA2" w14:textId="7B2ED186"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23.9 </w:t>
            </w:r>
            <w:r w:rsidR="003B24CF" w:rsidRPr="00004EAA">
              <w:rPr>
                <w:rFonts w:ascii="Arial" w:hAnsi="Arial" w:cs="Arial"/>
                <w:sz w:val="22"/>
                <w:szCs w:val="22"/>
              </w:rPr>
              <w:t xml:space="preserve">± </w:t>
            </w:r>
            <w:r w:rsidRPr="00004EAA">
              <w:rPr>
                <w:rFonts w:ascii="Arial" w:hAnsi="Arial" w:cs="Arial"/>
                <w:sz w:val="22"/>
                <w:szCs w:val="22"/>
              </w:rPr>
              <w:t>8.6</w:t>
            </w:r>
          </w:p>
        </w:tc>
        <w:tc>
          <w:tcPr>
            <w:tcW w:w="2069" w:type="dxa"/>
          </w:tcPr>
          <w:p w14:paraId="5775C93D"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reference</w:t>
            </w:r>
          </w:p>
        </w:tc>
        <w:tc>
          <w:tcPr>
            <w:tcW w:w="1080" w:type="dxa"/>
          </w:tcPr>
          <w:p w14:paraId="5CB61EDF" w14:textId="77777777" w:rsidR="00D766E2" w:rsidRPr="00004EAA" w:rsidRDefault="00D766E2" w:rsidP="001F4548">
            <w:pPr>
              <w:jc w:val="center"/>
              <w:rPr>
                <w:rFonts w:ascii="Arial" w:hAnsi="Arial" w:cs="Arial"/>
                <w:sz w:val="22"/>
                <w:szCs w:val="22"/>
              </w:rPr>
            </w:pPr>
          </w:p>
        </w:tc>
        <w:tc>
          <w:tcPr>
            <w:tcW w:w="2069" w:type="dxa"/>
          </w:tcPr>
          <w:p w14:paraId="51CB3890"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reference</w:t>
            </w:r>
          </w:p>
        </w:tc>
        <w:tc>
          <w:tcPr>
            <w:tcW w:w="1008" w:type="dxa"/>
            <w:gridSpan w:val="2"/>
          </w:tcPr>
          <w:p w14:paraId="7C45C732" w14:textId="77777777" w:rsidR="00D766E2" w:rsidRPr="00004EAA" w:rsidRDefault="00D766E2" w:rsidP="001F4548">
            <w:pPr>
              <w:jc w:val="center"/>
              <w:rPr>
                <w:rFonts w:ascii="Arial" w:hAnsi="Arial" w:cs="Arial"/>
                <w:sz w:val="22"/>
                <w:szCs w:val="22"/>
              </w:rPr>
            </w:pPr>
          </w:p>
        </w:tc>
      </w:tr>
      <w:tr w:rsidR="00D766E2" w:rsidRPr="00004EAA" w14:paraId="0FC96C61" w14:textId="77777777" w:rsidTr="001F4548">
        <w:tc>
          <w:tcPr>
            <w:tcW w:w="3346" w:type="dxa"/>
          </w:tcPr>
          <w:p w14:paraId="0DDAB6F8" w14:textId="77777777" w:rsidR="00D766E2" w:rsidRPr="00004EAA" w:rsidRDefault="00D766E2" w:rsidP="001F4548">
            <w:pPr>
              <w:rPr>
                <w:rFonts w:ascii="Arial" w:hAnsi="Arial" w:cs="Arial"/>
                <w:sz w:val="22"/>
                <w:szCs w:val="22"/>
              </w:rPr>
            </w:pPr>
            <w:r w:rsidRPr="00004EAA">
              <w:rPr>
                <w:rFonts w:ascii="Arial" w:hAnsi="Arial" w:cs="Arial"/>
                <w:sz w:val="22"/>
                <w:szCs w:val="22"/>
              </w:rPr>
              <w:t xml:space="preserve">  Yes</w:t>
            </w:r>
          </w:p>
        </w:tc>
        <w:tc>
          <w:tcPr>
            <w:tcW w:w="1355" w:type="dxa"/>
          </w:tcPr>
          <w:p w14:paraId="1AA9F534"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192 (7.0)</w:t>
            </w:r>
          </w:p>
        </w:tc>
        <w:tc>
          <w:tcPr>
            <w:tcW w:w="1704" w:type="dxa"/>
          </w:tcPr>
          <w:p w14:paraId="05308CB5" w14:textId="16DDE568"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23.7 </w:t>
            </w:r>
            <w:r w:rsidR="003B24CF" w:rsidRPr="00004EAA">
              <w:rPr>
                <w:rFonts w:ascii="Arial" w:hAnsi="Arial" w:cs="Arial"/>
                <w:sz w:val="22"/>
                <w:szCs w:val="22"/>
              </w:rPr>
              <w:t xml:space="preserve">± </w:t>
            </w:r>
            <w:r w:rsidRPr="00004EAA">
              <w:rPr>
                <w:rFonts w:ascii="Arial" w:hAnsi="Arial" w:cs="Arial"/>
                <w:sz w:val="22"/>
                <w:szCs w:val="22"/>
              </w:rPr>
              <w:t>8.6</w:t>
            </w:r>
          </w:p>
        </w:tc>
        <w:tc>
          <w:tcPr>
            <w:tcW w:w="2069" w:type="dxa"/>
          </w:tcPr>
          <w:p w14:paraId="3292B3CD"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-1.0 (-6.0, 4.3)</w:t>
            </w:r>
          </w:p>
        </w:tc>
        <w:tc>
          <w:tcPr>
            <w:tcW w:w="1080" w:type="dxa"/>
          </w:tcPr>
          <w:p w14:paraId="41089438" w14:textId="77777777" w:rsidR="00D766E2" w:rsidRPr="00004EAA" w:rsidRDefault="00D766E2" w:rsidP="001F4548">
            <w:pPr>
              <w:jc w:val="center"/>
              <w:rPr>
                <w:rFonts w:ascii="Arial" w:hAnsi="Arial" w:cs="Arial"/>
                <w:sz w:val="22"/>
                <w:szCs w:val="22"/>
              </w:rPr>
            </w:pPr>
          </w:p>
        </w:tc>
        <w:tc>
          <w:tcPr>
            <w:tcW w:w="2069" w:type="dxa"/>
          </w:tcPr>
          <w:p w14:paraId="012AEC88"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5.6 (0.8, 10.7)</w:t>
            </w:r>
          </w:p>
        </w:tc>
        <w:tc>
          <w:tcPr>
            <w:tcW w:w="1008" w:type="dxa"/>
            <w:gridSpan w:val="2"/>
          </w:tcPr>
          <w:p w14:paraId="66C0DC1F" w14:textId="77777777" w:rsidR="00D766E2" w:rsidRPr="00004EAA" w:rsidRDefault="00D766E2" w:rsidP="001F4548">
            <w:pPr>
              <w:jc w:val="center"/>
              <w:rPr>
                <w:rFonts w:ascii="Arial" w:hAnsi="Arial" w:cs="Arial"/>
                <w:sz w:val="22"/>
                <w:szCs w:val="22"/>
              </w:rPr>
            </w:pPr>
          </w:p>
        </w:tc>
      </w:tr>
      <w:tr w:rsidR="00D766E2" w:rsidRPr="00004EAA" w14:paraId="2AA8AB93" w14:textId="77777777" w:rsidTr="001F4548">
        <w:tc>
          <w:tcPr>
            <w:tcW w:w="3346" w:type="dxa"/>
          </w:tcPr>
          <w:p w14:paraId="3D4F7F62" w14:textId="77777777" w:rsidR="00D766E2" w:rsidRPr="00004EAA" w:rsidRDefault="00D766E2" w:rsidP="001F4548">
            <w:pPr>
              <w:rPr>
                <w:rFonts w:ascii="Arial" w:hAnsi="Arial" w:cs="Arial"/>
                <w:sz w:val="22"/>
                <w:szCs w:val="22"/>
              </w:rPr>
            </w:pPr>
          </w:p>
        </w:tc>
        <w:tc>
          <w:tcPr>
            <w:tcW w:w="1355" w:type="dxa"/>
          </w:tcPr>
          <w:p w14:paraId="2DD6AAA5" w14:textId="77777777" w:rsidR="00D766E2" w:rsidRPr="00004EAA" w:rsidRDefault="00D766E2" w:rsidP="001F4548">
            <w:pPr>
              <w:jc w:val="center"/>
              <w:rPr>
                <w:rFonts w:ascii="Arial" w:hAnsi="Arial" w:cs="Arial"/>
                <w:sz w:val="22"/>
                <w:szCs w:val="22"/>
              </w:rPr>
            </w:pPr>
          </w:p>
        </w:tc>
        <w:tc>
          <w:tcPr>
            <w:tcW w:w="1704" w:type="dxa"/>
          </w:tcPr>
          <w:p w14:paraId="1F5D3FD4" w14:textId="77777777" w:rsidR="00D766E2" w:rsidRPr="00004EAA" w:rsidRDefault="00D766E2" w:rsidP="001F4548">
            <w:pPr>
              <w:jc w:val="center"/>
              <w:rPr>
                <w:rFonts w:ascii="Arial" w:hAnsi="Arial" w:cs="Arial"/>
                <w:sz w:val="22"/>
                <w:szCs w:val="22"/>
              </w:rPr>
            </w:pPr>
          </w:p>
        </w:tc>
        <w:tc>
          <w:tcPr>
            <w:tcW w:w="2069" w:type="dxa"/>
          </w:tcPr>
          <w:p w14:paraId="57667138" w14:textId="77777777" w:rsidR="00D766E2" w:rsidRPr="00004EAA" w:rsidRDefault="00D766E2" w:rsidP="001F4548">
            <w:pPr>
              <w:jc w:val="center"/>
              <w:rPr>
                <w:rFonts w:ascii="Arial" w:hAnsi="Arial" w:cs="Arial"/>
                <w:sz w:val="22"/>
                <w:szCs w:val="22"/>
              </w:rPr>
            </w:pPr>
          </w:p>
        </w:tc>
        <w:tc>
          <w:tcPr>
            <w:tcW w:w="1080" w:type="dxa"/>
          </w:tcPr>
          <w:p w14:paraId="10125CF2" w14:textId="77777777" w:rsidR="00D766E2" w:rsidRPr="00004EAA" w:rsidRDefault="00D766E2" w:rsidP="001F4548">
            <w:pPr>
              <w:jc w:val="center"/>
              <w:rPr>
                <w:rFonts w:ascii="Arial" w:hAnsi="Arial" w:cs="Arial"/>
                <w:sz w:val="22"/>
                <w:szCs w:val="22"/>
              </w:rPr>
            </w:pPr>
          </w:p>
        </w:tc>
        <w:tc>
          <w:tcPr>
            <w:tcW w:w="2069" w:type="dxa"/>
          </w:tcPr>
          <w:p w14:paraId="2B845D19" w14:textId="77777777" w:rsidR="00D766E2" w:rsidRPr="00004EAA" w:rsidRDefault="00D766E2" w:rsidP="001F4548">
            <w:pPr>
              <w:jc w:val="center"/>
              <w:rPr>
                <w:rFonts w:ascii="Arial" w:hAnsi="Arial" w:cs="Arial"/>
                <w:sz w:val="22"/>
                <w:szCs w:val="22"/>
              </w:rPr>
            </w:pPr>
          </w:p>
        </w:tc>
        <w:tc>
          <w:tcPr>
            <w:tcW w:w="1008" w:type="dxa"/>
            <w:gridSpan w:val="2"/>
          </w:tcPr>
          <w:p w14:paraId="0FF44FDE" w14:textId="77777777" w:rsidR="00D766E2" w:rsidRPr="00004EAA" w:rsidRDefault="00D766E2" w:rsidP="001F4548">
            <w:pPr>
              <w:jc w:val="center"/>
              <w:rPr>
                <w:rFonts w:ascii="Arial" w:hAnsi="Arial" w:cs="Arial"/>
                <w:sz w:val="22"/>
                <w:szCs w:val="22"/>
              </w:rPr>
            </w:pPr>
          </w:p>
        </w:tc>
      </w:tr>
      <w:tr w:rsidR="00D766E2" w:rsidRPr="00004EAA" w14:paraId="02CEC657" w14:textId="77777777" w:rsidTr="001F4548">
        <w:tc>
          <w:tcPr>
            <w:tcW w:w="3346" w:type="dxa"/>
          </w:tcPr>
          <w:p w14:paraId="23CAFB86" w14:textId="77777777" w:rsidR="00D766E2" w:rsidRPr="00004EAA" w:rsidRDefault="00D766E2" w:rsidP="001F4548">
            <w:pPr>
              <w:rPr>
                <w:rFonts w:ascii="Arial" w:hAnsi="Arial" w:cs="Arial"/>
                <w:sz w:val="22"/>
                <w:szCs w:val="22"/>
              </w:rPr>
            </w:pPr>
            <w:r w:rsidRPr="00004EAA">
              <w:rPr>
                <w:rFonts w:ascii="Arial" w:hAnsi="Arial" w:cs="Arial"/>
                <w:sz w:val="22"/>
                <w:szCs w:val="22"/>
              </w:rPr>
              <w:t>Diabetes medications</w:t>
            </w:r>
          </w:p>
        </w:tc>
        <w:tc>
          <w:tcPr>
            <w:tcW w:w="1355" w:type="dxa"/>
          </w:tcPr>
          <w:p w14:paraId="3D200458" w14:textId="77777777" w:rsidR="00D766E2" w:rsidRPr="00004EAA" w:rsidRDefault="00D766E2" w:rsidP="001F4548">
            <w:pPr>
              <w:jc w:val="center"/>
              <w:rPr>
                <w:rFonts w:ascii="Arial" w:hAnsi="Arial" w:cs="Arial"/>
                <w:sz w:val="22"/>
                <w:szCs w:val="22"/>
              </w:rPr>
            </w:pPr>
          </w:p>
        </w:tc>
        <w:tc>
          <w:tcPr>
            <w:tcW w:w="1704" w:type="dxa"/>
          </w:tcPr>
          <w:p w14:paraId="10537472" w14:textId="77777777" w:rsidR="00D766E2" w:rsidRPr="00004EAA" w:rsidRDefault="00D766E2" w:rsidP="001F4548">
            <w:pPr>
              <w:jc w:val="center"/>
              <w:rPr>
                <w:rFonts w:ascii="Arial" w:hAnsi="Arial" w:cs="Arial"/>
                <w:sz w:val="22"/>
                <w:szCs w:val="22"/>
              </w:rPr>
            </w:pPr>
          </w:p>
        </w:tc>
        <w:tc>
          <w:tcPr>
            <w:tcW w:w="2069" w:type="dxa"/>
          </w:tcPr>
          <w:p w14:paraId="6CA6F009" w14:textId="77777777" w:rsidR="00D766E2" w:rsidRPr="00004EAA" w:rsidRDefault="00D766E2" w:rsidP="001F4548">
            <w:pPr>
              <w:jc w:val="center"/>
              <w:rPr>
                <w:rFonts w:ascii="Arial" w:hAnsi="Arial" w:cs="Arial"/>
                <w:sz w:val="22"/>
                <w:szCs w:val="22"/>
              </w:rPr>
            </w:pPr>
          </w:p>
        </w:tc>
        <w:tc>
          <w:tcPr>
            <w:tcW w:w="1080" w:type="dxa"/>
          </w:tcPr>
          <w:p w14:paraId="5B537311"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&lt;0.0001</w:t>
            </w:r>
          </w:p>
        </w:tc>
        <w:tc>
          <w:tcPr>
            <w:tcW w:w="2069" w:type="dxa"/>
          </w:tcPr>
          <w:p w14:paraId="2B723F4D" w14:textId="77777777" w:rsidR="00D766E2" w:rsidRPr="00004EAA" w:rsidRDefault="00D766E2" w:rsidP="001F4548">
            <w:pPr>
              <w:jc w:val="center"/>
              <w:rPr>
                <w:rFonts w:ascii="Arial" w:hAnsi="Arial" w:cs="Arial"/>
                <w:sz w:val="22"/>
                <w:szCs w:val="22"/>
              </w:rPr>
            </w:pPr>
          </w:p>
        </w:tc>
        <w:tc>
          <w:tcPr>
            <w:tcW w:w="1008" w:type="dxa"/>
            <w:gridSpan w:val="2"/>
          </w:tcPr>
          <w:p w14:paraId="58F32491"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0.37</w:t>
            </w:r>
          </w:p>
        </w:tc>
      </w:tr>
      <w:tr w:rsidR="00D766E2" w:rsidRPr="00004EAA" w14:paraId="55259F41" w14:textId="77777777" w:rsidTr="001F4548">
        <w:tc>
          <w:tcPr>
            <w:tcW w:w="3346" w:type="dxa"/>
          </w:tcPr>
          <w:p w14:paraId="519BAE27" w14:textId="77777777" w:rsidR="00D766E2" w:rsidRPr="00004EAA" w:rsidRDefault="00D766E2" w:rsidP="001F4548">
            <w:pPr>
              <w:rPr>
                <w:rFonts w:ascii="Arial" w:hAnsi="Arial" w:cs="Arial"/>
                <w:sz w:val="22"/>
                <w:szCs w:val="22"/>
              </w:rPr>
            </w:pPr>
            <w:r w:rsidRPr="00004EAA">
              <w:rPr>
                <w:rFonts w:ascii="Arial" w:hAnsi="Arial" w:cs="Arial"/>
                <w:sz w:val="22"/>
                <w:szCs w:val="22"/>
              </w:rPr>
              <w:t xml:space="preserve">  No history</w:t>
            </w:r>
          </w:p>
        </w:tc>
        <w:tc>
          <w:tcPr>
            <w:tcW w:w="1355" w:type="dxa"/>
          </w:tcPr>
          <w:p w14:paraId="5C74F100"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2,471 (90)</w:t>
            </w:r>
          </w:p>
        </w:tc>
        <w:tc>
          <w:tcPr>
            <w:tcW w:w="1704" w:type="dxa"/>
          </w:tcPr>
          <w:p w14:paraId="0D4E6DE3" w14:textId="47B6B092"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24.2 </w:t>
            </w:r>
            <w:r w:rsidR="003B24CF" w:rsidRPr="00004EAA">
              <w:rPr>
                <w:rFonts w:ascii="Arial" w:hAnsi="Arial" w:cs="Arial"/>
                <w:sz w:val="22"/>
                <w:szCs w:val="22"/>
              </w:rPr>
              <w:t xml:space="preserve">± </w:t>
            </w:r>
            <w:r w:rsidRPr="00004EAA">
              <w:rPr>
                <w:rFonts w:ascii="Arial" w:hAnsi="Arial" w:cs="Arial"/>
                <w:sz w:val="22"/>
                <w:szCs w:val="22"/>
              </w:rPr>
              <w:t>8.7</w:t>
            </w:r>
          </w:p>
        </w:tc>
        <w:tc>
          <w:tcPr>
            <w:tcW w:w="2069" w:type="dxa"/>
          </w:tcPr>
          <w:p w14:paraId="14DA4BA0"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reference</w:t>
            </w:r>
          </w:p>
        </w:tc>
        <w:tc>
          <w:tcPr>
            <w:tcW w:w="1080" w:type="dxa"/>
          </w:tcPr>
          <w:p w14:paraId="1593E868" w14:textId="77777777" w:rsidR="00D766E2" w:rsidRPr="00004EAA" w:rsidRDefault="00D766E2" w:rsidP="001F4548">
            <w:pPr>
              <w:jc w:val="center"/>
              <w:rPr>
                <w:rFonts w:ascii="Arial" w:hAnsi="Arial" w:cs="Arial"/>
                <w:sz w:val="22"/>
                <w:szCs w:val="22"/>
              </w:rPr>
            </w:pPr>
          </w:p>
        </w:tc>
        <w:tc>
          <w:tcPr>
            <w:tcW w:w="2069" w:type="dxa"/>
          </w:tcPr>
          <w:p w14:paraId="6647A8DB"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reference</w:t>
            </w:r>
          </w:p>
        </w:tc>
        <w:tc>
          <w:tcPr>
            <w:tcW w:w="1008" w:type="dxa"/>
            <w:gridSpan w:val="2"/>
          </w:tcPr>
          <w:p w14:paraId="6625D9E9" w14:textId="77777777" w:rsidR="00D766E2" w:rsidRPr="00004EAA" w:rsidRDefault="00D766E2" w:rsidP="001F4548">
            <w:pPr>
              <w:jc w:val="center"/>
              <w:rPr>
                <w:rFonts w:ascii="Arial" w:hAnsi="Arial" w:cs="Arial"/>
                <w:sz w:val="22"/>
                <w:szCs w:val="22"/>
              </w:rPr>
            </w:pPr>
          </w:p>
        </w:tc>
      </w:tr>
      <w:tr w:rsidR="00D766E2" w:rsidRPr="00004EAA" w14:paraId="683E09D7" w14:textId="77777777" w:rsidTr="001F4548">
        <w:tc>
          <w:tcPr>
            <w:tcW w:w="3346" w:type="dxa"/>
          </w:tcPr>
          <w:p w14:paraId="1F5B51C3" w14:textId="77777777" w:rsidR="00D766E2" w:rsidRPr="00004EAA" w:rsidRDefault="00D766E2" w:rsidP="001F4548">
            <w:pPr>
              <w:rPr>
                <w:rFonts w:ascii="Arial" w:hAnsi="Arial" w:cs="Arial"/>
                <w:sz w:val="22"/>
                <w:szCs w:val="22"/>
              </w:rPr>
            </w:pPr>
            <w:r w:rsidRPr="00004EAA">
              <w:rPr>
                <w:rFonts w:ascii="Arial" w:hAnsi="Arial" w:cs="Arial"/>
                <w:sz w:val="22"/>
                <w:szCs w:val="22"/>
              </w:rPr>
              <w:t xml:space="preserve">  Diet controlled</w:t>
            </w:r>
          </w:p>
        </w:tc>
        <w:tc>
          <w:tcPr>
            <w:tcW w:w="1355" w:type="dxa"/>
          </w:tcPr>
          <w:p w14:paraId="0D5C74D1"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60 (2.2)</w:t>
            </w:r>
          </w:p>
        </w:tc>
        <w:tc>
          <w:tcPr>
            <w:tcW w:w="1704" w:type="dxa"/>
          </w:tcPr>
          <w:p w14:paraId="2EFA3AA3" w14:textId="1F1590E7"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22.6 </w:t>
            </w:r>
            <w:r w:rsidR="003B24CF" w:rsidRPr="00004EAA">
              <w:rPr>
                <w:rFonts w:ascii="Arial" w:hAnsi="Arial" w:cs="Arial"/>
                <w:sz w:val="22"/>
                <w:szCs w:val="22"/>
              </w:rPr>
              <w:t xml:space="preserve">± </w:t>
            </w:r>
            <w:r w:rsidRPr="00004EAA">
              <w:rPr>
                <w:rFonts w:ascii="Arial" w:hAnsi="Arial" w:cs="Arial"/>
                <w:sz w:val="22"/>
                <w:szCs w:val="22"/>
              </w:rPr>
              <w:t>8.0</w:t>
            </w:r>
          </w:p>
        </w:tc>
        <w:tc>
          <w:tcPr>
            <w:tcW w:w="2069" w:type="dxa"/>
          </w:tcPr>
          <w:p w14:paraId="50A84858"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-6.7 (-14.7, 2.1)</w:t>
            </w:r>
          </w:p>
        </w:tc>
        <w:tc>
          <w:tcPr>
            <w:tcW w:w="1080" w:type="dxa"/>
          </w:tcPr>
          <w:p w14:paraId="62EC3C98" w14:textId="77777777" w:rsidR="00D766E2" w:rsidRPr="00004EAA" w:rsidRDefault="00D766E2" w:rsidP="001F4548">
            <w:pPr>
              <w:jc w:val="center"/>
              <w:rPr>
                <w:rFonts w:ascii="Arial" w:hAnsi="Arial" w:cs="Arial"/>
                <w:sz w:val="22"/>
                <w:szCs w:val="22"/>
              </w:rPr>
            </w:pPr>
          </w:p>
        </w:tc>
        <w:tc>
          <w:tcPr>
            <w:tcW w:w="2069" w:type="dxa"/>
          </w:tcPr>
          <w:p w14:paraId="1BDD9140"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4.7 (-3.4, 13.6)</w:t>
            </w:r>
          </w:p>
        </w:tc>
        <w:tc>
          <w:tcPr>
            <w:tcW w:w="1008" w:type="dxa"/>
            <w:gridSpan w:val="2"/>
          </w:tcPr>
          <w:p w14:paraId="1E1A0BA9" w14:textId="77777777" w:rsidR="00D766E2" w:rsidRPr="00004EAA" w:rsidRDefault="00D766E2" w:rsidP="001F4548">
            <w:pPr>
              <w:jc w:val="center"/>
              <w:rPr>
                <w:rFonts w:ascii="Arial" w:hAnsi="Arial" w:cs="Arial"/>
                <w:sz w:val="22"/>
                <w:szCs w:val="22"/>
              </w:rPr>
            </w:pPr>
          </w:p>
        </w:tc>
      </w:tr>
      <w:tr w:rsidR="00D766E2" w:rsidRPr="00004EAA" w14:paraId="68C33107" w14:textId="77777777" w:rsidTr="001F4548">
        <w:tc>
          <w:tcPr>
            <w:tcW w:w="3346" w:type="dxa"/>
          </w:tcPr>
          <w:p w14:paraId="2F0C66D5" w14:textId="77777777" w:rsidR="00D766E2" w:rsidRPr="00004EAA" w:rsidRDefault="00D766E2" w:rsidP="001F4548">
            <w:pPr>
              <w:rPr>
                <w:rFonts w:ascii="Arial" w:hAnsi="Arial" w:cs="Arial"/>
                <w:sz w:val="22"/>
                <w:szCs w:val="22"/>
              </w:rPr>
            </w:pPr>
            <w:r w:rsidRPr="00004EAA">
              <w:rPr>
                <w:rFonts w:ascii="Arial" w:hAnsi="Arial" w:cs="Arial"/>
                <w:sz w:val="22"/>
                <w:szCs w:val="22"/>
              </w:rPr>
              <w:t xml:space="preserve">  Non insulin dependent</w:t>
            </w:r>
          </w:p>
        </w:tc>
        <w:tc>
          <w:tcPr>
            <w:tcW w:w="1355" w:type="dxa"/>
          </w:tcPr>
          <w:p w14:paraId="09D1B82C"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182 (6.6)</w:t>
            </w:r>
          </w:p>
        </w:tc>
        <w:tc>
          <w:tcPr>
            <w:tcW w:w="1704" w:type="dxa"/>
          </w:tcPr>
          <w:p w14:paraId="4D932BB4" w14:textId="445F9390"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21.1 </w:t>
            </w:r>
            <w:r w:rsidR="003B24CF" w:rsidRPr="00004EAA">
              <w:rPr>
                <w:rFonts w:ascii="Arial" w:hAnsi="Arial" w:cs="Arial"/>
                <w:sz w:val="22"/>
                <w:szCs w:val="22"/>
              </w:rPr>
              <w:t xml:space="preserve">± </w:t>
            </w:r>
            <w:r w:rsidRPr="00004EAA">
              <w:rPr>
                <w:rFonts w:ascii="Arial" w:hAnsi="Arial" w:cs="Arial"/>
                <w:sz w:val="22"/>
                <w:szCs w:val="22"/>
              </w:rPr>
              <w:t>7.2</w:t>
            </w:r>
          </w:p>
        </w:tc>
        <w:tc>
          <w:tcPr>
            <w:tcW w:w="2069" w:type="dxa"/>
          </w:tcPr>
          <w:p w14:paraId="22006951"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-12.5 (-17.0, -7.7)</w:t>
            </w:r>
          </w:p>
        </w:tc>
        <w:tc>
          <w:tcPr>
            <w:tcW w:w="1080" w:type="dxa"/>
          </w:tcPr>
          <w:p w14:paraId="04D50280" w14:textId="77777777" w:rsidR="00D766E2" w:rsidRPr="00004EAA" w:rsidRDefault="00D766E2" w:rsidP="001F4548">
            <w:pPr>
              <w:jc w:val="center"/>
              <w:rPr>
                <w:rFonts w:ascii="Arial" w:hAnsi="Arial" w:cs="Arial"/>
                <w:sz w:val="22"/>
                <w:szCs w:val="22"/>
              </w:rPr>
            </w:pPr>
          </w:p>
        </w:tc>
        <w:tc>
          <w:tcPr>
            <w:tcW w:w="2069" w:type="dxa"/>
          </w:tcPr>
          <w:p w14:paraId="7ACD933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-1.8 (-6.4, 3.1)</w:t>
            </w:r>
          </w:p>
        </w:tc>
        <w:tc>
          <w:tcPr>
            <w:tcW w:w="1008" w:type="dxa"/>
            <w:gridSpan w:val="2"/>
          </w:tcPr>
          <w:p w14:paraId="3B9546A0" w14:textId="77777777" w:rsidR="00D766E2" w:rsidRPr="00004EAA" w:rsidRDefault="00D766E2" w:rsidP="001F4548">
            <w:pPr>
              <w:jc w:val="center"/>
              <w:rPr>
                <w:rFonts w:ascii="Arial" w:hAnsi="Arial" w:cs="Arial"/>
                <w:sz w:val="22"/>
                <w:szCs w:val="22"/>
              </w:rPr>
            </w:pPr>
          </w:p>
        </w:tc>
      </w:tr>
      <w:tr w:rsidR="00D766E2" w:rsidRPr="00004EAA" w14:paraId="76E9C965" w14:textId="77777777" w:rsidTr="001F4548">
        <w:tc>
          <w:tcPr>
            <w:tcW w:w="3346" w:type="dxa"/>
          </w:tcPr>
          <w:p w14:paraId="233CCFA2" w14:textId="77777777" w:rsidR="00D766E2" w:rsidRPr="00004EAA" w:rsidRDefault="00D766E2" w:rsidP="001F4548">
            <w:pPr>
              <w:rPr>
                <w:rFonts w:ascii="Arial" w:hAnsi="Arial" w:cs="Arial"/>
                <w:sz w:val="22"/>
                <w:szCs w:val="22"/>
              </w:rPr>
            </w:pPr>
            <w:r w:rsidRPr="00004EAA">
              <w:rPr>
                <w:rFonts w:ascii="Arial" w:hAnsi="Arial" w:cs="Arial"/>
                <w:sz w:val="22"/>
                <w:szCs w:val="22"/>
              </w:rPr>
              <w:t xml:space="preserve">  Insulin-dependent</w:t>
            </w:r>
          </w:p>
        </w:tc>
        <w:tc>
          <w:tcPr>
            <w:tcW w:w="1355" w:type="dxa"/>
          </w:tcPr>
          <w:p w14:paraId="6EF63784"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37 (1.4)</w:t>
            </w:r>
          </w:p>
        </w:tc>
        <w:tc>
          <w:tcPr>
            <w:tcW w:w="1704" w:type="dxa"/>
          </w:tcPr>
          <w:p w14:paraId="76BCAF99" w14:textId="7D68F71F"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19.5 </w:t>
            </w:r>
            <w:r w:rsidR="003B24CF" w:rsidRPr="00004EAA">
              <w:rPr>
                <w:rFonts w:ascii="Arial" w:hAnsi="Arial" w:cs="Arial"/>
                <w:sz w:val="22"/>
                <w:szCs w:val="22"/>
              </w:rPr>
              <w:t xml:space="preserve">± </w:t>
            </w:r>
            <w:r w:rsidRPr="00004EAA">
              <w:rPr>
                <w:rFonts w:ascii="Arial" w:hAnsi="Arial" w:cs="Arial"/>
                <w:sz w:val="22"/>
                <w:szCs w:val="22"/>
              </w:rPr>
              <w:t>6.2</w:t>
            </w:r>
          </w:p>
        </w:tc>
        <w:tc>
          <w:tcPr>
            <w:tcW w:w="2069" w:type="dxa"/>
          </w:tcPr>
          <w:p w14:paraId="3FA9691B"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-18.7 (-27.5, -8.9)</w:t>
            </w:r>
          </w:p>
        </w:tc>
        <w:tc>
          <w:tcPr>
            <w:tcW w:w="1080" w:type="dxa"/>
          </w:tcPr>
          <w:p w14:paraId="613219A2" w14:textId="77777777" w:rsidR="00D766E2" w:rsidRPr="00004EAA" w:rsidRDefault="00D766E2" w:rsidP="001F4548">
            <w:pPr>
              <w:jc w:val="center"/>
              <w:rPr>
                <w:rFonts w:ascii="Arial" w:hAnsi="Arial" w:cs="Arial"/>
                <w:sz w:val="22"/>
                <w:szCs w:val="22"/>
              </w:rPr>
            </w:pPr>
          </w:p>
        </w:tc>
        <w:tc>
          <w:tcPr>
            <w:tcW w:w="2069" w:type="dxa"/>
          </w:tcPr>
          <w:p w14:paraId="5A0E3A1C"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-5.8 (-15.2, 4.5)</w:t>
            </w:r>
          </w:p>
        </w:tc>
        <w:tc>
          <w:tcPr>
            <w:tcW w:w="1008" w:type="dxa"/>
            <w:gridSpan w:val="2"/>
          </w:tcPr>
          <w:p w14:paraId="6ED83157" w14:textId="77777777" w:rsidR="00D766E2" w:rsidRPr="00004EAA" w:rsidRDefault="00D766E2" w:rsidP="001F4548">
            <w:pPr>
              <w:jc w:val="center"/>
              <w:rPr>
                <w:rFonts w:ascii="Arial" w:hAnsi="Arial" w:cs="Arial"/>
                <w:sz w:val="22"/>
                <w:szCs w:val="22"/>
              </w:rPr>
            </w:pPr>
          </w:p>
        </w:tc>
      </w:tr>
      <w:tr w:rsidR="00D766E2" w:rsidRPr="00004EAA" w14:paraId="5642244F" w14:textId="77777777" w:rsidTr="001F4548">
        <w:tc>
          <w:tcPr>
            <w:tcW w:w="3346" w:type="dxa"/>
          </w:tcPr>
          <w:p w14:paraId="01E00C06" w14:textId="77777777" w:rsidR="00D766E2" w:rsidRPr="00004EAA" w:rsidRDefault="00D766E2" w:rsidP="001F4548">
            <w:pPr>
              <w:rPr>
                <w:rFonts w:ascii="Arial" w:hAnsi="Arial" w:cs="Arial"/>
                <w:sz w:val="22"/>
                <w:szCs w:val="22"/>
              </w:rPr>
            </w:pPr>
          </w:p>
        </w:tc>
        <w:tc>
          <w:tcPr>
            <w:tcW w:w="1355" w:type="dxa"/>
          </w:tcPr>
          <w:p w14:paraId="0B39FE0D" w14:textId="77777777" w:rsidR="00D766E2" w:rsidRPr="00004EAA" w:rsidRDefault="00D766E2" w:rsidP="001F4548">
            <w:pPr>
              <w:jc w:val="center"/>
              <w:rPr>
                <w:rFonts w:ascii="Arial" w:hAnsi="Arial" w:cs="Arial"/>
                <w:sz w:val="22"/>
                <w:szCs w:val="22"/>
              </w:rPr>
            </w:pPr>
          </w:p>
        </w:tc>
        <w:tc>
          <w:tcPr>
            <w:tcW w:w="1704" w:type="dxa"/>
          </w:tcPr>
          <w:p w14:paraId="4AD3F138" w14:textId="77777777" w:rsidR="00D766E2" w:rsidRPr="00004EAA" w:rsidRDefault="00D766E2" w:rsidP="001F4548">
            <w:pPr>
              <w:jc w:val="center"/>
              <w:rPr>
                <w:rFonts w:ascii="Arial" w:hAnsi="Arial" w:cs="Arial"/>
                <w:sz w:val="22"/>
                <w:szCs w:val="22"/>
              </w:rPr>
            </w:pPr>
          </w:p>
        </w:tc>
        <w:tc>
          <w:tcPr>
            <w:tcW w:w="2069" w:type="dxa"/>
          </w:tcPr>
          <w:p w14:paraId="3FD9E087" w14:textId="77777777" w:rsidR="00D766E2" w:rsidRPr="00004EAA" w:rsidRDefault="00D766E2" w:rsidP="001F4548">
            <w:pPr>
              <w:jc w:val="center"/>
              <w:rPr>
                <w:rFonts w:ascii="Arial" w:hAnsi="Arial" w:cs="Arial"/>
                <w:sz w:val="22"/>
                <w:szCs w:val="22"/>
              </w:rPr>
            </w:pPr>
          </w:p>
        </w:tc>
        <w:tc>
          <w:tcPr>
            <w:tcW w:w="1080" w:type="dxa"/>
          </w:tcPr>
          <w:p w14:paraId="24877AE1" w14:textId="77777777" w:rsidR="00D766E2" w:rsidRPr="00004EAA" w:rsidRDefault="00D766E2" w:rsidP="001F4548">
            <w:pPr>
              <w:jc w:val="center"/>
              <w:rPr>
                <w:rFonts w:ascii="Arial" w:hAnsi="Arial" w:cs="Arial"/>
                <w:sz w:val="22"/>
                <w:szCs w:val="22"/>
              </w:rPr>
            </w:pPr>
          </w:p>
        </w:tc>
        <w:tc>
          <w:tcPr>
            <w:tcW w:w="2069" w:type="dxa"/>
          </w:tcPr>
          <w:p w14:paraId="7C81C96D" w14:textId="77777777" w:rsidR="00D766E2" w:rsidRPr="00004EAA" w:rsidRDefault="00D766E2" w:rsidP="001F4548">
            <w:pPr>
              <w:jc w:val="center"/>
              <w:rPr>
                <w:rFonts w:ascii="Arial" w:hAnsi="Arial" w:cs="Arial"/>
                <w:sz w:val="22"/>
                <w:szCs w:val="22"/>
              </w:rPr>
            </w:pPr>
          </w:p>
        </w:tc>
        <w:tc>
          <w:tcPr>
            <w:tcW w:w="1008" w:type="dxa"/>
            <w:gridSpan w:val="2"/>
          </w:tcPr>
          <w:p w14:paraId="1A194393" w14:textId="77777777" w:rsidR="00D766E2" w:rsidRPr="00004EAA" w:rsidRDefault="00D766E2" w:rsidP="001F4548">
            <w:pPr>
              <w:jc w:val="center"/>
              <w:rPr>
                <w:rFonts w:ascii="Arial" w:hAnsi="Arial" w:cs="Arial"/>
                <w:sz w:val="22"/>
                <w:szCs w:val="22"/>
              </w:rPr>
            </w:pPr>
          </w:p>
        </w:tc>
      </w:tr>
      <w:tr w:rsidR="00D766E2" w:rsidRPr="00004EAA" w14:paraId="4C2BAD32" w14:textId="77777777" w:rsidTr="001F4548">
        <w:tc>
          <w:tcPr>
            <w:tcW w:w="3346" w:type="dxa"/>
          </w:tcPr>
          <w:p w14:paraId="4277D699" w14:textId="77777777" w:rsidR="00D766E2" w:rsidRPr="00004EAA" w:rsidRDefault="00D766E2" w:rsidP="001F4548">
            <w:pPr>
              <w:rPr>
                <w:rFonts w:ascii="Arial" w:hAnsi="Arial" w:cs="Arial"/>
                <w:sz w:val="22"/>
                <w:szCs w:val="22"/>
              </w:rPr>
            </w:pPr>
            <w:r w:rsidRPr="00004EAA">
              <w:rPr>
                <w:rFonts w:ascii="Arial" w:hAnsi="Arial" w:cs="Arial"/>
                <w:sz w:val="22"/>
                <w:szCs w:val="22"/>
              </w:rPr>
              <w:t xml:space="preserve">Diuretics </w:t>
            </w:r>
          </w:p>
        </w:tc>
        <w:tc>
          <w:tcPr>
            <w:tcW w:w="1355" w:type="dxa"/>
          </w:tcPr>
          <w:p w14:paraId="0A7074A4" w14:textId="77777777" w:rsidR="00D766E2" w:rsidRPr="00004EAA" w:rsidRDefault="00D766E2" w:rsidP="001F4548">
            <w:pPr>
              <w:jc w:val="center"/>
              <w:rPr>
                <w:rFonts w:ascii="Arial" w:hAnsi="Arial" w:cs="Arial"/>
                <w:sz w:val="22"/>
                <w:szCs w:val="22"/>
              </w:rPr>
            </w:pPr>
          </w:p>
        </w:tc>
        <w:tc>
          <w:tcPr>
            <w:tcW w:w="1704" w:type="dxa"/>
          </w:tcPr>
          <w:p w14:paraId="17376EE1" w14:textId="77777777" w:rsidR="00D766E2" w:rsidRPr="00004EAA" w:rsidRDefault="00D766E2" w:rsidP="001F4548">
            <w:pPr>
              <w:jc w:val="center"/>
              <w:rPr>
                <w:rFonts w:ascii="Arial" w:hAnsi="Arial" w:cs="Arial"/>
                <w:sz w:val="22"/>
                <w:szCs w:val="22"/>
              </w:rPr>
            </w:pPr>
          </w:p>
        </w:tc>
        <w:tc>
          <w:tcPr>
            <w:tcW w:w="2069" w:type="dxa"/>
          </w:tcPr>
          <w:p w14:paraId="44A5632A" w14:textId="77777777" w:rsidR="00D766E2" w:rsidRPr="00004EAA" w:rsidRDefault="00D766E2" w:rsidP="001F4548">
            <w:pPr>
              <w:jc w:val="center"/>
              <w:rPr>
                <w:rFonts w:ascii="Arial" w:hAnsi="Arial" w:cs="Arial"/>
                <w:sz w:val="22"/>
                <w:szCs w:val="22"/>
              </w:rPr>
            </w:pPr>
          </w:p>
        </w:tc>
        <w:tc>
          <w:tcPr>
            <w:tcW w:w="1080" w:type="dxa"/>
          </w:tcPr>
          <w:p w14:paraId="17DA094B"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&lt;0.0001</w:t>
            </w:r>
          </w:p>
        </w:tc>
        <w:tc>
          <w:tcPr>
            <w:tcW w:w="2069" w:type="dxa"/>
          </w:tcPr>
          <w:p w14:paraId="22A33D37" w14:textId="77777777" w:rsidR="00D766E2" w:rsidRPr="00004EAA" w:rsidRDefault="00D766E2" w:rsidP="001F4548">
            <w:pPr>
              <w:jc w:val="center"/>
              <w:rPr>
                <w:rFonts w:ascii="Arial" w:hAnsi="Arial" w:cs="Arial"/>
                <w:sz w:val="22"/>
                <w:szCs w:val="22"/>
              </w:rPr>
            </w:pPr>
          </w:p>
        </w:tc>
        <w:tc>
          <w:tcPr>
            <w:tcW w:w="1008" w:type="dxa"/>
            <w:gridSpan w:val="2"/>
          </w:tcPr>
          <w:p w14:paraId="6B703EF2"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0.87</w:t>
            </w:r>
          </w:p>
        </w:tc>
      </w:tr>
      <w:tr w:rsidR="00D766E2" w:rsidRPr="00004EAA" w14:paraId="442200A9" w14:textId="77777777" w:rsidTr="001F4548">
        <w:tc>
          <w:tcPr>
            <w:tcW w:w="3346" w:type="dxa"/>
          </w:tcPr>
          <w:p w14:paraId="42A02491" w14:textId="77777777" w:rsidR="00D766E2" w:rsidRPr="00004EAA" w:rsidRDefault="00D766E2" w:rsidP="001F4548">
            <w:pPr>
              <w:rPr>
                <w:rFonts w:ascii="Arial" w:hAnsi="Arial" w:cs="Arial"/>
                <w:sz w:val="22"/>
                <w:szCs w:val="22"/>
              </w:rPr>
            </w:pPr>
            <w:r w:rsidRPr="00004EAA">
              <w:rPr>
                <w:rFonts w:ascii="Arial" w:hAnsi="Arial" w:cs="Arial"/>
                <w:sz w:val="22"/>
                <w:szCs w:val="22"/>
              </w:rPr>
              <w:t xml:space="preserve">   None </w:t>
            </w:r>
          </w:p>
        </w:tc>
        <w:tc>
          <w:tcPr>
            <w:tcW w:w="1355" w:type="dxa"/>
          </w:tcPr>
          <w:p w14:paraId="14A79A82"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2,243 (81)</w:t>
            </w:r>
          </w:p>
        </w:tc>
        <w:tc>
          <w:tcPr>
            <w:tcW w:w="1704" w:type="dxa"/>
          </w:tcPr>
          <w:p w14:paraId="7CDF19CE" w14:textId="4EE71A40"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24.2 </w:t>
            </w:r>
            <w:r w:rsidR="003B24CF" w:rsidRPr="00004EAA">
              <w:rPr>
                <w:rFonts w:ascii="Arial" w:hAnsi="Arial" w:cs="Arial"/>
                <w:sz w:val="22"/>
                <w:szCs w:val="22"/>
              </w:rPr>
              <w:t xml:space="preserve">± </w:t>
            </w:r>
            <w:r w:rsidRPr="00004EAA">
              <w:rPr>
                <w:rFonts w:ascii="Arial" w:hAnsi="Arial" w:cs="Arial"/>
                <w:sz w:val="22"/>
                <w:szCs w:val="22"/>
              </w:rPr>
              <w:t>8.7</w:t>
            </w:r>
          </w:p>
        </w:tc>
        <w:tc>
          <w:tcPr>
            <w:tcW w:w="2069" w:type="dxa"/>
          </w:tcPr>
          <w:p w14:paraId="15EDF6F7"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reference</w:t>
            </w:r>
          </w:p>
        </w:tc>
        <w:tc>
          <w:tcPr>
            <w:tcW w:w="1080" w:type="dxa"/>
          </w:tcPr>
          <w:p w14:paraId="65281069" w14:textId="77777777" w:rsidR="00D766E2" w:rsidRPr="00004EAA" w:rsidRDefault="00D766E2" w:rsidP="001F4548">
            <w:pPr>
              <w:jc w:val="center"/>
              <w:rPr>
                <w:rFonts w:ascii="Arial" w:hAnsi="Arial" w:cs="Arial"/>
                <w:sz w:val="22"/>
                <w:szCs w:val="22"/>
              </w:rPr>
            </w:pPr>
          </w:p>
        </w:tc>
        <w:tc>
          <w:tcPr>
            <w:tcW w:w="2069" w:type="dxa"/>
          </w:tcPr>
          <w:p w14:paraId="4D0A6C34"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reference</w:t>
            </w:r>
          </w:p>
        </w:tc>
        <w:tc>
          <w:tcPr>
            <w:tcW w:w="1008" w:type="dxa"/>
            <w:gridSpan w:val="2"/>
          </w:tcPr>
          <w:p w14:paraId="23E5DB7D" w14:textId="77777777" w:rsidR="00D766E2" w:rsidRPr="00004EAA" w:rsidRDefault="00D766E2" w:rsidP="001F4548">
            <w:pPr>
              <w:jc w:val="center"/>
              <w:rPr>
                <w:rFonts w:ascii="Arial" w:hAnsi="Arial" w:cs="Arial"/>
                <w:sz w:val="22"/>
                <w:szCs w:val="22"/>
              </w:rPr>
            </w:pPr>
          </w:p>
        </w:tc>
      </w:tr>
      <w:tr w:rsidR="00D766E2" w:rsidRPr="00004EAA" w14:paraId="3BFB2EB5" w14:textId="77777777" w:rsidTr="001F4548">
        <w:tc>
          <w:tcPr>
            <w:tcW w:w="3346" w:type="dxa"/>
          </w:tcPr>
          <w:p w14:paraId="67801A59" w14:textId="77777777" w:rsidR="00D766E2" w:rsidRPr="00004EAA" w:rsidRDefault="00D766E2" w:rsidP="001F4548">
            <w:pPr>
              <w:rPr>
                <w:rFonts w:ascii="Arial" w:hAnsi="Arial" w:cs="Arial"/>
                <w:sz w:val="22"/>
                <w:szCs w:val="22"/>
              </w:rPr>
            </w:pPr>
            <w:r w:rsidRPr="00004EAA">
              <w:rPr>
                <w:rFonts w:ascii="Arial" w:hAnsi="Arial" w:cs="Arial"/>
                <w:sz w:val="22"/>
                <w:szCs w:val="22"/>
              </w:rPr>
              <w:t xml:space="preserve">   1 </w:t>
            </w:r>
          </w:p>
        </w:tc>
        <w:tc>
          <w:tcPr>
            <w:tcW w:w="1355" w:type="dxa"/>
          </w:tcPr>
          <w:p w14:paraId="387FC90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408 (15)</w:t>
            </w:r>
          </w:p>
        </w:tc>
        <w:tc>
          <w:tcPr>
            <w:tcW w:w="1704" w:type="dxa"/>
          </w:tcPr>
          <w:p w14:paraId="1951208A" w14:textId="3D01EDC8"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22.6 </w:t>
            </w:r>
            <w:r w:rsidR="003B24CF" w:rsidRPr="00004EAA">
              <w:rPr>
                <w:rFonts w:ascii="Arial" w:hAnsi="Arial" w:cs="Arial"/>
                <w:sz w:val="22"/>
                <w:szCs w:val="22"/>
              </w:rPr>
              <w:t xml:space="preserve">± </w:t>
            </w:r>
            <w:r w:rsidRPr="00004EAA">
              <w:rPr>
                <w:rFonts w:ascii="Arial" w:hAnsi="Arial" w:cs="Arial"/>
                <w:sz w:val="22"/>
                <w:szCs w:val="22"/>
              </w:rPr>
              <w:t>7.8</w:t>
            </w:r>
          </w:p>
        </w:tc>
        <w:tc>
          <w:tcPr>
            <w:tcW w:w="2069" w:type="dxa"/>
          </w:tcPr>
          <w:p w14:paraId="585A0AAC"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-6.6 (-10.0, -3.1)</w:t>
            </w:r>
          </w:p>
        </w:tc>
        <w:tc>
          <w:tcPr>
            <w:tcW w:w="1080" w:type="dxa"/>
          </w:tcPr>
          <w:p w14:paraId="11585FB3" w14:textId="77777777" w:rsidR="00D766E2" w:rsidRPr="00004EAA" w:rsidRDefault="00D766E2" w:rsidP="001F4548">
            <w:pPr>
              <w:jc w:val="center"/>
              <w:rPr>
                <w:rFonts w:ascii="Arial" w:hAnsi="Arial" w:cs="Arial"/>
                <w:sz w:val="22"/>
                <w:szCs w:val="22"/>
              </w:rPr>
            </w:pPr>
          </w:p>
        </w:tc>
        <w:tc>
          <w:tcPr>
            <w:tcW w:w="2069" w:type="dxa"/>
          </w:tcPr>
          <w:p w14:paraId="065C0922"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-0.5 (-3.8, 2.9)</w:t>
            </w:r>
          </w:p>
        </w:tc>
        <w:tc>
          <w:tcPr>
            <w:tcW w:w="1008" w:type="dxa"/>
            <w:gridSpan w:val="2"/>
          </w:tcPr>
          <w:p w14:paraId="13D70C2F" w14:textId="77777777" w:rsidR="00D766E2" w:rsidRPr="00004EAA" w:rsidRDefault="00D766E2" w:rsidP="001F4548">
            <w:pPr>
              <w:jc w:val="center"/>
              <w:rPr>
                <w:rFonts w:ascii="Arial" w:hAnsi="Arial" w:cs="Arial"/>
                <w:sz w:val="22"/>
                <w:szCs w:val="22"/>
              </w:rPr>
            </w:pPr>
          </w:p>
        </w:tc>
      </w:tr>
      <w:tr w:rsidR="00D766E2" w:rsidRPr="00004EAA" w14:paraId="6CFFE6B7" w14:textId="77777777" w:rsidTr="001F4548">
        <w:tc>
          <w:tcPr>
            <w:tcW w:w="3346" w:type="dxa"/>
          </w:tcPr>
          <w:p w14:paraId="2E3BA21B" w14:textId="77777777" w:rsidR="00D766E2" w:rsidRPr="00004EAA" w:rsidRDefault="00D766E2" w:rsidP="001F4548">
            <w:pPr>
              <w:rPr>
                <w:rFonts w:ascii="Arial" w:hAnsi="Arial" w:cs="Arial"/>
                <w:sz w:val="22"/>
                <w:szCs w:val="22"/>
              </w:rPr>
            </w:pPr>
            <w:r w:rsidRPr="00004EAA">
              <w:rPr>
                <w:rFonts w:ascii="Arial" w:hAnsi="Arial" w:cs="Arial"/>
                <w:sz w:val="22"/>
                <w:szCs w:val="22"/>
              </w:rPr>
              <w:t xml:space="preserve">   2 or more </w:t>
            </w:r>
          </w:p>
        </w:tc>
        <w:tc>
          <w:tcPr>
            <w:tcW w:w="1355" w:type="dxa"/>
          </w:tcPr>
          <w:p w14:paraId="40C6C32B"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102 (3.7)</w:t>
            </w:r>
          </w:p>
        </w:tc>
        <w:tc>
          <w:tcPr>
            <w:tcW w:w="1704" w:type="dxa"/>
          </w:tcPr>
          <w:p w14:paraId="243A2EE6" w14:textId="77D535A5"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21.5 </w:t>
            </w:r>
            <w:r w:rsidR="003B24CF" w:rsidRPr="00004EAA">
              <w:rPr>
                <w:rFonts w:ascii="Arial" w:hAnsi="Arial" w:cs="Arial"/>
                <w:sz w:val="22"/>
                <w:szCs w:val="22"/>
              </w:rPr>
              <w:t xml:space="preserve">± </w:t>
            </w:r>
            <w:r w:rsidRPr="00004EAA">
              <w:rPr>
                <w:rFonts w:ascii="Arial" w:hAnsi="Arial" w:cs="Arial"/>
                <w:sz w:val="22"/>
                <w:szCs w:val="22"/>
              </w:rPr>
              <w:t>8.4</w:t>
            </w:r>
          </w:p>
        </w:tc>
        <w:tc>
          <w:tcPr>
            <w:tcW w:w="2069" w:type="dxa"/>
          </w:tcPr>
          <w:p w14:paraId="67260512"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-12.4 (-18.3, -6.1)</w:t>
            </w:r>
          </w:p>
        </w:tc>
        <w:tc>
          <w:tcPr>
            <w:tcW w:w="1080" w:type="dxa"/>
          </w:tcPr>
          <w:p w14:paraId="389D6360" w14:textId="77777777" w:rsidR="00D766E2" w:rsidRPr="00004EAA" w:rsidRDefault="00D766E2" w:rsidP="001F4548">
            <w:pPr>
              <w:jc w:val="center"/>
              <w:rPr>
                <w:rFonts w:ascii="Arial" w:hAnsi="Arial" w:cs="Arial"/>
                <w:sz w:val="22"/>
                <w:szCs w:val="22"/>
              </w:rPr>
            </w:pPr>
          </w:p>
        </w:tc>
        <w:tc>
          <w:tcPr>
            <w:tcW w:w="2069" w:type="dxa"/>
          </w:tcPr>
          <w:p w14:paraId="08FA1991"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-1.4 (-7.4, 4.9)</w:t>
            </w:r>
          </w:p>
        </w:tc>
        <w:tc>
          <w:tcPr>
            <w:tcW w:w="1008" w:type="dxa"/>
            <w:gridSpan w:val="2"/>
          </w:tcPr>
          <w:p w14:paraId="7DB39249" w14:textId="77777777" w:rsidR="00D766E2" w:rsidRPr="00004EAA" w:rsidRDefault="00D766E2" w:rsidP="001F4548">
            <w:pPr>
              <w:jc w:val="center"/>
              <w:rPr>
                <w:rFonts w:ascii="Arial" w:hAnsi="Arial" w:cs="Arial"/>
                <w:sz w:val="22"/>
                <w:szCs w:val="22"/>
              </w:rPr>
            </w:pPr>
          </w:p>
        </w:tc>
      </w:tr>
      <w:tr w:rsidR="00D766E2" w:rsidRPr="00004EAA" w14:paraId="1A159EE9" w14:textId="77777777" w:rsidTr="001F4548">
        <w:tc>
          <w:tcPr>
            <w:tcW w:w="3346" w:type="dxa"/>
          </w:tcPr>
          <w:p w14:paraId="3042DF69" w14:textId="77777777" w:rsidR="00D766E2" w:rsidRPr="00004EAA" w:rsidRDefault="00D766E2" w:rsidP="001F4548">
            <w:pPr>
              <w:rPr>
                <w:rFonts w:ascii="Arial" w:hAnsi="Arial" w:cs="Arial"/>
                <w:sz w:val="22"/>
                <w:szCs w:val="22"/>
              </w:rPr>
            </w:pPr>
          </w:p>
        </w:tc>
        <w:tc>
          <w:tcPr>
            <w:tcW w:w="1355" w:type="dxa"/>
          </w:tcPr>
          <w:p w14:paraId="10818C66" w14:textId="77777777" w:rsidR="00D766E2" w:rsidRPr="00004EAA" w:rsidRDefault="00D766E2" w:rsidP="001F4548">
            <w:pPr>
              <w:jc w:val="center"/>
              <w:rPr>
                <w:rFonts w:ascii="Arial" w:hAnsi="Arial" w:cs="Arial"/>
                <w:sz w:val="22"/>
                <w:szCs w:val="22"/>
              </w:rPr>
            </w:pPr>
          </w:p>
        </w:tc>
        <w:tc>
          <w:tcPr>
            <w:tcW w:w="1704" w:type="dxa"/>
          </w:tcPr>
          <w:p w14:paraId="54F3E2F2" w14:textId="77777777" w:rsidR="00D766E2" w:rsidRPr="00004EAA" w:rsidRDefault="00D766E2" w:rsidP="001F4548">
            <w:pPr>
              <w:jc w:val="center"/>
              <w:rPr>
                <w:rFonts w:ascii="Arial" w:hAnsi="Arial" w:cs="Arial"/>
                <w:sz w:val="22"/>
                <w:szCs w:val="22"/>
              </w:rPr>
            </w:pPr>
          </w:p>
        </w:tc>
        <w:tc>
          <w:tcPr>
            <w:tcW w:w="2069" w:type="dxa"/>
          </w:tcPr>
          <w:p w14:paraId="2B56391A" w14:textId="77777777" w:rsidR="00D766E2" w:rsidRPr="00004EAA" w:rsidRDefault="00D766E2" w:rsidP="001F4548">
            <w:pPr>
              <w:jc w:val="center"/>
              <w:rPr>
                <w:rFonts w:ascii="Arial" w:hAnsi="Arial" w:cs="Arial"/>
                <w:sz w:val="22"/>
                <w:szCs w:val="22"/>
              </w:rPr>
            </w:pPr>
          </w:p>
        </w:tc>
        <w:tc>
          <w:tcPr>
            <w:tcW w:w="1080" w:type="dxa"/>
          </w:tcPr>
          <w:p w14:paraId="25D97676" w14:textId="77777777" w:rsidR="00D766E2" w:rsidRPr="00004EAA" w:rsidRDefault="00D766E2" w:rsidP="001F4548">
            <w:pPr>
              <w:jc w:val="center"/>
              <w:rPr>
                <w:rFonts w:ascii="Arial" w:hAnsi="Arial" w:cs="Arial"/>
                <w:sz w:val="22"/>
                <w:szCs w:val="22"/>
              </w:rPr>
            </w:pPr>
          </w:p>
        </w:tc>
        <w:tc>
          <w:tcPr>
            <w:tcW w:w="2069" w:type="dxa"/>
          </w:tcPr>
          <w:p w14:paraId="22A24271" w14:textId="77777777" w:rsidR="00D766E2" w:rsidRPr="00004EAA" w:rsidRDefault="00D766E2" w:rsidP="001F4548">
            <w:pPr>
              <w:jc w:val="center"/>
              <w:rPr>
                <w:rFonts w:ascii="Arial" w:hAnsi="Arial" w:cs="Arial"/>
                <w:sz w:val="22"/>
                <w:szCs w:val="22"/>
              </w:rPr>
            </w:pPr>
          </w:p>
        </w:tc>
        <w:tc>
          <w:tcPr>
            <w:tcW w:w="1008" w:type="dxa"/>
            <w:gridSpan w:val="2"/>
          </w:tcPr>
          <w:p w14:paraId="45DBBE05" w14:textId="77777777" w:rsidR="00D766E2" w:rsidRPr="00004EAA" w:rsidRDefault="00D766E2" w:rsidP="001F4548">
            <w:pPr>
              <w:jc w:val="center"/>
              <w:rPr>
                <w:rFonts w:ascii="Arial" w:hAnsi="Arial" w:cs="Arial"/>
                <w:sz w:val="22"/>
                <w:szCs w:val="22"/>
              </w:rPr>
            </w:pPr>
          </w:p>
        </w:tc>
      </w:tr>
      <w:tr w:rsidR="00D766E2" w:rsidRPr="00004EAA" w14:paraId="7A20F319" w14:textId="77777777" w:rsidTr="001F4548">
        <w:tc>
          <w:tcPr>
            <w:tcW w:w="3346" w:type="dxa"/>
          </w:tcPr>
          <w:p w14:paraId="4A7E02FF" w14:textId="4564CDA8" w:rsidR="00D766E2" w:rsidRPr="00004EAA" w:rsidRDefault="00D766E2" w:rsidP="001F4548">
            <w:pPr>
              <w:rPr>
                <w:rFonts w:ascii="Arial" w:hAnsi="Arial" w:cs="Arial"/>
                <w:sz w:val="22"/>
                <w:szCs w:val="22"/>
              </w:rPr>
            </w:pPr>
            <w:r w:rsidRPr="00004EAA">
              <w:rPr>
                <w:rFonts w:ascii="Arial" w:hAnsi="Arial" w:cs="Arial"/>
                <w:sz w:val="22"/>
                <w:szCs w:val="22"/>
              </w:rPr>
              <w:t xml:space="preserve">Thiazide </w:t>
            </w:r>
          </w:p>
        </w:tc>
        <w:tc>
          <w:tcPr>
            <w:tcW w:w="1355" w:type="dxa"/>
          </w:tcPr>
          <w:p w14:paraId="5F45CCDF" w14:textId="77777777" w:rsidR="00D766E2" w:rsidRPr="00004EAA" w:rsidRDefault="00D766E2" w:rsidP="001F4548">
            <w:pPr>
              <w:jc w:val="center"/>
              <w:rPr>
                <w:rFonts w:ascii="Arial" w:hAnsi="Arial" w:cs="Arial"/>
                <w:sz w:val="22"/>
                <w:szCs w:val="22"/>
              </w:rPr>
            </w:pPr>
          </w:p>
        </w:tc>
        <w:tc>
          <w:tcPr>
            <w:tcW w:w="1704" w:type="dxa"/>
          </w:tcPr>
          <w:p w14:paraId="13D177DB" w14:textId="77777777" w:rsidR="00D766E2" w:rsidRPr="00004EAA" w:rsidRDefault="00D766E2" w:rsidP="001F4548">
            <w:pPr>
              <w:jc w:val="center"/>
              <w:rPr>
                <w:rFonts w:ascii="Arial" w:hAnsi="Arial" w:cs="Arial"/>
                <w:sz w:val="22"/>
                <w:szCs w:val="22"/>
              </w:rPr>
            </w:pPr>
          </w:p>
        </w:tc>
        <w:tc>
          <w:tcPr>
            <w:tcW w:w="2069" w:type="dxa"/>
          </w:tcPr>
          <w:p w14:paraId="65EFD52A" w14:textId="77777777" w:rsidR="00D766E2" w:rsidRPr="00004EAA" w:rsidRDefault="00D766E2" w:rsidP="001F4548">
            <w:pPr>
              <w:jc w:val="center"/>
              <w:rPr>
                <w:rFonts w:ascii="Arial" w:hAnsi="Arial" w:cs="Arial"/>
                <w:sz w:val="22"/>
                <w:szCs w:val="22"/>
              </w:rPr>
            </w:pPr>
          </w:p>
        </w:tc>
        <w:tc>
          <w:tcPr>
            <w:tcW w:w="1080" w:type="dxa"/>
          </w:tcPr>
          <w:p w14:paraId="3CD18679"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0.0001</w:t>
            </w:r>
          </w:p>
        </w:tc>
        <w:tc>
          <w:tcPr>
            <w:tcW w:w="2069" w:type="dxa"/>
          </w:tcPr>
          <w:p w14:paraId="4D209E1B" w14:textId="77777777" w:rsidR="00D766E2" w:rsidRPr="00004EAA" w:rsidRDefault="00D766E2" w:rsidP="001F4548">
            <w:pPr>
              <w:jc w:val="center"/>
              <w:rPr>
                <w:rFonts w:ascii="Arial" w:hAnsi="Arial" w:cs="Arial"/>
                <w:sz w:val="22"/>
                <w:szCs w:val="22"/>
              </w:rPr>
            </w:pPr>
          </w:p>
        </w:tc>
        <w:tc>
          <w:tcPr>
            <w:tcW w:w="1008" w:type="dxa"/>
            <w:gridSpan w:val="2"/>
          </w:tcPr>
          <w:p w14:paraId="775E5CF4"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0.99</w:t>
            </w:r>
          </w:p>
        </w:tc>
      </w:tr>
      <w:tr w:rsidR="00D766E2" w:rsidRPr="00004EAA" w14:paraId="64BC9768" w14:textId="77777777" w:rsidTr="001F4548">
        <w:tc>
          <w:tcPr>
            <w:tcW w:w="3346" w:type="dxa"/>
          </w:tcPr>
          <w:p w14:paraId="5D1B0D07" w14:textId="74B15E97" w:rsidR="00D766E2" w:rsidRPr="00004EAA" w:rsidRDefault="00EC64A0" w:rsidP="001F4548">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 xml:space="preserve">  No </w:t>
            </w:r>
          </w:p>
        </w:tc>
        <w:tc>
          <w:tcPr>
            <w:tcW w:w="1355" w:type="dxa"/>
          </w:tcPr>
          <w:p w14:paraId="71CFA4A0"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2,281 (83)</w:t>
            </w:r>
          </w:p>
        </w:tc>
        <w:tc>
          <w:tcPr>
            <w:tcW w:w="1704" w:type="dxa"/>
          </w:tcPr>
          <w:p w14:paraId="45EB7B38" w14:textId="1A973004"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24.2 </w:t>
            </w:r>
            <w:r w:rsidR="003B24CF" w:rsidRPr="00004EAA">
              <w:rPr>
                <w:rFonts w:ascii="Arial" w:hAnsi="Arial" w:cs="Arial"/>
                <w:sz w:val="22"/>
                <w:szCs w:val="22"/>
              </w:rPr>
              <w:t xml:space="preserve">± </w:t>
            </w:r>
            <w:r w:rsidRPr="00004EAA">
              <w:rPr>
                <w:rFonts w:ascii="Arial" w:hAnsi="Arial" w:cs="Arial"/>
                <w:sz w:val="22"/>
                <w:szCs w:val="22"/>
              </w:rPr>
              <w:t>8.7</w:t>
            </w:r>
          </w:p>
        </w:tc>
        <w:tc>
          <w:tcPr>
            <w:tcW w:w="2069" w:type="dxa"/>
          </w:tcPr>
          <w:p w14:paraId="75E2FF2A"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Reference</w:t>
            </w:r>
          </w:p>
        </w:tc>
        <w:tc>
          <w:tcPr>
            <w:tcW w:w="1080" w:type="dxa"/>
          </w:tcPr>
          <w:p w14:paraId="2063D6B6" w14:textId="77777777" w:rsidR="00D766E2" w:rsidRPr="00004EAA" w:rsidRDefault="00D766E2" w:rsidP="001F4548">
            <w:pPr>
              <w:jc w:val="center"/>
              <w:rPr>
                <w:rFonts w:ascii="Arial" w:hAnsi="Arial" w:cs="Arial"/>
                <w:sz w:val="22"/>
                <w:szCs w:val="22"/>
              </w:rPr>
            </w:pPr>
          </w:p>
        </w:tc>
        <w:tc>
          <w:tcPr>
            <w:tcW w:w="2069" w:type="dxa"/>
          </w:tcPr>
          <w:p w14:paraId="3130BFB0"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reference</w:t>
            </w:r>
          </w:p>
        </w:tc>
        <w:tc>
          <w:tcPr>
            <w:tcW w:w="1008" w:type="dxa"/>
            <w:gridSpan w:val="2"/>
          </w:tcPr>
          <w:p w14:paraId="363685ED" w14:textId="77777777" w:rsidR="00D766E2" w:rsidRPr="00004EAA" w:rsidRDefault="00D766E2" w:rsidP="001F4548">
            <w:pPr>
              <w:jc w:val="center"/>
              <w:rPr>
                <w:rFonts w:ascii="Arial" w:hAnsi="Arial" w:cs="Arial"/>
                <w:sz w:val="22"/>
                <w:szCs w:val="22"/>
              </w:rPr>
            </w:pPr>
          </w:p>
        </w:tc>
      </w:tr>
      <w:tr w:rsidR="00D766E2" w:rsidRPr="00004EAA" w14:paraId="7BCD6CFD" w14:textId="77777777" w:rsidTr="001F4548">
        <w:tc>
          <w:tcPr>
            <w:tcW w:w="3346" w:type="dxa"/>
          </w:tcPr>
          <w:p w14:paraId="32096778" w14:textId="5386BA18" w:rsidR="00D766E2" w:rsidRPr="00004EAA" w:rsidRDefault="00D766E2" w:rsidP="001F4548">
            <w:pPr>
              <w:rPr>
                <w:rFonts w:ascii="Arial" w:hAnsi="Arial" w:cs="Arial"/>
                <w:sz w:val="22"/>
                <w:szCs w:val="22"/>
              </w:rPr>
            </w:pPr>
            <w:r w:rsidRPr="00004EAA">
              <w:rPr>
                <w:rFonts w:ascii="Arial" w:hAnsi="Arial" w:cs="Arial"/>
                <w:sz w:val="22"/>
                <w:szCs w:val="22"/>
              </w:rPr>
              <w:t xml:space="preserve">   Yes </w:t>
            </w:r>
          </w:p>
        </w:tc>
        <w:tc>
          <w:tcPr>
            <w:tcW w:w="1355" w:type="dxa"/>
          </w:tcPr>
          <w:p w14:paraId="2DD335A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472 (17)</w:t>
            </w:r>
          </w:p>
        </w:tc>
        <w:tc>
          <w:tcPr>
            <w:tcW w:w="1704" w:type="dxa"/>
          </w:tcPr>
          <w:p w14:paraId="1ABDC69F" w14:textId="3A20C939"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22.5 </w:t>
            </w:r>
            <w:r w:rsidR="003B24CF" w:rsidRPr="00004EAA">
              <w:rPr>
                <w:rFonts w:ascii="Arial" w:hAnsi="Arial" w:cs="Arial"/>
                <w:sz w:val="22"/>
                <w:szCs w:val="22"/>
              </w:rPr>
              <w:t xml:space="preserve">± </w:t>
            </w:r>
            <w:r w:rsidRPr="00004EAA">
              <w:rPr>
                <w:rFonts w:ascii="Arial" w:hAnsi="Arial" w:cs="Arial"/>
                <w:sz w:val="22"/>
                <w:szCs w:val="22"/>
              </w:rPr>
              <w:t>7.9</w:t>
            </w:r>
          </w:p>
        </w:tc>
        <w:tc>
          <w:tcPr>
            <w:tcW w:w="2069" w:type="dxa"/>
          </w:tcPr>
          <w:p w14:paraId="7D7986C4"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-6.9 (-10.1, -3.6)</w:t>
            </w:r>
          </w:p>
        </w:tc>
        <w:tc>
          <w:tcPr>
            <w:tcW w:w="1080" w:type="dxa"/>
          </w:tcPr>
          <w:p w14:paraId="3A341892" w14:textId="77777777" w:rsidR="00D766E2" w:rsidRPr="00004EAA" w:rsidRDefault="00D766E2" w:rsidP="001F4548">
            <w:pPr>
              <w:jc w:val="center"/>
              <w:rPr>
                <w:rFonts w:ascii="Arial" w:hAnsi="Arial" w:cs="Arial"/>
                <w:sz w:val="22"/>
                <w:szCs w:val="22"/>
              </w:rPr>
            </w:pPr>
          </w:p>
        </w:tc>
        <w:tc>
          <w:tcPr>
            <w:tcW w:w="2069" w:type="dxa"/>
          </w:tcPr>
          <w:p w14:paraId="7B9F6D2E"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 (-3.1, 3.2)</w:t>
            </w:r>
          </w:p>
        </w:tc>
        <w:tc>
          <w:tcPr>
            <w:tcW w:w="1008" w:type="dxa"/>
            <w:gridSpan w:val="2"/>
          </w:tcPr>
          <w:p w14:paraId="2E2C7D3E" w14:textId="77777777" w:rsidR="00D766E2" w:rsidRPr="00004EAA" w:rsidRDefault="00D766E2" w:rsidP="001F4548">
            <w:pPr>
              <w:jc w:val="center"/>
              <w:rPr>
                <w:rFonts w:ascii="Arial" w:hAnsi="Arial" w:cs="Arial"/>
                <w:sz w:val="22"/>
                <w:szCs w:val="22"/>
              </w:rPr>
            </w:pPr>
          </w:p>
        </w:tc>
      </w:tr>
      <w:tr w:rsidR="00D766E2" w:rsidRPr="00004EAA" w14:paraId="08966A2C" w14:textId="77777777" w:rsidTr="001F4548">
        <w:tc>
          <w:tcPr>
            <w:tcW w:w="3346" w:type="dxa"/>
          </w:tcPr>
          <w:p w14:paraId="12DB3254" w14:textId="77777777" w:rsidR="00D766E2" w:rsidRPr="00004EAA" w:rsidRDefault="00D766E2" w:rsidP="001F4548">
            <w:pPr>
              <w:rPr>
                <w:rFonts w:ascii="Arial" w:hAnsi="Arial" w:cs="Arial"/>
                <w:sz w:val="22"/>
                <w:szCs w:val="22"/>
              </w:rPr>
            </w:pPr>
          </w:p>
        </w:tc>
        <w:tc>
          <w:tcPr>
            <w:tcW w:w="1355" w:type="dxa"/>
          </w:tcPr>
          <w:p w14:paraId="7E268346" w14:textId="77777777" w:rsidR="00D766E2" w:rsidRPr="00004EAA" w:rsidRDefault="00D766E2" w:rsidP="001F4548">
            <w:pPr>
              <w:jc w:val="center"/>
              <w:rPr>
                <w:rFonts w:ascii="Arial" w:hAnsi="Arial" w:cs="Arial"/>
                <w:sz w:val="22"/>
                <w:szCs w:val="22"/>
              </w:rPr>
            </w:pPr>
          </w:p>
        </w:tc>
        <w:tc>
          <w:tcPr>
            <w:tcW w:w="1704" w:type="dxa"/>
          </w:tcPr>
          <w:p w14:paraId="26870E91" w14:textId="77777777" w:rsidR="00D766E2" w:rsidRPr="00004EAA" w:rsidRDefault="00D766E2" w:rsidP="001F4548">
            <w:pPr>
              <w:jc w:val="center"/>
              <w:rPr>
                <w:rFonts w:ascii="Arial" w:hAnsi="Arial" w:cs="Arial"/>
                <w:sz w:val="22"/>
                <w:szCs w:val="22"/>
              </w:rPr>
            </w:pPr>
          </w:p>
        </w:tc>
        <w:tc>
          <w:tcPr>
            <w:tcW w:w="2069" w:type="dxa"/>
          </w:tcPr>
          <w:p w14:paraId="26468727" w14:textId="77777777" w:rsidR="00D766E2" w:rsidRPr="00004EAA" w:rsidRDefault="00D766E2" w:rsidP="001F4548">
            <w:pPr>
              <w:jc w:val="center"/>
              <w:rPr>
                <w:rFonts w:ascii="Arial" w:hAnsi="Arial" w:cs="Arial"/>
                <w:sz w:val="22"/>
                <w:szCs w:val="22"/>
              </w:rPr>
            </w:pPr>
          </w:p>
        </w:tc>
        <w:tc>
          <w:tcPr>
            <w:tcW w:w="1080" w:type="dxa"/>
          </w:tcPr>
          <w:p w14:paraId="7ABB98AA" w14:textId="77777777" w:rsidR="00D766E2" w:rsidRPr="00004EAA" w:rsidRDefault="00D766E2" w:rsidP="001F4548">
            <w:pPr>
              <w:jc w:val="center"/>
              <w:rPr>
                <w:rFonts w:ascii="Arial" w:hAnsi="Arial" w:cs="Arial"/>
                <w:sz w:val="22"/>
                <w:szCs w:val="22"/>
              </w:rPr>
            </w:pPr>
          </w:p>
        </w:tc>
        <w:tc>
          <w:tcPr>
            <w:tcW w:w="2069" w:type="dxa"/>
          </w:tcPr>
          <w:p w14:paraId="09DCA620" w14:textId="77777777" w:rsidR="00D766E2" w:rsidRPr="00004EAA" w:rsidRDefault="00D766E2" w:rsidP="001F4548">
            <w:pPr>
              <w:jc w:val="center"/>
              <w:rPr>
                <w:rFonts w:ascii="Arial" w:hAnsi="Arial" w:cs="Arial"/>
                <w:sz w:val="22"/>
                <w:szCs w:val="22"/>
              </w:rPr>
            </w:pPr>
          </w:p>
        </w:tc>
        <w:tc>
          <w:tcPr>
            <w:tcW w:w="1008" w:type="dxa"/>
            <w:gridSpan w:val="2"/>
          </w:tcPr>
          <w:p w14:paraId="70DDD08B" w14:textId="77777777" w:rsidR="00D766E2" w:rsidRPr="00004EAA" w:rsidRDefault="00D766E2" w:rsidP="001F4548">
            <w:pPr>
              <w:jc w:val="center"/>
              <w:rPr>
                <w:rFonts w:ascii="Arial" w:hAnsi="Arial" w:cs="Arial"/>
                <w:sz w:val="22"/>
                <w:szCs w:val="22"/>
              </w:rPr>
            </w:pPr>
          </w:p>
        </w:tc>
      </w:tr>
      <w:tr w:rsidR="00D766E2" w:rsidRPr="00004EAA" w14:paraId="5B4FA83D" w14:textId="77777777" w:rsidTr="001F4548">
        <w:tc>
          <w:tcPr>
            <w:tcW w:w="3346" w:type="dxa"/>
          </w:tcPr>
          <w:p w14:paraId="0D73CF43" w14:textId="729E12A4" w:rsidR="00D766E2" w:rsidRPr="00004EAA" w:rsidRDefault="00D766E2" w:rsidP="001F4548">
            <w:pPr>
              <w:rPr>
                <w:rFonts w:ascii="Arial" w:hAnsi="Arial" w:cs="Arial"/>
                <w:sz w:val="22"/>
                <w:szCs w:val="22"/>
              </w:rPr>
            </w:pPr>
            <w:r w:rsidRPr="00004EAA">
              <w:rPr>
                <w:rFonts w:ascii="Arial" w:hAnsi="Arial" w:cs="Arial"/>
                <w:sz w:val="22"/>
                <w:szCs w:val="22"/>
              </w:rPr>
              <w:t xml:space="preserve">Loop </w:t>
            </w:r>
          </w:p>
        </w:tc>
        <w:tc>
          <w:tcPr>
            <w:tcW w:w="1355" w:type="dxa"/>
          </w:tcPr>
          <w:p w14:paraId="2EE2F670" w14:textId="77777777" w:rsidR="00D766E2" w:rsidRPr="00004EAA" w:rsidRDefault="00D766E2" w:rsidP="001F4548">
            <w:pPr>
              <w:jc w:val="center"/>
              <w:rPr>
                <w:rFonts w:ascii="Arial" w:hAnsi="Arial" w:cs="Arial"/>
                <w:sz w:val="22"/>
                <w:szCs w:val="22"/>
              </w:rPr>
            </w:pPr>
          </w:p>
        </w:tc>
        <w:tc>
          <w:tcPr>
            <w:tcW w:w="1704" w:type="dxa"/>
          </w:tcPr>
          <w:p w14:paraId="5414E9E6" w14:textId="77777777" w:rsidR="00D766E2" w:rsidRPr="00004EAA" w:rsidRDefault="00D766E2" w:rsidP="001F4548">
            <w:pPr>
              <w:jc w:val="center"/>
              <w:rPr>
                <w:rFonts w:ascii="Arial" w:hAnsi="Arial" w:cs="Arial"/>
                <w:sz w:val="22"/>
                <w:szCs w:val="22"/>
              </w:rPr>
            </w:pPr>
          </w:p>
        </w:tc>
        <w:tc>
          <w:tcPr>
            <w:tcW w:w="2069" w:type="dxa"/>
          </w:tcPr>
          <w:p w14:paraId="415DF3C5" w14:textId="77777777" w:rsidR="00D766E2" w:rsidRPr="00004EAA" w:rsidRDefault="00D766E2" w:rsidP="001F4548">
            <w:pPr>
              <w:jc w:val="center"/>
              <w:rPr>
                <w:rFonts w:ascii="Arial" w:hAnsi="Arial" w:cs="Arial"/>
                <w:sz w:val="22"/>
                <w:szCs w:val="22"/>
              </w:rPr>
            </w:pPr>
          </w:p>
        </w:tc>
        <w:tc>
          <w:tcPr>
            <w:tcW w:w="1080" w:type="dxa"/>
          </w:tcPr>
          <w:p w14:paraId="4C5DB6E4"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0.002</w:t>
            </w:r>
          </w:p>
        </w:tc>
        <w:tc>
          <w:tcPr>
            <w:tcW w:w="2069" w:type="dxa"/>
          </w:tcPr>
          <w:p w14:paraId="423E1900" w14:textId="77777777" w:rsidR="00D766E2" w:rsidRPr="00004EAA" w:rsidRDefault="00D766E2" w:rsidP="001F4548">
            <w:pPr>
              <w:jc w:val="center"/>
              <w:rPr>
                <w:rFonts w:ascii="Arial" w:hAnsi="Arial" w:cs="Arial"/>
                <w:sz w:val="22"/>
                <w:szCs w:val="22"/>
              </w:rPr>
            </w:pPr>
          </w:p>
        </w:tc>
        <w:tc>
          <w:tcPr>
            <w:tcW w:w="1008" w:type="dxa"/>
            <w:gridSpan w:val="2"/>
          </w:tcPr>
          <w:p w14:paraId="6351FC79"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0.15</w:t>
            </w:r>
          </w:p>
        </w:tc>
      </w:tr>
      <w:tr w:rsidR="00D766E2" w:rsidRPr="00004EAA" w14:paraId="14AFFA2F" w14:textId="77777777" w:rsidTr="001F4548">
        <w:tc>
          <w:tcPr>
            <w:tcW w:w="3346" w:type="dxa"/>
          </w:tcPr>
          <w:p w14:paraId="19F616C9" w14:textId="353E1B4F"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EC64A0" w:rsidRPr="00004EAA">
              <w:rPr>
                <w:rFonts w:ascii="Arial" w:hAnsi="Arial" w:cs="Arial"/>
                <w:sz w:val="22"/>
                <w:szCs w:val="22"/>
              </w:rPr>
              <w:t xml:space="preserve">  </w:t>
            </w:r>
            <w:r w:rsidRPr="00004EAA">
              <w:rPr>
                <w:rFonts w:ascii="Arial" w:hAnsi="Arial" w:cs="Arial"/>
                <w:sz w:val="22"/>
                <w:szCs w:val="22"/>
              </w:rPr>
              <w:t xml:space="preserve">No </w:t>
            </w:r>
          </w:p>
        </w:tc>
        <w:tc>
          <w:tcPr>
            <w:tcW w:w="1355" w:type="dxa"/>
          </w:tcPr>
          <w:p w14:paraId="10D4E2B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2,716 (99)</w:t>
            </w:r>
          </w:p>
        </w:tc>
        <w:tc>
          <w:tcPr>
            <w:tcW w:w="1704" w:type="dxa"/>
          </w:tcPr>
          <w:p w14:paraId="5209EA62" w14:textId="6FB0BCB5"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23.9 </w:t>
            </w:r>
            <w:r w:rsidR="003B24CF" w:rsidRPr="00004EAA">
              <w:rPr>
                <w:rFonts w:ascii="Arial" w:hAnsi="Arial" w:cs="Arial"/>
                <w:sz w:val="22"/>
                <w:szCs w:val="22"/>
              </w:rPr>
              <w:t xml:space="preserve">± </w:t>
            </w:r>
            <w:r w:rsidRPr="00004EAA">
              <w:rPr>
                <w:rFonts w:ascii="Arial" w:hAnsi="Arial" w:cs="Arial"/>
                <w:sz w:val="22"/>
                <w:szCs w:val="22"/>
              </w:rPr>
              <w:t>8.6</w:t>
            </w:r>
          </w:p>
        </w:tc>
        <w:tc>
          <w:tcPr>
            <w:tcW w:w="2069" w:type="dxa"/>
          </w:tcPr>
          <w:p w14:paraId="6171870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Reference</w:t>
            </w:r>
          </w:p>
        </w:tc>
        <w:tc>
          <w:tcPr>
            <w:tcW w:w="1080" w:type="dxa"/>
          </w:tcPr>
          <w:p w14:paraId="5B55A75A" w14:textId="77777777" w:rsidR="00D766E2" w:rsidRPr="00004EAA" w:rsidRDefault="00D766E2" w:rsidP="001F4548">
            <w:pPr>
              <w:jc w:val="center"/>
              <w:rPr>
                <w:rFonts w:ascii="Arial" w:hAnsi="Arial" w:cs="Arial"/>
                <w:sz w:val="22"/>
                <w:szCs w:val="22"/>
              </w:rPr>
            </w:pPr>
          </w:p>
        </w:tc>
        <w:tc>
          <w:tcPr>
            <w:tcW w:w="2069" w:type="dxa"/>
          </w:tcPr>
          <w:p w14:paraId="00020E0D"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reference</w:t>
            </w:r>
          </w:p>
        </w:tc>
        <w:tc>
          <w:tcPr>
            <w:tcW w:w="1008" w:type="dxa"/>
            <w:gridSpan w:val="2"/>
          </w:tcPr>
          <w:p w14:paraId="69E1C0D7" w14:textId="77777777" w:rsidR="00D766E2" w:rsidRPr="00004EAA" w:rsidRDefault="00D766E2" w:rsidP="001F4548">
            <w:pPr>
              <w:jc w:val="center"/>
              <w:rPr>
                <w:rFonts w:ascii="Arial" w:hAnsi="Arial" w:cs="Arial"/>
                <w:sz w:val="22"/>
                <w:szCs w:val="22"/>
              </w:rPr>
            </w:pPr>
          </w:p>
        </w:tc>
      </w:tr>
      <w:tr w:rsidR="00D766E2" w:rsidRPr="00004EAA" w14:paraId="6E18DDC5" w14:textId="77777777" w:rsidTr="001F4548">
        <w:tc>
          <w:tcPr>
            <w:tcW w:w="3346" w:type="dxa"/>
          </w:tcPr>
          <w:p w14:paraId="3E1DAB00" w14:textId="2AAA77BF" w:rsidR="00D766E2" w:rsidRPr="00004EAA" w:rsidRDefault="00D766E2" w:rsidP="001F4548">
            <w:pPr>
              <w:rPr>
                <w:rFonts w:ascii="Arial" w:hAnsi="Arial" w:cs="Arial"/>
                <w:sz w:val="22"/>
                <w:szCs w:val="22"/>
              </w:rPr>
            </w:pPr>
            <w:r w:rsidRPr="00004EAA">
              <w:rPr>
                <w:rFonts w:ascii="Arial" w:hAnsi="Arial" w:cs="Arial"/>
                <w:sz w:val="22"/>
                <w:szCs w:val="22"/>
              </w:rPr>
              <w:t xml:space="preserve">   Yes </w:t>
            </w:r>
          </w:p>
        </w:tc>
        <w:tc>
          <w:tcPr>
            <w:tcW w:w="1355" w:type="dxa"/>
          </w:tcPr>
          <w:p w14:paraId="1335F53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37 (1.3)</w:t>
            </w:r>
          </w:p>
        </w:tc>
        <w:tc>
          <w:tcPr>
            <w:tcW w:w="1704" w:type="dxa"/>
          </w:tcPr>
          <w:p w14:paraId="180E27FD" w14:textId="5C2B1C21"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20.1 </w:t>
            </w:r>
            <w:r w:rsidR="003B24CF" w:rsidRPr="00004EAA">
              <w:rPr>
                <w:rFonts w:ascii="Arial" w:hAnsi="Arial" w:cs="Arial"/>
                <w:sz w:val="22"/>
                <w:szCs w:val="22"/>
              </w:rPr>
              <w:t xml:space="preserve">± </w:t>
            </w:r>
            <w:r w:rsidRPr="00004EAA">
              <w:rPr>
                <w:rFonts w:ascii="Arial" w:hAnsi="Arial" w:cs="Arial"/>
                <w:sz w:val="22"/>
                <w:szCs w:val="22"/>
              </w:rPr>
              <w:t>8.3</w:t>
            </w:r>
          </w:p>
        </w:tc>
        <w:tc>
          <w:tcPr>
            <w:tcW w:w="2069" w:type="dxa"/>
          </w:tcPr>
          <w:p w14:paraId="7220CDEE"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-16.5 (-25.5, -6.4)</w:t>
            </w:r>
          </w:p>
        </w:tc>
        <w:tc>
          <w:tcPr>
            <w:tcW w:w="1080" w:type="dxa"/>
          </w:tcPr>
          <w:p w14:paraId="6F890610" w14:textId="77777777" w:rsidR="00D766E2" w:rsidRPr="00004EAA" w:rsidRDefault="00D766E2" w:rsidP="001F4548">
            <w:pPr>
              <w:jc w:val="center"/>
              <w:rPr>
                <w:rFonts w:ascii="Arial" w:hAnsi="Arial" w:cs="Arial"/>
                <w:sz w:val="22"/>
                <w:szCs w:val="22"/>
              </w:rPr>
            </w:pPr>
          </w:p>
        </w:tc>
        <w:tc>
          <w:tcPr>
            <w:tcW w:w="2069" w:type="dxa"/>
          </w:tcPr>
          <w:p w14:paraId="76BA9583"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-7.0 (-15.7, 2.7)</w:t>
            </w:r>
          </w:p>
        </w:tc>
        <w:tc>
          <w:tcPr>
            <w:tcW w:w="1008" w:type="dxa"/>
            <w:gridSpan w:val="2"/>
          </w:tcPr>
          <w:p w14:paraId="6F06AC9C" w14:textId="77777777" w:rsidR="00D766E2" w:rsidRPr="00004EAA" w:rsidRDefault="00D766E2" w:rsidP="001F4548">
            <w:pPr>
              <w:jc w:val="center"/>
              <w:rPr>
                <w:rFonts w:ascii="Arial" w:hAnsi="Arial" w:cs="Arial"/>
                <w:sz w:val="22"/>
                <w:szCs w:val="22"/>
              </w:rPr>
            </w:pPr>
          </w:p>
        </w:tc>
      </w:tr>
      <w:tr w:rsidR="00D766E2" w:rsidRPr="00004EAA" w14:paraId="07AE6E90" w14:textId="77777777" w:rsidTr="001F4548">
        <w:tc>
          <w:tcPr>
            <w:tcW w:w="3346" w:type="dxa"/>
          </w:tcPr>
          <w:p w14:paraId="4B00CD92" w14:textId="77777777" w:rsidR="00D766E2" w:rsidRPr="00004EAA" w:rsidRDefault="00D766E2" w:rsidP="001F4548">
            <w:pPr>
              <w:rPr>
                <w:rFonts w:ascii="Arial" w:hAnsi="Arial" w:cs="Arial"/>
                <w:sz w:val="22"/>
                <w:szCs w:val="22"/>
              </w:rPr>
            </w:pPr>
          </w:p>
        </w:tc>
        <w:tc>
          <w:tcPr>
            <w:tcW w:w="1355" w:type="dxa"/>
          </w:tcPr>
          <w:p w14:paraId="78DB2F61" w14:textId="77777777" w:rsidR="00D766E2" w:rsidRPr="00004EAA" w:rsidRDefault="00D766E2" w:rsidP="001F4548">
            <w:pPr>
              <w:jc w:val="center"/>
              <w:rPr>
                <w:rFonts w:ascii="Arial" w:hAnsi="Arial" w:cs="Arial"/>
                <w:sz w:val="22"/>
                <w:szCs w:val="22"/>
              </w:rPr>
            </w:pPr>
          </w:p>
        </w:tc>
        <w:tc>
          <w:tcPr>
            <w:tcW w:w="1704" w:type="dxa"/>
          </w:tcPr>
          <w:p w14:paraId="0BB5982C" w14:textId="77777777" w:rsidR="00D766E2" w:rsidRPr="00004EAA" w:rsidRDefault="00D766E2" w:rsidP="001F4548">
            <w:pPr>
              <w:jc w:val="center"/>
              <w:rPr>
                <w:rFonts w:ascii="Arial" w:hAnsi="Arial" w:cs="Arial"/>
                <w:sz w:val="22"/>
                <w:szCs w:val="22"/>
              </w:rPr>
            </w:pPr>
          </w:p>
        </w:tc>
        <w:tc>
          <w:tcPr>
            <w:tcW w:w="2069" w:type="dxa"/>
          </w:tcPr>
          <w:p w14:paraId="509B943E" w14:textId="77777777" w:rsidR="00D766E2" w:rsidRPr="00004EAA" w:rsidRDefault="00D766E2" w:rsidP="001F4548">
            <w:pPr>
              <w:jc w:val="center"/>
              <w:rPr>
                <w:rFonts w:ascii="Arial" w:hAnsi="Arial" w:cs="Arial"/>
                <w:sz w:val="22"/>
                <w:szCs w:val="22"/>
              </w:rPr>
            </w:pPr>
          </w:p>
        </w:tc>
        <w:tc>
          <w:tcPr>
            <w:tcW w:w="1080" w:type="dxa"/>
          </w:tcPr>
          <w:p w14:paraId="7B92FA91" w14:textId="77777777" w:rsidR="00D766E2" w:rsidRPr="00004EAA" w:rsidRDefault="00D766E2" w:rsidP="001F4548">
            <w:pPr>
              <w:jc w:val="center"/>
              <w:rPr>
                <w:rFonts w:ascii="Arial" w:hAnsi="Arial" w:cs="Arial"/>
                <w:sz w:val="22"/>
                <w:szCs w:val="22"/>
              </w:rPr>
            </w:pPr>
          </w:p>
        </w:tc>
        <w:tc>
          <w:tcPr>
            <w:tcW w:w="2069" w:type="dxa"/>
          </w:tcPr>
          <w:p w14:paraId="50A38A08" w14:textId="77777777" w:rsidR="00D766E2" w:rsidRPr="00004EAA" w:rsidRDefault="00D766E2" w:rsidP="001F4548">
            <w:pPr>
              <w:jc w:val="center"/>
              <w:rPr>
                <w:rFonts w:ascii="Arial" w:hAnsi="Arial" w:cs="Arial"/>
                <w:sz w:val="22"/>
                <w:szCs w:val="22"/>
              </w:rPr>
            </w:pPr>
          </w:p>
        </w:tc>
        <w:tc>
          <w:tcPr>
            <w:tcW w:w="1008" w:type="dxa"/>
            <w:gridSpan w:val="2"/>
          </w:tcPr>
          <w:p w14:paraId="2CF32A67" w14:textId="77777777" w:rsidR="00D766E2" w:rsidRPr="00004EAA" w:rsidRDefault="00D766E2" w:rsidP="001F4548">
            <w:pPr>
              <w:jc w:val="center"/>
              <w:rPr>
                <w:rFonts w:ascii="Arial" w:hAnsi="Arial" w:cs="Arial"/>
                <w:sz w:val="22"/>
                <w:szCs w:val="22"/>
              </w:rPr>
            </w:pPr>
          </w:p>
        </w:tc>
      </w:tr>
      <w:tr w:rsidR="00D766E2" w:rsidRPr="00004EAA" w14:paraId="03E713E3" w14:textId="77777777" w:rsidTr="001F4548">
        <w:tc>
          <w:tcPr>
            <w:tcW w:w="3346" w:type="dxa"/>
          </w:tcPr>
          <w:p w14:paraId="49D4462E" w14:textId="68C0B041" w:rsidR="00D766E2" w:rsidRPr="00004EAA" w:rsidRDefault="00D766E2" w:rsidP="001F4548">
            <w:pPr>
              <w:rPr>
                <w:rFonts w:ascii="Arial" w:hAnsi="Arial" w:cs="Arial"/>
                <w:sz w:val="22"/>
                <w:szCs w:val="22"/>
              </w:rPr>
            </w:pPr>
            <w:r w:rsidRPr="00004EAA">
              <w:rPr>
                <w:rFonts w:ascii="Arial" w:hAnsi="Arial" w:cs="Arial"/>
                <w:sz w:val="22"/>
                <w:szCs w:val="22"/>
              </w:rPr>
              <w:t xml:space="preserve">Potassium-sparing </w:t>
            </w:r>
          </w:p>
        </w:tc>
        <w:tc>
          <w:tcPr>
            <w:tcW w:w="1355" w:type="dxa"/>
          </w:tcPr>
          <w:p w14:paraId="6F953191" w14:textId="77777777" w:rsidR="00D766E2" w:rsidRPr="00004EAA" w:rsidRDefault="00D766E2" w:rsidP="001F4548">
            <w:pPr>
              <w:jc w:val="center"/>
              <w:rPr>
                <w:rFonts w:ascii="Arial" w:hAnsi="Arial" w:cs="Arial"/>
                <w:sz w:val="22"/>
                <w:szCs w:val="22"/>
              </w:rPr>
            </w:pPr>
          </w:p>
        </w:tc>
        <w:tc>
          <w:tcPr>
            <w:tcW w:w="1704" w:type="dxa"/>
          </w:tcPr>
          <w:p w14:paraId="499B863B" w14:textId="77777777" w:rsidR="00D766E2" w:rsidRPr="00004EAA" w:rsidRDefault="00D766E2" w:rsidP="001F4548">
            <w:pPr>
              <w:jc w:val="center"/>
              <w:rPr>
                <w:rFonts w:ascii="Arial" w:hAnsi="Arial" w:cs="Arial"/>
                <w:sz w:val="22"/>
                <w:szCs w:val="22"/>
              </w:rPr>
            </w:pPr>
          </w:p>
        </w:tc>
        <w:tc>
          <w:tcPr>
            <w:tcW w:w="2069" w:type="dxa"/>
          </w:tcPr>
          <w:p w14:paraId="6E795754" w14:textId="77777777" w:rsidR="00D766E2" w:rsidRPr="00004EAA" w:rsidRDefault="00D766E2" w:rsidP="001F4548">
            <w:pPr>
              <w:jc w:val="center"/>
              <w:rPr>
                <w:rFonts w:ascii="Arial" w:hAnsi="Arial" w:cs="Arial"/>
                <w:sz w:val="22"/>
                <w:szCs w:val="22"/>
              </w:rPr>
            </w:pPr>
          </w:p>
        </w:tc>
        <w:tc>
          <w:tcPr>
            <w:tcW w:w="1080" w:type="dxa"/>
          </w:tcPr>
          <w:p w14:paraId="40181FC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0.001</w:t>
            </w:r>
          </w:p>
        </w:tc>
        <w:tc>
          <w:tcPr>
            <w:tcW w:w="2069" w:type="dxa"/>
          </w:tcPr>
          <w:p w14:paraId="7889306C" w14:textId="77777777" w:rsidR="00D766E2" w:rsidRPr="00004EAA" w:rsidRDefault="00D766E2" w:rsidP="001F4548">
            <w:pPr>
              <w:jc w:val="center"/>
              <w:rPr>
                <w:rFonts w:ascii="Arial" w:hAnsi="Arial" w:cs="Arial"/>
                <w:sz w:val="22"/>
                <w:szCs w:val="22"/>
              </w:rPr>
            </w:pPr>
          </w:p>
        </w:tc>
        <w:tc>
          <w:tcPr>
            <w:tcW w:w="1008" w:type="dxa"/>
            <w:gridSpan w:val="2"/>
          </w:tcPr>
          <w:p w14:paraId="42139279"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0.68</w:t>
            </w:r>
          </w:p>
        </w:tc>
      </w:tr>
      <w:tr w:rsidR="00D766E2" w:rsidRPr="00004EAA" w14:paraId="6B5E4BB6" w14:textId="77777777" w:rsidTr="001F4548">
        <w:tc>
          <w:tcPr>
            <w:tcW w:w="3346" w:type="dxa"/>
          </w:tcPr>
          <w:p w14:paraId="52F29C78" w14:textId="1EE2F436" w:rsidR="00D766E2" w:rsidRPr="00004EAA" w:rsidRDefault="00EC64A0" w:rsidP="001F4548">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 xml:space="preserve">  No </w:t>
            </w:r>
          </w:p>
        </w:tc>
        <w:tc>
          <w:tcPr>
            <w:tcW w:w="1355" w:type="dxa"/>
          </w:tcPr>
          <w:p w14:paraId="4069797E"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2,665 (97)</w:t>
            </w:r>
          </w:p>
        </w:tc>
        <w:tc>
          <w:tcPr>
            <w:tcW w:w="1704" w:type="dxa"/>
          </w:tcPr>
          <w:p w14:paraId="29669EB5" w14:textId="2B896355"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24.0  </w:t>
            </w:r>
            <w:r w:rsidR="003B24CF" w:rsidRPr="00004EAA">
              <w:rPr>
                <w:rFonts w:ascii="Arial" w:hAnsi="Arial" w:cs="Arial"/>
                <w:sz w:val="22"/>
                <w:szCs w:val="22"/>
              </w:rPr>
              <w:t xml:space="preserve">± </w:t>
            </w:r>
            <w:r w:rsidRPr="00004EAA">
              <w:rPr>
                <w:rFonts w:ascii="Arial" w:hAnsi="Arial" w:cs="Arial"/>
                <w:sz w:val="22"/>
                <w:szCs w:val="22"/>
              </w:rPr>
              <w:t>8.6</w:t>
            </w:r>
          </w:p>
        </w:tc>
        <w:tc>
          <w:tcPr>
            <w:tcW w:w="2069" w:type="dxa"/>
          </w:tcPr>
          <w:p w14:paraId="60E3479D"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Reference</w:t>
            </w:r>
          </w:p>
        </w:tc>
        <w:tc>
          <w:tcPr>
            <w:tcW w:w="1080" w:type="dxa"/>
          </w:tcPr>
          <w:p w14:paraId="0A3F4547" w14:textId="77777777" w:rsidR="00D766E2" w:rsidRPr="00004EAA" w:rsidRDefault="00D766E2" w:rsidP="001F4548">
            <w:pPr>
              <w:jc w:val="center"/>
              <w:rPr>
                <w:rFonts w:ascii="Arial" w:hAnsi="Arial" w:cs="Arial"/>
                <w:sz w:val="22"/>
                <w:szCs w:val="22"/>
              </w:rPr>
            </w:pPr>
          </w:p>
        </w:tc>
        <w:tc>
          <w:tcPr>
            <w:tcW w:w="2069" w:type="dxa"/>
          </w:tcPr>
          <w:p w14:paraId="3851763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Reference</w:t>
            </w:r>
          </w:p>
        </w:tc>
        <w:tc>
          <w:tcPr>
            <w:tcW w:w="1008" w:type="dxa"/>
            <w:gridSpan w:val="2"/>
          </w:tcPr>
          <w:p w14:paraId="283098AF" w14:textId="77777777" w:rsidR="00D766E2" w:rsidRPr="00004EAA" w:rsidRDefault="00D766E2" w:rsidP="001F4548">
            <w:pPr>
              <w:jc w:val="center"/>
              <w:rPr>
                <w:rFonts w:ascii="Arial" w:hAnsi="Arial" w:cs="Arial"/>
                <w:sz w:val="22"/>
                <w:szCs w:val="22"/>
              </w:rPr>
            </w:pPr>
          </w:p>
        </w:tc>
      </w:tr>
      <w:tr w:rsidR="00D766E2" w:rsidRPr="00004EAA" w14:paraId="6970B996" w14:textId="77777777" w:rsidTr="001F4548">
        <w:tc>
          <w:tcPr>
            <w:tcW w:w="3346" w:type="dxa"/>
          </w:tcPr>
          <w:p w14:paraId="1B8B72AA" w14:textId="03BF75FE" w:rsidR="00D766E2" w:rsidRPr="00004EAA" w:rsidRDefault="00D766E2" w:rsidP="001F4548">
            <w:pPr>
              <w:rPr>
                <w:rFonts w:ascii="Arial" w:hAnsi="Arial" w:cs="Arial"/>
                <w:sz w:val="22"/>
                <w:szCs w:val="22"/>
              </w:rPr>
            </w:pPr>
            <w:r w:rsidRPr="00004EAA">
              <w:rPr>
                <w:rFonts w:ascii="Arial" w:hAnsi="Arial" w:cs="Arial"/>
                <w:sz w:val="22"/>
                <w:szCs w:val="22"/>
              </w:rPr>
              <w:t xml:space="preserve">   Yes </w:t>
            </w:r>
          </w:p>
        </w:tc>
        <w:tc>
          <w:tcPr>
            <w:tcW w:w="1355" w:type="dxa"/>
          </w:tcPr>
          <w:p w14:paraId="4FBAACD0"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88 (3.2)</w:t>
            </w:r>
          </w:p>
        </w:tc>
        <w:tc>
          <w:tcPr>
            <w:tcW w:w="1704" w:type="dxa"/>
          </w:tcPr>
          <w:p w14:paraId="47848539" w14:textId="3A0F591F"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21.5  </w:t>
            </w:r>
            <w:r w:rsidR="003B24CF" w:rsidRPr="00004EAA">
              <w:rPr>
                <w:rFonts w:ascii="Arial" w:hAnsi="Arial" w:cs="Arial"/>
                <w:sz w:val="22"/>
                <w:szCs w:val="22"/>
              </w:rPr>
              <w:t xml:space="preserve">± </w:t>
            </w:r>
            <w:r w:rsidRPr="00004EAA">
              <w:rPr>
                <w:rFonts w:ascii="Arial" w:hAnsi="Arial" w:cs="Arial"/>
                <w:sz w:val="22"/>
                <w:szCs w:val="22"/>
              </w:rPr>
              <w:t>8.9</w:t>
            </w:r>
          </w:p>
        </w:tc>
        <w:tc>
          <w:tcPr>
            <w:tcW w:w="2069" w:type="dxa"/>
          </w:tcPr>
          <w:p w14:paraId="41F7B77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-11.8 (-18.2, -4.9)</w:t>
            </w:r>
          </w:p>
        </w:tc>
        <w:tc>
          <w:tcPr>
            <w:tcW w:w="1080" w:type="dxa"/>
          </w:tcPr>
          <w:p w14:paraId="57474A2B" w14:textId="77777777" w:rsidR="00D766E2" w:rsidRPr="00004EAA" w:rsidRDefault="00D766E2" w:rsidP="001F4548">
            <w:pPr>
              <w:jc w:val="center"/>
              <w:rPr>
                <w:rFonts w:ascii="Arial" w:hAnsi="Arial" w:cs="Arial"/>
                <w:sz w:val="22"/>
                <w:szCs w:val="22"/>
              </w:rPr>
            </w:pPr>
          </w:p>
        </w:tc>
        <w:tc>
          <w:tcPr>
            <w:tcW w:w="2069" w:type="dxa"/>
          </w:tcPr>
          <w:p w14:paraId="64F534F3"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-1.4 (-7.7, 5.4)</w:t>
            </w:r>
          </w:p>
        </w:tc>
        <w:tc>
          <w:tcPr>
            <w:tcW w:w="1008" w:type="dxa"/>
            <w:gridSpan w:val="2"/>
          </w:tcPr>
          <w:p w14:paraId="2DFD4C9C" w14:textId="77777777" w:rsidR="00D766E2" w:rsidRPr="00004EAA" w:rsidRDefault="00D766E2" w:rsidP="001F4548">
            <w:pPr>
              <w:jc w:val="center"/>
              <w:rPr>
                <w:rFonts w:ascii="Arial" w:hAnsi="Arial" w:cs="Arial"/>
                <w:sz w:val="22"/>
                <w:szCs w:val="22"/>
              </w:rPr>
            </w:pPr>
          </w:p>
        </w:tc>
      </w:tr>
      <w:tr w:rsidR="00D766E2" w:rsidRPr="00004EAA" w14:paraId="2778B6DA" w14:textId="77777777" w:rsidTr="001F4548">
        <w:tc>
          <w:tcPr>
            <w:tcW w:w="3346" w:type="dxa"/>
          </w:tcPr>
          <w:p w14:paraId="248CA32F" w14:textId="77777777" w:rsidR="00D766E2" w:rsidRPr="00004EAA" w:rsidRDefault="00D766E2" w:rsidP="001F4548">
            <w:pPr>
              <w:rPr>
                <w:rFonts w:ascii="Arial" w:hAnsi="Arial" w:cs="Arial"/>
                <w:sz w:val="22"/>
                <w:szCs w:val="22"/>
              </w:rPr>
            </w:pPr>
          </w:p>
        </w:tc>
        <w:tc>
          <w:tcPr>
            <w:tcW w:w="1355" w:type="dxa"/>
          </w:tcPr>
          <w:p w14:paraId="425D06EF" w14:textId="77777777" w:rsidR="00D766E2" w:rsidRPr="00004EAA" w:rsidRDefault="00D766E2" w:rsidP="001F4548">
            <w:pPr>
              <w:jc w:val="center"/>
              <w:rPr>
                <w:rFonts w:ascii="Arial" w:hAnsi="Arial" w:cs="Arial"/>
                <w:sz w:val="22"/>
                <w:szCs w:val="22"/>
              </w:rPr>
            </w:pPr>
          </w:p>
        </w:tc>
        <w:tc>
          <w:tcPr>
            <w:tcW w:w="1704" w:type="dxa"/>
          </w:tcPr>
          <w:p w14:paraId="05DFD5E5" w14:textId="77777777" w:rsidR="00D766E2" w:rsidRPr="00004EAA" w:rsidRDefault="00D766E2" w:rsidP="001F4548">
            <w:pPr>
              <w:jc w:val="center"/>
              <w:rPr>
                <w:rFonts w:ascii="Arial" w:hAnsi="Arial" w:cs="Arial"/>
                <w:sz w:val="22"/>
                <w:szCs w:val="22"/>
              </w:rPr>
            </w:pPr>
          </w:p>
        </w:tc>
        <w:tc>
          <w:tcPr>
            <w:tcW w:w="2069" w:type="dxa"/>
          </w:tcPr>
          <w:p w14:paraId="771D6836" w14:textId="77777777" w:rsidR="00D766E2" w:rsidRPr="00004EAA" w:rsidRDefault="00D766E2" w:rsidP="001F4548">
            <w:pPr>
              <w:jc w:val="center"/>
              <w:rPr>
                <w:rFonts w:ascii="Arial" w:hAnsi="Arial" w:cs="Arial"/>
                <w:sz w:val="22"/>
                <w:szCs w:val="22"/>
              </w:rPr>
            </w:pPr>
          </w:p>
        </w:tc>
        <w:tc>
          <w:tcPr>
            <w:tcW w:w="1080" w:type="dxa"/>
          </w:tcPr>
          <w:p w14:paraId="3E33DE65" w14:textId="77777777" w:rsidR="00D766E2" w:rsidRPr="00004EAA" w:rsidRDefault="00D766E2" w:rsidP="001F4548">
            <w:pPr>
              <w:jc w:val="center"/>
              <w:rPr>
                <w:rFonts w:ascii="Arial" w:hAnsi="Arial" w:cs="Arial"/>
                <w:sz w:val="22"/>
                <w:szCs w:val="22"/>
              </w:rPr>
            </w:pPr>
          </w:p>
        </w:tc>
        <w:tc>
          <w:tcPr>
            <w:tcW w:w="2069" w:type="dxa"/>
          </w:tcPr>
          <w:p w14:paraId="66E7AF6B" w14:textId="77777777" w:rsidR="00D766E2" w:rsidRPr="00004EAA" w:rsidRDefault="00D766E2" w:rsidP="001F4548">
            <w:pPr>
              <w:jc w:val="center"/>
              <w:rPr>
                <w:rFonts w:ascii="Arial" w:hAnsi="Arial" w:cs="Arial"/>
                <w:sz w:val="22"/>
                <w:szCs w:val="22"/>
              </w:rPr>
            </w:pPr>
          </w:p>
        </w:tc>
        <w:tc>
          <w:tcPr>
            <w:tcW w:w="1008" w:type="dxa"/>
            <w:gridSpan w:val="2"/>
          </w:tcPr>
          <w:p w14:paraId="614176D5" w14:textId="77777777" w:rsidR="00D766E2" w:rsidRPr="00004EAA" w:rsidRDefault="00D766E2" w:rsidP="001F4548">
            <w:pPr>
              <w:jc w:val="center"/>
              <w:rPr>
                <w:rFonts w:ascii="Arial" w:hAnsi="Arial" w:cs="Arial"/>
                <w:sz w:val="22"/>
                <w:szCs w:val="22"/>
              </w:rPr>
            </w:pPr>
          </w:p>
        </w:tc>
      </w:tr>
      <w:tr w:rsidR="00D766E2" w:rsidRPr="00004EAA" w14:paraId="002BD9D4" w14:textId="77777777" w:rsidTr="001F4548">
        <w:tc>
          <w:tcPr>
            <w:tcW w:w="3346" w:type="dxa"/>
          </w:tcPr>
          <w:p w14:paraId="5D0B8B21" w14:textId="5D2BBE14" w:rsidR="00D766E2" w:rsidRPr="00004EAA" w:rsidRDefault="00EC64A0" w:rsidP="001F4548">
            <w:pPr>
              <w:rPr>
                <w:rFonts w:ascii="Arial" w:hAnsi="Arial" w:cs="Arial"/>
                <w:sz w:val="22"/>
                <w:szCs w:val="22"/>
              </w:rPr>
            </w:pPr>
            <w:r w:rsidRPr="00004EAA">
              <w:rPr>
                <w:rFonts w:ascii="Arial" w:hAnsi="Arial" w:cs="Arial"/>
                <w:sz w:val="22"/>
                <w:szCs w:val="22"/>
              </w:rPr>
              <w:t>A</w:t>
            </w:r>
            <w:r w:rsidR="00D766E2" w:rsidRPr="00004EAA">
              <w:rPr>
                <w:rFonts w:ascii="Arial" w:hAnsi="Arial" w:cs="Arial"/>
                <w:sz w:val="22"/>
                <w:szCs w:val="22"/>
              </w:rPr>
              <w:t xml:space="preserve">nticonvulsants (excluding benzodiazepines): </w:t>
            </w:r>
          </w:p>
        </w:tc>
        <w:tc>
          <w:tcPr>
            <w:tcW w:w="1355" w:type="dxa"/>
          </w:tcPr>
          <w:p w14:paraId="1EE56B33" w14:textId="77777777" w:rsidR="00D766E2" w:rsidRPr="00004EAA" w:rsidRDefault="00D766E2" w:rsidP="001F4548">
            <w:pPr>
              <w:jc w:val="center"/>
              <w:rPr>
                <w:rFonts w:ascii="Arial" w:hAnsi="Arial" w:cs="Arial"/>
                <w:sz w:val="22"/>
                <w:szCs w:val="22"/>
              </w:rPr>
            </w:pPr>
          </w:p>
        </w:tc>
        <w:tc>
          <w:tcPr>
            <w:tcW w:w="1704" w:type="dxa"/>
          </w:tcPr>
          <w:p w14:paraId="624E40D1" w14:textId="77777777" w:rsidR="00D766E2" w:rsidRPr="00004EAA" w:rsidRDefault="00D766E2" w:rsidP="001F4548">
            <w:pPr>
              <w:jc w:val="center"/>
              <w:rPr>
                <w:rFonts w:ascii="Arial" w:hAnsi="Arial" w:cs="Arial"/>
                <w:sz w:val="22"/>
                <w:szCs w:val="22"/>
              </w:rPr>
            </w:pPr>
          </w:p>
        </w:tc>
        <w:tc>
          <w:tcPr>
            <w:tcW w:w="2069" w:type="dxa"/>
          </w:tcPr>
          <w:p w14:paraId="6F198217" w14:textId="77777777" w:rsidR="00D766E2" w:rsidRPr="00004EAA" w:rsidRDefault="00D766E2" w:rsidP="001F4548">
            <w:pPr>
              <w:jc w:val="center"/>
              <w:rPr>
                <w:rFonts w:ascii="Arial" w:hAnsi="Arial" w:cs="Arial"/>
                <w:sz w:val="22"/>
                <w:szCs w:val="22"/>
              </w:rPr>
            </w:pPr>
          </w:p>
        </w:tc>
        <w:tc>
          <w:tcPr>
            <w:tcW w:w="1080" w:type="dxa"/>
          </w:tcPr>
          <w:p w14:paraId="40A0A956"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0.06</w:t>
            </w:r>
          </w:p>
        </w:tc>
        <w:tc>
          <w:tcPr>
            <w:tcW w:w="2069" w:type="dxa"/>
          </w:tcPr>
          <w:p w14:paraId="6E8D212E" w14:textId="77777777" w:rsidR="00D766E2" w:rsidRPr="00004EAA" w:rsidRDefault="00D766E2" w:rsidP="001F4548">
            <w:pPr>
              <w:jc w:val="center"/>
              <w:rPr>
                <w:rFonts w:ascii="Arial" w:hAnsi="Arial" w:cs="Arial"/>
                <w:sz w:val="22"/>
                <w:szCs w:val="22"/>
              </w:rPr>
            </w:pPr>
          </w:p>
        </w:tc>
        <w:tc>
          <w:tcPr>
            <w:tcW w:w="1008" w:type="dxa"/>
            <w:gridSpan w:val="2"/>
          </w:tcPr>
          <w:p w14:paraId="373ED2DB"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0.15</w:t>
            </w:r>
          </w:p>
        </w:tc>
      </w:tr>
      <w:tr w:rsidR="00D766E2" w:rsidRPr="00004EAA" w14:paraId="15A85237" w14:textId="77777777" w:rsidTr="001F4548">
        <w:tc>
          <w:tcPr>
            <w:tcW w:w="3346" w:type="dxa"/>
          </w:tcPr>
          <w:p w14:paraId="2D504B52" w14:textId="5390B357" w:rsidR="00D766E2" w:rsidRPr="00004EAA" w:rsidRDefault="003516AF" w:rsidP="001F4548">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No</w:t>
            </w:r>
          </w:p>
        </w:tc>
        <w:tc>
          <w:tcPr>
            <w:tcW w:w="1355" w:type="dxa"/>
          </w:tcPr>
          <w:p w14:paraId="7C665032"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2,700 (98)</w:t>
            </w:r>
          </w:p>
        </w:tc>
        <w:tc>
          <w:tcPr>
            <w:tcW w:w="1704" w:type="dxa"/>
          </w:tcPr>
          <w:p w14:paraId="7C1F7A5B" w14:textId="57366716"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23.9 </w:t>
            </w:r>
            <w:r w:rsidR="003B24CF" w:rsidRPr="00004EAA">
              <w:rPr>
                <w:rFonts w:ascii="Arial" w:hAnsi="Arial" w:cs="Arial"/>
                <w:sz w:val="22"/>
                <w:szCs w:val="22"/>
              </w:rPr>
              <w:t xml:space="preserve">± </w:t>
            </w:r>
            <w:r w:rsidRPr="00004EAA">
              <w:rPr>
                <w:rFonts w:ascii="Arial" w:hAnsi="Arial" w:cs="Arial"/>
                <w:sz w:val="22"/>
                <w:szCs w:val="22"/>
              </w:rPr>
              <w:t>8.6</w:t>
            </w:r>
          </w:p>
        </w:tc>
        <w:tc>
          <w:tcPr>
            <w:tcW w:w="2069" w:type="dxa"/>
          </w:tcPr>
          <w:p w14:paraId="5EA60059"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reference</w:t>
            </w:r>
          </w:p>
        </w:tc>
        <w:tc>
          <w:tcPr>
            <w:tcW w:w="1080" w:type="dxa"/>
          </w:tcPr>
          <w:p w14:paraId="216849F3" w14:textId="77777777" w:rsidR="00D766E2" w:rsidRPr="00004EAA" w:rsidRDefault="00D766E2" w:rsidP="001F4548">
            <w:pPr>
              <w:jc w:val="center"/>
              <w:rPr>
                <w:rFonts w:ascii="Arial" w:hAnsi="Arial" w:cs="Arial"/>
                <w:sz w:val="22"/>
                <w:szCs w:val="22"/>
              </w:rPr>
            </w:pPr>
          </w:p>
        </w:tc>
        <w:tc>
          <w:tcPr>
            <w:tcW w:w="2069" w:type="dxa"/>
          </w:tcPr>
          <w:p w14:paraId="38E9AD2B"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reference</w:t>
            </w:r>
          </w:p>
        </w:tc>
        <w:tc>
          <w:tcPr>
            <w:tcW w:w="1008" w:type="dxa"/>
            <w:gridSpan w:val="2"/>
          </w:tcPr>
          <w:p w14:paraId="77A525CE" w14:textId="77777777" w:rsidR="00D766E2" w:rsidRPr="00004EAA" w:rsidRDefault="00D766E2" w:rsidP="001F4548">
            <w:pPr>
              <w:jc w:val="center"/>
              <w:rPr>
                <w:rFonts w:ascii="Arial" w:hAnsi="Arial" w:cs="Arial"/>
                <w:sz w:val="22"/>
                <w:szCs w:val="22"/>
              </w:rPr>
            </w:pPr>
          </w:p>
        </w:tc>
      </w:tr>
      <w:tr w:rsidR="00D766E2" w:rsidRPr="00004EAA" w14:paraId="5E9F64BB" w14:textId="77777777" w:rsidTr="001F4548">
        <w:tc>
          <w:tcPr>
            <w:tcW w:w="3346" w:type="dxa"/>
          </w:tcPr>
          <w:p w14:paraId="7566BD8D" w14:textId="713CE1C0" w:rsidR="00D766E2" w:rsidRPr="00004EAA" w:rsidRDefault="00D766E2" w:rsidP="003516AF">
            <w:pPr>
              <w:rPr>
                <w:rFonts w:ascii="Arial" w:hAnsi="Arial" w:cs="Arial"/>
                <w:sz w:val="22"/>
                <w:szCs w:val="22"/>
              </w:rPr>
            </w:pPr>
            <w:r w:rsidRPr="00004EAA">
              <w:rPr>
                <w:rFonts w:ascii="Arial" w:hAnsi="Arial" w:cs="Arial"/>
                <w:sz w:val="22"/>
                <w:szCs w:val="22"/>
              </w:rPr>
              <w:t xml:space="preserve">   Yes </w:t>
            </w:r>
          </w:p>
        </w:tc>
        <w:tc>
          <w:tcPr>
            <w:tcW w:w="1355" w:type="dxa"/>
          </w:tcPr>
          <w:p w14:paraId="0182C58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53 (1.9)</w:t>
            </w:r>
          </w:p>
        </w:tc>
        <w:tc>
          <w:tcPr>
            <w:tcW w:w="1704" w:type="dxa"/>
          </w:tcPr>
          <w:p w14:paraId="10E1B1D4" w14:textId="5540EAE8"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21.7 </w:t>
            </w:r>
            <w:r w:rsidR="003B24CF" w:rsidRPr="00004EAA">
              <w:rPr>
                <w:rFonts w:ascii="Arial" w:hAnsi="Arial" w:cs="Arial"/>
                <w:sz w:val="22"/>
                <w:szCs w:val="22"/>
              </w:rPr>
              <w:t xml:space="preserve">± </w:t>
            </w:r>
            <w:r w:rsidRPr="00004EAA">
              <w:rPr>
                <w:rFonts w:ascii="Arial" w:hAnsi="Arial" w:cs="Arial"/>
                <w:sz w:val="22"/>
                <w:szCs w:val="22"/>
              </w:rPr>
              <w:t>7.4</w:t>
            </w:r>
          </w:p>
        </w:tc>
        <w:tc>
          <w:tcPr>
            <w:tcW w:w="2069" w:type="dxa"/>
          </w:tcPr>
          <w:p w14:paraId="3D6FD24E"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-8.9 (-17.3, 0.3)</w:t>
            </w:r>
          </w:p>
        </w:tc>
        <w:tc>
          <w:tcPr>
            <w:tcW w:w="1080" w:type="dxa"/>
          </w:tcPr>
          <w:p w14:paraId="05E3D9D6" w14:textId="77777777" w:rsidR="00D766E2" w:rsidRPr="00004EAA" w:rsidRDefault="00D766E2" w:rsidP="001F4548">
            <w:pPr>
              <w:jc w:val="center"/>
              <w:rPr>
                <w:rFonts w:ascii="Arial" w:hAnsi="Arial" w:cs="Arial"/>
                <w:sz w:val="22"/>
                <w:szCs w:val="22"/>
              </w:rPr>
            </w:pPr>
          </w:p>
        </w:tc>
        <w:tc>
          <w:tcPr>
            <w:tcW w:w="2069" w:type="dxa"/>
          </w:tcPr>
          <w:p w14:paraId="11289A4C"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-6.1 (-13.8, 2.4)</w:t>
            </w:r>
          </w:p>
        </w:tc>
        <w:tc>
          <w:tcPr>
            <w:tcW w:w="1008" w:type="dxa"/>
            <w:gridSpan w:val="2"/>
          </w:tcPr>
          <w:p w14:paraId="5DB407E3" w14:textId="77777777" w:rsidR="00D766E2" w:rsidRPr="00004EAA" w:rsidRDefault="00D766E2" w:rsidP="001F4548">
            <w:pPr>
              <w:jc w:val="center"/>
              <w:rPr>
                <w:rFonts w:ascii="Arial" w:hAnsi="Arial" w:cs="Arial"/>
                <w:sz w:val="22"/>
                <w:szCs w:val="22"/>
              </w:rPr>
            </w:pPr>
          </w:p>
        </w:tc>
      </w:tr>
      <w:tr w:rsidR="00D766E2" w:rsidRPr="00004EAA" w14:paraId="31210CE3" w14:textId="77777777" w:rsidTr="001F4548">
        <w:tc>
          <w:tcPr>
            <w:tcW w:w="3346" w:type="dxa"/>
          </w:tcPr>
          <w:p w14:paraId="23E84EE6" w14:textId="77777777" w:rsidR="00D766E2" w:rsidRPr="00004EAA" w:rsidRDefault="00D766E2" w:rsidP="001F4548">
            <w:pPr>
              <w:rPr>
                <w:rFonts w:ascii="Arial" w:hAnsi="Arial" w:cs="Arial"/>
                <w:sz w:val="22"/>
                <w:szCs w:val="22"/>
              </w:rPr>
            </w:pPr>
          </w:p>
        </w:tc>
        <w:tc>
          <w:tcPr>
            <w:tcW w:w="1355" w:type="dxa"/>
          </w:tcPr>
          <w:p w14:paraId="222795CA" w14:textId="77777777" w:rsidR="00D766E2" w:rsidRPr="00004EAA" w:rsidRDefault="00D766E2" w:rsidP="001F4548">
            <w:pPr>
              <w:jc w:val="center"/>
              <w:rPr>
                <w:rFonts w:ascii="Arial" w:hAnsi="Arial" w:cs="Arial"/>
                <w:sz w:val="22"/>
                <w:szCs w:val="22"/>
              </w:rPr>
            </w:pPr>
          </w:p>
        </w:tc>
        <w:tc>
          <w:tcPr>
            <w:tcW w:w="1704" w:type="dxa"/>
          </w:tcPr>
          <w:p w14:paraId="63AA1DC1" w14:textId="77777777" w:rsidR="00D766E2" w:rsidRPr="00004EAA" w:rsidRDefault="00D766E2" w:rsidP="001F4548">
            <w:pPr>
              <w:jc w:val="center"/>
              <w:rPr>
                <w:rFonts w:ascii="Arial" w:hAnsi="Arial" w:cs="Arial"/>
                <w:sz w:val="22"/>
                <w:szCs w:val="22"/>
              </w:rPr>
            </w:pPr>
          </w:p>
        </w:tc>
        <w:tc>
          <w:tcPr>
            <w:tcW w:w="2069" w:type="dxa"/>
          </w:tcPr>
          <w:p w14:paraId="104457DF" w14:textId="77777777" w:rsidR="00D766E2" w:rsidRPr="00004EAA" w:rsidRDefault="00D766E2" w:rsidP="001F4548">
            <w:pPr>
              <w:jc w:val="center"/>
              <w:rPr>
                <w:rFonts w:ascii="Arial" w:hAnsi="Arial" w:cs="Arial"/>
                <w:sz w:val="22"/>
                <w:szCs w:val="22"/>
              </w:rPr>
            </w:pPr>
          </w:p>
        </w:tc>
        <w:tc>
          <w:tcPr>
            <w:tcW w:w="1080" w:type="dxa"/>
          </w:tcPr>
          <w:p w14:paraId="28EBC8ED" w14:textId="77777777" w:rsidR="00D766E2" w:rsidRPr="00004EAA" w:rsidRDefault="00D766E2" w:rsidP="001F4548">
            <w:pPr>
              <w:jc w:val="center"/>
              <w:rPr>
                <w:rFonts w:ascii="Arial" w:hAnsi="Arial" w:cs="Arial"/>
                <w:sz w:val="22"/>
                <w:szCs w:val="22"/>
              </w:rPr>
            </w:pPr>
          </w:p>
        </w:tc>
        <w:tc>
          <w:tcPr>
            <w:tcW w:w="2069" w:type="dxa"/>
          </w:tcPr>
          <w:p w14:paraId="7887E770" w14:textId="77777777" w:rsidR="00D766E2" w:rsidRPr="00004EAA" w:rsidRDefault="00D766E2" w:rsidP="001F4548">
            <w:pPr>
              <w:jc w:val="center"/>
              <w:rPr>
                <w:rFonts w:ascii="Arial" w:hAnsi="Arial" w:cs="Arial"/>
                <w:sz w:val="22"/>
                <w:szCs w:val="22"/>
              </w:rPr>
            </w:pPr>
          </w:p>
        </w:tc>
        <w:tc>
          <w:tcPr>
            <w:tcW w:w="1008" w:type="dxa"/>
            <w:gridSpan w:val="2"/>
          </w:tcPr>
          <w:p w14:paraId="10C6AE80" w14:textId="77777777" w:rsidR="00D766E2" w:rsidRPr="00004EAA" w:rsidRDefault="00D766E2" w:rsidP="001F4548">
            <w:pPr>
              <w:jc w:val="center"/>
              <w:rPr>
                <w:rFonts w:ascii="Arial" w:hAnsi="Arial" w:cs="Arial"/>
                <w:sz w:val="22"/>
                <w:szCs w:val="22"/>
              </w:rPr>
            </w:pPr>
          </w:p>
        </w:tc>
      </w:tr>
      <w:tr w:rsidR="00D766E2" w:rsidRPr="00004EAA" w14:paraId="464AEE92" w14:textId="77777777" w:rsidTr="001F4548">
        <w:tc>
          <w:tcPr>
            <w:tcW w:w="3346" w:type="dxa"/>
          </w:tcPr>
          <w:p w14:paraId="5BF836A2" w14:textId="77777777" w:rsidR="00D766E2" w:rsidRPr="00004EAA" w:rsidRDefault="00D766E2" w:rsidP="001F4548">
            <w:pPr>
              <w:rPr>
                <w:rFonts w:ascii="Arial" w:hAnsi="Arial" w:cs="Arial"/>
                <w:sz w:val="22"/>
                <w:szCs w:val="22"/>
              </w:rPr>
            </w:pPr>
            <w:r w:rsidRPr="00004EAA">
              <w:rPr>
                <w:rFonts w:ascii="Arial" w:hAnsi="Arial" w:cs="Arial"/>
                <w:sz w:val="22"/>
                <w:szCs w:val="22"/>
              </w:rPr>
              <w:t>Gabapentin</w:t>
            </w:r>
          </w:p>
        </w:tc>
        <w:tc>
          <w:tcPr>
            <w:tcW w:w="1355" w:type="dxa"/>
          </w:tcPr>
          <w:p w14:paraId="5C54BA58" w14:textId="77777777" w:rsidR="00D766E2" w:rsidRPr="00004EAA" w:rsidRDefault="00D766E2" w:rsidP="001F4548">
            <w:pPr>
              <w:jc w:val="center"/>
              <w:rPr>
                <w:rFonts w:ascii="Arial" w:hAnsi="Arial" w:cs="Arial"/>
                <w:sz w:val="22"/>
                <w:szCs w:val="22"/>
              </w:rPr>
            </w:pPr>
          </w:p>
        </w:tc>
        <w:tc>
          <w:tcPr>
            <w:tcW w:w="1704" w:type="dxa"/>
          </w:tcPr>
          <w:p w14:paraId="397DA579" w14:textId="77777777" w:rsidR="00D766E2" w:rsidRPr="00004EAA" w:rsidRDefault="00D766E2" w:rsidP="001F4548">
            <w:pPr>
              <w:jc w:val="center"/>
              <w:rPr>
                <w:rFonts w:ascii="Arial" w:hAnsi="Arial" w:cs="Arial"/>
                <w:sz w:val="22"/>
                <w:szCs w:val="22"/>
              </w:rPr>
            </w:pPr>
          </w:p>
        </w:tc>
        <w:tc>
          <w:tcPr>
            <w:tcW w:w="2069" w:type="dxa"/>
          </w:tcPr>
          <w:p w14:paraId="2441F531" w14:textId="77777777" w:rsidR="00D766E2" w:rsidRPr="00004EAA" w:rsidRDefault="00D766E2" w:rsidP="001F4548">
            <w:pPr>
              <w:jc w:val="center"/>
              <w:rPr>
                <w:rFonts w:ascii="Arial" w:hAnsi="Arial" w:cs="Arial"/>
                <w:sz w:val="22"/>
                <w:szCs w:val="22"/>
              </w:rPr>
            </w:pPr>
          </w:p>
        </w:tc>
        <w:tc>
          <w:tcPr>
            <w:tcW w:w="1080" w:type="dxa"/>
          </w:tcPr>
          <w:p w14:paraId="1168114D"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0.05</w:t>
            </w:r>
          </w:p>
        </w:tc>
        <w:tc>
          <w:tcPr>
            <w:tcW w:w="2069" w:type="dxa"/>
          </w:tcPr>
          <w:p w14:paraId="606C68CC" w14:textId="77777777" w:rsidR="00D766E2" w:rsidRPr="00004EAA" w:rsidRDefault="00D766E2" w:rsidP="001F4548">
            <w:pPr>
              <w:jc w:val="center"/>
              <w:rPr>
                <w:rFonts w:ascii="Arial" w:hAnsi="Arial" w:cs="Arial"/>
                <w:sz w:val="22"/>
                <w:szCs w:val="22"/>
              </w:rPr>
            </w:pPr>
          </w:p>
        </w:tc>
        <w:tc>
          <w:tcPr>
            <w:tcW w:w="1008" w:type="dxa"/>
            <w:gridSpan w:val="2"/>
          </w:tcPr>
          <w:p w14:paraId="39FD524C"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0.54</w:t>
            </w:r>
          </w:p>
        </w:tc>
      </w:tr>
      <w:tr w:rsidR="00D766E2" w:rsidRPr="00004EAA" w14:paraId="5D0476DE" w14:textId="77777777" w:rsidTr="001F4548">
        <w:tc>
          <w:tcPr>
            <w:tcW w:w="3346" w:type="dxa"/>
          </w:tcPr>
          <w:p w14:paraId="43AF4363" w14:textId="47AD7816" w:rsidR="00D766E2" w:rsidRPr="00004EAA" w:rsidRDefault="00D766E2" w:rsidP="003516AF">
            <w:pPr>
              <w:rPr>
                <w:rFonts w:ascii="Arial" w:hAnsi="Arial" w:cs="Arial"/>
                <w:sz w:val="22"/>
                <w:szCs w:val="22"/>
              </w:rPr>
            </w:pPr>
            <w:r w:rsidRPr="00004EAA">
              <w:rPr>
                <w:rFonts w:ascii="Arial" w:hAnsi="Arial" w:cs="Arial"/>
                <w:sz w:val="22"/>
                <w:szCs w:val="22"/>
              </w:rPr>
              <w:t xml:space="preserve">   No</w:t>
            </w:r>
          </w:p>
        </w:tc>
        <w:tc>
          <w:tcPr>
            <w:tcW w:w="1355" w:type="dxa"/>
          </w:tcPr>
          <w:p w14:paraId="35B8F978"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2,728 (99)</w:t>
            </w:r>
          </w:p>
        </w:tc>
        <w:tc>
          <w:tcPr>
            <w:tcW w:w="1704" w:type="dxa"/>
          </w:tcPr>
          <w:p w14:paraId="14473588" w14:textId="03292D4B"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23.9 </w:t>
            </w:r>
            <w:r w:rsidR="003B24CF" w:rsidRPr="00004EAA">
              <w:rPr>
                <w:rFonts w:ascii="Arial" w:hAnsi="Arial" w:cs="Arial"/>
                <w:sz w:val="22"/>
                <w:szCs w:val="22"/>
              </w:rPr>
              <w:t xml:space="preserve">± </w:t>
            </w:r>
            <w:r w:rsidRPr="00004EAA">
              <w:rPr>
                <w:rFonts w:ascii="Arial" w:hAnsi="Arial" w:cs="Arial"/>
                <w:sz w:val="22"/>
                <w:szCs w:val="22"/>
              </w:rPr>
              <w:t>8.6</w:t>
            </w:r>
          </w:p>
        </w:tc>
        <w:tc>
          <w:tcPr>
            <w:tcW w:w="2069" w:type="dxa"/>
          </w:tcPr>
          <w:p w14:paraId="0ADD5A1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reference</w:t>
            </w:r>
          </w:p>
        </w:tc>
        <w:tc>
          <w:tcPr>
            <w:tcW w:w="1080" w:type="dxa"/>
          </w:tcPr>
          <w:p w14:paraId="68D58987" w14:textId="77777777" w:rsidR="00D766E2" w:rsidRPr="00004EAA" w:rsidRDefault="00D766E2" w:rsidP="001F4548">
            <w:pPr>
              <w:jc w:val="center"/>
              <w:rPr>
                <w:rFonts w:ascii="Arial" w:hAnsi="Arial" w:cs="Arial"/>
                <w:sz w:val="22"/>
                <w:szCs w:val="22"/>
              </w:rPr>
            </w:pPr>
          </w:p>
        </w:tc>
        <w:tc>
          <w:tcPr>
            <w:tcW w:w="2069" w:type="dxa"/>
          </w:tcPr>
          <w:p w14:paraId="6309FF32"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reference</w:t>
            </w:r>
          </w:p>
        </w:tc>
        <w:tc>
          <w:tcPr>
            <w:tcW w:w="1008" w:type="dxa"/>
            <w:gridSpan w:val="2"/>
          </w:tcPr>
          <w:p w14:paraId="1190045F" w14:textId="77777777" w:rsidR="00D766E2" w:rsidRPr="00004EAA" w:rsidRDefault="00D766E2" w:rsidP="001F4548">
            <w:pPr>
              <w:jc w:val="center"/>
              <w:rPr>
                <w:rFonts w:ascii="Arial" w:hAnsi="Arial" w:cs="Arial"/>
                <w:sz w:val="22"/>
                <w:szCs w:val="22"/>
              </w:rPr>
            </w:pPr>
          </w:p>
        </w:tc>
      </w:tr>
      <w:tr w:rsidR="00D766E2" w:rsidRPr="00004EAA" w14:paraId="03925398" w14:textId="77777777" w:rsidTr="001F4548">
        <w:tc>
          <w:tcPr>
            <w:tcW w:w="3346" w:type="dxa"/>
          </w:tcPr>
          <w:p w14:paraId="0F5111FF" w14:textId="64E4CF36" w:rsidR="00D766E2" w:rsidRPr="00004EAA" w:rsidRDefault="00D766E2" w:rsidP="003516AF">
            <w:pPr>
              <w:rPr>
                <w:rFonts w:ascii="Arial" w:hAnsi="Arial" w:cs="Arial"/>
                <w:sz w:val="22"/>
                <w:szCs w:val="22"/>
              </w:rPr>
            </w:pPr>
            <w:r w:rsidRPr="00004EAA">
              <w:rPr>
                <w:rFonts w:ascii="Arial" w:hAnsi="Arial" w:cs="Arial"/>
                <w:sz w:val="22"/>
                <w:szCs w:val="22"/>
              </w:rPr>
              <w:t xml:space="preserve">   Yes </w:t>
            </w:r>
          </w:p>
        </w:tc>
        <w:tc>
          <w:tcPr>
            <w:tcW w:w="1355" w:type="dxa"/>
          </w:tcPr>
          <w:p w14:paraId="342C13F7"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25 (0.9)</w:t>
            </w:r>
          </w:p>
        </w:tc>
        <w:tc>
          <w:tcPr>
            <w:tcW w:w="1704" w:type="dxa"/>
          </w:tcPr>
          <w:p w14:paraId="1A06CAA4" w14:textId="7752757F"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20.6 </w:t>
            </w:r>
            <w:r w:rsidR="003B24CF" w:rsidRPr="00004EAA">
              <w:rPr>
                <w:rFonts w:ascii="Arial" w:hAnsi="Arial" w:cs="Arial"/>
                <w:sz w:val="22"/>
                <w:szCs w:val="22"/>
              </w:rPr>
              <w:t xml:space="preserve">± </w:t>
            </w:r>
            <w:r w:rsidRPr="00004EAA">
              <w:rPr>
                <w:rFonts w:ascii="Arial" w:hAnsi="Arial" w:cs="Arial"/>
                <w:sz w:val="22"/>
                <w:szCs w:val="22"/>
              </w:rPr>
              <w:t>6.9</w:t>
            </w:r>
          </w:p>
        </w:tc>
        <w:tc>
          <w:tcPr>
            <w:tcW w:w="2069" w:type="dxa"/>
          </w:tcPr>
          <w:p w14:paraId="1198BC3D"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-13.2 (-24.5, -0.3)</w:t>
            </w:r>
          </w:p>
        </w:tc>
        <w:tc>
          <w:tcPr>
            <w:tcW w:w="1080" w:type="dxa"/>
          </w:tcPr>
          <w:p w14:paraId="2B7A2EA7" w14:textId="77777777" w:rsidR="00D766E2" w:rsidRPr="00004EAA" w:rsidRDefault="00D766E2" w:rsidP="001F4548">
            <w:pPr>
              <w:jc w:val="center"/>
              <w:rPr>
                <w:rFonts w:ascii="Arial" w:hAnsi="Arial" w:cs="Arial"/>
                <w:sz w:val="22"/>
                <w:szCs w:val="22"/>
              </w:rPr>
            </w:pPr>
          </w:p>
        </w:tc>
        <w:tc>
          <w:tcPr>
            <w:tcW w:w="2069" w:type="dxa"/>
          </w:tcPr>
          <w:p w14:paraId="095C82E1"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-3.9 (-15.2, 9.0)</w:t>
            </w:r>
          </w:p>
        </w:tc>
        <w:tc>
          <w:tcPr>
            <w:tcW w:w="1008" w:type="dxa"/>
            <w:gridSpan w:val="2"/>
          </w:tcPr>
          <w:p w14:paraId="3D15ACC8" w14:textId="77777777" w:rsidR="00D766E2" w:rsidRPr="00004EAA" w:rsidRDefault="00D766E2" w:rsidP="001F4548">
            <w:pPr>
              <w:jc w:val="center"/>
              <w:rPr>
                <w:rFonts w:ascii="Arial" w:hAnsi="Arial" w:cs="Arial"/>
                <w:sz w:val="22"/>
                <w:szCs w:val="22"/>
              </w:rPr>
            </w:pPr>
          </w:p>
        </w:tc>
      </w:tr>
      <w:tr w:rsidR="00D766E2" w:rsidRPr="00004EAA" w14:paraId="4320346B" w14:textId="77777777" w:rsidTr="001F4548">
        <w:tc>
          <w:tcPr>
            <w:tcW w:w="3346" w:type="dxa"/>
          </w:tcPr>
          <w:p w14:paraId="1F9DA704" w14:textId="77777777" w:rsidR="00D766E2" w:rsidRPr="00004EAA" w:rsidRDefault="00D766E2" w:rsidP="001F4548">
            <w:pPr>
              <w:rPr>
                <w:rFonts w:ascii="Arial" w:hAnsi="Arial" w:cs="Arial"/>
                <w:sz w:val="22"/>
                <w:szCs w:val="22"/>
              </w:rPr>
            </w:pPr>
          </w:p>
        </w:tc>
        <w:tc>
          <w:tcPr>
            <w:tcW w:w="1355" w:type="dxa"/>
          </w:tcPr>
          <w:p w14:paraId="7E1D1226" w14:textId="77777777" w:rsidR="00D766E2" w:rsidRPr="00004EAA" w:rsidRDefault="00D766E2" w:rsidP="001F4548">
            <w:pPr>
              <w:jc w:val="center"/>
              <w:rPr>
                <w:rFonts w:ascii="Arial" w:hAnsi="Arial" w:cs="Arial"/>
                <w:sz w:val="22"/>
                <w:szCs w:val="22"/>
              </w:rPr>
            </w:pPr>
          </w:p>
        </w:tc>
        <w:tc>
          <w:tcPr>
            <w:tcW w:w="1704" w:type="dxa"/>
          </w:tcPr>
          <w:p w14:paraId="3C4E49DF" w14:textId="77777777" w:rsidR="00D766E2" w:rsidRPr="00004EAA" w:rsidRDefault="00D766E2" w:rsidP="001F4548">
            <w:pPr>
              <w:jc w:val="center"/>
              <w:rPr>
                <w:rFonts w:ascii="Arial" w:hAnsi="Arial" w:cs="Arial"/>
                <w:sz w:val="22"/>
                <w:szCs w:val="22"/>
              </w:rPr>
            </w:pPr>
          </w:p>
        </w:tc>
        <w:tc>
          <w:tcPr>
            <w:tcW w:w="2069" w:type="dxa"/>
          </w:tcPr>
          <w:p w14:paraId="2274B27A" w14:textId="77777777" w:rsidR="00D766E2" w:rsidRPr="00004EAA" w:rsidRDefault="00D766E2" w:rsidP="001F4548">
            <w:pPr>
              <w:jc w:val="center"/>
              <w:rPr>
                <w:rFonts w:ascii="Arial" w:hAnsi="Arial" w:cs="Arial"/>
                <w:sz w:val="22"/>
                <w:szCs w:val="22"/>
              </w:rPr>
            </w:pPr>
          </w:p>
        </w:tc>
        <w:tc>
          <w:tcPr>
            <w:tcW w:w="1080" w:type="dxa"/>
          </w:tcPr>
          <w:p w14:paraId="71EFAA37" w14:textId="77777777" w:rsidR="00D766E2" w:rsidRPr="00004EAA" w:rsidRDefault="00D766E2" w:rsidP="001F4548">
            <w:pPr>
              <w:jc w:val="center"/>
              <w:rPr>
                <w:rFonts w:ascii="Arial" w:hAnsi="Arial" w:cs="Arial"/>
                <w:sz w:val="22"/>
                <w:szCs w:val="22"/>
              </w:rPr>
            </w:pPr>
          </w:p>
        </w:tc>
        <w:tc>
          <w:tcPr>
            <w:tcW w:w="2069" w:type="dxa"/>
          </w:tcPr>
          <w:p w14:paraId="1261ED27" w14:textId="77777777" w:rsidR="00D766E2" w:rsidRPr="00004EAA" w:rsidRDefault="00D766E2" w:rsidP="001F4548">
            <w:pPr>
              <w:jc w:val="center"/>
              <w:rPr>
                <w:rFonts w:ascii="Arial" w:hAnsi="Arial" w:cs="Arial"/>
                <w:sz w:val="22"/>
                <w:szCs w:val="22"/>
              </w:rPr>
            </w:pPr>
          </w:p>
        </w:tc>
        <w:tc>
          <w:tcPr>
            <w:tcW w:w="1008" w:type="dxa"/>
            <w:gridSpan w:val="2"/>
          </w:tcPr>
          <w:p w14:paraId="51D3BDAB" w14:textId="77777777" w:rsidR="00D766E2" w:rsidRPr="00004EAA" w:rsidRDefault="00D766E2" w:rsidP="001F4548">
            <w:pPr>
              <w:jc w:val="center"/>
              <w:rPr>
                <w:rFonts w:ascii="Arial" w:hAnsi="Arial" w:cs="Arial"/>
                <w:sz w:val="22"/>
                <w:szCs w:val="22"/>
              </w:rPr>
            </w:pPr>
          </w:p>
        </w:tc>
      </w:tr>
      <w:tr w:rsidR="00D766E2" w:rsidRPr="00004EAA" w14:paraId="60D37807" w14:textId="77777777" w:rsidTr="001F4548">
        <w:tc>
          <w:tcPr>
            <w:tcW w:w="3346" w:type="dxa"/>
          </w:tcPr>
          <w:p w14:paraId="4587CAE8" w14:textId="3491F027" w:rsidR="00D766E2" w:rsidRPr="00004EAA" w:rsidRDefault="00EC64A0" w:rsidP="001F4548">
            <w:pPr>
              <w:rPr>
                <w:rFonts w:ascii="Arial" w:hAnsi="Arial" w:cs="Arial"/>
                <w:sz w:val="22"/>
                <w:szCs w:val="22"/>
              </w:rPr>
            </w:pPr>
            <w:r w:rsidRPr="00004EAA">
              <w:rPr>
                <w:rFonts w:ascii="Arial" w:hAnsi="Arial" w:cs="Arial"/>
                <w:sz w:val="22"/>
                <w:szCs w:val="22"/>
              </w:rPr>
              <w:t>Proton pump inhibitors</w:t>
            </w:r>
            <w:r w:rsidR="000944C9">
              <w:rPr>
                <w:rFonts w:ascii="Arial" w:hAnsi="Arial" w:cs="Arial"/>
                <w:sz w:val="22"/>
                <w:szCs w:val="22"/>
                <w:vertAlign w:val="superscript"/>
              </w:rPr>
              <w:t>3</w:t>
            </w:r>
          </w:p>
        </w:tc>
        <w:tc>
          <w:tcPr>
            <w:tcW w:w="1355" w:type="dxa"/>
          </w:tcPr>
          <w:p w14:paraId="057FFE8D" w14:textId="77777777" w:rsidR="00D766E2" w:rsidRPr="00004EAA" w:rsidRDefault="00D766E2" w:rsidP="001F4548">
            <w:pPr>
              <w:jc w:val="center"/>
              <w:rPr>
                <w:rFonts w:ascii="Arial" w:hAnsi="Arial" w:cs="Arial"/>
                <w:sz w:val="22"/>
                <w:szCs w:val="22"/>
              </w:rPr>
            </w:pPr>
          </w:p>
        </w:tc>
        <w:tc>
          <w:tcPr>
            <w:tcW w:w="1704" w:type="dxa"/>
          </w:tcPr>
          <w:p w14:paraId="1A5519A7" w14:textId="77777777" w:rsidR="00D766E2" w:rsidRPr="00004EAA" w:rsidRDefault="00D766E2" w:rsidP="001F4548">
            <w:pPr>
              <w:jc w:val="center"/>
              <w:rPr>
                <w:rFonts w:ascii="Arial" w:hAnsi="Arial" w:cs="Arial"/>
                <w:sz w:val="22"/>
                <w:szCs w:val="22"/>
              </w:rPr>
            </w:pPr>
          </w:p>
        </w:tc>
        <w:tc>
          <w:tcPr>
            <w:tcW w:w="2069" w:type="dxa"/>
          </w:tcPr>
          <w:p w14:paraId="4DC5D882" w14:textId="77777777" w:rsidR="00D766E2" w:rsidRPr="00004EAA" w:rsidRDefault="00D766E2" w:rsidP="001F4548">
            <w:pPr>
              <w:jc w:val="center"/>
              <w:rPr>
                <w:rFonts w:ascii="Arial" w:hAnsi="Arial" w:cs="Arial"/>
                <w:sz w:val="22"/>
                <w:szCs w:val="22"/>
              </w:rPr>
            </w:pPr>
          </w:p>
        </w:tc>
        <w:tc>
          <w:tcPr>
            <w:tcW w:w="1080" w:type="dxa"/>
          </w:tcPr>
          <w:p w14:paraId="3A0FDFF3"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0.001</w:t>
            </w:r>
          </w:p>
        </w:tc>
        <w:tc>
          <w:tcPr>
            <w:tcW w:w="2069" w:type="dxa"/>
          </w:tcPr>
          <w:p w14:paraId="0E0F3643" w14:textId="77777777" w:rsidR="00D766E2" w:rsidRPr="00004EAA" w:rsidRDefault="00D766E2" w:rsidP="001F4548">
            <w:pPr>
              <w:jc w:val="center"/>
              <w:rPr>
                <w:rFonts w:ascii="Arial" w:hAnsi="Arial" w:cs="Arial"/>
                <w:sz w:val="22"/>
                <w:szCs w:val="22"/>
              </w:rPr>
            </w:pPr>
          </w:p>
        </w:tc>
        <w:tc>
          <w:tcPr>
            <w:tcW w:w="1008" w:type="dxa"/>
            <w:gridSpan w:val="2"/>
          </w:tcPr>
          <w:p w14:paraId="78A158AA"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0.17</w:t>
            </w:r>
          </w:p>
        </w:tc>
      </w:tr>
      <w:tr w:rsidR="00D766E2" w:rsidRPr="00004EAA" w14:paraId="5917B5C2" w14:textId="77777777" w:rsidTr="001F4548">
        <w:tc>
          <w:tcPr>
            <w:tcW w:w="3346" w:type="dxa"/>
          </w:tcPr>
          <w:p w14:paraId="2BB09191" w14:textId="77777777" w:rsidR="00D766E2" w:rsidRPr="00004EAA" w:rsidRDefault="00D766E2" w:rsidP="001F4548">
            <w:pPr>
              <w:rPr>
                <w:rFonts w:ascii="Arial" w:hAnsi="Arial" w:cs="Arial"/>
                <w:sz w:val="22"/>
                <w:szCs w:val="22"/>
              </w:rPr>
            </w:pPr>
            <w:r w:rsidRPr="00004EAA">
              <w:rPr>
                <w:rFonts w:ascii="Arial" w:hAnsi="Arial" w:cs="Arial"/>
                <w:sz w:val="22"/>
                <w:szCs w:val="22"/>
              </w:rPr>
              <w:t xml:space="preserve">   No</w:t>
            </w:r>
          </w:p>
        </w:tc>
        <w:tc>
          <w:tcPr>
            <w:tcW w:w="1355" w:type="dxa"/>
          </w:tcPr>
          <w:p w14:paraId="2FCD262B"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2,375 (86)</w:t>
            </w:r>
          </w:p>
        </w:tc>
        <w:tc>
          <w:tcPr>
            <w:tcW w:w="1704" w:type="dxa"/>
          </w:tcPr>
          <w:p w14:paraId="6C3E05D4" w14:textId="102B95E1"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24.1 </w:t>
            </w:r>
            <w:r w:rsidR="003B24CF" w:rsidRPr="00004EAA">
              <w:rPr>
                <w:rFonts w:ascii="Arial" w:hAnsi="Arial" w:cs="Arial"/>
                <w:sz w:val="22"/>
                <w:szCs w:val="22"/>
              </w:rPr>
              <w:t xml:space="preserve">± </w:t>
            </w:r>
            <w:r w:rsidRPr="00004EAA">
              <w:rPr>
                <w:rFonts w:ascii="Arial" w:hAnsi="Arial" w:cs="Arial"/>
                <w:sz w:val="22"/>
                <w:szCs w:val="22"/>
              </w:rPr>
              <w:t>8.7</w:t>
            </w:r>
          </w:p>
        </w:tc>
        <w:tc>
          <w:tcPr>
            <w:tcW w:w="2069" w:type="dxa"/>
          </w:tcPr>
          <w:p w14:paraId="2272776D"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reference</w:t>
            </w:r>
          </w:p>
        </w:tc>
        <w:tc>
          <w:tcPr>
            <w:tcW w:w="1080" w:type="dxa"/>
          </w:tcPr>
          <w:p w14:paraId="1C5C492C" w14:textId="77777777" w:rsidR="00D766E2" w:rsidRPr="00004EAA" w:rsidRDefault="00D766E2" w:rsidP="001F4548">
            <w:pPr>
              <w:jc w:val="center"/>
              <w:rPr>
                <w:rFonts w:ascii="Arial" w:hAnsi="Arial" w:cs="Arial"/>
                <w:sz w:val="22"/>
                <w:szCs w:val="22"/>
              </w:rPr>
            </w:pPr>
          </w:p>
        </w:tc>
        <w:tc>
          <w:tcPr>
            <w:tcW w:w="2069" w:type="dxa"/>
          </w:tcPr>
          <w:p w14:paraId="1B6FD5C8"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reference</w:t>
            </w:r>
          </w:p>
        </w:tc>
        <w:tc>
          <w:tcPr>
            <w:tcW w:w="1008" w:type="dxa"/>
            <w:gridSpan w:val="2"/>
          </w:tcPr>
          <w:p w14:paraId="2C69275C" w14:textId="77777777" w:rsidR="00D766E2" w:rsidRPr="00004EAA" w:rsidRDefault="00D766E2" w:rsidP="001F4548">
            <w:pPr>
              <w:jc w:val="center"/>
              <w:rPr>
                <w:rFonts w:ascii="Arial" w:hAnsi="Arial" w:cs="Arial"/>
                <w:sz w:val="22"/>
                <w:szCs w:val="22"/>
              </w:rPr>
            </w:pPr>
          </w:p>
        </w:tc>
      </w:tr>
      <w:tr w:rsidR="00D766E2" w:rsidRPr="00004EAA" w14:paraId="507A027C" w14:textId="77777777" w:rsidTr="001F4548">
        <w:trPr>
          <w:trHeight w:val="297"/>
        </w:trPr>
        <w:tc>
          <w:tcPr>
            <w:tcW w:w="3346" w:type="dxa"/>
          </w:tcPr>
          <w:p w14:paraId="7DA4BC4C" w14:textId="77777777" w:rsidR="00D766E2" w:rsidRPr="00004EAA" w:rsidRDefault="00D766E2" w:rsidP="001F4548">
            <w:pPr>
              <w:rPr>
                <w:rFonts w:ascii="Arial" w:hAnsi="Arial" w:cs="Arial"/>
                <w:sz w:val="22"/>
                <w:szCs w:val="22"/>
              </w:rPr>
            </w:pPr>
            <w:r w:rsidRPr="00004EAA">
              <w:rPr>
                <w:rFonts w:ascii="Arial" w:hAnsi="Arial" w:cs="Arial"/>
                <w:sz w:val="22"/>
                <w:szCs w:val="22"/>
              </w:rPr>
              <w:t xml:space="preserve">   Yes</w:t>
            </w:r>
          </w:p>
        </w:tc>
        <w:tc>
          <w:tcPr>
            <w:tcW w:w="1355" w:type="dxa"/>
          </w:tcPr>
          <w:p w14:paraId="33D8B43C"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378 (14)</w:t>
            </w:r>
          </w:p>
        </w:tc>
        <w:tc>
          <w:tcPr>
            <w:tcW w:w="1704" w:type="dxa"/>
          </w:tcPr>
          <w:p w14:paraId="1B8728C2" w14:textId="68A2906F"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22.7 </w:t>
            </w:r>
            <w:r w:rsidR="003B24CF" w:rsidRPr="00004EAA">
              <w:rPr>
                <w:rFonts w:ascii="Arial" w:hAnsi="Arial" w:cs="Arial"/>
                <w:sz w:val="22"/>
                <w:szCs w:val="22"/>
              </w:rPr>
              <w:t xml:space="preserve">± </w:t>
            </w:r>
            <w:r w:rsidRPr="00004EAA">
              <w:rPr>
                <w:rFonts w:ascii="Arial" w:hAnsi="Arial" w:cs="Arial"/>
                <w:sz w:val="22"/>
                <w:szCs w:val="22"/>
              </w:rPr>
              <w:t>8.2</w:t>
            </w:r>
          </w:p>
        </w:tc>
        <w:tc>
          <w:tcPr>
            <w:tcW w:w="2069" w:type="dxa"/>
          </w:tcPr>
          <w:p w14:paraId="2B334E7A"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-6.1 (-9.7, -2.5)</w:t>
            </w:r>
          </w:p>
        </w:tc>
        <w:tc>
          <w:tcPr>
            <w:tcW w:w="1080" w:type="dxa"/>
          </w:tcPr>
          <w:p w14:paraId="6A567A68" w14:textId="77777777" w:rsidR="00D766E2" w:rsidRPr="00004EAA" w:rsidRDefault="00D766E2" w:rsidP="001F4548">
            <w:pPr>
              <w:jc w:val="center"/>
              <w:rPr>
                <w:rFonts w:ascii="Arial" w:hAnsi="Arial" w:cs="Arial"/>
                <w:sz w:val="22"/>
                <w:szCs w:val="22"/>
              </w:rPr>
            </w:pPr>
          </w:p>
        </w:tc>
        <w:tc>
          <w:tcPr>
            <w:tcW w:w="2069" w:type="dxa"/>
          </w:tcPr>
          <w:p w14:paraId="12A2CAB1"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-2.3 (-5.6, 1.0)</w:t>
            </w:r>
          </w:p>
        </w:tc>
        <w:tc>
          <w:tcPr>
            <w:tcW w:w="1008" w:type="dxa"/>
            <w:gridSpan w:val="2"/>
          </w:tcPr>
          <w:p w14:paraId="0A4692CA" w14:textId="77777777" w:rsidR="00D766E2" w:rsidRPr="00004EAA" w:rsidRDefault="00D766E2" w:rsidP="001F4548">
            <w:pPr>
              <w:jc w:val="center"/>
              <w:rPr>
                <w:rFonts w:ascii="Arial" w:hAnsi="Arial" w:cs="Arial"/>
                <w:sz w:val="22"/>
                <w:szCs w:val="22"/>
              </w:rPr>
            </w:pPr>
          </w:p>
        </w:tc>
      </w:tr>
      <w:tr w:rsidR="00D766E2" w:rsidRPr="00004EAA" w14:paraId="25DBB3CC" w14:textId="77777777" w:rsidTr="001F4548">
        <w:tc>
          <w:tcPr>
            <w:tcW w:w="3346" w:type="dxa"/>
          </w:tcPr>
          <w:p w14:paraId="73BE243D" w14:textId="77777777" w:rsidR="00D766E2" w:rsidRPr="00004EAA" w:rsidRDefault="00D766E2" w:rsidP="001F4548">
            <w:pPr>
              <w:rPr>
                <w:rFonts w:ascii="Arial" w:hAnsi="Arial" w:cs="Arial"/>
                <w:sz w:val="22"/>
                <w:szCs w:val="22"/>
              </w:rPr>
            </w:pPr>
          </w:p>
        </w:tc>
        <w:tc>
          <w:tcPr>
            <w:tcW w:w="1355" w:type="dxa"/>
          </w:tcPr>
          <w:p w14:paraId="60812627" w14:textId="77777777" w:rsidR="00D766E2" w:rsidRPr="00004EAA" w:rsidRDefault="00D766E2" w:rsidP="001F4548">
            <w:pPr>
              <w:jc w:val="center"/>
              <w:rPr>
                <w:rFonts w:ascii="Arial" w:hAnsi="Arial" w:cs="Arial"/>
                <w:sz w:val="22"/>
                <w:szCs w:val="22"/>
              </w:rPr>
            </w:pPr>
          </w:p>
        </w:tc>
        <w:tc>
          <w:tcPr>
            <w:tcW w:w="1704" w:type="dxa"/>
          </w:tcPr>
          <w:p w14:paraId="55A198E2" w14:textId="77777777" w:rsidR="00D766E2" w:rsidRPr="00004EAA" w:rsidRDefault="00D766E2" w:rsidP="001F4548">
            <w:pPr>
              <w:jc w:val="center"/>
              <w:rPr>
                <w:rFonts w:ascii="Arial" w:hAnsi="Arial" w:cs="Arial"/>
                <w:sz w:val="22"/>
                <w:szCs w:val="22"/>
              </w:rPr>
            </w:pPr>
          </w:p>
        </w:tc>
        <w:tc>
          <w:tcPr>
            <w:tcW w:w="2069" w:type="dxa"/>
          </w:tcPr>
          <w:p w14:paraId="3372F377" w14:textId="77777777" w:rsidR="00D766E2" w:rsidRPr="00004EAA" w:rsidRDefault="00D766E2" w:rsidP="001F4548">
            <w:pPr>
              <w:jc w:val="center"/>
              <w:rPr>
                <w:rFonts w:ascii="Arial" w:hAnsi="Arial" w:cs="Arial"/>
                <w:sz w:val="22"/>
                <w:szCs w:val="22"/>
              </w:rPr>
            </w:pPr>
          </w:p>
        </w:tc>
        <w:tc>
          <w:tcPr>
            <w:tcW w:w="1080" w:type="dxa"/>
          </w:tcPr>
          <w:p w14:paraId="5BF2DC25" w14:textId="77777777" w:rsidR="00D766E2" w:rsidRPr="00004EAA" w:rsidRDefault="00D766E2" w:rsidP="001F4548">
            <w:pPr>
              <w:jc w:val="center"/>
              <w:rPr>
                <w:rFonts w:ascii="Arial" w:hAnsi="Arial" w:cs="Arial"/>
                <w:sz w:val="22"/>
                <w:szCs w:val="22"/>
              </w:rPr>
            </w:pPr>
          </w:p>
        </w:tc>
        <w:tc>
          <w:tcPr>
            <w:tcW w:w="2069" w:type="dxa"/>
          </w:tcPr>
          <w:p w14:paraId="0EF44EF6" w14:textId="77777777" w:rsidR="00D766E2" w:rsidRPr="00004EAA" w:rsidRDefault="00D766E2" w:rsidP="001F4548">
            <w:pPr>
              <w:jc w:val="center"/>
              <w:rPr>
                <w:rFonts w:ascii="Arial" w:hAnsi="Arial" w:cs="Arial"/>
                <w:sz w:val="22"/>
                <w:szCs w:val="22"/>
              </w:rPr>
            </w:pPr>
          </w:p>
        </w:tc>
        <w:tc>
          <w:tcPr>
            <w:tcW w:w="1008" w:type="dxa"/>
            <w:gridSpan w:val="2"/>
          </w:tcPr>
          <w:p w14:paraId="4D85ECD6" w14:textId="77777777" w:rsidR="00D766E2" w:rsidRPr="00004EAA" w:rsidRDefault="00D766E2" w:rsidP="001F4548">
            <w:pPr>
              <w:jc w:val="center"/>
              <w:rPr>
                <w:rFonts w:ascii="Arial" w:hAnsi="Arial" w:cs="Arial"/>
                <w:sz w:val="22"/>
                <w:szCs w:val="22"/>
              </w:rPr>
            </w:pPr>
          </w:p>
        </w:tc>
      </w:tr>
      <w:tr w:rsidR="00D766E2" w:rsidRPr="00004EAA" w14:paraId="6388322D" w14:textId="77777777" w:rsidTr="001F4548">
        <w:tc>
          <w:tcPr>
            <w:tcW w:w="3346" w:type="dxa"/>
          </w:tcPr>
          <w:p w14:paraId="788D5BB8" w14:textId="4931F91E" w:rsidR="00D766E2" w:rsidRPr="00004EAA" w:rsidRDefault="00D766E2" w:rsidP="001F4548">
            <w:pPr>
              <w:rPr>
                <w:rFonts w:ascii="Arial" w:hAnsi="Arial" w:cs="Arial"/>
                <w:sz w:val="22"/>
                <w:szCs w:val="22"/>
              </w:rPr>
            </w:pPr>
            <w:r w:rsidRPr="00004EAA">
              <w:rPr>
                <w:rFonts w:ascii="Arial" w:hAnsi="Arial" w:cs="Arial"/>
                <w:sz w:val="22"/>
                <w:szCs w:val="22"/>
              </w:rPr>
              <w:t>H</w:t>
            </w:r>
            <w:r w:rsidRPr="00004EAA">
              <w:rPr>
                <w:rFonts w:ascii="Arial" w:hAnsi="Arial" w:cs="Arial"/>
                <w:sz w:val="22"/>
                <w:szCs w:val="22"/>
                <w:vertAlign w:val="subscript"/>
              </w:rPr>
              <w:t>2</w:t>
            </w:r>
            <w:r w:rsidRPr="00004EAA">
              <w:rPr>
                <w:rFonts w:ascii="Arial" w:hAnsi="Arial" w:cs="Arial"/>
                <w:sz w:val="22"/>
                <w:szCs w:val="22"/>
              </w:rPr>
              <w:t xml:space="preserve"> blockers</w:t>
            </w:r>
            <w:r w:rsidR="000944C9">
              <w:rPr>
                <w:rFonts w:ascii="Arial" w:hAnsi="Arial" w:cs="Arial"/>
                <w:sz w:val="22"/>
                <w:szCs w:val="22"/>
                <w:vertAlign w:val="superscript"/>
              </w:rPr>
              <w:t>3</w:t>
            </w:r>
          </w:p>
        </w:tc>
        <w:tc>
          <w:tcPr>
            <w:tcW w:w="1355" w:type="dxa"/>
          </w:tcPr>
          <w:p w14:paraId="62048E0A" w14:textId="77777777" w:rsidR="00D766E2" w:rsidRPr="00004EAA" w:rsidRDefault="00D766E2" w:rsidP="001F4548">
            <w:pPr>
              <w:jc w:val="center"/>
              <w:rPr>
                <w:rFonts w:ascii="Arial" w:hAnsi="Arial" w:cs="Arial"/>
                <w:sz w:val="22"/>
                <w:szCs w:val="22"/>
              </w:rPr>
            </w:pPr>
          </w:p>
        </w:tc>
        <w:tc>
          <w:tcPr>
            <w:tcW w:w="1704" w:type="dxa"/>
          </w:tcPr>
          <w:p w14:paraId="63C9FA8F" w14:textId="77777777" w:rsidR="00D766E2" w:rsidRPr="00004EAA" w:rsidRDefault="00D766E2" w:rsidP="001F4548">
            <w:pPr>
              <w:jc w:val="center"/>
              <w:rPr>
                <w:rFonts w:ascii="Arial" w:hAnsi="Arial" w:cs="Arial"/>
                <w:sz w:val="22"/>
                <w:szCs w:val="22"/>
              </w:rPr>
            </w:pPr>
          </w:p>
        </w:tc>
        <w:tc>
          <w:tcPr>
            <w:tcW w:w="2069" w:type="dxa"/>
          </w:tcPr>
          <w:p w14:paraId="569E337D" w14:textId="77777777" w:rsidR="00D766E2" w:rsidRPr="00004EAA" w:rsidRDefault="00D766E2" w:rsidP="001F4548">
            <w:pPr>
              <w:jc w:val="center"/>
              <w:rPr>
                <w:rFonts w:ascii="Arial" w:hAnsi="Arial" w:cs="Arial"/>
                <w:sz w:val="22"/>
                <w:szCs w:val="22"/>
              </w:rPr>
            </w:pPr>
          </w:p>
        </w:tc>
        <w:tc>
          <w:tcPr>
            <w:tcW w:w="1080" w:type="dxa"/>
          </w:tcPr>
          <w:p w14:paraId="0E2A1FB3"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0.98</w:t>
            </w:r>
          </w:p>
        </w:tc>
        <w:tc>
          <w:tcPr>
            <w:tcW w:w="2069" w:type="dxa"/>
          </w:tcPr>
          <w:p w14:paraId="010ECEFA" w14:textId="77777777" w:rsidR="00D766E2" w:rsidRPr="00004EAA" w:rsidRDefault="00D766E2" w:rsidP="001F4548">
            <w:pPr>
              <w:jc w:val="center"/>
              <w:rPr>
                <w:rFonts w:ascii="Arial" w:hAnsi="Arial" w:cs="Arial"/>
                <w:sz w:val="22"/>
                <w:szCs w:val="22"/>
              </w:rPr>
            </w:pPr>
          </w:p>
        </w:tc>
        <w:tc>
          <w:tcPr>
            <w:tcW w:w="1008" w:type="dxa"/>
            <w:gridSpan w:val="2"/>
          </w:tcPr>
          <w:p w14:paraId="30270218"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0.43</w:t>
            </w:r>
          </w:p>
        </w:tc>
      </w:tr>
      <w:tr w:rsidR="00D766E2" w:rsidRPr="00004EAA" w14:paraId="5DA654F8" w14:textId="77777777" w:rsidTr="001F4548">
        <w:tc>
          <w:tcPr>
            <w:tcW w:w="3346" w:type="dxa"/>
          </w:tcPr>
          <w:p w14:paraId="7AF9DD6B" w14:textId="77777777" w:rsidR="00D766E2" w:rsidRPr="00004EAA" w:rsidRDefault="00D766E2" w:rsidP="001F4548">
            <w:pPr>
              <w:rPr>
                <w:rFonts w:ascii="Arial" w:hAnsi="Arial" w:cs="Arial"/>
                <w:sz w:val="22"/>
                <w:szCs w:val="22"/>
              </w:rPr>
            </w:pPr>
            <w:r w:rsidRPr="00004EAA">
              <w:rPr>
                <w:rFonts w:ascii="Arial" w:hAnsi="Arial" w:cs="Arial"/>
                <w:sz w:val="22"/>
                <w:szCs w:val="22"/>
              </w:rPr>
              <w:t xml:space="preserve">   No</w:t>
            </w:r>
          </w:p>
        </w:tc>
        <w:tc>
          <w:tcPr>
            <w:tcW w:w="1355" w:type="dxa"/>
          </w:tcPr>
          <w:p w14:paraId="5EB05E23"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2,668 (97)</w:t>
            </w:r>
          </w:p>
        </w:tc>
        <w:tc>
          <w:tcPr>
            <w:tcW w:w="1704" w:type="dxa"/>
          </w:tcPr>
          <w:p w14:paraId="2F183FC1" w14:textId="76B0390A"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23.9 </w:t>
            </w:r>
            <w:r w:rsidR="003B24CF" w:rsidRPr="00004EAA">
              <w:rPr>
                <w:rFonts w:ascii="Arial" w:hAnsi="Arial" w:cs="Arial"/>
                <w:sz w:val="22"/>
                <w:szCs w:val="22"/>
              </w:rPr>
              <w:t xml:space="preserve">± </w:t>
            </w:r>
            <w:r w:rsidRPr="00004EAA">
              <w:rPr>
                <w:rFonts w:ascii="Arial" w:hAnsi="Arial" w:cs="Arial"/>
                <w:sz w:val="22"/>
                <w:szCs w:val="22"/>
              </w:rPr>
              <w:t>8.6</w:t>
            </w:r>
          </w:p>
        </w:tc>
        <w:tc>
          <w:tcPr>
            <w:tcW w:w="2069" w:type="dxa"/>
          </w:tcPr>
          <w:p w14:paraId="50529D30"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Reference</w:t>
            </w:r>
          </w:p>
        </w:tc>
        <w:tc>
          <w:tcPr>
            <w:tcW w:w="1080" w:type="dxa"/>
          </w:tcPr>
          <w:p w14:paraId="0C651E9F" w14:textId="77777777" w:rsidR="00D766E2" w:rsidRPr="00004EAA" w:rsidRDefault="00D766E2" w:rsidP="001F4548">
            <w:pPr>
              <w:jc w:val="center"/>
              <w:rPr>
                <w:rFonts w:ascii="Arial" w:hAnsi="Arial" w:cs="Arial"/>
                <w:sz w:val="22"/>
                <w:szCs w:val="22"/>
              </w:rPr>
            </w:pPr>
          </w:p>
        </w:tc>
        <w:tc>
          <w:tcPr>
            <w:tcW w:w="2069" w:type="dxa"/>
          </w:tcPr>
          <w:p w14:paraId="1E54679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reference</w:t>
            </w:r>
          </w:p>
        </w:tc>
        <w:tc>
          <w:tcPr>
            <w:tcW w:w="1008" w:type="dxa"/>
            <w:gridSpan w:val="2"/>
          </w:tcPr>
          <w:p w14:paraId="2717F889" w14:textId="77777777" w:rsidR="00D766E2" w:rsidRPr="00004EAA" w:rsidRDefault="00D766E2" w:rsidP="001F4548">
            <w:pPr>
              <w:jc w:val="center"/>
              <w:rPr>
                <w:rFonts w:ascii="Arial" w:hAnsi="Arial" w:cs="Arial"/>
                <w:sz w:val="22"/>
                <w:szCs w:val="22"/>
              </w:rPr>
            </w:pPr>
          </w:p>
        </w:tc>
      </w:tr>
      <w:tr w:rsidR="00D766E2" w:rsidRPr="00004EAA" w14:paraId="72BA8CE0" w14:textId="77777777" w:rsidTr="001F4548">
        <w:tc>
          <w:tcPr>
            <w:tcW w:w="3346" w:type="dxa"/>
          </w:tcPr>
          <w:p w14:paraId="51168695" w14:textId="77777777" w:rsidR="00D766E2" w:rsidRPr="00004EAA" w:rsidRDefault="00D766E2" w:rsidP="001F4548">
            <w:pPr>
              <w:rPr>
                <w:rFonts w:ascii="Arial" w:hAnsi="Arial" w:cs="Arial"/>
                <w:sz w:val="22"/>
                <w:szCs w:val="22"/>
              </w:rPr>
            </w:pPr>
            <w:r w:rsidRPr="00004EAA">
              <w:rPr>
                <w:rFonts w:ascii="Arial" w:hAnsi="Arial" w:cs="Arial"/>
                <w:sz w:val="22"/>
                <w:szCs w:val="22"/>
              </w:rPr>
              <w:t xml:space="preserve">   Yes</w:t>
            </w:r>
          </w:p>
        </w:tc>
        <w:tc>
          <w:tcPr>
            <w:tcW w:w="1355" w:type="dxa"/>
          </w:tcPr>
          <w:p w14:paraId="6835EFD2"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85 (3.1)</w:t>
            </w:r>
          </w:p>
        </w:tc>
        <w:tc>
          <w:tcPr>
            <w:tcW w:w="1704" w:type="dxa"/>
          </w:tcPr>
          <w:p w14:paraId="783E487E" w14:textId="6749CCA9"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23.8 </w:t>
            </w:r>
            <w:r w:rsidR="003B24CF" w:rsidRPr="00004EAA">
              <w:rPr>
                <w:rFonts w:ascii="Arial" w:hAnsi="Arial" w:cs="Arial"/>
                <w:sz w:val="22"/>
                <w:szCs w:val="22"/>
              </w:rPr>
              <w:t xml:space="preserve">± </w:t>
            </w:r>
            <w:r w:rsidRPr="00004EAA">
              <w:rPr>
                <w:rFonts w:ascii="Arial" w:hAnsi="Arial" w:cs="Arial"/>
                <w:sz w:val="22"/>
                <w:szCs w:val="22"/>
              </w:rPr>
              <w:t>8.7</w:t>
            </w:r>
          </w:p>
        </w:tc>
        <w:tc>
          <w:tcPr>
            <w:tcW w:w="2069" w:type="dxa"/>
          </w:tcPr>
          <w:p w14:paraId="086FF79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-0.11 (-7.5, 7.8)</w:t>
            </w:r>
          </w:p>
        </w:tc>
        <w:tc>
          <w:tcPr>
            <w:tcW w:w="1080" w:type="dxa"/>
          </w:tcPr>
          <w:p w14:paraId="4A7B4D54" w14:textId="77777777" w:rsidR="00D766E2" w:rsidRPr="00004EAA" w:rsidRDefault="00D766E2" w:rsidP="001F4548">
            <w:pPr>
              <w:jc w:val="center"/>
              <w:rPr>
                <w:rFonts w:ascii="Arial" w:hAnsi="Arial" w:cs="Arial"/>
                <w:sz w:val="22"/>
                <w:szCs w:val="22"/>
              </w:rPr>
            </w:pPr>
          </w:p>
        </w:tc>
        <w:tc>
          <w:tcPr>
            <w:tcW w:w="2069" w:type="dxa"/>
          </w:tcPr>
          <w:p w14:paraId="77525CB0"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2.7 (-3.9, 9.9)</w:t>
            </w:r>
          </w:p>
        </w:tc>
        <w:tc>
          <w:tcPr>
            <w:tcW w:w="1008" w:type="dxa"/>
            <w:gridSpan w:val="2"/>
          </w:tcPr>
          <w:p w14:paraId="2DBACF97" w14:textId="77777777" w:rsidR="00D766E2" w:rsidRPr="00004EAA" w:rsidRDefault="00D766E2" w:rsidP="001F4548">
            <w:pPr>
              <w:jc w:val="center"/>
              <w:rPr>
                <w:rFonts w:ascii="Arial" w:hAnsi="Arial" w:cs="Arial"/>
                <w:sz w:val="22"/>
                <w:szCs w:val="22"/>
              </w:rPr>
            </w:pPr>
          </w:p>
        </w:tc>
      </w:tr>
      <w:tr w:rsidR="00D766E2" w:rsidRPr="00004EAA" w14:paraId="225748D4" w14:textId="77777777" w:rsidTr="001F4548">
        <w:tc>
          <w:tcPr>
            <w:tcW w:w="3346" w:type="dxa"/>
          </w:tcPr>
          <w:p w14:paraId="79BB4FFA" w14:textId="77777777" w:rsidR="00D766E2" w:rsidRPr="00004EAA" w:rsidRDefault="00D766E2" w:rsidP="001F4548">
            <w:pPr>
              <w:rPr>
                <w:rFonts w:ascii="Arial" w:hAnsi="Arial" w:cs="Arial"/>
                <w:sz w:val="22"/>
                <w:szCs w:val="22"/>
              </w:rPr>
            </w:pPr>
          </w:p>
        </w:tc>
        <w:tc>
          <w:tcPr>
            <w:tcW w:w="1355" w:type="dxa"/>
          </w:tcPr>
          <w:p w14:paraId="21F82B86" w14:textId="77777777" w:rsidR="00D766E2" w:rsidRPr="00004EAA" w:rsidRDefault="00D766E2" w:rsidP="001F4548">
            <w:pPr>
              <w:jc w:val="center"/>
              <w:rPr>
                <w:rFonts w:ascii="Arial" w:hAnsi="Arial" w:cs="Arial"/>
                <w:sz w:val="22"/>
                <w:szCs w:val="22"/>
              </w:rPr>
            </w:pPr>
          </w:p>
        </w:tc>
        <w:tc>
          <w:tcPr>
            <w:tcW w:w="1704" w:type="dxa"/>
          </w:tcPr>
          <w:p w14:paraId="48AA7757" w14:textId="77777777" w:rsidR="00D766E2" w:rsidRPr="00004EAA" w:rsidRDefault="00D766E2" w:rsidP="001F4548">
            <w:pPr>
              <w:jc w:val="center"/>
              <w:rPr>
                <w:rFonts w:ascii="Arial" w:hAnsi="Arial" w:cs="Arial"/>
                <w:sz w:val="22"/>
                <w:szCs w:val="22"/>
              </w:rPr>
            </w:pPr>
          </w:p>
        </w:tc>
        <w:tc>
          <w:tcPr>
            <w:tcW w:w="2069" w:type="dxa"/>
          </w:tcPr>
          <w:p w14:paraId="4EB11F45" w14:textId="77777777" w:rsidR="00D766E2" w:rsidRPr="00004EAA" w:rsidRDefault="00D766E2" w:rsidP="001F4548">
            <w:pPr>
              <w:jc w:val="center"/>
              <w:rPr>
                <w:rFonts w:ascii="Arial" w:hAnsi="Arial" w:cs="Arial"/>
                <w:sz w:val="22"/>
                <w:szCs w:val="22"/>
              </w:rPr>
            </w:pPr>
          </w:p>
        </w:tc>
        <w:tc>
          <w:tcPr>
            <w:tcW w:w="1080" w:type="dxa"/>
          </w:tcPr>
          <w:p w14:paraId="7C096BA9" w14:textId="77777777" w:rsidR="00D766E2" w:rsidRPr="00004EAA" w:rsidRDefault="00D766E2" w:rsidP="001F4548">
            <w:pPr>
              <w:jc w:val="center"/>
              <w:rPr>
                <w:rFonts w:ascii="Arial" w:hAnsi="Arial" w:cs="Arial"/>
                <w:sz w:val="22"/>
                <w:szCs w:val="22"/>
              </w:rPr>
            </w:pPr>
          </w:p>
        </w:tc>
        <w:tc>
          <w:tcPr>
            <w:tcW w:w="2069" w:type="dxa"/>
          </w:tcPr>
          <w:p w14:paraId="10742B2F" w14:textId="77777777" w:rsidR="00D766E2" w:rsidRPr="00004EAA" w:rsidRDefault="00D766E2" w:rsidP="001F4548">
            <w:pPr>
              <w:jc w:val="center"/>
              <w:rPr>
                <w:rFonts w:ascii="Arial" w:hAnsi="Arial" w:cs="Arial"/>
                <w:sz w:val="22"/>
                <w:szCs w:val="22"/>
              </w:rPr>
            </w:pPr>
          </w:p>
        </w:tc>
        <w:tc>
          <w:tcPr>
            <w:tcW w:w="1008" w:type="dxa"/>
            <w:gridSpan w:val="2"/>
          </w:tcPr>
          <w:p w14:paraId="53A9560E" w14:textId="77777777" w:rsidR="00D766E2" w:rsidRPr="00004EAA" w:rsidRDefault="00D766E2" w:rsidP="001F4548">
            <w:pPr>
              <w:jc w:val="center"/>
              <w:rPr>
                <w:rFonts w:ascii="Arial" w:hAnsi="Arial" w:cs="Arial"/>
                <w:sz w:val="22"/>
                <w:szCs w:val="22"/>
              </w:rPr>
            </w:pPr>
          </w:p>
        </w:tc>
      </w:tr>
      <w:tr w:rsidR="00D766E2" w:rsidRPr="00004EAA" w14:paraId="294FDAFC" w14:textId="77777777" w:rsidTr="001F4548">
        <w:tc>
          <w:tcPr>
            <w:tcW w:w="3346" w:type="dxa"/>
          </w:tcPr>
          <w:p w14:paraId="0991BC85" w14:textId="77777777" w:rsidR="00D766E2" w:rsidRPr="00004EAA" w:rsidRDefault="00D766E2" w:rsidP="001F4548">
            <w:pPr>
              <w:rPr>
                <w:rFonts w:ascii="Arial" w:hAnsi="Arial" w:cs="Arial"/>
                <w:sz w:val="22"/>
                <w:szCs w:val="22"/>
              </w:rPr>
            </w:pPr>
            <w:r w:rsidRPr="00004EAA">
              <w:rPr>
                <w:rFonts w:ascii="Arial" w:hAnsi="Arial" w:cs="Arial"/>
                <w:sz w:val="22"/>
                <w:szCs w:val="22"/>
              </w:rPr>
              <w:t>Fish oil</w:t>
            </w:r>
          </w:p>
        </w:tc>
        <w:tc>
          <w:tcPr>
            <w:tcW w:w="1355" w:type="dxa"/>
          </w:tcPr>
          <w:p w14:paraId="36F9E314" w14:textId="77777777" w:rsidR="00D766E2" w:rsidRPr="00004EAA" w:rsidRDefault="00D766E2" w:rsidP="001F4548">
            <w:pPr>
              <w:jc w:val="center"/>
              <w:rPr>
                <w:rFonts w:ascii="Arial" w:hAnsi="Arial" w:cs="Arial"/>
                <w:sz w:val="22"/>
                <w:szCs w:val="22"/>
              </w:rPr>
            </w:pPr>
          </w:p>
        </w:tc>
        <w:tc>
          <w:tcPr>
            <w:tcW w:w="1704" w:type="dxa"/>
          </w:tcPr>
          <w:p w14:paraId="2B8948EA" w14:textId="77777777" w:rsidR="00D766E2" w:rsidRPr="00004EAA" w:rsidRDefault="00D766E2" w:rsidP="001F4548">
            <w:pPr>
              <w:jc w:val="center"/>
              <w:rPr>
                <w:rFonts w:ascii="Arial" w:hAnsi="Arial" w:cs="Arial"/>
                <w:sz w:val="22"/>
                <w:szCs w:val="22"/>
              </w:rPr>
            </w:pPr>
          </w:p>
        </w:tc>
        <w:tc>
          <w:tcPr>
            <w:tcW w:w="2069" w:type="dxa"/>
          </w:tcPr>
          <w:p w14:paraId="4CBEF9E5" w14:textId="77777777" w:rsidR="00D766E2" w:rsidRPr="00004EAA" w:rsidRDefault="00D766E2" w:rsidP="001F4548">
            <w:pPr>
              <w:jc w:val="center"/>
              <w:rPr>
                <w:rFonts w:ascii="Arial" w:hAnsi="Arial" w:cs="Arial"/>
                <w:sz w:val="22"/>
                <w:szCs w:val="22"/>
              </w:rPr>
            </w:pPr>
          </w:p>
        </w:tc>
        <w:tc>
          <w:tcPr>
            <w:tcW w:w="1080" w:type="dxa"/>
          </w:tcPr>
          <w:p w14:paraId="5585AB92"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0.05</w:t>
            </w:r>
          </w:p>
        </w:tc>
        <w:tc>
          <w:tcPr>
            <w:tcW w:w="2069" w:type="dxa"/>
          </w:tcPr>
          <w:p w14:paraId="0413D0AA" w14:textId="77777777" w:rsidR="00D766E2" w:rsidRPr="00004EAA" w:rsidRDefault="00D766E2" w:rsidP="001F4548">
            <w:pPr>
              <w:jc w:val="center"/>
              <w:rPr>
                <w:rFonts w:ascii="Arial" w:hAnsi="Arial" w:cs="Arial"/>
                <w:sz w:val="22"/>
                <w:szCs w:val="22"/>
              </w:rPr>
            </w:pPr>
          </w:p>
        </w:tc>
        <w:tc>
          <w:tcPr>
            <w:tcW w:w="1008" w:type="dxa"/>
            <w:gridSpan w:val="2"/>
          </w:tcPr>
          <w:p w14:paraId="0738CE52"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0.23</w:t>
            </w:r>
          </w:p>
        </w:tc>
      </w:tr>
      <w:tr w:rsidR="00D766E2" w:rsidRPr="00004EAA" w14:paraId="3F84775E" w14:textId="77777777" w:rsidTr="001F4548">
        <w:tc>
          <w:tcPr>
            <w:tcW w:w="3346" w:type="dxa"/>
          </w:tcPr>
          <w:p w14:paraId="7790BC0D" w14:textId="46E0A5C0" w:rsidR="00D766E2" w:rsidRPr="00004EAA" w:rsidRDefault="00D766E2" w:rsidP="003516AF">
            <w:pPr>
              <w:rPr>
                <w:rFonts w:ascii="Arial" w:hAnsi="Arial" w:cs="Arial"/>
                <w:sz w:val="22"/>
                <w:szCs w:val="22"/>
              </w:rPr>
            </w:pPr>
            <w:r w:rsidRPr="00004EAA">
              <w:rPr>
                <w:rFonts w:ascii="Arial" w:hAnsi="Arial" w:cs="Arial"/>
                <w:sz w:val="22"/>
                <w:szCs w:val="22"/>
              </w:rPr>
              <w:t xml:space="preserve">   No</w:t>
            </w:r>
          </w:p>
        </w:tc>
        <w:tc>
          <w:tcPr>
            <w:tcW w:w="1355" w:type="dxa"/>
          </w:tcPr>
          <w:p w14:paraId="068B3C02"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2,678 (97)</w:t>
            </w:r>
          </w:p>
        </w:tc>
        <w:tc>
          <w:tcPr>
            <w:tcW w:w="1704" w:type="dxa"/>
          </w:tcPr>
          <w:p w14:paraId="2689C0D1" w14:textId="6DDE558F"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23.8 </w:t>
            </w:r>
            <w:r w:rsidR="003B24CF" w:rsidRPr="00004EAA">
              <w:rPr>
                <w:rFonts w:ascii="Arial" w:hAnsi="Arial" w:cs="Arial"/>
                <w:sz w:val="22"/>
                <w:szCs w:val="22"/>
              </w:rPr>
              <w:t xml:space="preserve">± </w:t>
            </w:r>
            <w:r w:rsidRPr="00004EAA">
              <w:rPr>
                <w:rFonts w:ascii="Arial" w:hAnsi="Arial" w:cs="Arial"/>
                <w:sz w:val="22"/>
                <w:szCs w:val="22"/>
              </w:rPr>
              <w:t>8.6</w:t>
            </w:r>
          </w:p>
        </w:tc>
        <w:tc>
          <w:tcPr>
            <w:tcW w:w="2069" w:type="dxa"/>
          </w:tcPr>
          <w:p w14:paraId="0DB6CC39"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Reference</w:t>
            </w:r>
          </w:p>
        </w:tc>
        <w:tc>
          <w:tcPr>
            <w:tcW w:w="1080" w:type="dxa"/>
          </w:tcPr>
          <w:p w14:paraId="38C56652" w14:textId="77777777" w:rsidR="00D766E2" w:rsidRPr="00004EAA" w:rsidRDefault="00D766E2" w:rsidP="001F4548">
            <w:pPr>
              <w:jc w:val="center"/>
              <w:rPr>
                <w:rFonts w:ascii="Arial" w:hAnsi="Arial" w:cs="Arial"/>
                <w:sz w:val="22"/>
                <w:szCs w:val="22"/>
              </w:rPr>
            </w:pPr>
          </w:p>
        </w:tc>
        <w:tc>
          <w:tcPr>
            <w:tcW w:w="2069" w:type="dxa"/>
          </w:tcPr>
          <w:p w14:paraId="07F339CD"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Reference</w:t>
            </w:r>
          </w:p>
        </w:tc>
        <w:tc>
          <w:tcPr>
            <w:tcW w:w="1008" w:type="dxa"/>
            <w:gridSpan w:val="2"/>
          </w:tcPr>
          <w:p w14:paraId="18FD1111" w14:textId="77777777" w:rsidR="00D766E2" w:rsidRPr="00004EAA" w:rsidRDefault="00D766E2" w:rsidP="001F4548">
            <w:pPr>
              <w:jc w:val="center"/>
              <w:rPr>
                <w:rFonts w:ascii="Arial" w:hAnsi="Arial" w:cs="Arial"/>
                <w:sz w:val="22"/>
                <w:szCs w:val="22"/>
              </w:rPr>
            </w:pPr>
          </w:p>
        </w:tc>
      </w:tr>
      <w:tr w:rsidR="00D766E2" w:rsidRPr="00004EAA" w14:paraId="36F35E8B" w14:textId="77777777" w:rsidTr="001F4548">
        <w:tc>
          <w:tcPr>
            <w:tcW w:w="3346" w:type="dxa"/>
          </w:tcPr>
          <w:p w14:paraId="57E421D8" w14:textId="78FAC190" w:rsidR="00D766E2" w:rsidRPr="00004EAA" w:rsidRDefault="00D766E2" w:rsidP="003516AF">
            <w:pPr>
              <w:rPr>
                <w:rFonts w:ascii="Arial" w:hAnsi="Arial" w:cs="Arial"/>
                <w:sz w:val="22"/>
                <w:szCs w:val="22"/>
              </w:rPr>
            </w:pPr>
            <w:r w:rsidRPr="00004EAA">
              <w:rPr>
                <w:rFonts w:ascii="Arial" w:hAnsi="Arial" w:cs="Arial"/>
                <w:sz w:val="22"/>
                <w:szCs w:val="22"/>
              </w:rPr>
              <w:t xml:space="preserve">   Yes</w:t>
            </w:r>
          </w:p>
        </w:tc>
        <w:tc>
          <w:tcPr>
            <w:tcW w:w="1355" w:type="dxa"/>
          </w:tcPr>
          <w:p w14:paraId="65F34D5C"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75 (2.7)</w:t>
            </w:r>
          </w:p>
        </w:tc>
        <w:tc>
          <w:tcPr>
            <w:tcW w:w="1704" w:type="dxa"/>
          </w:tcPr>
          <w:p w14:paraId="41EB9FDC" w14:textId="62496A3B"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25.8 </w:t>
            </w:r>
            <w:r w:rsidR="003B24CF" w:rsidRPr="00004EAA">
              <w:rPr>
                <w:rFonts w:ascii="Arial" w:hAnsi="Arial" w:cs="Arial"/>
                <w:sz w:val="22"/>
                <w:szCs w:val="22"/>
              </w:rPr>
              <w:t xml:space="preserve">± </w:t>
            </w:r>
            <w:r w:rsidRPr="00004EAA">
              <w:rPr>
                <w:rFonts w:ascii="Arial" w:hAnsi="Arial" w:cs="Arial"/>
                <w:sz w:val="22"/>
                <w:szCs w:val="22"/>
              </w:rPr>
              <w:t>9.5</w:t>
            </w:r>
          </w:p>
        </w:tc>
        <w:tc>
          <w:tcPr>
            <w:tcW w:w="2069" w:type="dxa"/>
          </w:tcPr>
          <w:p w14:paraId="076081C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8.3 (-0.1, 17.5)</w:t>
            </w:r>
          </w:p>
        </w:tc>
        <w:tc>
          <w:tcPr>
            <w:tcW w:w="1080" w:type="dxa"/>
          </w:tcPr>
          <w:p w14:paraId="1C608F3C" w14:textId="77777777" w:rsidR="00D766E2" w:rsidRPr="00004EAA" w:rsidRDefault="00D766E2" w:rsidP="001F4548">
            <w:pPr>
              <w:jc w:val="center"/>
              <w:rPr>
                <w:rFonts w:ascii="Arial" w:hAnsi="Arial" w:cs="Arial"/>
                <w:sz w:val="22"/>
                <w:szCs w:val="22"/>
              </w:rPr>
            </w:pPr>
          </w:p>
        </w:tc>
        <w:tc>
          <w:tcPr>
            <w:tcW w:w="2069" w:type="dxa"/>
          </w:tcPr>
          <w:p w14:paraId="3F63AAA4"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4.3 (-2.6, 11.8)</w:t>
            </w:r>
          </w:p>
        </w:tc>
        <w:tc>
          <w:tcPr>
            <w:tcW w:w="1008" w:type="dxa"/>
            <w:gridSpan w:val="2"/>
          </w:tcPr>
          <w:p w14:paraId="6D96381B" w14:textId="77777777" w:rsidR="00D766E2" w:rsidRPr="00004EAA" w:rsidRDefault="00D766E2" w:rsidP="001F4548">
            <w:pPr>
              <w:jc w:val="center"/>
              <w:rPr>
                <w:rFonts w:ascii="Arial" w:hAnsi="Arial" w:cs="Arial"/>
                <w:sz w:val="22"/>
                <w:szCs w:val="22"/>
              </w:rPr>
            </w:pPr>
          </w:p>
        </w:tc>
      </w:tr>
      <w:tr w:rsidR="00D766E2" w:rsidRPr="00004EAA" w14:paraId="1F2C04EB" w14:textId="77777777" w:rsidTr="001F4548">
        <w:tc>
          <w:tcPr>
            <w:tcW w:w="3346" w:type="dxa"/>
          </w:tcPr>
          <w:p w14:paraId="317EC25B" w14:textId="77777777" w:rsidR="00D766E2" w:rsidRPr="00004EAA" w:rsidRDefault="00D766E2" w:rsidP="001F4548">
            <w:pPr>
              <w:rPr>
                <w:rFonts w:ascii="Arial" w:hAnsi="Arial" w:cs="Arial"/>
                <w:sz w:val="22"/>
                <w:szCs w:val="22"/>
              </w:rPr>
            </w:pPr>
          </w:p>
        </w:tc>
        <w:tc>
          <w:tcPr>
            <w:tcW w:w="1355" w:type="dxa"/>
          </w:tcPr>
          <w:p w14:paraId="66F2D7F3" w14:textId="77777777" w:rsidR="00D766E2" w:rsidRPr="00004EAA" w:rsidRDefault="00D766E2" w:rsidP="001F4548">
            <w:pPr>
              <w:jc w:val="center"/>
              <w:rPr>
                <w:rFonts w:ascii="Arial" w:hAnsi="Arial" w:cs="Arial"/>
                <w:sz w:val="22"/>
                <w:szCs w:val="22"/>
              </w:rPr>
            </w:pPr>
          </w:p>
        </w:tc>
        <w:tc>
          <w:tcPr>
            <w:tcW w:w="1704" w:type="dxa"/>
          </w:tcPr>
          <w:p w14:paraId="0D537CA4" w14:textId="77777777" w:rsidR="00D766E2" w:rsidRPr="00004EAA" w:rsidRDefault="00D766E2" w:rsidP="001F4548">
            <w:pPr>
              <w:jc w:val="center"/>
              <w:rPr>
                <w:rFonts w:ascii="Arial" w:hAnsi="Arial" w:cs="Arial"/>
                <w:sz w:val="22"/>
                <w:szCs w:val="22"/>
              </w:rPr>
            </w:pPr>
          </w:p>
        </w:tc>
        <w:tc>
          <w:tcPr>
            <w:tcW w:w="2069" w:type="dxa"/>
          </w:tcPr>
          <w:p w14:paraId="56E1609D" w14:textId="77777777" w:rsidR="00D766E2" w:rsidRPr="00004EAA" w:rsidRDefault="00D766E2" w:rsidP="001F4548">
            <w:pPr>
              <w:jc w:val="center"/>
              <w:rPr>
                <w:rFonts w:ascii="Arial" w:hAnsi="Arial" w:cs="Arial"/>
                <w:sz w:val="22"/>
                <w:szCs w:val="22"/>
              </w:rPr>
            </w:pPr>
          </w:p>
        </w:tc>
        <w:tc>
          <w:tcPr>
            <w:tcW w:w="1080" w:type="dxa"/>
          </w:tcPr>
          <w:p w14:paraId="1F445A5A" w14:textId="77777777" w:rsidR="00D766E2" w:rsidRPr="00004EAA" w:rsidRDefault="00D766E2" w:rsidP="001F4548">
            <w:pPr>
              <w:jc w:val="center"/>
              <w:rPr>
                <w:rFonts w:ascii="Arial" w:hAnsi="Arial" w:cs="Arial"/>
                <w:sz w:val="22"/>
                <w:szCs w:val="22"/>
              </w:rPr>
            </w:pPr>
          </w:p>
        </w:tc>
        <w:tc>
          <w:tcPr>
            <w:tcW w:w="2069" w:type="dxa"/>
          </w:tcPr>
          <w:p w14:paraId="1C4AF714" w14:textId="77777777" w:rsidR="00D766E2" w:rsidRPr="00004EAA" w:rsidRDefault="00D766E2" w:rsidP="001F4548">
            <w:pPr>
              <w:jc w:val="center"/>
              <w:rPr>
                <w:rFonts w:ascii="Arial" w:hAnsi="Arial" w:cs="Arial"/>
                <w:sz w:val="22"/>
                <w:szCs w:val="22"/>
              </w:rPr>
            </w:pPr>
          </w:p>
        </w:tc>
        <w:tc>
          <w:tcPr>
            <w:tcW w:w="1008" w:type="dxa"/>
            <w:gridSpan w:val="2"/>
          </w:tcPr>
          <w:p w14:paraId="02F57F94" w14:textId="77777777" w:rsidR="00D766E2" w:rsidRPr="00004EAA" w:rsidRDefault="00D766E2" w:rsidP="001F4548">
            <w:pPr>
              <w:jc w:val="center"/>
              <w:rPr>
                <w:rFonts w:ascii="Arial" w:hAnsi="Arial" w:cs="Arial"/>
                <w:sz w:val="22"/>
                <w:szCs w:val="22"/>
              </w:rPr>
            </w:pPr>
          </w:p>
        </w:tc>
      </w:tr>
      <w:tr w:rsidR="00D766E2" w:rsidRPr="00004EAA" w14:paraId="656885EB" w14:textId="77777777" w:rsidTr="001F4548">
        <w:tc>
          <w:tcPr>
            <w:tcW w:w="3346" w:type="dxa"/>
          </w:tcPr>
          <w:p w14:paraId="76C56F08" w14:textId="77777777" w:rsidR="00D766E2" w:rsidRPr="00004EAA" w:rsidRDefault="00D766E2" w:rsidP="001F4548">
            <w:pPr>
              <w:rPr>
                <w:rFonts w:ascii="Arial" w:hAnsi="Arial" w:cs="Arial"/>
                <w:sz w:val="22"/>
                <w:szCs w:val="22"/>
              </w:rPr>
            </w:pPr>
            <w:r w:rsidRPr="00004EAA">
              <w:rPr>
                <w:rFonts w:ascii="Arial" w:hAnsi="Arial" w:cs="Arial"/>
                <w:sz w:val="22"/>
                <w:szCs w:val="22"/>
              </w:rPr>
              <w:t>Warfarin-like anticoagulants</w:t>
            </w:r>
          </w:p>
        </w:tc>
        <w:tc>
          <w:tcPr>
            <w:tcW w:w="1355" w:type="dxa"/>
          </w:tcPr>
          <w:p w14:paraId="0F417793" w14:textId="77777777" w:rsidR="00D766E2" w:rsidRPr="00004EAA" w:rsidRDefault="00D766E2" w:rsidP="001F4548">
            <w:pPr>
              <w:jc w:val="center"/>
              <w:rPr>
                <w:rFonts w:ascii="Arial" w:hAnsi="Arial" w:cs="Arial"/>
                <w:sz w:val="22"/>
                <w:szCs w:val="22"/>
              </w:rPr>
            </w:pPr>
          </w:p>
        </w:tc>
        <w:tc>
          <w:tcPr>
            <w:tcW w:w="1704" w:type="dxa"/>
          </w:tcPr>
          <w:p w14:paraId="5D950B02" w14:textId="77777777" w:rsidR="00D766E2" w:rsidRPr="00004EAA" w:rsidRDefault="00D766E2" w:rsidP="001F4548">
            <w:pPr>
              <w:jc w:val="center"/>
              <w:rPr>
                <w:rFonts w:ascii="Arial" w:hAnsi="Arial" w:cs="Arial"/>
                <w:sz w:val="22"/>
                <w:szCs w:val="22"/>
              </w:rPr>
            </w:pPr>
          </w:p>
        </w:tc>
        <w:tc>
          <w:tcPr>
            <w:tcW w:w="2069" w:type="dxa"/>
          </w:tcPr>
          <w:p w14:paraId="39D425F1" w14:textId="77777777" w:rsidR="00D766E2" w:rsidRPr="00004EAA" w:rsidRDefault="00D766E2" w:rsidP="001F4548">
            <w:pPr>
              <w:jc w:val="center"/>
              <w:rPr>
                <w:rFonts w:ascii="Arial" w:hAnsi="Arial" w:cs="Arial"/>
                <w:sz w:val="22"/>
                <w:szCs w:val="22"/>
              </w:rPr>
            </w:pPr>
          </w:p>
        </w:tc>
        <w:tc>
          <w:tcPr>
            <w:tcW w:w="1080" w:type="dxa"/>
          </w:tcPr>
          <w:p w14:paraId="1AC05CB4"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0.06</w:t>
            </w:r>
          </w:p>
        </w:tc>
        <w:tc>
          <w:tcPr>
            <w:tcW w:w="2069" w:type="dxa"/>
          </w:tcPr>
          <w:p w14:paraId="60B12A2C" w14:textId="77777777" w:rsidR="00D766E2" w:rsidRPr="00004EAA" w:rsidRDefault="00D766E2" w:rsidP="001F4548">
            <w:pPr>
              <w:jc w:val="center"/>
              <w:rPr>
                <w:rFonts w:ascii="Arial" w:hAnsi="Arial" w:cs="Arial"/>
                <w:sz w:val="22"/>
                <w:szCs w:val="22"/>
              </w:rPr>
            </w:pPr>
          </w:p>
        </w:tc>
        <w:tc>
          <w:tcPr>
            <w:tcW w:w="1008" w:type="dxa"/>
            <w:gridSpan w:val="2"/>
          </w:tcPr>
          <w:p w14:paraId="07ABD073"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0.51</w:t>
            </w:r>
          </w:p>
        </w:tc>
      </w:tr>
      <w:tr w:rsidR="00D766E2" w:rsidRPr="00004EAA" w14:paraId="05D30E20" w14:textId="77777777" w:rsidTr="001F4548">
        <w:tc>
          <w:tcPr>
            <w:tcW w:w="3346" w:type="dxa"/>
          </w:tcPr>
          <w:p w14:paraId="75E686C6" w14:textId="26572A34" w:rsidR="00D766E2" w:rsidRPr="00004EAA" w:rsidRDefault="00D766E2" w:rsidP="003516AF">
            <w:pPr>
              <w:rPr>
                <w:rFonts w:ascii="Arial" w:hAnsi="Arial" w:cs="Arial"/>
                <w:sz w:val="22"/>
                <w:szCs w:val="22"/>
              </w:rPr>
            </w:pPr>
            <w:r w:rsidRPr="00004EAA">
              <w:rPr>
                <w:rFonts w:ascii="Arial" w:hAnsi="Arial" w:cs="Arial"/>
                <w:sz w:val="22"/>
                <w:szCs w:val="22"/>
              </w:rPr>
              <w:t xml:space="preserve">   No</w:t>
            </w:r>
          </w:p>
        </w:tc>
        <w:tc>
          <w:tcPr>
            <w:tcW w:w="1355" w:type="dxa"/>
          </w:tcPr>
          <w:p w14:paraId="27CD442E"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2,724 (99)</w:t>
            </w:r>
          </w:p>
        </w:tc>
        <w:tc>
          <w:tcPr>
            <w:tcW w:w="1704" w:type="dxa"/>
          </w:tcPr>
          <w:p w14:paraId="08BD6212" w14:textId="23214831"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23.9 </w:t>
            </w:r>
            <w:r w:rsidR="003B24CF" w:rsidRPr="00004EAA">
              <w:rPr>
                <w:rFonts w:ascii="Arial" w:hAnsi="Arial" w:cs="Arial"/>
                <w:sz w:val="22"/>
                <w:szCs w:val="22"/>
              </w:rPr>
              <w:t xml:space="preserve">± </w:t>
            </w:r>
            <w:r w:rsidRPr="00004EAA">
              <w:rPr>
                <w:rFonts w:ascii="Arial" w:hAnsi="Arial" w:cs="Arial"/>
                <w:sz w:val="22"/>
                <w:szCs w:val="22"/>
              </w:rPr>
              <w:t>8.6</w:t>
            </w:r>
          </w:p>
        </w:tc>
        <w:tc>
          <w:tcPr>
            <w:tcW w:w="2069" w:type="dxa"/>
          </w:tcPr>
          <w:p w14:paraId="6467F958"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reference</w:t>
            </w:r>
          </w:p>
        </w:tc>
        <w:tc>
          <w:tcPr>
            <w:tcW w:w="1080" w:type="dxa"/>
          </w:tcPr>
          <w:p w14:paraId="03D596A4" w14:textId="77777777" w:rsidR="00D766E2" w:rsidRPr="00004EAA" w:rsidRDefault="00D766E2" w:rsidP="001F4548">
            <w:pPr>
              <w:jc w:val="center"/>
              <w:rPr>
                <w:rFonts w:ascii="Arial" w:hAnsi="Arial" w:cs="Arial"/>
                <w:sz w:val="22"/>
                <w:szCs w:val="22"/>
              </w:rPr>
            </w:pPr>
          </w:p>
        </w:tc>
        <w:tc>
          <w:tcPr>
            <w:tcW w:w="2069" w:type="dxa"/>
          </w:tcPr>
          <w:p w14:paraId="3400B3B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reference</w:t>
            </w:r>
          </w:p>
        </w:tc>
        <w:tc>
          <w:tcPr>
            <w:tcW w:w="1008" w:type="dxa"/>
            <w:gridSpan w:val="2"/>
          </w:tcPr>
          <w:p w14:paraId="19FC79A2" w14:textId="77777777" w:rsidR="00D766E2" w:rsidRPr="00004EAA" w:rsidRDefault="00D766E2" w:rsidP="001F4548">
            <w:pPr>
              <w:jc w:val="center"/>
              <w:rPr>
                <w:rFonts w:ascii="Arial" w:hAnsi="Arial" w:cs="Arial"/>
                <w:sz w:val="22"/>
                <w:szCs w:val="22"/>
              </w:rPr>
            </w:pPr>
          </w:p>
        </w:tc>
      </w:tr>
      <w:tr w:rsidR="00D766E2" w:rsidRPr="00004EAA" w14:paraId="0EFB172A" w14:textId="77777777" w:rsidTr="001F4548">
        <w:tc>
          <w:tcPr>
            <w:tcW w:w="3346" w:type="dxa"/>
          </w:tcPr>
          <w:p w14:paraId="0CD1A60A" w14:textId="72AB07CD" w:rsidR="00D766E2" w:rsidRPr="00004EAA" w:rsidRDefault="00D766E2" w:rsidP="003516AF">
            <w:pPr>
              <w:rPr>
                <w:rFonts w:ascii="Arial" w:hAnsi="Arial" w:cs="Arial"/>
                <w:sz w:val="22"/>
                <w:szCs w:val="22"/>
              </w:rPr>
            </w:pPr>
            <w:r w:rsidRPr="00004EAA">
              <w:rPr>
                <w:rFonts w:ascii="Arial" w:hAnsi="Arial" w:cs="Arial"/>
                <w:sz w:val="22"/>
                <w:szCs w:val="22"/>
              </w:rPr>
              <w:t xml:space="preserve">   Yes</w:t>
            </w:r>
          </w:p>
        </w:tc>
        <w:tc>
          <w:tcPr>
            <w:tcW w:w="1355" w:type="dxa"/>
          </w:tcPr>
          <w:p w14:paraId="61DB7AE3"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29 (1.1)</w:t>
            </w:r>
          </w:p>
        </w:tc>
        <w:tc>
          <w:tcPr>
            <w:tcW w:w="1704" w:type="dxa"/>
          </w:tcPr>
          <w:p w14:paraId="3C064B94" w14:textId="4F3323F3"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20.8 </w:t>
            </w:r>
            <w:r w:rsidR="003B24CF" w:rsidRPr="00004EAA">
              <w:rPr>
                <w:rFonts w:ascii="Arial" w:hAnsi="Arial" w:cs="Arial"/>
                <w:sz w:val="22"/>
                <w:szCs w:val="22"/>
              </w:rPr>
              <w:t xml:space="preserve">± </w:t>
            </w:r>
            <w:r w:rsidRPr="00004EAA">
              <w:rPr>
                <w:rFonts w:ascii="Arial" w:hAnsi="Arial" w:cs="Arial"/>
                <w:sz w:val="22"/>
                <w:szCs w:val="22"/>
              </w:rPr>
              <w:t>6.0</w:t>
            </w:r>
          </w:p>
        </w:tc>
        <w:tc>
          <w:tcPr>
            <w:tcW w:w="2069" w:type="dxa"/>
          </w:tcPr>
          <w:p w14:paraId="588E42E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-11.5 (-22.2, 0.7)</w:t>
            </w:r>
          </w:p>
        </w:tc>
        <w:tc>
          <w:tcPr>
            <w:tcW w:w="1080" w:type="dxa"/>
          </w:tcPr>
          <w:p w14:paraId="64AAA051" w14:textId="77777777" w:rsidR="00D766E2" w:rsidRPr="00004EAA" w:rsidRDefault="00D766E2" w:rsidP="001F4548">
            <w:pPr>
              <w:jc w:val="center"/>
              <w:rPr>
                <w:rFonts w:ascii="Arial" w:hAnsi="Arial" w:cs="Arial"/>
                <w:sz w:val="22"/>
                <w:szCs w:val="22"/>
              </w:rPr>
            </w:pPr>
          </w:p>
        </w:tc>
        <w:tc>
          <w:tcPr>
            <w:tcW w:w="2069" w:type="dxa"/>
          </w:tcPr>
          <w:p w14:paraId="00D526E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-3.8 (-14.1, 7.8)</w:t>
            </w:r>
          </w:p>
        </w:tc>
        <w:tc>
          <w:tcPr>
            <w:tcW w:w="1008" w:type="dxa"/>
            <w:gridSpan w:val="2"/>
          </w:tcPr>
          <w:p w14:paraId="0C435AB2" w14:textId="77777777" w:rsidR="00D766E2" w:rsidRPr="00004EAA" w:rsidRDefault="00D766E2" w:rsidP="001F4548">
            <w:pPr>
              <w:jc w:val="center"/>
              <w:rPr>
                <w:rFonts w:ascii="Arial" w:hAnsi="Arial" w:cs="Arial"/>
                <w:sz w:val="22"/>
                <w:szCs w:val="22"/>
              </w:rPr>
            </w:pPr>
          </w:p>
        </w:tc>
      </w:tr>
      <w:tr w:rsidR="00D766E2" w:rsidRPr="00004EAA" w14:paraId="59C6BFC3" w14:textId="77777777" w:rsidTr="001F4548">
        <w:tc>
          <w:tcPr>
            <w:tcW w:w="3346" w:type="dxa"/>
          </w:tcPr>
          <w:p w14:paraId="51B46396" w14:textId="77777777" w:rsidR="00D766E2" w:rsidRPr="00004EAA" w:rsidRDefault="00D766E2" w:rsidP="001F4548">
            <w:pPr>
              <w:rPr>
                <w:rFonts w:ascii="Arial" w:hAnsi="Arial" w:cs="Arial"/>
                <w:sz w:val="22"/>
                <w:szCs w:val="22"/>
              </w:rPr>
            </w:pPr>
          </w:p>
        </w:tc>
        <w:tc>
          <w:tcPr>
            <w:tcW w:w="1355" w:type="dxa"/>
          </w:tcPr>
          <w:p w14:paraId="105D51F7" w14:textId="77777777" w:rsidR="00D766E2" w:rsidRPr="00004EAA" w:rsidRDefault="00D766E2" w:rsidP="001F4548">
            <w:pPr>
              <w:jc w:val="center"/>
              <w:rPr>
                <w:rFonts w:ascii="Arial" w:hAnsi="Arial" w:cs="Arial"/>
                <w:sz w:val="22"/>
                <w:szCs w:val="22"/>
              </w:rPr>
            </w:pPr>
          </w:p>
        </w:tc>
        <w:tc>
          <w:tcPr>
            <w:tcW w:w="1704" w:type="dxa"/>
          </w:tcPr>
          <w:p w14:paraId="671E3211" w14:textId="77777777" w:rsidR="00D766E2" w:rsidRPr="00004EAA" w:rsidRDefault="00D766E2" w:rsidP="001F4548">
            <w:pPr>
              <w:jc w:val="center"/>
              <w:rPr>
                <w:rFonts w:ascii="Arial" w:hAnsi="Arial" w:cs="Arial"/>
                <w:sz w:val="22"/>
                <w:szCs w:val="22"/>
              </w:rPr>
            </w:pPr>
          </w:p>
        </w:tc>
        <w:tc>
          <w:tcPr>
            <w:tcW w:w="2069" w:type="dxa"/>
          </w:tcPr>
          <w:p w14:paraId="0C739F01" w14:textId="77777777" w:rsidR="00D766E2" w:rsidRPr="00004EAA" w:rsidRDefault="00D766E2" w:rsidP="001F4548">
            <w:pPr>
              <w:jc w:val="center"/>
              <w:rPr>
                <w:rFonts w:ascii="Arial" w:hAnsi="Arial" w:cs="Arial"/>
                <w:sz w:val="22"/>
                <w:szCs w:val="22"/>
              </w:rPr>
            </w:pPr>
          </w:p>
        </w:tc>
        <w:tc>
          <w:tcPr>
            <w:tcW w:w="1080" w:type="dxa"/>
          </w:tcPr>
          <w:p w14:paraId="4AA7A142" w14:textId="77777777" w:rsidR="00D766E2" w:rsidRPr="00004EAA" w:rsidRDefault="00D766E2" w:rsidP="001F4548">
            <w:pPr>
              <w:jc w:val="center"/>
              <w:rPr>
                <w:rFonts w:ascii="Arial" w:hAnsi="Arial" w:cs="Arial"/>
                <w:sz w:val="22"/>
                <w:szCs w:val="22"/>
              </w:rPr>
            </w:pPr>
          </w:p>
        </w:tc>
        <w:tc>
          <w:tcPr>
            <w:tcW w:w="2069" w:type="dxa"/>
          </w:tcPr>
          <w:p w14:paraId="1BE24E26" w14:textId="77777777" w:rsidR="00D766E2" w:rsidRPr="00004EAA" w:rsidRDefault="00D766E2" w:rsidP="001F4548">
            <w:pPr>
              <w:jc w:val="center"/>
              <w:rPr>
                <w:rFonts w:ascii="Arial" w:hAnsi="Arial" w:cs="Arial"/>
                <w:sz w:val="22"/>
                <w:szCs w:val="22"/>
              </w:rPr>
            </w:pPr>
          </w:p>
        </w:tc>
        <w:tc>
          <w:tcPr>
            <w:tcW w:w="1008" w:type="dxa"/>
            <w:gridSpan w:val="2"/>
          </w:tcPr>
          <w:p w14:paraId="53DCD43B" w14:textId="77777777" w:rsidR="00D766E2" w:rsidRPr="00004EAA" w:rsidRDefault="00D766E2" w:rsidP="001F4548">
            <w:pPr>
              <w:jc w:val="center"/>
              <w:rPr>
                <w:rFonts w:ascii="Arial" w:hAnsi="Arial" w:cs="Arial"/>
                <w:sz w:val="22"/>
                <w:szCs w:val="22"/>
              </w:rPr>
            </w:pPr>
          </w:p>
        </w:tc>
      </w:tr>
      <w:tr w:rsidR="00D766E2" w:rsidRPr="00004EAA" w14:paraId="6EC03774" w14:textId="77777777" w:rsidTr="001F4548">
        <w:trPr>
          <w:gridAfter w:val="1"/>
          <w:wAfter w:w="13" w:type="dxa"/>
        </w:trPr>
        <w:tc>
          <w:tcPr>
            <w:tcW w:w="4701" w:type="dxa"/>
            <w:gridSpan w:val="2"/>
          </w:tcPr>
          <w:p w14:paraId="38B77DFF" w14:textId="77777777" w:rsidR="00D766E2" w:rsidRPr="00004EAA" w:rsidRDefault="00D766E2" w:rsidP="001F4548">
            <w:pPr>
              <w:rPr>
                <w:rFonts w:ascii="Arial" w:hAnsi="Arial" w:cs="Arial"/>
                <w:sz w:val="22"/>
                <w:szCs w:val="22"/>
              </w:rPr>
            </w:pPr>
            <w:r w:rsidRPr="00004EAA">
              <w:rPr>
                <w:rFonts w:ascii="Arial" w:hAnsi="Arial" w:cs="Arial"/>
                <w:sz w:val="22"/>
                <w:szCs w:val="22"/>
              </w:rPr>
              <w:t>Non statin cholesterol lowering drugs</w:t>
            </w:r>
          </w:p>
        </w:tc>
        <w:tc>
          <w:tcPr>
            <w:tcW w:w="1704" w:type="dxa"/>
          </w:tcPr>
          <w:p w14:paraId="72697786" w14:textId="77777777" w:rsidR="00D766E2" w:rsidRPr="00004EAA" w:rsidRDefault="00D766E2" w:rsidP="001F4548">
            <w:pPr>
              <w:jc w:val="center"/>
              <w:rPr>
                <w:rFonts w:ascii="Arial" w:hAnsi="Arial" w:cs="Arial"/>
                <w:sz w:val="22"/>
                <w:szCs w:val="22"/>
              </w:rPr>
            </w:pPr>
          </w:p>
        </w:tc>
        <w:tc>
          <w:tcPr>
            <w:tcW w:w="2069" w:type="dxa"/>
          </w:tcPr>
          <w:p w14:paraId="531B525B" w14:textId="77777777" w:rsidR="00D766E2" w:rsidRPr="00004EAA" w:rsidRDefault="00D766E2" w:rsidP="001F4548">
            <w:pPr>
              <w:jc w:val="center"/>
              <w:rPr>
                <w:rFonts w:ascii="Arial" w:hAnsi="Arial" w:cs="Arial"/>
                <w:sz w:val="22"/>
                <w:szCs w:val="22"/>
              </w:rPr>
            </w:pPr>
          </w:p>
        </w:tc>
        <w:tc>
          <w:tcPr>
            <w:tcW w:w="1080" w:type="dxa"/>
          </w:tcPr>
          <w:p w14:paraId="5A333E81"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0.46</w:t>
            </w:r>
          </w:p>
        </w:tc>
        <w:tc>
          <w:tcPr>
            <w:tcW w:w="2069" w:type="dxa"/>
          </w:tcPr>
          <w:p w14:paraId="7AF1C5B5" w14:textId="77777777" w:rsidR="00D766E2" w:rsidRPr="00004EAA" w:rsidRDefault="00D766E2" w:rsidP="001F4548">
            <w:pPr>
              <w:jc w:val="center"/>
              <w:rPr>
                <w:rFonts w:ascii="Arial" w:hAnsi="Arial" w:cs="Arial"/>
                <w:sz w:val="22"/>
                <w:szCs w:val="22"/>
              </w:rPr>
            </w:pPr>
          </w:p>
        </w:tc>
        <w:tc>
          <w:tcPr>
            <w:tcW w:w="995" w:type="dxa"/>
          </w:tcPr>
          <w:p w14:paraId="283AB1B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0.77</w:t>
            </w:r>
          </w:p>
        </w:tc>
      </w:tr>
      <w:tr w:rsidR="00D766E2" w:rsidRPr="00004EAA" w14:paraId="0D5E6710" w14:textId="77777777" w:rsidTr="001F4548">
        <w:tc>
          <w:tcPr>
            <w:tcW w:w="3346" w:type="dxa"/>
          </w:tcPr>
          <w:p w14:paraId="5F1C6103" w14:textId="284ED0BF" w:rsidR="00D766E2" w:rsidRPr="00004EAA" w:rsidRDefault="00D766E2" w:rsidP="003516AF">
            <w:pPr>
              <w:rPr>
                <w:rFonts w:ascii="Arial" w:hAnsi="Arial" w:cs="Arial"/>
                <w:sz w:val="22"/>
                <w:szCs w:val="22"/>
              </w:rPr>
            </w:pPr>
            <w:r w:rsidRPr="00004EAA">
              <w:rPr>
                <w:rFonts w:ascii="Arial" w:hAnsi="Arial" w:cs="Arial"/>
                <w:sz w:val="22"/>
                <w:szCs w:val="22"/>
              </w:rPr>
              <w:t xml:space="preserve">   No</w:t>
            </w:r>
          </w:p>
        </w:tc>
        <w:tc>
          <w:tcPr>
            <w:tcW w:w="1355" w:type="dxa"/>
          </w:tcPr>
          <w:p w14:paraId="5EC2A44D"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2,619 (95) </w:t>
            </w:r>
          </w:p>
        </w:tc>
        <w:tc>
          <w:tcPr>
            <w:tcW w:w="1704" w:type="dxa"/>
          </w:tcPr>
          <w:p w14:paraId="6C26139C" w14:textId="594E9C98"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23.9 </w:t>
            </w:r>
            <w:r w:rsidR="003B24CF" w:rsidRPr="00004EAA">
              <w:rPr>
                <w:rFonts w:ascii="Arial" w:hAnsi="Arial" w:cs="Arial"/>
                <w:sz w:val="22"/>
                <w:szCs w:val="22"/>
              </w:rPr>
              <w:t xml:space="preserve">± </w:t>
            </w:r>
            <w:r w:rsidRPr="00004EAA">
              <w:rPr>
                <w:rFonts w:ascii="Arial" w:hAnsi="Arial" w:cs="Arial"/>
                <w:sz w:val="22"/>
                <w:szCs w:val="22"/>
              </w:rPr>
              <w:t>8.6</w:t>
            </w:r>
          </w:p>
        </w:tc>
        <w:tc>
          <w:tcPr>
            <w:tcW w:w="2069" w:type="dxa"/>
          </w:tcPr>
          <w:p w14:paraId="0BCB2842"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Reference</w:t>
            </w:r>
          </w:p>
        </w:tc>
        <w:tc>
          <w:tcPr>
            <w:tcW w:w="1080" w:type="dxa"/>
          </w:tcPr>
          <w:p w14:paraId="0BD424B3" w14:textId="77777777" w:rsidR="00D766E2" w:rsidRPr="00004EAA" w:rsidRDefault="00D766E2" w:rsidP="001F4548">
            <w:pPr>
              <w:jc w:val="center"/>
              <w:rPr>
                <w:rFonts w:ascii="Arial" w:hAnsi="Arial" w:cs="Arial"/>
                <w:sz w:val="22"/>
                <w:szCs w:val="22"/>
              </w:rPr>
            </w:pPr>
          </w:p>
        </w:tc>
        <w:tc>
          <w:tcPr>
            <w:tcW w:w="2069" w:type="dxa"/>
          </w:tcPr>
          <w:p w14:paraId="6490ADC2"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Reference</w:t>
            </w:r>
          </w:p>
        </w:tc>
        <w:tc>
          <w:tcPr>
            <w:tcW w:w="1008" w:type="dxa"/>
            <w:gridSpan w:val="2"/>
          </w:tcPr>
          <w:p w14:paraId="1D66D74D" w14:textId="77777777" w:rsidR="00D766E2" w:rsidRPr="00004EAA" w:rsidRDefault="00D766E2" w:rsidP="001F4548">
            <w:pPr>
              <w:jc w:val="center"/>
              <w:rPr>
                <w:rFonts w:ascii="Arial" w:hAnsi="Arial" w:cs="Arial"/>
                <w:sz w:val="22"/>
                <w:szCs w:val="22"/>
              </w:rPr>
            </w:pPr>
          </w:p>
        </w:tc>
      </w:tr>
      <w:tr w:rsidR="00D766E2" w:rsidRPr="00004EAA" w14:paraId="2CBF7767" w14:textId="77777777" w:rsidTr="001F4548">
        <w:tc>
          <w:tcPr>
            <w:tcW w:w="3346" w:type="dxa"/>
          </w:tcPr>
          <w:p w14:paraId="79A48C3A" w14:textId="38EE480C" w:rsidR="00D766E2" w:rsidRPr="00004EAA" w:rsidRDefault="00D766E2" w:rsidP="003516AF">
            <w:pPr>
              <w:rPr>
                <w:rFonts w:ascii="Arial" w:hAnsi="Arial" w:cs="Arial"/>
                <w:sz w:val="22"/>
                <w:szCs w:val="22"/>
              </w:rPr>
            </w:pPr>
            <w:r w:rsidRPr="00004EAA">
              <w:rPr>
                <w:rFonts w:ascii="Arial" w:hAnsi="Arial" w:cs="Arial"/>
                <w:sz w:val="22"/>
                <w:szCs w:val="22"/>
              </w:rPr>
              <w:t xml:space="preserve">   Yes</w:t>
            </w:r>
          </w:p>
        </w:tc>
        <w:tc>
          <w:tcPr>
            <w:tcW w:w="1355" w:type="dxa"/>
          </w:tcPr>
          <w:p w14:paraId="38A48ED9"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134 (4.9)</w:t>
            </w:r>
          </w:p>
        </w:tc>
        <w:tc>
          <w:tcPr>
            <w:tcW w:w="1704" w:type="dxa"/>
          </w:tcPr>
          <w:p w14:paraId="1C08E563" w14:textId="4FC7A7B8"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23.2 </w:t>
            </w:r>
            <w:r w:rsidR="003B24CF" w:rsidRPr="00004EAA">
              <w:rPr>
                <w:rFonts w:ascii="Arial" w:hAnsi="Arial" w:cs="Arial"/>
                <w:sz w:val="22"/>
                <w:szCs w:val="22"/>
              </w:rPr>
              <w:t xml:space="preserve">± </w:t>
            </w:r>
            <w:r w:rsidRPr="00004EAA">
              <w:rPr>
                <w:rFonts w:ascii="Arial" w:hAnsi="Arial" w:cs="Arial"/>
                <w:sz w:val="22"/>
                <w:szCs w:val="22"/>
              </w:rPr>
              <w:t>8.0</w:t>
            </w:r>
          </w:p>
        </w:tc>
        <w:tc>
          <w:tcPr>
            <w:tcW w:w="2069" w:type="dxa"/>
          </w:tcPr>
          <w:p w14:paraId="1C54D68B"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-2.3 (-8.1, 3.9)</w:t>
            </w:r>
          </w:p>
        </w:tc>
        <w:tc>
          <w:tcPr>
            <w:tcW w:w="1080" w:type="dxa"/>
          </w:tcPr>
          <w:p w14:paraId="7DB74239" w14:textId="77777777" w:rsidR="00D766E2" w:rsidRPr="00004EAA" w:rsidRDefault="00D766E2" w:rsidP="001F4548">
            <w:pPr>
              <w:jc w:val="center"/>
              <w:rPr>
                <w:rFonts w:ascii="Arial" w:hAnsi="Arial" w:cs="Arial"/>
                <w:sz w:val="22"/>
                <w:szCs w:val="22"/>
              </w:rPr>
            </w:pPr>
          </w:p>
        </w:tc>
        <w:tc>
          <w:tcPr>
            <w:tcW w:w="2069" w:type="dxa"/>
          </w:tcPr>
          <w:p w14:paraId="7A747998"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0.8 (-4.6, 6.5)</w:t>
            </w:r>
          </w:p>
        </w:tc>
        <w:tc>
          <w:tcPr>
            <w:tcW w:w="1008" w:type="dxa"/>
            <w:gridSpan w:val="2"/>
          </w:tcPr>
          <w:p w14:paraId="6169A3D8" w14:textId="77777777" w:rsidR="00D766E2" w:rsidRPr="00004EAA" w:rsidRDefault="00D766E2" w:rsidP="001F4548">
            <w:pPr>
              <w:jc w:val="center"/>
              <w:rPr>
                <w:rFonts w:ascii="Arial" w:hAnsi="Arial" w:cs="Arial"/>
                <w:sz w:val="22"/>
                <w:szCs w:val="22"/>
              </w:rPr>
            </w:pPr>
          </w:p>
        </w:tc>
      </w:tr>
      <w:tr w:rsidR="00D766E2" w:rsidRPr="00004EAA" w14:paraId="7F8F330D" w14:textId="77777777" w:rsidTr="001F4548">
        <w:tc>
          <w:tcPr>
            <w:tcW w:w="3346" w:type="dxa"/>
          </w:tcPr>
          <w:p w14:paraId="48546D67" w14:textId="77777777" w:rsidR="00D766E2" w:rsidRPr="00004EAA" w:rsidRDefault="00D766E2" w:rsidP="001F4548">
            <w:pPr>
              <w:rPr>
                <w:rFonts w:ascii="Arial" w:hAnsi="Arial" w:cs="Arial"/>
                <w:sz w:val="22"/>
                <w:szCs w:val="22"/>
              </w:rPr>
            </w:pPr>
          </w:p>
        </w:tc>
        <w:tc>
          <w:tcPr>
            <w:tcW w:w="1355" w:type="dxa"/>
          </w:tcPr>
          <w:p w14:paraId="69F5F117" w14:textId="77777777" w:rsidR="00D766E2" w:rsidRPr="00004EAA" w:rsidRDefault="00D766E2" w:rsidP="001F4548">
            <w:pPr>
              <w:jc w:val="center"/>
              <w:rPr>
                <w:rFonts w:ascii="Arial" w:hAnsi="Arial" w:cs="Arial"/>
                <w:sz w:val="22"/>
                <w:szCs w:val="22"/>
              </w:rPr>
            </w:pPr>
          </w:p>
        </w:tc>
        <w:tc>
          <w:tcPr>
            <w:tcW w:w="1704" w:type="dxa"/>
          </w:tcPr>
          <w:p w14:paraId="1B2EF60B" w14:textId="77777777" w:rsidR="00D766E2" w:rsidRPr="00004EAA" w:rsidRDefault="00D766E2" w:rsidP="001F4548">
            <w:pPr>
              <w:jc w:val="center"/>
              <w:rPr>
                <w:rFonts w:ascii="Arial" w:hAnsi="Arial" w:cs="Arial"/>
                <w:sz w:val="22"/>
                <w:szCs w:val="22"/>
              </w:rPr>
            </w:pPr>
          </w:p>
        </w:tc>
        <w:tc>
          <w:tcPr>
            <w:tcW w:w="2069" w:type="dxa"/>
          </w:tcPr>
          <w:p w14:paraId="73A1D30B" w14:textId="77777777" w:rsidR="00D766E2" w:rsidRPr="00004EAA" w:rsidRDefault="00D766E2" w:rsidP="001F4548">
            <w:pPr>
              <w:jc w:val="center"/>
              <w:rPr>
                <w:rFonts w:ascii="Arial" w:hAnsi="Arial" w:cs="Arial"/>
                <w:sz w:val="22"/>
                <w:szCs w:val="22"/>
              </w:rPr>
            </w:pPr>
          </w:p>
        </w:tc>
        <w:tc>
          <w:tcPr>
            <w:tcW w:w="1080" w:type="dxa"/>
          </w:tcPr>
          <w:p w14:paraId="222A3F0A" w14:textId="77777777" w:rsidR="00D766E2" w:rsidRPr="00004EAA" w:rsidRDefault="00D766E2" w:rsidP="001F4548">
            <w:pPr>
              <w:jc w:val="center"/>
              <w:rPr>
                <w:rFonts w:ascii="Arial" w:hAnsi="Arial" w:cs="Arial"/>
                <w:sz w:val="22"/>
                <w:szCs w:val="22"/>
              </w:rPr>
            </w:pPr>
          </w:p>
        </w:tc>
        <w:tc>
          <w:tcPr>
            <w:tcW w:w="2069" w:type="dxa"/>
          </w:tcPr>
          <w:p w14:paraId="49C127CB" w14:textId="77777777" w:rsidR="00D766E2" w:rsidRPr="00004EAA" w:rsidRDefault="00D766E2" w:rsidP="001F4548">
            <w:pPr>
              <w:jc w:val="center"/>
              <w:rPr>
                <w:rFonts w:ascii="Arial" w:hAnsi="Arial" w:cs="Arial"/>
                <w:sz w:val="22"/>
                <w:szCs w:val="22"/>
              </w:rPr>
            </w:pPr>
          </w:p>
        </w:tc>
        <w:tc>
          <w:tcPr>
            <w:tcW w:w="1008" w:type="dxa"/>
            <w:gridSpan w:val="2"/>
          </w:tcPr>
          <w:p w14:paraId="12206353" w14:textId="77777777" w:rsidR="00D766E2" w:rsidRPr="00004EAA" w:rsidRDefault="00D766E2" w:rsidP="001F4548">
            <w:pPr>
              <w:jc w:val="center"/>
              <w:rPr>
                <w:rFonts w:ascii="Arial" w:hAnsi="Arial" w:cs="Arial"/>
                <w:sz w:val="22"/>
                <w:szCs w:val="22"/>
              </w:rPr>
            </w:pPr>
          </w:p>
        </w:tc>
      </w:tr>
      <w:tr w:rsidR="00D766E2" w:rsidRPr="00004EAA" w14:paraId="2CC7FDC6" w14:textId="77777777" w:rsidTr="001F4548">
        <w:tc>
          <w:tcPr>
            <w:tcW w:w="3346" w:type="dxa"/>
          </w:tcPr>
          <w:p w14:paraId="33A67A00" w14:textId="77777777" w:rsidR="00D766E2" w:rsidRPr="00004EAA" w:rsidRDefault="00D766E2" w:rsidP="001F4548">
            <w:pPr>
              <w:rPr>
                <w:rFonts w:ascii="Arial" w:hAnsi="Arial" w:cs="Arial"/>
                <w:sz w:val="22"/>
                <w:szCs w:val="22"/>
              </w:rPr>
            </w:pPr>
            <w:r w:rsidRPr="00004EAA">
              <w:rPr>
                <w:rFonts w:ascii="Arial" w:hAnsi="Arial" w:cs="Arial"/>
                <w:sz w:val="22"/>
                <w:szCs w:val="22"/>
              </w:rPr>
              <w:t>Statins</w:t>
            </w:r>
          </w:p>
        </w:tc>
        <w:tc>
          <w:tcPr>
            <w:tcW w:w="1355" w:type="dxa"/>
          </w:tcPr>
          <w:p w14:paraId="14A32AA5" w14:textId="77777777" w:rsidR="00D766E2" w:rsidRPr="00004EAA" w:rsidRDefault="00D766E2" w:rsidP="001F4548">
            <w:pPr>
              <w:jc w:val="center"/>
              <w:rPr>
                <w:rFonts w:ascii="Arial" w:hAnsi="Arial" w:cs="Arial"/>
                <w:sz w:val="22"/>
                <w:szCs w:val="22"/>
              </w:rPr>
            </w:pPr>
          </w:p>
        </w:tc>
        <w:tc>
          <w:tcPr>
            <w:tcW w:w="1704" w:type="dxa"/>
          </w:tcPr>
          <w:p w14:paraId="52A7AAD9" w14:textId="77777777" w:rsidR="00D766E2" w:rsidRPr="00004EAA" w:rsidRDefault="00D766E2" w:rsidP="001F4548">
            <w:pPr>
              <w:jc w:val="center"/>
              <w:rPr>
                <w:rFonts w:ascii="Arial" w:hAnsi="Arial" w:cs="Arial"/>
                <w:sz w:val="22"/>
                <w:szCs w:val="22"/>
              </w:rPr>
            </w:pPr>
          </w:p>
        </w:tc>
        <w:tc>
          <w:tcPr>
            <w:tcW w:w="2069" w:type="dxa"/>
          </w:tcPr>
          <w:p w14:paraId="05521570" w14:textId="77777777" w:rsidR="00D766E2" w:rsidRPr="00004EAA" w:rsidRDefault="00D766E2" w:rsidP="001F4548">
            <w:pPr>
              <w:jc w:val="center"/>
              <w:rPr>
                <w:rFonts w:ascii="Arial" w:hAnsi="Arial" w:cs="Arial"/>
                <w:sz w:val="22"/>
                <w:szCs w:val="22"/>
              </w:rPr>
            </w:pPr>
          </w:p>
        </w:tc>
        <w:tc>
          <w:tcPr>
            <w:tcW w:w="1080" w:type="dxa"/>
          </w:tcPr>
          <w:p w14:paraId="390D0B8E"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0.42</w:t>
            </w:r>
          </w:p>
        </w:tc>
        <w:tc>
          <w:tcPr>
            <w:tcW w:w="2069" w:type="dxa"/>
          </w:tcPr>
          <w:p w14:paraId="44812452" w14:textId="77777777" w:rsidR="00D766E2" w:rsidRPr="00004EAA" w:rsidRDefault="00D766E2" w:rsidP="001F4548">
            <w:pPr>
              <w:jc w:val="center"/>
              <w:rPr>
                <w:rFonts w:ascii="Arial" w:hAnsi="Arial" w:cs="Arial"/>
                <w:sz w:val="22"/>
                <w:szCs w:val="22"/>
              </w:rPr>
            </w:pPr>
          </w:p>
        </w:tc>
        <w:tc>
          <w:tcPr>
            <w:tcW w:w="1008" w:type="dxa"/>
            <w:gridSpan w:val="2"/>
          </w:tcPr>
          <w:p w14:paraId="295B408C"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0.92</w:t>
            </w:r>
          </w:p>
        </w:tc>
      </w:tr>
      <w:tr w:rsidR="00D766E2" w:rsidRPr="00004EAA" w14:paraId="298722DD" w14:textId="77777777" w:rsidTr="001F4548">
        <w:tc>
          <w:tcPr>
            <w:tcW w:w="3346" w:type="dxa"/>
          </w:tcPr>
          <w:p w14:paraId="0F5F5047" w14:textId="461E0F3D" w:rsidR="00D766E2" w:rsidRPr="00004EAA" w:rsidRDefault="006F428C" w:rsidP="001F4548">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No</w:t>
            </w:r>
          </w:p>
        </w:tc>
        <w:tc>
          <w:tcPr>
            <w:tcW w:w="1355" w:type="dxa"/>
          </w:tcPr>
          <w:p w14:paraId="569761D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1,885 (68)</w:t>
            </w:r>
          </w:p>
        </w:tc>
        <w:tc>
          <w:tcPr>
            <w:tcW w:w="1704" w:type="dxa"/>
          </w:tcPr>
          <w:p w14:paraId="08929D0E" w14:textId="1E4CCAD5"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24.0 </w:t>
            </w:r>
            <w:r w:rsidR="003B24CF" w:rsidRPr="00004EAA">
              <w:rPr>
                <w:rFonts w:ascii="Arial" w:hAnsi="Arial" w:cs="Arial"/>
                <w:sz w:val="22"/>
                <w:szCs w:val="22"/>
              </w:rPr>
              <w:t xml:space="preserve">± </w:t>
            </w:r>
            <w:r w:rsidRPr="00004EAA">
              <w:rPr>
                <w:rFonts w:ascii="Arial" w:hAnsi="Arial" w:cs="Arial"/>
                <w:sz w:val="22"/>
                <w:szCs w:val="22"/>
              </w:rPr>
              <w:t>8.7</w:t>
            </w:r>
          </w:p>
        </w:tc>
        <w:tc>
          <w:tcPr>
            <w:tcW w:w="2069" w:type="dxa"/>
          </w:tcPr>
          <w:p w14:paraId="7B9FCAEB"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Reference</w:t>
            </w:r>
          </w:p>
        </w:tc>
        <w:tc>
          <w:tcPr>
            <w:tcW w:w="1080" w:type="dxa"/>
          </w:tcPr>
          <w:p w14:paraId="3C389959" w14:textId="77777777" w:rsidR="00D766E2" w:rsidRPr="00004EAA" w:rsidRDefault="00D766E2" w:rsidP="001F4548">
            <w:pPr>
              <w:jc w:val="center"/>
              <w:rPr>
                <w:rFonts w:ascii="Arial" w:hAnsi="Arial" w:cs="Arial"/>
                <w:sz w:val="22"/>
                <w:szCs w:val="22"/>
              </w:rPr>
            </w:pPr>
          </w:p>
        </w:tc>
        <w:tc>
          <w:tcPr>
            <w:tcW w:w="2069" w:type="dxa"/>
          </w:tcPr>
          <w:p w14:paraId="625FCE76"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reference</w:t>
            </w:r>
          </w:p>
        </w:tc>
        <w:tc>
          <w:tcPr>
            <w:tcW w:w="1008" w:type="dxa"/>
            <w:gridSpan w:val="2"/>
          </w:tcPr>
          <w:p w14:paraId="10806A9F" w14:textId="77777777" w:rsidR="00D766E2" w:rsidRPr="00004EAA" w:rsidRDefault="00D766E2" w:rsidP="001F4548">
            <w:pPr>
              <w:jc w:val="center"/>
              <w:rPr>
                <w:rFonts w:ascii="Arial" w:hAnsi="Arial" w:cs="Arial"/>
                <w:sz w:val="22"/>
                <w:szCs w:val="22"/>
              </w:rPr>
            </w:pPr>
          </w:p>
        </w:tc>
      </w:tr>
      <w:tr w:rsidR="00D766E2" w:rsidRPr="00004EAA" w14:paraId="2115EA85" w14:textId="77777777" w:rsidTr="001F4548">
        <w:tc>
          <w:tcPr>
            <w:tcW w:w="3346" w:type="dxa"/>
          </w:tcPr>
          <w:p w14:paraId="40514E9A" w14:textId="185D8CA9" w:rsidR="00D766E2" w:rsidRPr="00004EAA" w:rsidRDefault="006F428C" w:rsidP="003516AF">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Yes</w:t>
            </w:r>
          </w:p>
        </w:tc>
        <w:tc>
          <w:tcPr>
            <w:tcW w:w="1355" w:type="dxa"/>
          </w:tcPr>
          <w:p w14:paraId="0A414D61"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868 (32)</w:t>
            </w:r>
          </w:p>
        </w:tc>
        <w:tc>
          <w:tcPr>
            <w:tcW w:w="1704" w:type="dxa"/>
          </w:tcPr>
          <w:p w14:paraId="06423724" w14:textId="4C7FD501"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23.7 </w:t>
            </w:r>
            <w:r w:rsidR="003B24CF" w:rsidRPr="00004EAA">
              <w:rPr>
                <w:rFonts w:ascii="Arial" w:hAnsi="Arial" w:cs="Arial"/>
                <w:sz w:val="22"/>
                <w:szCs w:val="22"/>
              </w:rPr>
              <w:t xml:space="preserve">± </w:t>
            </w:r>
            <w:r w:rsidRPr="00004EAA">
              <w:rPr>
                <w:rFonts w:ascii="Arial" w:hAnsi="Arial" w:cs="Arial"/>
                <w:sz w:val="22"/>
                <w:szCs w:val="22"/>
              </w:rPr>
              <w:t>8.3</w:t>
            </w:r>
          </w:p>
        </w:tc>
        <w:tc>
          <w:tcPr>
            <w:tcW w:w="2069" w:type="dxa"/>
          </w:tcPr>
          <w:p w14:paraId="354A1CB2"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-1.2 (-3.9, 1.7)</w:t>
            </w:r>
          </w:p>
        </w:tc>
        <w:tc>
          <w:tcPr>
            <w:tcW w:w="1080" w:type="dxa"/>
          </w:tcPr>
          <w:p w14:paraId="773BB07A" w14:textId="77777777" w:rsidR="00D766E2" w:rsidRPr="00004EAA" w:rsidRDefault="00D766E2" w:rsidP="001F4548">
            <w:pPr>
              <w:jc w:val="center"/>
              <w:rPr>
                <w:rFonts w:ascii="Arial" w:hAnsi="Arial" w:cs="Arial"/>
                <w:sz w:val="22"/>
                <w:szCs w:val="22"/>
              </w:rPr>
            </w:pPr>
          </w:p>
        </w:tc>
        <w:tc>
          <w:tcPr>
            <w:tcW w:w="2069" w:type="dxa"/>
          </w:tcPr>
          <w:p w14:paraId="47EE3407"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-0.1 (-2.6, 2.4)</w:t>
            </w:r>
          </w:p>
        </w:tc>
        <w:tc>
          <w:tcPr>
            <w:tcW w:w="1008" w:type="dxa"/>
            <w:gridSpan w:val="2"/>
          </w:tcPr>
          <w:p w14:paraId="184EC630" w14:textId="77777777" w:rsidR="00D766E2" w:rsidRPr="00004EAA" w:rsidRDefault="00D766E2" w:rsidP="001F4548">
            <w:pPr>
              <w:jc w:val="center"/>
              <w:rPr>
                <w:rFonts w:ascii="Arial" w:hAnsi="Arial" w:cs="Arial"/>
                <w:sz w:val="22"/>
                <w:szCs w:val="22"/>
              </w:rPr>
            </w:pPr>
          </w:p>
        </w:tc>
      </w:tr>
      <w:tr w:rsidR="00D766E2" w:rsidRPr="00004EAA" w14:paraId="4A629BE7" w14:textId="77777777" w:rsidTr="001F4548">
        <w:tc>
          <w:tcPr>
            <w:tcW w:w="3346" w:type="dxa"/>
          </w:tcPr>
          <w:p w14:paraId="60D2A3F1" w14:textId="77777777" w:rsidR="00D766E2" w:rsidRPr="00004EAA" w:rsidRDefault="00D766E2" w:rsidP="001F4548">
            <w:pPr>
              <w:rPr>
                <w:rFonts w:ascii="Arial" w:hAnsi="Arial" w:cs="Arial"/>
                <w:sz w:val="22"/>
                <w:szCs w:val="22"/>
              </w:rPr>
            </w:pPr>
          </w:p>
        </w:tc>
        <w:tc>
          <w:tcPr>
            <w:tcW w:w="1355" w:type="dxa"/>
          </w:tcPr>
          <w:p w14:paraId="0BE8342A" w14:textId="77777777" w:rsidR="00D766E2" w:rsidRPr="00004EAA" w:rsidRDefault="00D766E2" w:rsidP="001F4548">
            <w:pPr>
              <w:jc w:val="center"/>
              <w:rPr>
                <w:rFonts w:ascii="Arial" w:hAnsi="Arial" w:cs="Arial"/>
                <w:sz w:val="22"/>
                <w:szCs w:val="22"/>
              </w:rPr>
            </w:pPr>
          </w:p>
        </w:tc>
        <w:tc>
          <w:tcPr>
            <w:tcW w:w="1704" w:type="dxa"/>
          </w:tcPr>
          <w:p w14:paraId="6625DA0A" w14:textId="77777777" w:rsidR="00D766E2" w:rsidRPr="00004EAA" w:rsidRDefault="00D766E2" w:rsidP="001F4548">
            <w:pPr>
              <w:jc w:val="center"/>
              <w:rPr>
                <w:rFonts w:ascii="Arial" w:hAnsi="Arial" w:cs="Arial"/>
                <w:sz w:val="22"/>
                <w:szCs w:val="22"/>
              </w:rPr>
            </w:pPr>
          </w:p>
        </w:tc>
        <w:tc>
          <w:tcPr>
            <w:tcW w:w="2069" w:type="dxa"/>
          </w:tcPr>
          <w:p w14:paraId="552AA6F8" w14:textId="77777777" w:rsidR="00D766E2" w:rsidRPr="00004EAA" w:rsidRDefault="00D766E2" w:rsidP="001F4548">
            <w:pPr>
              <w:jc w:val="center"/>
              <w:rPr>
                <w:rFonts w:ascii="Arial" w:hAnsi="Arial" w:cs="Arial"/>
                <w:sz w:val="22"/>
                <w:szCs w:val="22"/>
              </w:rPr>
            </w:pPr>
          </w:p>
        </w:tc>
        <w:tc>
          <w:tcPr>
            <w:tcW w:w="1080" w:type="dxa"/>
          </w:tcPr>
          <w:p w14:paraId="6054632A" w14:textId="77777777" w:rsidR="00D766E2" w:rsidRPr="00004EAA" w:rsidRDefault="00D766E2" w:rsidP="001F4548">
            <w:pPr>
              <w:jc w:val="center"/>
              <w:rPr>
                <w:rFonts w:ascii="Arial" w:hAnsi="Arial" w:cs="Arial"/>
                <w:sz w:val="22"/>
                <w:szCs w:val="22"/>
              </w:rPr>
            </w:pPr>
          </w:p>
        </w:tc>
        <w:tc>
          <w:tcPr>
            <w:tcW w:w="2069" w:type="dxa"/>
          </w:tcPr>
          <w:p w14:paraId="206D31C1" w14:textId="77777777" w:rsidR="00D766E2" w:rsidRPr="00004EAA" w:rsidRDefault="00D766E2" w:rsidP="001F4548">
            <w:pPr>
              <w:jc w:val="center"/>
              <w:rPr>
                <w:rFonts w:ascii="Arial" w:hAnsi="Arial" w:cs="Arial"/>
                <w:sz w:val="22"/>
                <w:szCs w:val="22"/>
              </w:rPr>
            </w:pPr>
          </w:p>
        </w:tc>
        <w:tc>
          <w:tcPr>
            <w:tcW w:w="1008" w:type="dxa"/>
            <w:gridSpan w:val="2"/>
          </w:tcPr>
          <w:p w14:paraId="181A7762" w14:textId="77777777" w:rsidR="00D766E2" w:rsidRPr="00004EAA" w:rsidRDefault="00D766E2" w:rsidP="001F4548">
            <w:pPr>
              <w:jc w:val="center"/>
              <w:rPr>
                <w:rFonts w:ascii="Arial" w:hAnsi="Arial" w:cs="Arial"/>
                <w:sz w:val="22"/>
                <w:szCs w:val="22"/>
              </w:rPr>
            </w:pPr>
          </w:p>
        </w:tc>
      </w:tr>
      <w:tr w:rsidR="00D766E2" w:rsidRPr="00004EAA" w14:paraId="782850A0" w14:textId="77777777" w:rsidTr="001F4548">
        <w:tc>
          <w:tcPr>
            <w:tcW w:w="3348" w:type="dxa"/>
          </w:tcPr>
          <w:p w14:paraId="4403DAB0" w14:textId="77777777" w:rsidR="00D766E2" w:rsidRPr="00004EAA" w:rsidRDefault="00D766E2" w:rsidP="001F4548">
            <w:pPr>
              <w:rPr>
                <w:rFonts w:ascii="Arial" w:hAnsi="Arial" w:cs="Arial"/>
                <w:sz w:val="22"/>
                <w:szCs w:val="22"/>
              </w:rPr>
            </w:pPr>
            <w:r w:rsidRPr="00004EAA">
              <w:rPr>
                <w:rFonts w:ascii="Arial" w:hAnsi="Arial" w:cs="Arial"/>
                <w:sz w:val="22"/>
                <w:szCs w:val="22"/>
              </w:rPr>
              <w:t>Gout medications</w:t>
            </w:r>
          </w:p>
        </w:tc>
        <w:tc>
          <w:tcPr>
            <w:tcW w:w="1353" w:type="dxa"/>
          </w:tcPr>
          <w:p w14:paraId="62E96FBF" w14:textId="77777777" w:rsidR="00D766E2" w:rsidRPr="00004EAA" w:rsidRDefault="00D766E2" w:rsidP="001F4548">
            <w:pPr>
              <w:jc w:val="center"/>
              <w:rPr>
                <w:rFonts w:ascii="Arial" w:hAnsi="Arial" w:cs="Arial"/>
                <w:sz w:val="22"/>
                <w:szCs w:val="22"/>
              </w:rPr>
            </w:pPr>
          </w:p>
        </w:tc>
        <w:tc>
          <w:tcPr>
            <w:tcW w:w="1704" w:type="dxa"/>
          </w:tcPr>
          <w:p w14:paraId="3070DC1D" w14:textId="77777777" w:rsidR="00D766E2" w:rsidRPr="00004EAA" w:rsidRDefault="00D766E2" w:rsidP="001F4548">
            <w:pPr>
              <w:jc w:val="center"/>
              <w:rPr>
                <w:rFonts w:ascii="Arial" w:hAnsi="Arial" w:cs="Arial"/>
                <w:sz w:val="22"/>
                <w:szCs w:val="22"/>
              </w:rPr>
            </w:pPr>
          </w:p>
        </w:tc>
        <w:tc>
          <w:tcPr>
            <w:tcW w:w="2069" w:type="dxa"/>
          </w:tcPr>
          <w:p w14:paraId="74B90352" w14:textId="77777777" w:rsidR="00D766E2" w:rsidRPr="00004EAA" w:rsidRDefault="00D766E2" w:rsidP="001F4548">
            <w:pPr>
              <w:jc w:val="center"/>
              <w:rPr>
                <w:rFonts w:ascii="Arial" w:hAnsi="Arial" w:cs="Arial"/>
                <w:sz w:val="22"/>
                <w:szCs w:val="22"/>
              </w:rPr>
            </w:pPr>
          </w:p>
        </w:tc>
        <w:tc>
          <w:tcPr>
            <w:tcW w:w="1080" w:type="dxa"/>
          </w:tcPr>
          <w:p w14:paraId="78C1693B"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0.74</w:t>
            </w:r>
          </w:p>
        </w:tc>
        <w:tc>
          <w:tcPr>
            <w:tcW w:w="2069" w:type="dxa"/>
          </w:tcPr>
          <w:p w14:paraId="2EEEF3CC" w14:textId="77777777" w:rsidR="00D766E2" w:rsidRPr="00004EAA" w:rsidRDefault="00D766E2" w:rsidP="001F4548">
            <w:pPr>
              <w:jc w:val="center"/>
              <w:rPr>
                <w:rFonts w:ascii="Arial" w:hAnsi="Arial" w:cs="Arial"/>
                <w:sz w:val="22"/>
                <w:szCs w:val="22"/>
              </w:rPr>
            </w:pPr>
          </w:p>
        </w:tc>
        <w:tc>
          <w:tcPr>
            <w:tcW w:w="1008" w:type="dxa"/>
            <w:gridSpan w:val="2"/>
          </w:tcPr>
          <w:p w14:paraId="200B9A39"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0.76</w:t>
            </w:r>
          </w:p>
        </w:tc>
      </w:tr>
      <w:tr w:rsidR="00D766E2" w:rsidRPr="00004EAA" w14:paraId="0985289A" w14:textId="77777777" w:rsidTr="001F4548">
        <w:tc>
          <w:tcPr>
            <w:tcW w:w="3348" w:type="dxa"/>
          </w:tcPr>
          <w:p w14:paraId="3DA9F4C0" w14:textId="77777777" w:rsidR="00D766E2" w:rsidRPr="00004EAA" w:rsidRDefault="00D766E2" w:rsidP="001F4548">
            <w:pPr>
              <w:rPr>
                <w:rFonts w:ascii="Arial" w:hAnsi="Arial" w:cs="Arial"/>
                <w:sz w:val="22"/>
                <w:szCs w:val="22"/>
              </w:rPr>
            </w:pPr>
            <w:r w:rsidRPr="00004EAA">
              <w:rPr>
                <w:rFonts w:ascii="Arial" w:hAnsi="Arial" w:cs="Arial"/>
                <w:sz w:val="22"/>
                <w:szCs w:val="22"/>
              </w:rPr>
              <w:t xml:space="preserve">  No gout</w:t>
            </w:r>
          </w:p>
        </w:tc>
        <w:tc>
          <w:tcPr>
            <w:tcW w:w="1353" w:type="dxa"/>
          </w:tcPr>
          <w:p w14:paraId="3C1F2F82"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2,691 (98)</w:t>
            </w:r>
          </w:p>
        </w:tc>
        <w:tc>
          <w:tcPr>
            <w:tcW w:w="1704" w:type="dxa"/>
          </w:tcPr>
          <w:p w14:paraId="136E6C31" w14:textId="3969E52F"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23.9 </w:t>
            </w:r>
            <w:r w:rsidR="003B24CF" w:rsidRPr="00004EAA">
              <w:rPr>
                <w:rFonts w:ascii="Arial" w:hAnsi="Arial" w:cs="Arial"/>
                <w:sz w:val="22"/>
                <w:szCs w:val="22"/>
              </w:rPr>
              <w:t xml:space="preserve">± </w:t>
            </w:r>
            <w:r w:rsidRPr="00004EAA">
              <w:rPr>
                <w:rFonts w:ascii="Arial" w:hAnsi="Arial" w:cs="Arial"/>
                <w:sz w:val="22"/>
                <w:szCs w:val="22"/>
              </w:rPr>
              <w:t>8.6</w:t>
            </w:r>
          </w:p>
        </w:tc>
        <w:tc>
          <w:tcPr>
            <w:tcW w:w="2069" w:type="dxa"/>
          </w:tcPr>
          <w:p w14:paraId="0E393EBD"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reference</w:t>
            </w:r>
          </w:p>
        </w:tc>
        <w:tc>
          <w:tcPr>
            <w:tcW w:w="1080" w:type="dxa"/>
          </w:tcPr>
          <w:p w14:paraId="45288F35" w14:textId="77777777" w:rsidR="00D766E2" w:rsidRPr="00004EAA" w:rsidRDefault="00D766E2" w:rsidP="001F4548">
            <w:pPr>
              <w:jc w:val="center"/>
              <w:rPr>
                <w:rFonts w:ascii="Arial" w:hAnsi="Arial" w:cs="Arial"/>
                <w:sz w:val="22"/>
                <w:szCs w:val="22"/>
              </w:rPr>
            </w:pPr>
          </w:p>
        </w:tc>
        <w:tc>
          <w:tcPr>
            <w:tcW w:w="2069" w:type="dxa"/>
          </w:tcPr>
          <w:p w14:paraId="400AC716"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reference</w:t>
            </w:r>
          </w:p>
        </w:tc>
        <w:tc>
          <w:tcPr>
            <w:tcW w:w="1008" w:type="dxa"/>
            <w:gridSpan w:val="2"/>
          </w:tcPr>
          <w:p w14:paraId="788460DE" w14:textId="77777777" w:rsidR="00D766E2" w:rsidRPr="00004EAA" w:rsidRDefault="00D766E2" w:rsidP="001F4548">
            <w:pPr>
              <w:jc w:val="center"/>
              <w:rPr>
                <w:rFonts w:ascii="Arial" w:hAnsi="Arial" w:cs="Arial"/>
                <w:sz w:val="22"/>
                <w:szCs w:val="22"/>
              </w:rPr>
            </w:pPr>
          </w:p>
        </w:tc>
      </w:tr>
      <w:tr w:rsidR="00D766E2" w:rsidRPr="00004EAA" w14:paraId="04DD706B" w14:textId="77777777" w:rsidTr="001F4548">
        <w:tc>
          <w:tcPr>
            <w:tcW w:w="3348" w:type="dxa"/>
          </w:tcPr>
          <w:p w14:paraId="54734A7A" w14:textId="77777777" w:rsidR="00D766E2" w:rsidRPr="00004EAA" w:rsidRDefault="00D766E2" w:rsidP="001F4548">
            <w:pPr>
              <w:rPr>
                <w:rFonts w:ascii="Arial" w:hAnsi="Arial" w:cs="Arial"/>
                <w:sz w:val="22"/>
                <w:szCs w:val="22"/>
              </w:rPr>
            </w:pPr>
            <w:r w:rsidRPr="00004EAA">
              <w:rPr>
                <w:rFonts w:ascii="Arial" w:hAnsi="Arial" w:cs="Arial"/>
                <w:sz w:val="22"/>
                <w:szCs w:val="22"/>
              </w:rPr>
              <w:t xml:space="preserve">  Gout, no preventive treatment</w:t>
            </w:r>
          </w:p>
        </w:tc>
        <w:tc>
          <w:tcPr>
            <w:tcW w:w="1353" w:type="dxa"/>
          </w:tcPr>
          <w:p w14:paraId="65FCFC71"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7 (0.3)</w:t>
            </w:r>
          </w:p>
        </w:tc>
        <w:tc>
          <w:tcPr>
            <w:tcW w:w="1704" w:type="dxa"/>
          </w:tcPr>
          <w:p w14:paraId="356D57E3" w14:textId="042F4FE6"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21.7 </w:t>
            </w:r>
            <w:r w:rsidR="003B24CF" w:rsidRPr="00004EAA">
              <w:rPr>
                <w:rFonts w:ascii="Arial" w:hAnsi="Arial" w:cs="Arial"/>
                <w:sz w:val="22"/>
                <w:szCs w:val="22"/>
              </w:rPr>
              <w:t xml:space="preserve">± </w:t>
            </w:r>
            <w:r w:rsidRPr="00004EAA">
              <w:rPr>
                <w:rFonts w:ascii="Arial" w:hAnsi="Arial" w:cs="Arial"/>
                <w:sz w:val="22"/>
                <w:szCs w:val="22"/>
              </w:rPr>
              <w:t>5.3</w:t>
            </w:r>
          </w:p>
        </w:tc>
        <w:tc>
          <w:tcPr>
            <w:tcW w:w="2069" w:type="dxa"/>
          </w:tcPr>
          <w:p w14:paraId="3ED17B54"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-5.8 (-27.5, 22.4)</w:t>
            </w:r>
          </w:p>
        </w:tc>
        <w:tc>
          <w:tcPr>
            <w:tcW w:w="1080" w:type="dxa"/>
          </w:tcPr>
          <w:p w14:paraId="05751385" w14:textId="77777777" w:rsidR="00D766E2" w:rsidRPr="00004EAA" w:rsidRDefault="00D766E2" w:rsidP="001F4548">
            <w:pPr>
              <w:jc w:val="center"/>
              <w:rPr>
                <w:rFonts w:ascii="Arial" w:hAnsi="Arial" w:cs="Arial"/>
                <w:sz w:val="22"/>
                <w:szCs w:val="22"/>
              </w:rPr>
            </w:pPr>
          </w:p>
        </w:tc>
        <w:tc>
          <w:tcPr>
            <w:tcW w:w="2069" w:type="dxa"/>
          </w:tcPr>
          <w:p w14:paraId="777A8C29"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-2.1 (-22.6, 23.8)</w:t>
            </w:r>
          </w:p>
        </w:tc>
        <w:tc>
          <w:tcPr>
            <w:tcW w:w="1008" w:type="dxa"/>
            <w:gridSpan w:val="2"/>
          </w:tcPr>
          <w:p w14:paraId="335FFF99" w14:textId="77777777" w:rsidR="00D766E2" w:rsidRPr="00004EAA" w:rsidRDefault="00D766E2" w:rsidP="001F4548">
            <w:pPr>
              <w:jc w:val="center"/>
              <w:rPr>
                <w:rFonts w:ascii="Arial" w:hAnsi="Arial" w:cs="Arial"/>
                <w:sz w:val="22"/>
                <w:szCs w:val="22"/>
              </w:rPr>
            </w:pPr>
          </w:p>
        </w:tc>
      </w:tr>
      <w:tr w:rsidR="00D766E2" w:rsidRPr="00004EAA" w14:paraId="7FA9A22B" w14:textId="77777777" w:rsidTr="001F4548">
        <w:tc>
          <w:tcPr>
            <w:tcW w:w="3348" w:type="dxa"/>
          </w:tcPr>
          <w:p w14:paraId="3E2E7890" w14:textId="77777777" w:rsidR="00D766E2" w:rsidRPr="00004EAA" w:rsidRDefault="00D766E2" w:rsidP="001F4548">
            <w:pPr>
              <w:rPr>
                <w:rFonts w:ascii="Arial" w:hAnsi="Arial" w:cs="Arial"/>
                <w:sz w:val="22"/>
                <w:szCs w:val="22"/>
              </w:rPr>
            </w:pPr>
            <w:r w:rsidRPr="00004EAA">
              <w:rPr>
                <w:rFonts w:ascii="Arial" w:hAnsi="Arial" w:cs="Arial"/>
                <w:sz w:val="22"/>
                <w:szCs w:val="22"/>
              </w:rPr>
              <w:t xml:space="preserve">  Gout, preventive treatment</w:t>
            </w:r>
          </w:p>
        </w:tc>
        <w:tc>
          <w:tcPr>
            <w:tcW w:w="1353" w:type="dxa"/>
          </w:tcPr>
          <w:p w14:paraId="17D3EEED"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55 (2.0)</w:t>
            </w:r>
          </w:p>
        </w:tc>
        <w:tc>
          <w:tcPr>
            <w:tcW w:w="1704" w:type="dxa"/>
          </w:tcPr>
          <w:p w14:paraId="3881BFEE" w14:textId="20786832"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24.3 </w:t>
            </w:r>
            <w:r w:rsidR="003B24CF" w:rsidRPr="00004EAA">
              <w:rPr>
                <w:rFonts w:ascii="Arial" w:hAnsi="Arial" w:cs="Arial"/>
                <w:sz w:val="22"/>
                <w:szCs w:val="22"/>
              </w:rPr>
              <w:t xml:space="preserve">± </w:t>
            </w:r>
            <w:r w:rsidRPr="00004EAA">
              <w:rPr>
                <w:rFonts w:ascii="Arial" w:hAnsi="Arial" w:cs="Arial"/>
                <w:sz w:val="22"/>
                <w:szCs w:val="22"/>
              </w:rPr>
              <w:t>7.6</w:t>
            </w:r>
          </w:p>
        </w:tc>
        <w:tc>
          <w:tcPr>
            <w:tcW w:w="2069" w:type="dxa"/>
          </w:tcPr>
          <w:p w14:paraId="64ACF263"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3.1 (-6.2, 13.3)</w:t>
            </w:r>
          </w:p>
        </w:tc>
        <w:tc>
          <w:tcPr>
            <w:tcW w:w="1080" w:type="dxa"/>
          </w:tcPr>
          <w:p w14:paraId="59DBB381" w14:textId="77777777" w:rsidR="00D766E2" w:rsidRPr="00004EAA" w:rsidRDefault="00D766E2" w:rsidP="001F4548">
            <w:pPr>
              <w:jc w:val="center"/>
              <w:rPr>
                <w:rFonts w:ascii="Arial" w:hAnsi="Arial" w:cs="Arial"/>
                <w:sz w:val="22"/>
                <w:szCs w:val="22"/>
              </w:rPr>
            </w:pPr>
          </w:p>
        </w:tc>
        <w:tc>
          <w:tcPr>
            <w:tcW w:w="2069" w:type="dxa"/>
          </w:tcPr>
          <w:p w14:paraId="5C823926"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3.1 (-5.1, 11.9)</w:t>
            </w:r>
          </w:p>
        </w:tc>
        <w:tc>
          <w:tcPr>
            <w:tcW w:w="1008" w:type="dxa"/>
            <w:gridSpan w:val="2"/>
          </w:tcPr>
          <w:p w14:paraId="0AD7461E" w14:textId="77777777" w:rsidR="00D766E2" w:rsidRPr="00004EAA" w:rsidRDefault="00D766E2" w:rsidP="001F4548">
            <w:pPr>
              <w:jc w:val="center"/>
              <w:rPr>
                <w:rFonts w:ascii="Arial" w:hAnsi="Arial" w:cs="Arial"/>
                <w:sz w:val="22"/>
                <w:szCs w:val="22"/>
              </w:rPr>
            </w:pPr>
          </w:p>
        </w:tc>
      </w:tr>
    </w:tbl>
    <w:p w14:paraId="6CE0B9AF" w14:textId="77777777" w:rsidR="008407EC" w:rsidRDefault="008407EC" w:rsidP="008A5A9A">
      <w:pPr>
        <w:rPr>
          <w:rFonts w:ascii="Arial" w:hAnsi="Arial" w:cs="Arial"/>
          <w:sz w:val="22"/>
          <w:szCs w:val="22"/>
          <w:vertAlign w:val="superscript"/>
        </w:rPr>
      </w:pPr>
    </w:p>
    <w:p w14:paraId="25D37141" w14:textId="75496477" w:rsidR="00BA0D4D" w:rsidRDefault="00D766E2" w:rsidP="008A5A9A">
      <w:pPr>
        <w:rPr>
          <w:rFonts w:ascii="Arial" w:hAnsi="Arial" w:cs="Arial"/>
          <w:sz w:val="22"/>
          <w:szCs w:val="22"/>
        </w:rPr>
      </w:pPr>
      <w:r w:rsidRPr="00004EAA">
        <w:rPr>
          <w:rFonts w:ascii="Arial" w:hAnsi="Arial" w:cs="Arial"/>
          <w:sz w:val="22"/>
          <w:szCs w:val="22"/>
          <w:vertAlign w:val="superscript"/>
        </w:rPr>
        <w:t>1</w:t>
      </w:r>
      <w:r w:rsidR="00BA0D4D">
        <w:rPr>
          <w:rFonts w:ascii="Arial" w:hAnsi="Arial" w:cs="Arial"/>
          <w:sz w:val="22"/>
          <w:szCs w:val="22"/>
        </w:rPr>
        <w:t xml:space="preserve">Values are </w:t>
      </w:r>
      <w:r w:rsidR="00BA0D4D" w:rsidRPr="00BA0D4D">
        <w:rPr>
          <w:rFonts w:ascii="Arial" w:hAnsi="Arial" w:cs="Arial"/>
          <w:sz w:val="22"/>
          <w:szCs w:val="22"/>
        </w:rPr>
        <w:t xml:space="preserve">mean </w:t>
      </w:r>
      <w:r w:rsidR="0019017C" w:rsidRPr="0019017C">
        <w:rPr>
          <w:rFonts w:ascii="Arial" w:eastAsia="MS Gothic" w:hAnsi="Arial" w:cs="Arial"/>
          <w:color w:val="000000"/>
        </w:rPr>
        <w:t>±</w:t>
      </w:r>
      <w:r w:rsidR="000944C9">
        <w:rPr>
          <w:rFonts w:ascii="Arial" w:eastAsia="MS Gothic" w:hAnsi="Arial" w:cs="Arial"/>
          <w:color w:val="000000"/>
        </w:rPr>
        <w:t xml:space="preserve"> </w:t>
      </w:r>
      <w:r w:rsidR="00BA0D4D" w:rsidRPr="00BA0D4D">
        <w:rPr>
          <w:rFonts w:ascii="Arial" w:hAnsi="Arial" w:cs="Arial"/>
          <w:sz w:val="22"/>
          <w:szCs w:val="22"/>
        </w:rPr>
        <w:t>SD</w:t>
      </w:r>
    </w:p>
    <w:p w14:paraId="2BA445C7" w14:textId="5F8EFD5E" w:rsidR="00D766E2" w:rsidRPr="00004EAA" w:rsidRDefault="00BA0D4D" w:rsidP="008A5A9A">
      <w:pPr>
        <w:rPr>
          <w:rFonts w:ascii="Arial" w:hAnsi="Arial" w:cs="Arial"/>
          <w:sz w:val="22"/>
          <w:szCs w:val="22"/>
        </w:rPr>
      </w:pPr>
      <w:r w:rsidRPr="00BA0D4D">
        <w:rPr>
          <w:rFonts w:ascii="Arial" w:hAnsi="Arial" w:cs="Arial"/>
          <w:sz w:val="22"/>
          <w:szCs w:val="22"/>
          <w:vertAlign w:val="superscript"/>
        </w:rPr>
        <w:lastRenderedPageBreak/>
        <w:t>2</w:t>
      </w:r>
      <w:r>
        <w:rPr>
          <w:rFonts w:ascii="Arial" w:hAnsi="Arial" w:cs="Arial"/>
          <w:sz w:val="22"/>
          <w:szCs w:val="22"/>
        </w:rPr>
        <w:t>E</w:t>
      </w:r>
      <w:r w:rsidR="00D766E2" w:rsidRPr="00004EAA">
        <w:rPr>
          <w:rFonts w:ascii="Arial" w:hAnsi="Arial" w:cs="Arial"/>
          <w:sz w:val="22"/>
          <w:szCs w:val="22"/>
        </w:rPr>
        <w:t>stimate is the percent difference in baseline serum 25(OH) vitamin D level compared with reference group</w:t>
      </w:r>
      <w:r w:rsidR="008A5A9A" w:rsidRPr="00004EAA">
        <w:rPr>
          <w:rFonts w:ascii="Arial" w:hAnsi="Arial" w:cs="Arial"/>
          <w:sz w:val="22"/>
          <w:szCs w:val="22"/>
        </w:rPr>
        <w:t xml:space="preserve">. </w:t>
      </w:r>
      <w:r w:rsidR="00D766E2" w:rsidRPr="00004EAA">
        <w:rPr>
          <w:rFonts w:ascii="Arial" w:hAnsi="Arial" w:cs="Arial"/>
          <w:sz w:val="22"/>
          <w:szCs w:val="22"/>
        </w:rPr>
        <w:t xml:space="preserve">Adjusted </w:t>
      </w:r>
      <w:r w:rsidR="008A5A9A" w:rsidRPr="00004EAA">
        <w:rPr>
          <w:rFonts w:ascii="Arial" w:hAnsi="Arial" w:cs="Arial"/>
          <w:sz w:val="22"/>
          <w:szCs w:val="22"/>
        </w:rPr>
        <w:t xml:space="preserve">model is adjusted </w:t>
      </w:r>
      <w:r w:rsidR="00D766E2" w:rsidRPr="00004EAA">
        <w:rPr>
          <w:rFonts w:ascii="Arial" w:hAnsi="Arial" w:cs="Arial"/>
          <w:sz w:val="22"/>
          <w:szCs w:val="22"/>
        </w:rPr>
        <w:t xml:space="preserve">for </w:t>
      </w:r>
      <w:r w:rsidR="008A5A9A" w:rsidRPr="00004EAA">
        <w:rPr>
          <w:rFonts w:ascii="Arial" w:hAnsi="Arial" w:cs="Arial"/>
          <w:sz w:val="22"/>
          <w:szCs w:val="22"/>
        </w:rPr>
        <w:t xml:space="preserve">the </w:t>
      </w:r>
      <w:r w:rsidR="00D766E2" w:rsidRPr="00004EAA">
        <w:rPr>
          <w:rFonts w:ascii="Arial" w:hAnsi="Arial" w:cs="Arial"/>
          <w:sz w:val="22"/>
          <w:szCs w:val="22"/>
        </w:rPr>
        <w:t>variables in final model shown in Table 2</w:t>
      </w:r>
      <w:r w:rsidR="008A5A9A" w:rsidRPr="00004EAA">
        <w:rPr>
          <w:rFonts w:ascii="Arial" w:hAnsi="Arial" w:cs="Arial"/>
          <w:sz w:val="22"/>
          <w:szCs w:val="22"/>
        </w:rPr>
        <w:t>.</w:t>
      </w:r>
    </w:p>
    <w:p w14:paraId="5815A215" w14:textId="4F23394B" w:rsidR="00D766E2" w:rsidRPr="00004EAA" w:rsidRDefault="000944C9" w:rsidP="00D766E2">
      <w:pPr>
        <w:rPr>
          <w:rFonts w:ascii="Arial" w:hAnsi="Arial" w:cs="Arial"/>
          <w:sz w:val="22"/>
          <w:szCs w:val="22"/>
        </w:rPr>
      </w:pPr>
      <w:r>
        <w:rPr>
          <w:rFonts w:ascii="Arial" w:hAnsi="Arial" w:cs="Arial"/>
          <w:sz w:val="22"/>
          <w:szCs w:val="22"/>
          <w:vertAlign w:val="superscript"/>
        </w:rPr>
        <w:t>3</w:t>
      </w:r>
      <w:r w:rsidR="00D766E2" w:rsidRPr="00004EAA">
        <w:rPr>
          <w:rFonts w:ascii="Arial" w:hAnsi="Arial" w:cs="Arial"/>
          <w:sz w:val="22"/>
          <w:szCs w:val="22"/>
        </w:rPr>
        <w:t>H</w:t>
      </w:r>
      <w:r w:rsidR="00D766E2" w:rsidRPr="00004EAA">
        <w:rPr>
          <w:rFonts w:ascii="Arial" w:hAnsi="Arial" w:cs="Arial"/>
          <w:sz w:val="22"/>
          <w:szCs w:val="22"/>
          <w:vertAlign w:val="subscript"/>
        </w:rPr>
        <w:t xml:space="preserve">2 </w:t>
      </w:r>
      <w:r w:rsidR="00890B37" w:rsidRPr="00004EAA">
        <w:rPr>
          <w:rFonts w:ascii="Arial" w:hAnsi="Arial" w:cs="Arial"/>
          <w:sz w:val="22"/>
          <w:szCs w:val="22"/>
        </w:rPr>
        <w:t>blocker and proton pump inhibitor</w:t>
      </w:r>
      <w:r w:rsidR="00D766E2" w:rsidRPr="00004EAA">
        <w:rPr>
          <w:rFonts w:ascii="Arial" w:hAnsi="Arial" w:cs="Arial"/>
          <w:sz w:val="22"/>
          <w:szCs w:val="22"/>
        </w:rPr>
        <w:t xml:space="preserve"> use is </w:t>
      </w:r>
      <w:r w:rsidR="00CD3C94" w:rsidRPr="00004EAA">
        <w:rPr>
          <w:rFonts w:ascii="Arial" w:eastAsia="MS Gothic" w:hAnsi="Arial" w:cs="Arial"/>
          <w:color w:val="000000"/>
          <w:sz w:val="22"/>
          <w:szCs w:val="22"/>
        </w:rPr>
        <w:t>≥</w:t>
      </w:r>
      <w:r>
        <w:rPr>
          <w:rFonts w:ascii="Arial" w:eastAsia="MS Gothic" w:hAnsi="Arial" w:cs="Arial"/>
          <w:color w:val="000000"/>
          <w:sz w:val="22"/>
          <w:szCs w:val="22"/>
        </w:rPr>
        <w:t xml:space="preserve"> </w:t>
      </w:r>
      <w:r w:rsidR="00D766E2" w:rsidRPr="00004EAA">
        <w:rPr>
          <w:rFonts w:ascii="Arial" w:hAnsi="Arial" w:cs="Arial"/>
          <w:sz w:val="22"/>
          <w:szCs w:val="22"/>
        </w:rPr>
        <w:t>once per week – the others have no frequency restrictions</w:t>
      </w:r>
      <w:r>
        <w:rPr>
          <w:rFonts w:ascii="Arial" w:hAnsi="Arial" w:cs="Arial"/>
          <w:sz w:val="22"/>
          <w:szCs w:val="22"/>
        </w:rPr>
        <w:t>.</w:t>
      </w:r>
    </w:p>
    <w:p w14:paraId="50F7E1B6" w14:textId="77777777" w:rsidR="00D766E2" w:rsidRPr="00004EAA" w:rsidRDefault="00D766E2" w:rsidP="00D766E2">
      <w:pPr>
        <w:outlineLvl w:val="0"/>
        <w:rPr>
          <w:rFonts w:ascii="Arial" w:hAnsi="Arial" w:cs="Arial"/>
          <w:sz w:val="22"/>
          <w:szCs w:val="22"/>
        </w:rPr>
      </w:pPr>
    </w:p>
    <w:p w14:paraId="60C47A81" w14:textId="77777777" w:rsidR="004D6811" w:rsidRDefault="004D6811">
      <w:pPr>
        <w:rPr>
          <w:rFonts w:ascii="Arial" w:hAnsi="Arial" w:cs="Arial"/>
          <w:sz w:val="22"/>
          <w:szCs w:val="22"/>
        </w:rPr>
      </w:pPr>
      <w:r>
        <w:rPr>
          <w:rFonts w:ascii="Arial" w:hAnsi="Arial" w:cs="Arial"/>
          <w:sz w:val="22"/>
          <w:szCs w:val="22"/>
        </w:rPr>
        <w:br w:type="page"/>
      </w:r>
    </w:p>
    <w:p w14:paraId="559CB13F" w14:textId="1E23DC3B" w:rsidR="00D766E2" w:rsidRDefault="00D766E2" w:rsidP="00D766E2">
      <w:pPr>
        <w:contextualSpacing/>
        <w:rPr>
          <w:rFonts w:ascii="Arial" w:hAnsi="Arial" w:cs="Arial"/>
          <w:sz w:val="22"/>
          <w:szCs w:val="22"/>
          <w:vertAlign w:val="superscript"/>
        </w:rPr>
      </w:pPr>
      <w:proofErr w:type="gramStart"/>
      <w:r w:rsidRPr="000D68B7">
        <w:rPr>
          <w:rFonts w:ascii="Arial" w:hAnsi="Arial" w:cs="Arial"/>
          <w:sz w:val="22"/>
          <w:szCs w:val="22"/>
        </w:rPr>
        <w:lastRenderedPageBreak/>
        <w:t>Supplemental Table 3.</w:t>
      </w:r>
      <w:proofErr w:type="gramEnd"/>
      <w:r w:rsidRPr="000D68B7">
        <w:rPr>
          <w:rFonts w:ascii="Arial" w:hAnsi="Arial" w:cs="Arial"/>
          <w:sz w:val="22"/>
          <w:szCs w:val="22"/>
        </w:rPr>
        <w:t xml:space="preserve">  </w:t>
      </w:r>
      <w:r w:rsidR="00215612" w:rsidRPr="000D68B7">
        <w:rPr>
          <w:rFonts w:ascii="Arial" w:hAnsi="Arial" w:cs="Arial"/>
          <w:sz w:val="22"/>
          <w:szCs w:val="22"/>
        </w:rPr>
        <w:t>Factors associated with</w:t>
      </w:r>
      <w:r w:rsidRPr="000D68B7">
        <w:rPr>
          <w:rFonts w:ascii="Arial" w:hAnsi="Arial" w:cs="Arial"/>
          <w:sz w:val="22"/>
          <w:szCs w:val="22"/>
        </w:rPr>
        <w:t xml:space="preserve"> </w:t>
      </w:r>
      <w:r w:rsidR="00041C38" w:rsidRPr="000D68B7">
        <w:rPr>
          <w:rFonts w:ascii="Arial" w:hAnsi="Arial" w:cs="Arial"/>
          <w:sz w:val="22"/>
          <w:szCs w:val="22"/>
        </w:rPr>
        <w:t xml:space="preserve">response to 1000 IU/day </w:t>
      </w:r>
      <w:r w:rsidR="007A6DEE" w:rsidRPr="000D68B7">
        <w:rPr>
          <w:rFonts w:ascii="Arial" w:hAnsi="Arial" w:cs="Arial"/>
          <w:sz w:val="22"/>
          <w:szCs w:val="22"/>
        </w:rPr>
        <w:t>cholecalciferol</w:t>
      </w:r>
      <w:r w:rsidR="00041C38" w:rsidRPr="000D68B7">
        <w:rPr>
          <w:rFonts w:ascii="Arial" w:hAnsi="Arial" w:cs="Arial"/>
          <w:sz w:val="22"/>
          <w:szCs w:val="22"/>
        </w:rPr>
        <w:t xml:space="preserve"> among optimally adherent</w:t>
      </w:r>
      <w:r w:rsidR="00041C38" w:rsidRPr="000D68B7">
        <w:rPr>
          <w:rFonts w:ascii="Arial" w:hAnsi="Arial" w:cs="Arial"/>
          <w:sz w:val="22"/>
          <w:szCs w:val="22"/>
          <w:vertAlign w:val="superscript"/>
        </w:rPr>
        <w:t>1</w:t>
      </w:r>
      <w:r w:rsidR="00215612" w:rsidRPr="000D68B7">
        <w:rPr>
          <w:rFonts w:ascii="Arial" w:hAnsi="Arial" w:cs="Arial"/>
          <w:sz w:val="22"/>
          <w:szCs w:val="22"/>
        </w:rPr>
        <w:t xml:space="preserve"> participants</w:t>
      </w:r>
      <w:r w:rsidR="00300346" w:rsidRPr="000D68B7">
        <w:rPr>
          <w:rFonts w:ascii="Arial" w:hAnsi="Arial" w:cs="Arial"/>
          <w:sz w:val="22"/>
          <w:szCs w:val="22"/>
          <w:vertAlign w:val="superscript"/>
        </w:rPr>
        <w:t>2</w:t>
      </w:r>
    </w:p>
    <w:p w14:paraId="6C9C941B" w14:textId="77777777" w:rsidR="004D6811" w:rsidRPr="000D68B7" w:rsidRDefault="004D6811" w:rsidP="00D766E2">
      <w:pPr>
        <w:contextualSpacing/>
        <w:rPr>
          <w:rFonts w:ascii="Arial" w:hAnsi="Arial" w:cs="Arial"/>
          <w:sz w:val="22"/>
          <w:szCs w:val="22"/>
        </w:rPr>
      </w:pPr>
    </w:p>
    <w:tbl>
      <w:tblPr>
        <w:tblW w:w="13410" w:type="dxa"/>
        <w:tblInd w:w="-162" w:type="dxa"/>
        <w:tblLayout w:type="fixed"/>
        <w:tblLook w:val="04A0" w:firstRow="1" w:lastRow="0" w:firstColumn="1" w:lastColumn="0" w:noHBand="0" w:noVBand="1"/>
      </w:tblPr>
      <w:tblGrid>
        <w:gridCol w:w="3600"/>
        <w:gridCol w:w="1710"/>
        <w:gridCol w:w="1530"/>
        <w:gridCol w:w="2160"/>
        <w:gridCol w:w="1080"/>
        <w:gridCol w:w="2160"/>
        <w:gridCol w:w="1170"/>
      </w:tblGrid>
      <w:tr w:rsidR="00D766E2" w:rsidRPr="00004EAA" w14:paraId="1913A3B1" w14:textId="77777777" w:rsidTr="00B3628C">
        <w:tc>
          <w:tcPr>
            <w:tcW w:w="3600" w:type="dxa"/>
          </w:tcPr>
          <w:p w14:paraId="7748AC41" w14:textId="77777777" w:rsidR="00D766E2" w:rsidRPr="00004EAA" w:rsidRDefault="00D766E2" w:rsidP="001F4548">
            <w:pPr>
              <w:rPr>
                <w:rFonts w:ascii="Arial" w:hAnsi="Arial" w:cs="Arial"/>
                <w:sz w:val="22"/>
                <w:szCs w:val="22"/>
              </w:rPr>
            </w:pPr>
          </w:p>
        </w:tc>
        <w:tc>
          <w:tcPr>
            <w:tcW w:w="1710" w:type="dxa"/>
          </w:tcPr>
          <w:p w14:paraId="3A0528CF" w14:textId="7D133FC6" w:rsidR="00D766E2" w:rsidRPr="00004EAA" w:rsidRDefault="00C04BEE" w:rsidP="001F4548">
            <w:pPr>
              <w:contextualSpacing/>
              <w:jc w:val="center"/>
              <w:rPr>
                <w:rFonts w:ascii="Arial" w:hAnsi="Arial" w:cs="Arial"/>
                <w:sz w:val="22"/>
                <w:szCs w:val="22"/>
              </w:rPr>
            </w:pPr>
            <w:r>
              <w:rPr>
                <w:rFonts w:ascii="Arial" w:hAnsi="Arial" w:cs="Arial"/>
                <w:sz w:val="22"/>
                <w:szCs w:val="22"/>
              </w:rPr>
              <w:t xml:space="preserve">Randomized to </w:t>
            </w:r>
            <w:r w:rsidR="007A6DEE" w:rsidRPr="00004EAA">
              <w:rPr>
                <w:rFonts w:ascii="Arial" w:hAnsi="Arial" w:cs="Arial"/>
                <w:sz w:val="22"/>
                <w:szCs w:val="22"/>
              </w:rPr>
              <w:t>Cholecalciferol</w:t>
            </w:r>
            <w:r w:rsidR="00D766E2" w:rsidRPr="00004EAA">
              <w:rPr>
                <w:rFonts w:ascii="Arial" w:hAnsi="Arial" w:cs="Arial"/>
                <w:sz w:val="22"/>
                <w:szCs w:val="22"/>
              </w:rPr>
              <w:t xml:space="preserve"> </w:t>
            </w:r>
          </w:p>
          <w:p w14:paraId="72FB55F4" w14:textId="1CE3B6EB" w:rsidR="00D766E2" w:rsidRPr="00004EAA" w:rsidRDefault="00C04BEE" w:rsidP="00C04BEE">
            <w:pPr>
              <w:contextualSpacing/>
              <w:jc w:val="center"/>
              <w:rPr>
                <w:rFonts w:ascii="Arial" w:hAnsi="Arial" w:cs="Arial"/>
                <w:sz w:val="22"/>
                <w:szCs w:val="22"/>
              </w:rPr>
            </w:pPr>
            <w:r w:rsidRPr="00004EAA">
              <w:rPr>
                <w:rFonts w:ascii="Arial" w:hAnsi="Arial" w:cs="Arial"/>
                <w:sz w:val="22"/>
                <w:szCs w:val="22"/>
              </w:rPr>
              <w:t>(</w:t>
            </w:r>
            <w:r w:rsidRPr="00C15334">
              <w:rPr>
                <w:rFonts w:ascii="Arial" w:hAnsi="Arial" w:cs="Arial"/>
                <w:i/>
                <w:sz w:val="22"/>
                <w:szCs w:val="22"/>
              </w:rPr>
              <w:t>n</w:t>
            </w:r>
            <w:r w:rsidRPr="00004EAA">
              <w:rPr>
                <w:rFonts w:ascii="Arial" w:hAnsi="Arial" w:cs="Arial"/>
                <w:sz w:val="22"/>
                <w:szCs w:val="22"/>
              </w:rPr>
              <w:t xml:space="preserve"> =</w:t>
            </w:r>
            <w:r>
              <w:rPr>
                <w:rFonts w:ascii="Arial" w:hAnsi="Arial" w:cs="Arial"/>
                <w:sz w:val="22"/>
                <w:szCs w:val="22"/>
              </w:rPr>
              <w:t xml:space="preserve"> </w:t>
            </w:r>
            <w:r w:rsidRPr="00004EAA">
              <w:rPr>
                <w:rFonts w:ascii="Arial" w:hAnsi="Arial" w:cs="Arial"/>
                <w:sz w:val="22"/>
                <w:szCs w:val="22"/>
              </w:rPr>
              <w:t>875)</w:t>
            </w:r>
          </w:p>
        </w:tc>
        <w:tc>
          <w:tcPr>
            <w:tcW w:w="1530" w:type="dxa"/>
          </w:tcPr>
          <w:p w14:paraId="3E425FB4" w14:textId="77777777" w:rsidR="00C04BEE" w:rsidRDefault="00C04BEE" w:rsidP="00C04BEE">
            <w:pPr>
              <w:contextualSpacing/>
              <w:jc w:val="center"/>
              <w:rPr>
                <w:rFonts w:ascii="Arial" w:hAnsi="Arial" w:cs="Arial"/>
                <w:sz w:val="22"/>
                <w:szCs w:val="22"/>
              </w:rPr>
            </w:pPr>
            <w:r>
              <w:rPr>
                <w:rFonts w:ascii="Arial" w:hAnsi="Arial" w:cs="Arial"/>
                <w:sz w:val="22"/>
                <w:szCs w:val="22"/>
              </w:rPr>
              <w:t xml:space="preserve">Randomized to </w:t>
            </w:r>
            <w:r w:rsidR="00C15334">
              <w:rPr>
                <w:rFonts w:ascii="Arial" w:hAnsi="Arial" w:cs="Arial"/>
                <w:sz w:val="22"/>
                <w:szCs w:val="22"/>
              </w:rPr>
              <w:t xml:space="preserve">Placebo </w:t>
            </w:r>
          </w:p>
          <w:p w14:paraId="2F1D59CB" w14:textId="2507E824" w:rsidR="00D766E2" w:rsidRPr="00004EAA" w:rsidRDefault="00C04BEE" w:rsidP="00C04BEE">
            <w:pPr>
              <w:contextualSpacing/>
              <w:jc w:val="center"/>
              <w:rPr>
                <w:rFonts w:ascii="Arial" w:hAnsi="Arial" w:cs="Arial"/>
                <w:sz w:val="22"/>
                <w:szCs w:val="22"/>
              </w:rPr>
            </w:pPr>
            <w:r w:rsidRPr="00004EAA">
              <w:rPr>
                <w:rFonts w:ascii="Arial" w:hAnsi="Arial" w:cs="Arial"/>
                <w:sz w:val="22"/>
                <w:szCs w:val="22"/>
              </w:rPr>
              <w:t>(</w:t>
            </w:r>
            <w:r w:rsidRPr="00C15334">
              <w:rPr>
                <w:rFonts w:ascii="Arial" w:hAnsi="Arial" w:cs="Arial"/>
                <w:i/>
                <w:sz w:val="22"/>
                <w:szCs w:val="22"/>
              </w:rPr>
              <w:t>n</w:t>
            </w:r>
            <w:r w:rsidRPr="00004EAA">
              <w:rPr>
                <w:rFonts w:ascii="Arial" w:hAnsi="Arial" w:cs="Arial"/>
                <w:sz w:val="22"/>
                <w:szCs w:val="22"/>
              </w:rPr>
              <w:t xml:space="preserve"> =</w:t>
            </w:r>
            <w:r>
              <w:rPr>
                <w:rFonts w:ascii="Arial" w:hAnsi="Arial" w:cs="Arial"/>
                <w:sz w:val="22"/>
                <w:szCs w:val="22"/>
              </w:rPr>
              <w:t xml:space="preserve"> </w:t>
            </w:r>
            <w:r w:rsidRPr="00004EAA">
              <w:rPr>
                <w:rFonts w:ascii="Arial" w:hAnsi="Arial" w:cs="Arial"/>
                <w:sz w:val="22"/>
                <w:szCs w:val="22"/>
              </w:rPr>
              <w:t>892)</w:t>
            </w:r>
          </w:p>
        </w:tc>
        <w:tc>
          <w:tcPr>
            <w:tcW w:w="3240" w:type="dxa"/>
            <w:gridSpan w:val="2"/>
          </w:tcPr>
          <w:p w14:paraId="140A86C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Univariate</w:t>
            </w:r>
          </w:p>
        </w:tc>
        <w:tc>
          <w:tcPr>
            <w:tcW w:w="3330" w:type="dxa"/>
            <w:gridSpan w:val="2"/>
          </w:tcPr>
          <w:p w14:paraId="72E2604E"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Multivariable Model</w:t>
            </w:r>
          </w:p>
          <w:p w14:paraId="71957782"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w:t>
            </w:r>
            <w:r w:rsidRPr="00004EAA">
              <w:rPr>
                <w:rFonts w:ascii="Arial" w:hAnsi="Arial" w:cs="Arial"/>
                <w:sz w:val="22"/>
                <w:szCs w:val="22"/>
                <w:vertAlign w:val="superscript"/>
              </w:rPr>
              <w:t xml:space="preserve">2 </w:t>
            </w:r>
            <w:r w:rsidRPr="00004EAA">
              <w:rPr>
                <w:rFonts w:ascii="Arial" w:hAnsi="Arial" w:cs="Arial"/>
                <w:sz w:val="22"/>
                <w:szCs w:val="22"/>
              </w:rPr>
              <w:t>= 0.53</w:t>
            </w:r>
          </w:p>
          <w:p w14:paraId="0E16BB14" w14:textId="1385BC6B" w:rsidR="00D766E2" w:rsidRPr="00004EAA" w:rsidRDefault="00C04BEE" w:rsidP="001F4548">
            <w:pPr>
              <w:jc w:val="center"/>
              <w:rPr>
                <w:rFonts w:ascii="Arial" w:hAnsi="Arial" w:cs="Arial"/>
                <w:sz w:val="22"/>
                <w:szCs w:val="22"/>
              </w:rPr>
            </w:pPr>
            <w:r>
              <w:rPr>
                <w:rFonts w:ascii="Arial" w:hAnsi="Arial" w:cs="Arial"/>
                <w:i/>
                <w:sz w:val="22"/>
                <w:szCs w:val="22"/>
              </w:rPr>
              <w:t>(n</w:t>
            </w:r>
            <w:r w:rsidR="00C15334">
              <w:rPr>
                <w:rFonts w:ascii="Arial" w:hAnsi="Arial" w:cs="Arial"/>
                <w:i/>
                <w:sz w:val="22"/>
                <w:szCs w:val="22"/>
              </w:rPr>
              <w:t xml:space="preserve"> </w:t>
            </w:r>
            <w:r w:rsidR="00D766E2" w:rsidRPr="00004EAA">
              <w:rPr>
                <w:rFonts w:ascii="Arial" w:hAnsi="Arial" w:cs="Arial"/>
                <w:sz w:val="22"/>
                <w:szCs w:val="22"/>
              </w:rPr>
              <w:t>=</w:t>
            </w:r>
            <w:r w:rsidR="00C15334">
              <w:rPr>
                <w:rFonts w:ascii="Arial" w:hAnsi="Arial" w:cs="Arial"/>
                <w:sz w:val="22"/>
                <w:szCs w:val="22"/>
              </w:rPr>
              <w:t xml:space="preserve"> </w:t>
            </w:r>
            <w:r w:rsidR="00D766E2" w:rsidRPr="00004EAA">
              <w:rPr>
                <w:rFonts w:ascii="Arial" w:hAnsi="Arial" w:cs="Arial"/>
                <w:sz w:val="22"/>
                <w:szCs w:val="22"/>
              </w:rPr>
              <w:t>1,766</w:t>
            </w:r>
            <w:r>
              <w:rPr>
                <w:rFonts w:ascii="Arial" w:hAnsi="Arial" w:cs="Arial"/>
                <w:sz w:val="22"/>
                <w:szCs w:val="22"/>
              </w:rPr>
              <w:t>)</w:t>
            </w:r>
          </w:p>
        </w:tc>
      </w:tr>
      <w:tr w:rsidR="00D766E2" w:rsidRPr="00004EAA" w14:paraId="0DB23510" w14:textId="77777777" w:rsidTr="00B3628C">
        <w:tc>
          <w:tcPr>
            <w:tcW w:w="3600" w:type="dxa"/>
          </w:tcPr>
          <w:p w14:paraId="217B8456" w14:textId="77777777" w:rsidR="00D766E2" w:rsidRPr="00004EAA" w:rsidRDefault="00D766E2" w:rsidP="001F4548">
            <w:pPr>
              <w:rPr>
                <w:rFonts w:ascii="Arial" w:hAnsi="Arial" w:cs="Arial"/>
                <w:sz w:val="22"/>
                <w:szCs w:val="22"/>
              </w:rPr>
            </w:pPr>
          </w:p>
        </w:tc>
        <w:tc>
          <w:tcPr>
            <w:tcW w:w="1710" w:type="dxa"/>
          </w:tcPr>
          <w:p w14:paraId="66ED065F" w14:textId="77777777" w:rsidR="00C04BEE" w:rsidRDefault="00C04BEE" w:rsidP="001F4548">
            <w:pPr>
              <w:contextualSpacing/>
              <w:jc w:val="center"/>
              <w:rPr>
                <w:rFonts w:ascii="Arial" w:hAnsi="Arial" w:cs="Arial"/>
                <w:i/>
                <w:sz w:val="22"/>
                <w:szCs w:val="22"/>
              </w:rPr>
            </w:pPr>
          </w:p>
          <w:p w14:paraId="3745F995" w14:textId="6CBF60EE" w:rsidR="00D766E2" w:rsidRPr="00004EAA" w:rsidRDefault="00C15334" w:rsidP="001F4548">
            <w:pPr>
              <w:contextualSpacing/>
              <w:jc w:val="center"/>
              <w:rPr>
                <w:rFonts w:ascii="Arial" w:hAnsi="Arial" w:cs="Arial"/>
                <w:sz w:val="22"/>
                <w:szCs w:val="22"/>
              </w:rPr>
            </w:pPr>
            <w:proofErr w:type="gramStart"/>
            <w:r w:rsidRPr="00C15334">
              <w:rPr>
                <w:rFonts w:ascii="Arial" w:hAnsi="Arial" w:cs="Arial"/>
                <w:i/>
                <w:sz w:val="22"/>
                <w:szCs w:val="22"/>
              </w:rPr>
              <w:t>n</w:t>
            </w:r>
            <w:proofErr w:type="gramEnd"/>
            <w:r w:rsidR="00D766E2" w:rsidRPr="00004EAA">
              <w:rPr>
                <w:rFonts w:ascii="Arial" w:hAnsi="Arial" w:cs="Arial"/>
                <w:sz w:val="22"/>
                <w:szCs w:val="22"/>
              </w:rPr>
              <w:t xml:space="preserve"> (%)</w:t>
            </w:r>
          </w:p>
        </w:tc>
        <w:tc>
          <w:tcPr>
            <w:tcW w:w="1530" w:type="dxa"/>
          </w:tcPr>
          <w:p w14:paraId="2E1A62C6" w14:textId="77777777" w:rsidR="00C04BEE" w:rsidRDefault="00C04BEE" w:rsidP="001F4548">
            <w:pPr>
              <w:contextualSpacing/>
              <w:jc w:val="center"/>
              <w:rPr>
                <w:rFonts w:ascii="Arial" w:hAnsi="Arial" w:cs="Arial"/>
                <w:i/>
                <w:sz w:val="22"/>
                <w:szCs w:val="22"/>
              </w:rPr>
            </w:pPr>
          </w:p>
          <w:p w14:paraId="06D70579" w14:textId="7F9FFF9B" w:rsidR="00D766E2" w:rsidRPr="00004EAA" w:rsidRDefault="00C15334" w:rsidP="001F4548">
            <w:pPr>
              <w:contextualSpacing/>
              <w:jc w:val="center"/>
              <w:rPr>
                <w:rFonts w:ascii="Arial" w:hAnsi="Arial" w:cs="Arial"/>
                <w:sz w:val="22"/>
                <w:szCs w:val="22"/>
              </w:rPr>
            </w:pPr>
            <w:proofErr w:type="gramStart"/>
            <w:r w:rsidRPr="00C15334">
              <w:rPr>
                <w:rFonts w:ascii="Arial" w:hAnsi="Arial" w:cs="Arial"/>
                <w:i/>
                <w:sz w:val="22"/>
                <w:szCs w:val="22"/>
              </w:rPr>
              <w:t>n</w:t>
            </w:r>
            <w:proofErr w:type="gramEnd"/>
            <w:r w:rsidR="00D766E2" w:rsidRPr="00004EAA">
              <w:rPr>
                <w:rFonts w:ascii="Arial" w:hAnsi="Arial" w:cs="Arial"/>
                <w:sz w:val="22"/>
                <w:szCs w:val="22"/>
              </w:rPr>
              <w:t xml:space="preserve"> (%)</w:t>
            </w:r>
          </w:p>
        </w:tc>
        <w:tc>
          <w:tcPr>
            <w:tcW w:w="2160" w:type="dxa"/>
          </w:tcPr>
          <w:p w14:paraId="01F9B7D2" w14:textId="49D8D35D" w:rsidR="00D766E2" w:rsidRPr="00004EAA" w:rsidRDefault="00D766E2" w:rsidP="001F4548">
            <w:pPr>
              <w:jc w:val="center"/>
              <w:rPr>
                <w:rFonts w:ascii="Arial" w:hAnsi="Arial" w:cs="Arial"/>
                <w:sz w:val="22"/>
                <w:szCs w:val="22"/>
              </w:rPr>
            </w:pPr>
            <w:r w:rsidRPr="00004EAA">
              <w:rPr>
                <w:rFonts w:ascii="Arial" w:hAnsi="Arial" w:cs="Arial"/>
                <w:sz w:val="22"/>
                <w:szCs w:val="22"/>
              </w:rPr>
              <w:t>Estimate</w:t>
            </w:r>
            <w:r w:rsidR="00DC7FEF" w:rsidRPr="00DC7FEF">
              <w:rPr>
                <w:rFonts w:ascii="Arial" w:hAnsi="Arial" w:cs="Arial"/>
                <w:sz w:val="22"/>
                <w:szCs w:val="22"/>
                <w:vertAlign w:val="superscript"/>
              </w:rPr>
              <w:t>3</w:t>
            </w:r>
          </w:p>
          <w:p w14:paraId="640DA3FE"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 (95% CI)</w:t>
            </w:r>
          </w:p>
        </w:tc>
        <w:tc>
          <w:tcPr>
            <w:tcW w:w="1080" w:type="dxa"/>
          </w:tcPr>
          <w:p w14:paraId="7A5923A9" w14:textId="1B1B92E2" w:rsidR="00D766E2" w:rsidRPr="00004EAA" w:rsidRDefault="00C15334" w:rsidP="001F4548">
            <w:pPr>
              <w:jc w:val="center"/>
              <w:rPr>
                <w:rFonts w:ascii="Arial" w:hAnsi="Arial" w:cs="Arial"/>
                <w:sz w:val="22"/>
                <w:szCs w:val="22"/>
              </w:rPr>
            </w:pPr>
            <w:r w:rsidRPr="00C15334">
              <w:rPr>
                <w:rFonts w:ascii="Arial" w:hAnsi="Arial" w:cs="Arial"/>
                <w:i/>
                <w:sz w:val="22"/>
                <w:szCs w:val="22"/>
              </w:rPr>
              <w:t>P</w:t>
            </w:r>
          </w:p>
        </w:tc>
        <w:tc>
          <w:tcPr>
            <w:tcW w:w="2160" w:type="dxa"/>
          </w:tcPr>
          <w:p w14:paraId="48B9F9D0" w14:textId="69A37CD4" w:rsidR="00D766E2" w:rsidRPr="00004EAA" w:rsidRDefault="00D766E2" w:rsidP="001F4548">
            <w:pPr>
              <w:jc w:val="center"/>
              <w:rPr>
                <w:rFonts w:ascii="Arial" w:hAnsi="Arial" w:cs="Arial"/>
                <w:sz w:val="22"/>
                <w:szCs w:val="22"/>
              </w:rPr>
            </w:pPr>
            <w:r w:rsidRPr="00004EAA">
              <w:rPr>
                <w:rFonts w:ascii="Arial" w:hAnsi="Arial" w:cs="Arial"/>
                <w:sz w:val="22"/>
                <w:szCs w:val="22"/>
              </w:rPr>
              <w:t>Estimate</w:t>
            </w:r>
            <w:r w:rsidR="00DC7FEF" w:rsidRPr="00DC7FEF">
              <w:rPr>
                <w:rFonts w:ascii="Arial" w:hAnsi="Arial" w:cs="Arial"/>
                <w:sz w:val="22"/>
                <w:szCs w:val="22"/>
                <w:vertAlign w:val="superscript"/>
              </w:rPr>
              <w:t>3</w:t>
            </w:r>
            <w:r w:rsidRPr="00004EAA">
              <w:rPr>
                <w:rFonts w:ascii="Arial" w:hAnsi="Arial" w:cs="Arial"/>
                <w:sz w:val="22"/>
                <w:szCs w:val="22"/>
              </w:rPr>
              <w:t xml:space="preserve"> </w:t>
            </w:r>
          </w:p>
          <w:p w14:paraId="21B17E4D"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 (95% CI)</w:t>
            </w:r>
          </w:p>
        </w:tc>
        <w:tc>
          <w:tcPr>
            <w:tcW w:w="1170" w:type="dxa"/>
          </w:tcPr>
          <w:p w14:paraId="31470C5E" w14:textId="77118247" w:rsidR="00D766E2" w:rsidRPr="00004EAA" w:rsidRDefault="00C15334" w:rsidP="001F4548">
            <w:pPr>
              <w:jc w:val="center"/>
              <w:rPr>
                <w:rFonts w:ascii="Arial" w:hAnsi="Arial" w:cs="Arial"/>
                <w:sz w:val="22"/>
                <w:szCs w:val="22"/>
              </w:rPr>
            </w:pPr>
            <w:r w:rsidRPr="00C15334">
              <w:rPr>
                <w:rFonts w:ascii="Arial" w:hAnsi="Arial" w:cs="Arial"/>
                <w:i/>
                <w:sz w:val="22"/>
                <w:szCs w:val="22"/>
              </w:rPr>
              <w:t>P</w:t>
            </w:r>
          </w:p>
        </w:tc>
      </w:tr>
      <w:tr w:rsidR="00D766E2" w:rsidRPr="00004EAA" w14:paraId="6D80A89A" w14:textId="77777777" w:rsidTr="00B3628C">
        <w:tc>
          <w:tcPr>
            <w:tcW w:w="3600" w:type="dxa"/>
          </w:tcPr>
          <w:p w14:paraId="08AA6229" w14:textId="77777777" w:rsidR="00D766E2" w:rsidRPr="00004EAA" w:rsidRDefault="00D766E2" w:rsidP="001F4548">
            <w:pPr>
              <w:rPr>
                <w:rFonts w:ascii="Arial" w:hAnsi="Arial" w:cs="Arial"/>
                <w:sz w:val="22"/>
                <w:szCs w:val="22"/>
                <w:u w:val="single"/>
              </w:rPr>
            </w:pPr>
          </w:p>
        </w:tc>
        <w:tc>
          <w:tcPr>
            <w:tcW w:w="1710" w:type="dxa"/>
          </w:tcPr>
          <w:p w14:paraId="0B846CFB" w14:textId="77777777" w:rsidR="00D766E2" w:rsidRPr="00004EAA" w:rsidRDefault="00D766E2" w:rsidP="001F4548">
            <w:pPr>
              <w:contextualSpacing/>
              <w:jc w:val="center"/>
              <w:rPr>
                <w:rFonts w:ascii="Arial" w:hAnsi="Arial" w:cs="Arial"/>
                <w:sz w:val="22"/>
                <w:szCs w:val="22"/>
              </w:rPr>
            </w:pPr>
            <w:r w:rsidRPr="00004EAA">
              <w:rPr>
                <w:rFonts w:ascii="Arial" w:hAnsi="Arial" w:cs="Arial"/>
                <w:sz w:val="22"/>
                <w:szCs w:val="22"/>
              </w:rPr>
              <w:t xml:space="preserve"> </w:t>
            </w:r>
          </w:p>
        </w:tc>
        <w:tc>
          <w:tcPr>
            <w:tcW w:w="1530" w:type="dxa"/>
          </w:tcPr>
          <w:p w14:paraId="7255817E" w14:textId="77777777" w:rsidR="00D766E2" w:rsidRPr="00004EAA" w:rsidRDefault="00D766E2" w:rsidP="001F4548">
            <w:pPr>
              <w:contextualSpacing/>
              <w:jc w:val="center"/>
              <w:rPr>
                <w:rFonts w:ascii="Arial" w:hAnsi="Arial" w:cs="Arial"/>
                <w:sz w:val="22"/>
                <w:szCs w:val="22"/>
              </w:rPr>
            </w:pPr>
          </w:p>
        </w:tc>
        <w:tc>
          <w:tcPr>
            <w:tcW w:w="2160" w:type="dxa"/>
          </w:tcPr>
          <w:p w14:paraId="5555B456" w14:textId="77777777" w:rsidR="00D766E2" w:rsidRPr="00004EAA" w:rsidRDefault="00D766E2" w:rsidP="001F4548">
            <w:pPr>
              <w:jc w:val="center"/>
              <w:rPr>
                <w:rFonts w:ascii="Arial" w:hAnsi="Arial" w:cs="Arial"/>
                <w:sz w:val="22"/>
                <w:szCs w:val="22"/>
              </w:rPr>
            </w:pPr>
          </w:p>
        </w:tc>
        <w:tc>
          <w:tcPr>
            <w:tcW w:w="1080" w:type="dxa"/>
          </w:tcPr>
          <w:p w14:paraId="53F420EE" w14:textId="77777777" w:rsidR="00D766E2" w:rsidRPr="00004EAA" w:rsidRDefault="00D766E2" w:rsidP="001F4548">
            <w:pPr>
              <w:jc w:val="center"/>
              <w:rPr>
                <w:rFonts w:ascii="Arial" w:hAnsi="Arial" w:cs="Arial"/>
                <w:sz w:val="22"/>
                <w:szCs w:val="22"/>
              </w:rPr>
            </w:pPr>
          </w:p>
        </w:tc>
        <w:tc>
          <w:tcPr>
            <w:tcW w:w="2160" w:type="dxa"/>
          </w:tcPr>
          <w:p w14:paraId="57A0348F" w14:textId="77777777" w:rsidR="00D766E2" w:rsidRPr="00004EAA" w:rsidRDefault="00D766E2" w:rsidP="001F4548">
            <w:pPr>
              <w:jc w:val="center"/>
              <w:rPr>
                <w:rFonts w:ascii="Arial" w:hAnsi="Arial" w:cs="Arial"/>
                <w:sz w:val="22"/>
                <w:szCs w:val="22"/>
              </w:rPr>
            </w:pPr>
          </w:p>
        </w:tc>
        <w:tc>
          <w:tcPr>
            <w:tcW w:w="1170" w:type="dxa"/>
          </w:tcPr>
          <w:p w14:paraId="380D3395" w14:textId="77777777" w:rsidR="00D766E2" w:rsidRPr="00004EAA" w:rsidRDefault="00D766E2" w:rsidP="001F4548">
            <w:pPr>
              <w:jc w:val="center"/>
              <w:rPr>
                <w:rFonts w:ascii="Arial" w:hAnsi="Arial" w:cs="Arial"/>
                <w:sz w:val="22"/>
                <w:szCs w:val="22"/>
              </w:rPr>
            </w:pPr>
          </w:p>
        </w:tc>
      </w:tr>
      <w:tr w:rsidR="00D766E2" w:rsidRPr="00004EAA" w14:paraId="6680D1D0" w14:textId="77777777" w:rsidTr="00B3628C">
        <w:tc>
          <w:tcPr>
            <w:tcW w:w="3600" w:type="dxa"/>
          </w:tcPr>
          <w:p w14:paraId="7BD1151A" w14:textId="469EED1A" w:rsidR="00D766E2" w:rsidRPr="00004EAA" w:rsidRDefault="00D766E2" w:rsidP="001F4548">
            <w:pPr>
              <w:rPr>
                <w:rFonts w:ascii="Arial" w:hAnsi="Arial" w:cs="Arial"/>
                <w:sz w:val="22"/>
                <w:szCs w:val="22"/>
              </w:rPr>
            </w:pPr>
            <w:r w:rsidRPr="00004EAA">
              <w:rPr>
                <w:rFonts w:ascii="Arial" w:hAnsi="Arial" w:cs="Arial"/>
                <w:sz w:val="22"/>
                <w:szCs w:val="22"/>
              </w:rPr>
              <w:t>Baseline serum vitamin D</w:t>
            </w:r>
            <w:r w:rsidR="00C63291" w:rsidRPr="00004EAA">
              <w:rPr>
                <w:rFonts w:ascii="Arial" w:hAnsi="Arial" w:cs="Arial"/>
                <w:sz w:val="22"/>
                <w:szCs w:val="22"/>
              </w:rPr>
              <w:t>, ng/</w:t>
            </w:r>
            <w:r w:rsidR="00FE13BA">
              <w:rPr>
                <w:rFonts w:ascii="Arial" w:hAnsi="Arial" w:cs="Arial"/>
                <w:sz w:val="22"/>
                <w:szCs w:val="22"/>
              </w:rPr>
              <w:t>mL</w:t>
            </w:r>
            <w:r w:rsidR="00DC7FEF">
              <w:rPr>
                <w:rFonts w:ascii="Arial" w:hAnsi="Arial" w:cs="Arial"/>
                <w:sz w:val="22"/>
                <w:szCs w:val="22"/>
                <w:vertAlign w:val="superscript"/>
              </w:rPr>
              <w:t>4</w:t>
            </w:r>
          </w:p>
        </w:tc>
        <w:tc>
          <w:tcPr>
            <w:tcW w:w="1710" w:type="dxa"/>
          </w:tcPr>
          <w:p w14:paraId="1F237BB6"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 </w:t>
            </w:r>
          </w:p>
        </w:tc>
        <w:tc>
          <w:tcPr>
            <w:tcW w:w="1530" w:type="dxa"/>
          </w:tcPr>
          <w:p w14:paraId="2F4DB2E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 </w:t>
            </w:r>
          </w:p>
        </w:tc>
        <w:tc>
          <w:tcPr>
            <w:tcW w:w="2160" w:type="dxa"/>
          </w:tcPr>
          <w:p w14:paraId="52D64F0B" w14:textId="77777777" w:rsidR="00D766E2" w:rsidRPr="00004EAA" w:rsidRDefault="00D766E2" w:rsidP="001F4548">
            <w:pPr>
              <w:jc w:val="center"/>
              <w:rPr>
                <w:rFonts w:ascii="Arial" w:hAnsi="Arial" w:cs="Arial"/>
                <w:sz w:val="22"/>
                <w:szCs w:val="22"/>
              </w:rPr>
            </w:pPr>
          </w:p>
        </w:tc>
        <w:tc>
          <w:tcPr>
            <w:tcW w:w="1080" w:type="dxa"/>
          </w:tcPr>
          <w:p w14:paraId="02A33922"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&lt;0.0001</w:t>
            </w:r>
          </w:p>
        </w:tc>
        <w:tc>
          <w:tcPr>
            <w:tcW w:w="2160" w:type="dxa"/>
          </w:tcPr>
          <w:p w14:paraId="4AD3828D" w14:textId="77777777" w:rsidR="00D766E2" w:rsidRPr="00004EAA" w:rsidRDefault="00D766E2" w:rsidP="001F4548">
            <w:pPr>
              <w:jc w:val="center"/>
              <w:rPr>
                <w:rFonts w:ascii="Arial" w:hAnsi="Arial" w:cs="Arial"/>
                <w:sz w:val="22"/>
                <w:szCs w:val="22"/>
              </w:rPr>
            </w:pPr>
          </w:p>
        </w:tc>
        <w:tc>
          <w:tcPr>
            <w:tcW w:w="1170" w:type="dxa"/>
          </w:tcPr>
          <w:p w14:paraId="2F4433B7"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&lt;0.0001</w:t>
            </w:r>
          </w:p>
        </w:tc>
      </w:tr>
      <w:tr w:rsidR="00D766E2" w:rsidRPr="00004EAA" w14:paraId="5FF733C5" w14:textId="77777777" w:rsidTr="00B3628C">
        <w:tc>
          <w:tcPr>
            <w:tcW w:w="3600" w:type="dxa"/>
          </w:tcPr>
          <w:p w14:paraId="76FE0CB3" w14:textId="47A7E26C" w:rsidR="00D766E2" w:rsidRPr="00004EAA" w:rsidRDefault="00D766E2" w:rsidP="00C63291">
            <w:pPr>
              <w:rPr>
                <w:rFonts w:ascii="Arial" w:hAnsi="Arial" w:cs="Arial"/>
                <w:sz w:val="22"/>
                <w:szCs w:val="22"/>
              </w:rPr>
            </w:pPr>
            <w:r w:rsidRPr="00004EAA">
              <w:rPr>
                <w:rFonts w:ascii="Arial" w:hAnsi="Arial" w:cs="Arial"/>
                <w:sz w:val="22"/>
                <w:szCs w:val="22"/>
              </w:rPr>
              <w:t xml:space="preserve">   25</w:t>
            </w:r>
            <w:r w:rsidRPr="00004EAA">
              <w:rPr>
                <w:rFonts w:ascii="Arial" w:hAnsi="Arial" w:cs="Arial"/>
                <w:sz w:val="22"/>
                <w:szCs w:val="22"/>
                <w:vertAlign w:val="superscript"/>
              </w:rPr>
              <w:t>th</w:t>
            </w:r>
            <w:r w:rsidRPr="00004EAA">
              <w:rPr>
                <w:rFonts w:ascii="Arial" w:hAnsi="Arial" w:cs="Arial"/>
                <w:sz w:val="22"/>
                <w:szCs w:val="22"/>
              </w:rPr>
              <w:t xml:space="preserve"> percentile=18.2 </w:t>
            </w:r>
          </w:p>
        </w:tc>
        <w:tc>
          <w:tcPr>
            <w:tcW w:w="1710" w:type="dxa"/>
          </w:tcPr>
          <w:p w14:paraId="0B3A1DB3" w14:textId="77777777" w:rsidR="00D766E2" w:rsidRPr="00004EAA" w:rsidRDefault="00D766E2" w:rsidP="001F4548">
            <w:pPr>
              <w:jc w:val="center"/>
              <w:rPr>
                <w:rFonts w:ascii="Arial" w:hAnsi="Arial" w:cs="Arial"/>
                <w:sz w:val="22"/>
                <w:szCs w:val="22"/>
              </w:rPr>
            </w:pPr>
          </w:p>
        </w:tc>
        <w:tc>
          <w:tcPr>
            <w:tcW w:w="1530" w:type="dxa"/>
          </w:tcPr>
          <w:p w14:paraId="4F921A71" w14:textId="77777777" w:rsidR="00D766E2" w:rsidRPr="00004EAA" w:rsidRDefault="00D766E2" w:rsidP="001F4548">
            <w:pPr>
              <w:jc w:val="center"/>
              <w:rPr>
                <w:rFonts w:ascii="Arial" w:hAnsi="Arial" w:cs="Arial"/>
                <w:sz w:val="22"/>
                <w:szCs w:val="22"/>
              </w:rPr>
            </w:pPr>
          </w:p>
        </w:tc>
        <w:tc>
          <w:tcPr>
            <w:tcW w:w="2160" w:type="dxa"/>
          </w:tcPr>
          <w:p w14:paraId="330D46A8"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47.0  (42.6, 51.6)</w:t>
            </w:r>
          </w:p>
        </w:tc>
        <w:tc>
          <w:tcPr>
            <w:tcW w:w="1080" w:type="dxa"/>
          </w:tcPr>
          <w:p w14:paraId="1F5C5A33" w14:textId="77777777" w:rsidR="00D766E2" w:rsidRPr="00004EAA" w:rsidRDefault="00D766E2" w:rsidP="001F4548">
            <w:pPr>
              <w:jc w:val="center"/>
              <w:rPr>
                <w:rFonts w:ascii="Arial" w:hAnsi="Arial" w:cs="Arial"/>
                <w:sz w:val="22"/>
                <w:szCs w:val="22"/>
              </w:rPr>
            </w:pPr>
          </w:p>
        </w:tc>
        <w:tc>
          <w:tcPr>
            <w:tcW w:w="2160" w:type="dxa"/>
          </w:tcPr>
          <w:p w14:paraId="34FD0EB9"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57.6 (49.7, 65.9)</w:t>
            </w:r>
          </w:p>
        </w:tc>
        <w:tc>
          <w:tcPr>
            <w:tcW w:w="1170" w:type="dxa"/>
          </w:tcPr>
          <w:p w14:paraId="6B2AB1E3" w14:textId="77777777" w:rsidR="00D766E2" w:rsidRPr="00004EAA" w:rsidRDefault="00D766E2" w:rsidP="001F4548">
            <w:pPr>
              <w:jc w:val="center"/>
              <w:rPr>
                <w:rFonts w:ascii="Arial" w:hAnsi="Arial" w:cs="Arial"/>
                <w:sz w:val="22"/>
                <w:szCs w:val="22"/>
              </w:rPr>
            </w:pPr>
          </w:p>
        </w:tc>
      </w:tr>
      <w:tr w:rsidR="00D766E2" w:rsidRPr="00004EAA" w14:paraId="162BFF61" w14:textId="77777777" w:rsidTr="00B3628C">
        <w:tc>
          <w:tcPr>
            <w:tcW w:w="3600" w:type="dxa"/>
          </w:tcPr>
          <w:p w14:paraId="2989F265" w14:textId="0EA6204E" w:rsidR="00D766E2" w:rsidRPr="00004EAA" w:rsidRDefault="00D766E2" w:rsidP="00C63291">
            <w:pPr>
              <w:rPr>
                <w:rFonts w:ascii="Arial" w:hAnsi="Arial" w:cs="Arial"/>
                <w:sz w:val="22"/>
                <w:szCs w:val="22"/>
              </w:rPr>
            </w:pPr>
            <w:r w:rsidRPr="00004EAA">
              <w:rPr>
                <w:rFonts w:ascii="Arial" w:hAnsi="Arial" w:cs="Arial"/>
                <w:sz w:val="22"/>
                <w:szCs w:val="22"/>
              </w:rPr>
              <w:t xml:space="preserve">   50</w:t>
            </w:r>
            <w:r w:rsidRPr="00004EAA">
              <w:rPr>
                <w:rFonts w:ascii="Arial" w:hAnsi="Arial" w:cs="Arial"/>
                <w:sz w:val="22"/>
                <w:szCs w:val="22"/>
                <w:vertAlign w:val="superscript"/>
              </w:rPr>
              <w:t>th</w:t>
            </w:r>
            <w:r w:rsidRPr="00004EAA">
              <w:rPr>
                <w:rFonts w:ascii="Arial" w:hAnsi="Arial" w:cs="Arial"/>
                <w:sz w:val="22"/>
                <w:szCs w:val="22"/>
              </w:rPr>
              <w:t xml:space="preserve"> percentile=23.2 </w:t>
            </w:r>
          </w:p>
        </w:tc>
        <w:tc>
          <w:tcPr>
            <w:tcW w:w="1710" w:type="dxa"/>
          </w:tcPr>
          <w:p w14:paraId="2C24E0C3" w14:textId="77777777" w:rsidR="00D766E2" w:rsidRPr="00004EAA" w:rsidRDefault="00D766E2" w:rsidP="001F4548">
            <w:pPr>
              <w:jc w:val="center"/>
              <w:rPr>
                <w:rFonts w:ascii="Arial" w:hAnsi="Arial" w:cs="Arial"/>
                <w:sz w:val="22"/>
                <w:szCs w:val="22"/>
              </w:rPr>
            </w:pPr>
          </w:p>
        </w:tc>
        <w:tc>
          <w:tcPr>
            <w:tcW w:w="1530" w:type="dxa"/>
          </w:tcPr>
          <w:p w14:paraId="1DCF6B0A" w14:textId="77777777" w:rsidR="00D766E2" w:rsidRPr="00004EAA" w:rsidRDefault="00D766E2" w:rsidP="001F4548">
            <w:pPr>
              <w:jc w:val="center"/>
              <w:rPr>
                <w:rFonts w:ascii="Arial" w:hAnsi="Arial" w:cs="Arial"/>
                <w:sz w:val="22"/>
                <w:szCs w:val="22"/>
              </w:rPr>
            </w:pPr>
          </w:p>
        </w:tc>
        <w:tc>
          <w:tcPr>
            <w:tcW w:w="2160" w:type="dxa"/>
          </w:tcPr>
          <w:p w14:paraId="394A1C13"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38.1  (34.8, 41.4)</w:t>
            </w:r>
          </w:p>
        </w:tc>
        <w:tc>
          <w:tcPr>
            <w:tcW w:w="1080" w:type="dxa"/>
          </w:tcPr>
          <w:p w14:paraId="6B23DCA4" w14:textId="77777777" w:rsidR="00D766E2" w:rsidRPr="00004EAA" w:rsidRDefault="00D766E2" w:rsidP="001F4548">
            <w:pPr>
              <w:jc w:val="center"/>
              <w:rPr>
                <w:rFonts w:ascii="Arial" w:hAnsi="Arial" w:cs="Arial"/>
                <w:sz w:val="22"/>
                <w:szCs w:val="22"/>
              </w:rPr>
            </w:pPr>
          </w:p>
        </w:tc>
        <w:tc>
          <w:tcPr>
            <w:tcW w:w="2160" w:type="dxa"/>
          </w:tcPr>
          <w:p w14:paraId="59D47451"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50.3 (42.8, 58.3)</w:t>
            </w:r>
          </w:p>
        </w:tc>
        <w:tc>
          <w:tcPr>
            <w:tcW w:w="1170" w:type="dxa"/>
          </w:tcPr>
          <w:p w14:paraId="467F2144" w14:textId="77777777" w:rsidR="00D766E2" w:rsidRPr="00004EAA" w:rsidRDefault="00D766E2" w:rsidP="001F4548">
            <w:pPr>
              <w:jc w:val="center"/>
              <w:rPr>
                <w:rFonts w:ascii="Arial" w:hAnsi="Arial" w:cs="Arial"/>
                <w:sz w:val="22"/>
                <w:szCs w:val="22"/>
              </w:rPr>
            </w:pPr>
          </w:p>
        </w:tc>
      </w:tr>
      <w:tr w:rsidR="00D766E2" w:rsidRPr="00004EAA" w14:paraId="21769349" w14:textId="77777777" w:rsidTr="00B3628C">
        <w:tc>
          <w:tcPr>
            <w:tcW w:w="3600" w:type="dxa"/>
          </w:tcPr>
          <w:p w14:paraId="30F0DF44" w14:textId="1632065D" w:rsidR="00D766E2" w:rsidRPr="00004EAA" w:rsidRDefault="00D766E2" w:rsidP="00C63291">
            <w:pPr>
              <w:rPr>
                <w:rFonts w:ascii="Arial" w:hAnsi="Arial" w:cs="Arial"/>
                <w:sz w:val="22"/>
                <w:szCs w:val="22"/>
              </w:rPr>
            </w:pPr>
            <w:r w:rsidRPr="00004EAA">
              <w:rPr>
                <w:rFonts w:ascii="Arial" w:hAnsi="Arial" w:cs="Arial"/>
                <w:sz w:val="22"/>
                <w:szCs w:val="22"/>
              </w:rPr>
              <w:t xml:space="preserve">   75</w:t>
            </w:r>
            <w:r w:rsidRPr="00004EAA">
              <w:rPr>
                <w:rFonts w:ascii="Arial" w:hAnsi="Arial" w:cs="Arial"/>
                <w:sz w:val="22"/>
                <w:szCs w:val="22"/>
                <w:vertAlign w:val="superscript"/>
              </w:rPr>
              <w:t>th</w:t>
            </w:r>
            <w:r w:rsidRPr="00004EAA">
              <w:rPr>
                <w:rFonts w:ascii="Arial" w:hAnsi="Arial" w:cs="Arial"/>
                <w:sz w:val="22"/>
                <w:szCs w:val="22"/>
              </w:rPr>
              <w:t xml:space="preserve"> percentile=30.0 </w:t>
            </w:r>
          </w:p>
        </w:tc>
        <w:tc>
          <w:tcPr>
            <w:tcW w:w="1710" w:type="dxa"/>
          </w:tcPr>
          <w:p w14:paraId="23B201EE" w14:textId="77777777" w:rsidR="00D766E2" w:rsidRPr="00004EAA" w:rsidRDefault="00D766E2" w:rsidP="001F4548">
            <w:pPr>
              <w:jc w:val="center"/>
              <w:rPr>
                <w:rFonts w:ascii="Arial" w:hAnsi="Arial" w:cs="Arial"/>
                <w:sz w:val="22"/>
                <w:szCs w:val="22"/>
              </w:rPr>
            </w:pPr>
          </w:p>
        </w:tc>
        <w:tc>
          <w:tcPr>
            <w:tcW w:w="1530" w:type="dxa"/>
          </w:tcPr>
          <w:p w14:paraId="7F00D336" w14:textId="77777777" w:rsidR="00D766E2" w:rsidRPr="00004EAA" w:rsidRDefault="00D766E2" w:rsidP="001F4548">
            <w:pPr>
              <w:jc w:val="center"/>
              <w:rPr>
                <w:rFonts w:ascii="Arial" w:hAnsi="Arial" w:cs="Arial"/>
                <w:sz w:val="22"/>
                <w:szCs w:val="22"/>
              </w:rPr>
            </w:pPr>
          </w:p>
        </w:tc>
        <w:tc>
          <w:tcPr>
            <w:tcW w:w="2160" w:type="dxa"/>
          </w:tcPr>
          <w:p w14:paraId="5DB3B0F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29.3  (25.5, 33.3)</w:t>
            </w:r>
          </w:p>
        </w:tc>
        <w:tc>
          <w:tcPr>
            <w:tcW w:w="1080" w:type="dxa"/>
          </w:tcPr>
          <w:p w14:paraId="51988809" w14:textId="77777777" w:rsidR="00D766E2" w:rsidRPr="00004EAA" w:rsidRDefault="00D766E2" w:rsidP="001F4548">
            <w:pPr>
              <w:jc w:val="center"/>
              <w:rPr>
                <w:rFonts w:ascii="Arial" w:hAnsi="Arial" w:cs="Arial"/>
                <w:sz w:val="22"/>
                <w:szCs w:val="22"/>
              </w:rPr>
            </w:pPr>
          </w:p>
        </w:tc>
        <w:tc>
          <w:tcPr>
            <w:tcW w:w="2160" w:type="dxa"/>
          </w:tcPr>
          <w:p w14:paraId="63A7A3B9"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43.1 (35.1, 51.7)</w:t>
            </w:r>
          </w:p>
        </w:tc>
        <w:tc>
          <w:tcPr>
            <w:tcW w:w="1170" w:type="dxa"/>
          </w:tcPr>
          <w:p w14:paraId="3140E3F9" w14:textId="77777777" w:rsidR="00D766E2" w:rsidRPr="00004EAA" w:rsidRDefault="00D766E2" w:rsidP="001F4548">
            <w:pPr>
              <w:jc w:val="center"/>
              <w:rPr>
                <w:rFonts w:ascii="Arial" w:hAnsi="Arial" w:cs="Arial"/>
                <w:sz w:val="22"/>
                <w:szCs w:val="22"/>
              </w:rPr>
            </w:pPr>
          </w:p>
        </w:tc>
      </w:tr>
      <w:tr w:rsidR="00D766E2" w:rsidRPr="00004EAA" w14:paraId="13EF5BDD" w14:textId="77777777" w:rsidTr="00B3628C">
        <w:tc>
          <w:tcPr>
            <w:tcW w:w="3600" w:type="dxa"/>
          </w:tcPr>
          <w:p w14:paraId="5CFD2A77" w14:textId="77777777" w:rsidR="00D766E2" w:rsidRPr="00004EAA" w:rsidRDefault="00D766E2" w:rsidP="001F4548">
            <w:pPr>
              <w:rPr>
                <w:rFonts w:ascii="Arial" w:hAnsi="Arial" w:cs="Arial"/>
                <w:sz w:val="22"/>
                <w:szCs w:val="22"/>
              </w:rPr>
            </w:pPr>
          </w:p>
        </w:tc>
        <w:tc>
          <w:tcPr>
            <w:tcW w:w="1710" w:type="dxa"/>
          </w:tcPr>
          <w:p w14:paraId="7752F3FD" w14:textId="77777777" w:rsidR="00D766E2" w:rsidRPr="00004EAA" w:rsidRDefault="00D766E2" w:rsidP="001F4548">
            <w:pPr>
              <w:jc w:val="center"/>
              <w:rPr>
                <w:rFonts w:ascii="Arial" w:hAnsi="Arial" w:cs="Arial"/>
                <w:sz w:val="22"/>
                <w:szCs w:val="22"/>
              </w:rPr>
            </w:pPr>
          </w:p>
        </w:tc>
        <w:tc>
          <w:tcPr>
            <w:tcW w:w="1530" w:type="dxa"/>
          </w:tcPr>
          <w:p w14:paraId="44672C2B" w14:textId="77777777" w:rsidR="00D766E2" w:rsidRPr="00004EAA" w:rsidRDefault="00D766E2" w:rsidP="001F4548">
            <w:pPr>
              <w:jc w:val="center"/>
              <w:rPr>
                <w:rFonts w:ascii="Arial" w:hAnsi="Arial" w:cs="Arial"/>
                <w:sz w:val="22"/>
                <w:szCs w:val="22"/>
              </w:rPr>
            </w:pPr>
          </w:p>
        </w:tc>
        <w:tc>
          <w:tcPr>
            <w:tcW w:w="2160" w:type="dxa"/>
          </w:tcPr>
          <w:p w14:paraId="45163FD1" w14:textId="77777777" w:rsidR="00D766E2" w:rsidRPr="00004EAA" w:rsidRDefault="00D766E2" w:rsidP="001F4548">
            <w:pPr>
              <w:jc w:val="center"/>
              <w:rPr>
                <w:rFonts w:ascii="Arial" w:hAnsi="Arial" w:cs="Arial"/>
                <w:sz w:val="22"/>
                <w:szCs w:val="22"/>
              </w:rPr>
            </w:pPr>
          </w:p>
        </w:tc>
        <w:tc>
          <w:tcPr>
            <w:tcW w:w="1080" w:type="dxa"/>
          </w:tcPr>
          <w:p w14:paraId="019B18BC" w14:textId="77777777" w:rsidR="00D766E2" w:rsidRPr="00004EAA" w:rsidRDefault="00D766E2" w:rsidP="001F4548">
            <w:pPr>
              <w:jc w:val="center"/>
              <w:rPr>
                <w:rFonts w:ascii="Arial" w:hAnsi="Arial" w:cs="Arial"/>
                <w:sz w:val="22"/>
                <w:szCs w:val="22"/>
              </w:rPr>
            </w:pPr>
          </w:p>
        </w:tc>
        <w:tc>
          <w:tcPr>
            <w:tcW w:w="2160" w:type="dxa"/>
          </w:tcPr>
          <w:p w14:paraId="361095AD" w14:textId="77777777" w:rsidR="00D766E2" w:rsidRPr="00004EAA" w:rsidRDefault="00D766E2" w:rsidP="001F4548">
            <w:pPr>
              <w:jc w:val="center"/>
              <w:rPr>
                <w:rFonts w:ascii="Arial" w:hAnsi="Arial" w:cs="Arial"/>
                <w:sz w:val="22"/>
                <w:szCs w:val="22"/>
              </w:rPr>
            </w:pPr>
          </w:p>
        </w:tc>
        <w:tc>
          <w:tcPr>
            <w:tcW w:w="1170" w:type="dxa"/>
          </w:tcPr>
          <w:p w14:paraId="354ADC3A" w14:textId="77777777" w:rsidR="00D766E2" w:rsidRPr="00004EAA" w:rsidRDefault="00D766E2" w:rsidP="001F4548">
            <w:pPr>
              <w:jc w:val="center"/>
              <w:rPr>
                <w:rFonts w:ascii="Arial" w:hAnsi="Arial" w:cs="Arial"/>
                <w:sz w:val="22"/>
                <w:szCs w:val="22"/>
              </w:rPr>
            </w:pPr>
          </w:p>
        </w:tc>
      </w:tr>
      <w:tr w:rsidR="00D766E2" w:rsidRPr="00004EAA" w14:paraId="36FA17F2" w14:textId="77777777" w:rsidTr="00B3628C">
        <w:tc>
          <w:tcPr>
            <w:tcW w:w="3600" w:type="dxa"/>
          </w:tcPr>
          <w:p w14:paraId="60A3E900" w14:textId="20C851B1" w:rsidR="00D766E2" w:rsidRPr="00004EAA" w:rsidRDefault="00A16306" w:rsidP="00A16306">
            <w:pPr>
              <w:rPr>
                <w:rFonts w:ascii="Arial" w:hAnsi="Arial" w:cs="Arial"/>
                <w:sz w:val="22"/>
                <w:szCs w:val="22"/>
                <w:u w:val="single"/>
              </w:rPr>
            </w:pPr>
            <w:r w:rsidRPr="00004EAA">
              <w:rPr>
                <w:rFonts w:ascii="Arial" w:hAnsi="Arial" w:cs="Arial"/>
                <w:sz w:val="22"/>
                <w:szCs w:val="22"/>
              </w:rPr>
              <w:t>Demographic factors</w:t>
            </w:r>
          </w:p>
        </w:tc>
        <w:tc>
          <w:tcPr>
            <w:tcW w:w="1710" w:type="dxa"/>
          </w:tcPr>
          <w:p w14:paraId="0B2E9C4A" w14:textId="77777777" w:rsidR="00D766E2" w:rsidRPr="00004EAA" w:rsidRDefault="00D766E2" w:rsidP="001F4548">
            <w:pPr>
              <w:ind w:left="1080" w:hanging="360"/>
              <w:jc w:val="center"/>
              <w:rPr>
                <w:rFonts w:ascii="Arial" w:hAnsi="Arial" w:cs="Arial"/>
                <w:sz w:val="22"/>
                <w:szCs w:val="22"/>
              </w:rPr>
            </w:pPr>
          </w:p>
        </w:tc>
        <w:tc>
          <w:tcPr>
            <w:tcW w:w="1530" w:type="dxa"/>
          </w:tcPr>
          <w:p w14:paraId="162E7CF5" w14:textId="77777777" w:rsidR="00D766E2" w:rsidRPr="00004EAA" w:rsidRDefault="00D766E2" w:rsidP="001F4548">
            <w:pPr>
              <w:ind w:left="1080" w:hanging="360"/>
              <w:jc w:val="center"/>
              <w:rPr>
                <w:rFonts w:ascii="Arial" w:hAnsi="Arial" w:cs="Arial"/>
                <w:sz w:val="22"/>
                <w:szCs w:val="22"/>
              </w:rPr>
            </w:pPr>
          </w:p>
        </w:tc>
        <w:tc>
          <w:tcPr>
            <w:tcW w:w="2160" w:type="dxa"/>
          </w:tcPr>
          <w:p w14:paraId="107C6DB7" w14:textId="77777777" w:rsidR="00D766E2" w:rsidRPr="00004EAA" w:rsidRDefault="00D766E2" w:rsidP="001F4548">
            <w:pPr>
              <w:ind w:left="1080" w:hanging="360"/>
              <w:jc w:val="center"/>
              <w:rPr>
                <w:rFonts w:ascii="Arial" w:hAnsi="Arial" w:cs="Arial"/>
                <w:sz w:val="22"/>
                <w:szCs w:val="22"/>
              </w:rPr>
            </w:pPr>
          </w:p>
        </w:tc>
        <w:tc>
          <w:tcPr>
            <w:tcW w:w="1080" w:type="dxa"/>
          </w:tcPr>
          <w:p w14:paraId="1089CD7D" w14:textId="77777777" w:rsidR="00D766E2" w:rsidRPr="00004EAA" w:rsidRDefault="00D766E2" w:rsidP="001F4548">
            <w:pPr>
              <w:ind w:left="1080" w:hanging="360"/>
              <w:jc w:val="center"/>
              <w:rPr>
                <w:rFonts w:ascii="Arial" w:hAnsi="Arial" w:cs="Arial"/>
                <w:sz w:val="22"/>
                <w:szCs w:val="22"/>
              </w:rPr>
            </w:pPr>
          </w:p>
        </w:tc>
        <w:tc>
          <w:tcPr>
            <w:tcW w:w="2160" w:type="dxa"/>
          </w:tcPr>
          <w:p w14:paraId="119CFD3E" w14:textId="77777777" w:rsidR="00D766E2" w:rsidRPr="00004EAA" w:rsidRDefault="00D766E2" w:rsidP="001F4548">
            <w:pPr>
              <w:ind w:left="1080" w:hanging="360"/>
              <w:jc w:val="center"/>
              <w:rPr>
                <w:rFonts w:ascii="Arial" w:hAnsi="Arial" w:cs="Arial"/>
                <w:sz w:val="22"/>
                <w:szCs w:val="22"/>
              </w:rPr>
            </w:pPr>
          </w:p>
        </w:tc>
        <w:tc>
          <w:tcPr>
            <w:tcW w:w="1170" w:type="dxa"/>
          </w:tcPr>
          <w:p w14:paraId="4EABFC47" w14:textId="77777777" w:rsidR="00D766E2" w:rsidRPr="00004EAA" w:rsidRDefault="00D766E2" w:rsidP="001F4548">
            <w:pPr>
              <w:ind w:left="1080" w:hanging="360"/>
              <w:jc w:val="center"/>
              <w:rPr>
                <w:rFonts w:ascii="Arial" w:hAnsi="Arial" w:cs="Arial"/>
                <w:sz w:val="22"/>
                <w:szCs w:val="22"/>
              </w:rPr>
            </w:pPr>
          </w:p>
        </w:tc>
      </w:tr>
      <w:tr w:rsidR="00D766E2" w:rsidRPr="00004EAA" w14:paraId="1E0CF6B2" w14:textId="77777777" w:rsidTr="00B3628C">
        <w:tc>
          <w:tcPr>
            <w:tcW w:w="3600" w:type="dxa"/>
          </w:tcPr>
          <w:p w14:paraId="337564D3" w14:textId="0DD4C717" w:rsidR="00D766E2" w:rsidRPr="00004EAA" w:rsidRDefault="00B26F2B" w:rsidP="001F4548">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Sex</w:t>
            </w:r>
          </w:p>
        </w:tc>
        <w:tc>
          <w:tcPr>
            <w:tcW w:w="1710" w:type="dxa"/>
          </w:tcPr>
          <w:p w14:paraId="39A9B830" w14:textId="77777777" w:rsidR="00D766E2" w:rsidRPr="00004EAA" w:rsidRDefault="00D766E2" w:rsidP="001F4548">
            <w:pPr>
              <w:jc w:val="center"/>
              <w:rPr>
                <w:rFonts w:ascii="Arial" w:hAnsi="Arial" w:cs="Arial"/>
                <w:sz w:val="22"/>
                <w:szCs w:val="22"/>
              </w:rPr>
            </w:pPr>
          </w:p>
        </w:tc>
        <w:tc>
          <w:tcPr>
            <w:tcW w:w="1530" w:type="dxa"/>
          </w:tcPr>
          <w:p w14:paraId="3F0BD27E" w14:textId="77777777" w:rsidR="00D766E2" w:rsidRPr="00004EAA" w:rsidRDefault="00D766E2" w:rsidP="001F4548">
            <w:pPr>
              <w:jc w:val="center"/>
              <w:rPr>
                <w:rFonts w:ascii="Arial" w:hAnsi="Arial" w:cs="Arial"/>
                <w:sz w:val="22"/>
                <w:szCs w:val="22"/>
              </w:rPr>
            </w:pPr>
          </w:p>
        </w:tc>
        <w:tc>
          <w:tcPr>
            <w:tcW w:w="2160" w:type="dxa"/>
          </w:tcPr>
          <w:p w14:paraId="4397096F" w14:textId="77777777" w:rsidR="00D766E2" w:rsidRPr="00004EAA" w:rsidRDefault="00D766E2" w:rsidP="001F4548">
            <w:pPr>
              <w:jc w:val="center"/>
              <w:rPr>
                <w:rFonts w:ascii="Arial" w:hAnsi="Arial" w:cs="Arial"/>
                <w:sz w:val="22"/>
                <w:szCs w:val="22"/>
              </w:rPr>
            </w:pPr>
          </w:p>
        </w:tc>
        <w:tc>
          <w:tcPr>
            <w:tcW w:w="1080" w:type="dxa"/>
          </w:tcPr>
          <w:p w14:paraId="1451C31D"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&lt;0.0001</w:t>
            </w:r>
          </w:p>
        </w:tc>
        <w:tc>
          <w:tcPr>
            <w:tcW w:w="2160" w:type="dxa"/>
          </w:tcPr>
          <w:p w14:paraId="1FB6F692" w14:textId="77777777" w:rsidR="00D766E2" w:rsidRPr="00004EAA" w:rsidRDefault="00D766E2" w:rsidP="001F4548">
            <w:pPr>
              <w:jc w:val="center"/>
              <w:rPr>
                <w:rFonts w:ascii="Arial" w:hAnsi="Arial" w:cs="Arial"/>
                <w:sz w:val="22"/>
                <w:szCs w:val="22"/>
              </w:rPr>
            </w:pPr>
          </w:p>
        </w:tc>
        <w:tc>
          <w:tcPr>
            <w:tcW w:w="1170" w:type="dxa"/>
          </w:tcPr>
          <w:p w14:paraId="491DFA02"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&lt;0.0001</w:t>
            </w:r>
          </w:p>
        </w:tc>
      </w:tr>
      <w:tr w:rsidR="00D766E2" w:rsidRPr="00004EAA" w14:paraId="5E43FEAB" w14:textId="77777777" w:rsidTr="00B3628C">
        <w:tc>
          <w:tcPr>
            <w:tcW w:w="3600" w:type="dxa"/>
          </w:tcPr>
          <w:p w14:paraId="7260C794" w14:textId="36E6690A"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B26F2B" w:rsidRPr="00004EAA">
              <w:rPr>
                <w:rFonts w:ascii="Arial" w:hAnsi="Arial" w:cs="Arial"/>
                <w:sz w:val="22"/>
                <w:szCs w:val="22"/>
              </w:rPr>
              <w:t xml:space="preserve">  </w:t>
            </w:r>
            <w:r w:rsidRPr="00004EAA">
              <w:rPr>
                <w:rFonts w:ascii="Arial" w:hAnsi="Arial" w:cs="Arial"/>
                <w:sz w:val="22"/>
                <w:szCs w:val="22"/>
              </w:rPr>
              <w:t xml:space="preserve"> Male</w:t>
            </w:r>
          </w:p>
        </w:tc>
        <w:tc>
          <w:tcPr>
            <w:tcW w:w="1710" w:type="dxa"/>
          </w:tcPr>
          <w:p w14:paraId="05D56C7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589  (67)</w:t>
            </w:r>
          </w:p>
        </w:tc>
        <w:tc>
          <w:tcPr>
            <w:tcW w:w="1530" w:type="dxa"/>
          </w:tcPr>
          <w:p w14:paraId="67AE895C"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580  (65)</w:t>
            </w:r>
          </w:p>
        </w:tc>
        <w:tc>
          <w:tcPr>
            <w:tcW w:w="2160" w:type="dxa"/>
          </w:tcPr>
          <w:p w14:paraId="2DD88BDA"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32.6  (28.7, 36.6)</w:t>
            </w:r>
          </w:p>
        </w:tc>
        <w:tc>
          <w:tcPr>
            <w:tcW w:w="1080" w:type="dxa"/>
          </w:tcPr>
          <w:p w14:paraId="677A0694" w14:textId="77777777" w:rsidR="00D766E2" w:rsidRPr="00004EAA" w:rsidRDefault="00D766E2" w:rsidP="001F4548">
            <w:pPr>
              <w:jc w:val="center"/>
              <w:rPr>
                <w:rFonts w:ascii="Arial" w:hAnsi="Arial" w:cs="Arial"/>
                <w:sz w:val="22"/>
                <w:szCs w:val="22"/>
              </w:rPr>
            </w:pPr>
          </w:p>
        </w:tc>
        <w:tc>
          <w:tcPr>
            <w:tcW w:w="2160" w:type="dxa"/>
          </w:tcPr>
          <w:p w14:paraId="4F5B5A8B"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42.4 (34.9, 50.2)</w:t>
            </w:r>
          </w:p>
        </w:tc>
        <w:tc>
          <w:tcPr>
            <w:tcW w:w="1170" w:type="dxa"/>
          </w:tcPr>
          <w:p w14:paraId="7EAD6D38" w14:textId="77777777" w:rsidR="00D766E2" w:rsidRPr="00004EAA" w:rsidRDefault="00D766E2" w:rsidP="001F4548">
            <w:pPr>
              <w:jc w:val="center"/>
              <w:rPr>
                <w:rFonts w:ascii="Arial" w:hAnsi="Arial" w:cs="Arial"/>
                <w:sz w:val="22"/>
                <w:szCs w:val="22"/>
              </w:rPr>
            </w:pPr>
          </w:p>
        </w:tc>
      </w:tr>
      <w:tr w:rsidR="00D766E2" w:rsidRPr="00004EAA" w14:paraId="310B19FD" w14:textId="77777777" w:rsidTr="00B3628C">
        <w:tc>
          <w:tcPr>
            <w:tcW w:w="3600" w:type="dxa"/>
          </w:tcPr>
          <w:p w14:paraId="718DD3BD" w14:textId="40587A80"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B26F2B" w:rsidRPr="00004EAA">
              <w:rPr>
                <w:rFonts w:ascii="Arial" w:hAnsi="Arial" w:cs="Arial"/>
                <w:sz w:val="22"/>
                <w:szCs w:val="22"/>
              </w:rPr>
              <w:t xml:space="preserve">  </w:t>
            </w:r>
            <w:r w:rsidRPr="00004EAA">
              <w:rPr>
                <w:rFonts w:ascii="Arial" w:hAnsi="Arial" w:cs="Arial"/>
                <w:sz w:val="22"/>
                <w:szCs w:val="22"/>
              </w:rPr>
              <w:t xml:space="preserve"> Female</w:t>
            </w:r>
          </w:p>
        </w:tc>
        <w:tc>
          <w:tcPr>
            <w:tcW w:w="1710" w:type="dxa"/>
          </w:tcPr>
          <w:p w14:paraId="6900EFE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286  (33)</w:t>
            </w:r>
          </w:p>
        </w:tc>
        <w:tc>
          <w:tcPr>
            <w:tcW w:w="1530" w:type="dxa"/>
          </w:tcPr>
          <w:p w14:paraId="6400164E"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312  (35)</w:t>
            </w:r>
          </w:p>
        </w:tc>
        <w:tc>
          <w:tcPr>
            <w:tcW w:w="2160" w:type="dxa"/>
          </w:tcPr>
          <w:p w14:paraId="7264A0AC"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48.1 (42.1, 54.4)</w:t>
            </w:r>
          </w:p>
        </w:tc>
        <w:tc>
          <w:tcPr>
            <w:tcW w:w="1080" w:type="dxa"/>
          </w:tcPr>
          <w:p w14:paraId="1974EDBC" w14:textId="77777777" w:rsidR="00D766E2" w:rsidRPr="00004EAA" w:rsidRDefault="00D766E2" w:rsidP="001F4548">
            <w:pPr>
              <w:jc w:val="center"/>
              <w:rPr>
                <w:rFonts w:ascii="Arial" w:hAnsi="Arial" w:cs="Arial"/>
                <w:sz w:val="22"/>
                <w:szCs w:val="22"/>
              </w:rPr>
            </w:pPr>
          </w:p>
        </w:tc>
        <w:tc>
          <w:tcPr>
            <w:tcW w:w="2160" w:type="dxa"/>
          </w:tcPr>
          <w:p w14:paraId="35D0F387"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57.9 (48.7, 67.7)</w:t>
            </w:r>
          </w:p>
        </w:tc>
        <w:tc>
          <w:tcPr>
            <w:tcW w:w="1170" w:type="dxa"/>
          </w:tcPr>
          <w:p w14:paraId="2C1B5EA8" w14:textId="77777777" w:rsidR="00D766E2" w:rsidRPr="00004EAA" w:rsidRDefault="00D766E2" w:rsidP="001F4548">
            <w:pPr>
              <w:jc w:val="center"/>
              <w:rPr>
                <w:rFonts w:ascii="Arial" w:hAnsi="Arial" w:cs="Arial"/>
                <w:sz w:val="22"/>
                <w:szCs w:val="22"/>
              </w:rPr>
            </w:pPr>
          </w:p>
        </w:tc>
      </w:tr>
      <w:tr w:rsidR="00D766E2" w:rsidRPr="00004EAA" w14:paraId="5302EF9E" w14:textId="77777777" w:rsidTr="00B3628C">
        <w:tc>
          <w:tcPr>
            <w:tcW w:w="3600" w:type="dxa"/>
          </w:tcPr>
          <w:p w14:paraId="11F0D947" w14:textId="77777777" w:rsidR="00D766E2" w:rsidRPr="00004EAA" w:rsidRDefault="00D766E2" w:rsidP="001F4548">
            <w:pPr>
              <w:rPr>
                <w:rFonts w:ascii="Arial" w:hAnsi="Arial" w:cs="Arial"/>
                <w:sz w:val="22"/>
                <w:szCs w:val="22"/>
              </w:rPr>
            </w:pPr>
          </w:p>
        </w:tc>
        <w:tc>
          <w:tcPr>
            <w:tcW w:w="1710" w:type="dxa"/>
          </w:tcPr>
          <w:p w14:paraId="5FCC2E84" w14:textId="77777777" w:rsidR="00D766E2" w:rsidRPr="00004EAA" w:rsidRDefault="00D766E2" w:rsidP="001F4548">
            <w:pPr>
              <w:jc w:val="center"/>
              <w:rPr>
                <w:rFonts w:ascii="Arial" w:hAnsi="Arial" w:cs="Arial"/>
                <w:sz w:val="22"/>
                <w:szCs w:val="22"/>
              </w:rPr>
            </w:pPr>
          </w:p>
        </w:tc>
        <w:tc>
          <w:tcPr>
            <w:tcW w:w="1530" w:type="dxa"/>
          </w:tcPr>
          <w:p w14:paraId="372160DC" w14:textId="77777777" w:rsidR="00D766E2" w:rsidRPr="00004EAA" w:rsidRDefault="00D766E2" w:rsidP="001F4548">
            <w:pPr>
              <w:jc w:val="center"/>
              <w:rPr>
                <w:rFonts w:ascii="Arial" w:hAnsi="Arial" w:cs="Arial"/>
                <w:sz w:val="22"/>
                <w:szCs w:val="22"/>
              </w:rPr>
            </w:pPr>
          </w:p>
        </w:tc>
        <w:tc>
          <w:tcPr>
            <w:tcW w:w="2160" w:type="dxa"/>
          </w:tcPr>
          <w:p w14:paraId="168DA8C6" w14:textId="77777777" w:rsidR="00D766E2" w:rsidRPr="00004EAA" w:rsidRDefault="00D766E2" w:rsidP="001F4548">
            <w:pPr>
              <w:jc w:val="center"/>
              <w:rPr>
                <w:rFonts w:ascii="Arial" w:hAnsi="Arial" w:cs="Arial"/>
                <w:sz w:val="22"/>
                <w:szCs w:val="22"/>
              </w:rPr>
            </w:pPr>
          </w:p>
        </w:tc>
        <w:tc>
          <w:tcPr>
            <w:tcW w:w="1080" w:type="dxa"/>
          </w:tcPr>
          <w:p w14:paraId="53906708" w14:textId="77777777" w:rsidR="00D766E2" w:rsidRPr="00004EAA" w:rsidRDefault="00D766E2" w:rsidP="001F4548">
            <w:pPr>
              <w:jc w:val="center"/>
              <w:rPr>
                <w:rFonts w:ascii="Arial" w:hAnsi="Arial" w:cs="Arial"/>
                <w:sz w:val="22"/>
                <w:szCs w:val="22"/>
              </w:rPr>
            </w:pPr>
          </w:p>
        </w:tc>
        <w:tc>
          <w:tcPr>
            <w:tcW w:w="2160" w:type="dxa"/>
          </w:tcPr>
          <w:p w14:paraId="65CD7319" w14:textId="77777777" w:rsidR="00D766E2" w:rsidRPr="00004EAA" w:rsidRDefault="00D766E2" w:rsidP="001F4548">
            <w:pPr>
              <w:jc w:val="center"/>
              <w:rPr>
                <w:rFonts w:ascii="Arial" w:hAnsi="Arial" w:cs="Arial"/>
                <w:sz w:val="22"/>
                <w:szCs w:val="22"/>
              </w:rPr>
            </w:pPr>
          </w:p>
        </w:tc>
        <w:tc>
          <w:tcPr>
            <w:tcW w:w="1170" w:type="dxa"/>
          </w:tcPr>
          <w:p w14:paraId="15C57414" w14:textId="77777777" w:rsidR="00D766E2" w:rsidRPr="00004EAA" w:rsidRDefault="00D766E2" w:rsidP="001F4548">
            <w:pPr>
              <w:jc w:val="center"/>
              <w:rPr>
                <w:rFonts w:ascii="Arial" w:hAnsi="Arial" w:cs="Arial"/>
                <w:sz w:val="22"/>
                <w:szCs w:val="22"/>
              </w:rPr>
            </w:pPr>
          </w:p>
        </w:tc>
      </w:tr>
      <w:tr w:rsidR="00D766E2" w:rsidRPr="00004EAA" w14:paraId="4A8C26CC" w14:textId="77777777" w:rsidTr="00B3628C">
        <w:tc>
          <w:tcPr>
            <w:tcW w:w="3600" w:type="dxa"/>
          </w:tcPr>
          <w:p w14:paraId="32AF5DC3" w14:textId="1D60607C" w:rsidR="00D766E2" w:rsidRPr="00004EAA" w:rsidRDefault="00B26F2B" w:rsidP="001F4548">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Race</w:t>
            </w:r>
          </w:p>
        </w:tc>
        <w:tc>
          <w:tcPr>
            <w:tcW w:w="1710" w:type="dxa"/>
          </w:tcPr>
          <w:p w14:paraId="0CACC1C2" w14:textId="77777777" w:rsidR="00D766E2" w:rsidRPr="00004EAA" w:rsidRDefault="00D766E2" w:rsidP="001F4548">
            <w:pPr>
              <w:jc w:val="center"/>
              <w:rPr>
                <w:rFonts w:ascii="Arial" w:hAnsi="Arial" w:cs="Arial"/>
                <w:sz w:val="22"/>
                <w:szCs w:val="22"/>
              </w:rPr>
            </w:pPr>
          </w:p>
        </w:tc>
        <w:tc>
          <w:tcPr>
            <w:tcW w:w="1530" w:type="dxa"/>
          </w:tcPr>
          <w:p w14:paraId="5A91E0A1" w14:textId="77777777" w:rsidR="00D766E2" w:rsidRPr="00004EAA" w:rsidRDefault="00D766E2" w:rsidP="001F4548">
            <w:pPr>
              <w:jc w:val="center"/>
              <w:rPr>
                <w:rFonts w:ascii="Arial" w:hAnsi="Arial" w:cs="Arial"/>
                <w:sz w:val="22"/>
                <w:szCs w:val="22"/>
              </w:rPr>
            </w:pPr>
          </w:p>
        </w:tc>
        <w:tc>
          <w:tcPr>
            <w:tcW w:w="2160" w:type="dxa"/>
          </w:tcPr>
          <w:p w14:paraId="29636053" w14:textId="77777777" w:rsidR="00D766E2" w:rsidRPr="00004EAA" w:rsidRDefault="00D766E2" w:rsidP="001F4548">
            <w:pPr>
              <w:jc w:val="center"/>
              <w:rPr>
                <w:rFonts w:ascii="Arial" w:hAnsi="Arial" w:cs="Arial"/>
                <w:sz w:val="22"/>
                <w:szCs w:val="22"/>
              </w:rPr>
            </w:pPr>
          </w:p>
        </w:tc>
        <w:tc>
          <w:tcPr>
            <w:tcW w:w="1080" w:type="dxa"/>
          </w:tcPr>
          <w:p w14:paraId="64730FD7"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&lt;0.0001</w:t>
            </w:r>
          </w:p>
        </w:tc>
        <w:tc>
          <w:tcPr>
            <w:tcW w:w="2160" w:type="dxa"/>
          </w:tcPr>
          <w:p w14:paraId="2D339415" w14:textId="77777777" w:rsidR="00D766E2" w:rsidRPr="00004EAA" w:rsidRDefault="00D766E2" w:rsidP="001F4548">
            <w:pPr>
              <w:jc w:val="center"/>
              <w:rPr>
                <w:rFonts w:ascii="Arial" w:hAnsi="Arial" w:cs="Arial"/>
                <w:sz w:val="22"/>
                <w:szCs w:val="22"/>
              </w:rPr>
            </w:pPr>
          </w:p>
        </w:tc>
        <w:tc>
          <w:tcPr>
            <w:tcW w:w="1170" w:type="dxa"/>
          </w:tcPr>
          <w:p w14:paraId="2EC4AF77"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0.02 </w:t>
            </w:r>
          </w:p>
        </w:tc>
      </w:tr>
      <w:tr w:rsidR="00D766E2" w:rsidRPr="00004EAA" w14:paraId="60D77021" w14:textId="77777777" w:rsidTr="00B3628C">
        <w:tc>
          <w:tcPr>
            <w:tcW w:w="3600" w:type="dxa"/>
          </w:tcPr>
          <w:p w14:paraId="7DB92D48" w14:textId="7A2F5F93"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B26F2B" w:rsidRPr="00004EAA">
              <w:rPr>
                <w:rFonts w:ascii="Arial" w:hAnsi="Arial" w:cs="Arial"/>
                <w:sz w:val="22"/>
                <w:szCs w:val="22"/>
              </w:rPr>
              <w:t xml:space="preserve">  </w:t>
            </w:r>
            <w:r w:rsidRPr="00004EAA">
              <w:rPr>
                <w:rFonts w:ascii="Arial" w:hAnsi="Arial" w:cs="Arial"/>
                <w:sz w:val="22"/>
                <w:szCs w:val="22"/>
              </w:rPr>
              <w:t xml:space="preserve">  </w:t>
            </w:r>
            <w:r w:rsidR="00C8504E" w:rsidRPr="00004EAA">
              <w:rPr>
                <w:rFonts w:ascii="Arial" w:hAnsi="Arial" w:cs="Arial"/>
                <w:sz w:val="22"/>
                <w:szCs w:val="22"/>
              </w:rPr>
              <w:t xml:space="preserve"> </w:t>
            </w:r>
            <w:r w:rsidRPr="00004EAA">
              <w:rPr>
                <w:rFonts w:ascii="Arial" w:hAnsi="Arial" w:cs="Arial"/>
                <w:sz w:val="22"/>
                <w:szCs w:val="22"/>
              </w:rPr>
              <w:t>White</w:t>
            </w:r>
          </w:p>
        </w:tc>
        <w:tc>
          <w:tcPr>
            <w:tcW w:w="1710" w:type="dxa"/>
            <w:vAlign w:val="center"/>
          </w:tcPr>
          <w:p w14:paraId="440B26CE" w14:textId="77777777" w:rsidR="00D766E2" w:rsidRPr="00004EAA" w:rsidRDefault="00D766E2" w:rsidP="001F4548">
            <w:pPr>
              <w:contextualSpacing/>
              <w:jc w:val="center"/>
              <w:rPr>
                <w:rFonts w:ascii="Arial" w:hAnsi="Arial" w:cs="Arial"/>
                <w:sz w:val="22"/>
                <w:szCs w:val="22"/>
              </w:rPr>
            </w:pPr>
            <w:r w:rsidRPr="00004EAA">
              <w:rPr>
                <w:rFonts w:ascii="Arial" w:hAnsi="Arial" w:cs="Arial"/>
                <w:sz w:val="22"/>
                <w:szCs w:val="22"/>
              </w:rPr>
              <w:t>751  (86)</w:t>
            </w:r>
          </w:p>
        </w:tc>
        <w:tc>
          <w:tcPr>
            <w:tcW w:w="1530" w:type="dxa"/>
            <w:vAlign w:val="center"/>
          </w:tcPr>
          <w:p w14:paraId="7ADC8C37" w14:textId="77777777" w:rsidR="00D766E2" w:rsidRPr="00004EAA" w:rsidRDefault="00D766E2" w:rsidP="001F4548">
            <w:pPr>
              <w:contextualSpacing/>
              <w:jc w:val="center"/>
              <w:rPr>
                <w:rFonts w:ascii="Arial" w:hAnsi="Arial" w:cs="Arial"/>
                <w:sz w:val="22"/>
                <w:szCs w:val="22"/>
              </w:rPr>
            </w:pPr>
            <w:r w:rsidRPr="00004EAA">
              <w:rPr>
                <w:rFonts w:ascii="Arial" w:hAnsi="Arial" w:cs="Arial"/>
                <w:sz w:val="22"/>
                <w:szCs w:val="22"/>
              </w:rPr>
              <w:t>761  (85)</w:t>
            </w:r>
          </w:p>
        </w:tc>
        <w:tc>
          <w:tcPr>
            <w:tcW w:w="2160" w:type="dxa"/>
          </w:tcPr>
          <w:p w14:paraId="79FC22F2" w14:textId="77777777" w:rsidR="00D766E2" w:rsidRPr="00004EAA" w:rsidRDefault="00D766E2" w:rsidP="001F4548">
            <w:pPr>
              <w:contextualSpacing/>
              <w:jc w:val="center"/>
              <w:rPr>
                <w:rFonts w:ascii="Arial" w:hAnsi="Arial" w:cs="Arial"/>
                <w:sz w:val="22"/>
                <w:szCs w:val="22"/>
              </w:rPr>
            </w:pPr>
            <w:r w:rsidRPr="00004EAA">
              <w:rPr>
                <w:rFonts w:ascii="Arial" w:hAnsi="Arial" w:cs="Arial"/>
                <w:sz w:val="22"/>
                <w:szCs w:val="22"/>
              </w:rPr>
              <w:t>34.5  (31.1, 38.0)</w:t>
            </w:r>
          </w:p>
        </w:tc>
        <w:tc>
          <w:tcPr>
            <w:tcW w:w="1080" w:type="dxa"/>
          </w:tcPr>
          <w:p w14:paraId="58D59F9D" w14:textId="77777777" w:rsidR="00D766E2" w:rsidRPr="00004EAA" w:rsidRDefault="00D766E2" w:rsidP="001F4548">
            <w:pPr>
              <w:jc w:val="center"/>
              <w:rPr>
                <w:rFonts w:ascii="Arial" w:hAnsi="Arial" w:cs="Arial"/>
                <w:sz w:val="22"/>
                <w:szCs w:val="22"/>
              </w:rPr>
            </w:pPr>
          </w:p>
        </w:tc>
        <w:tc>
          <w:tcPr>
            <w:tcW w:w="2160" w:type="dxa"/>
          </w:tcPr>
          <w:p w14:paraId="16593410"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41.3 (37.1, 45.7)</w:t>
            </w:r>
          </w:p>
        </w:tc>
        <w:tc>
          <w:tcPr>
            <w:tcW w:w="1170" w:type="dxa"/>
          </w:tcPr>
          <w:p w14:paraId="772EFE1C" w14:textId="77777777" w:rsidR="00D766E2" w:rsidRPr="00004EAA" w:rsidRDefault="00D766E2" w:rsidP="001F4548">
            <w:pPr>
              <w:jc w:val="center"/>
              <w:rPr>
                <w:rFonts w:ascii="Arial" w:hAnsi="Arial" w:cs="Arial"/>
                <w:sz w:val="22"/>
                <w:szCs w:val="22"/>
              </w:rPr>
            </w:pPr>
          </w:p>
        </w:tc>
      </w:tr>
      <w:tr w:rsidR="00D766E2" w:rsidRPr="00004EAA" w14:paraId="6FA367F5" w14:textId="77777777" w:rsidTr="00B3628C">
        <w:tc>
          <w:tcPr>
            <w:tcW w:w="3600" w:type="dxa"/>
          </w:tcPr>
          <w:p w14:paraId="43F59AD9" w14:textId="75A4A137"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B26F2B" w:rsidRPr="00004EAA">
              <w:rPr>
                <w:rFonts w:ascii="Arial" w:hAnsi="Arial" w:cs="Arial"/>
                <w:sz w:val="22"/>
                <w:szCs w:val="22"/>
              </w:rPr>
              <w:t xml:space="preserve">  </w:t>
            </w:r>
            <w:r w:rsidRPr="00004EAA">
              <w:rPr>
                <w:rFonts w:ascii="Arial" w:hAnsi="Arial" w:cs="Arial"/>
                <w:sz w:val="22"/>
                <w:szCs w:val="22"/>
              </w:rPr>
              <w:t xml:space="preserve">  Black</w:t>
            </w:r>
          </w:p>
        </w:tc>
        <w:tc>
          <w:tcPr>
            <w:tcW w:w="1710" w:type="dxa"/>
          </w:tcPr>
          <w:p w14:paraId="40425026" w14:textId="77777777" w:rsidR="00D766E2" w:rsidRPr="00004EAA" w:rsidRDefault="00D766E2" w:rsidP="001F4548">
            <w:pPr>
              <w:tabs>
                <w:tab w:val="left" w:pos="928"/>
              </w:tabs>
              <w:contextualSpacing/>
              <w:jc w:val="center"/>
              <w:rPr>
                <w:rFonts w:ascii="Arial" w:hAnsi="Arial" w:cs="Arial"/>
                <w:sz w:val="22"/>
                <w:szCs w:val="22"/>
              </w:rPr>
            </w:pPr>
            <w:r w:rsidRPr="00004EAA">
              <w:rPr>
                <w:rFonts w:ascii="Arial" w:hAnsi="Arial" w:cs="Arial"/>
                <w:sz w:val="22"/>
                <w:szCs w:val="22"/>
              </w:rPr>
              <w:t>63  (7.2)</w:t>
            </w:r>
          </w:p>
        </w:tc>
        <w:tc>
          <w:tcPr>
            <w:tcW w:w="1530" w:type="dxa"/>
          </w:tcPr>
          <w:p w14:paraId="4B098910" w14:textId="77777777" w:rsidR="00D766E2" w:rsidRPr="00004EAA" w:rsidRDefault="00D766E2" w:rsidP="001F4548">
            <w:pPr>
              <w:tabs>
                <w:tab w:val="left" w:pos="928"/>
              </w:tabs>
              <w:contextualSpacing/>
              <w:jc w:val="center"/>
              <w:rPr>
                <w:rFonts w:ascii="Arial" w:hAnsi="Arial" w:cs="Arial"/>
                <w:sz w:val="22"/>
                <w:szCs w:val="22"/>
              </w:rPr>
            </w:pPr>
            <w:r w:rsidRPr="00004EAA">
              <w:rPr>
                <w:rFonts w:ascii="Arial" w:hAnsi="Arial" w:cs="Arial"/>
                <w:sz w:val="22"/>
                <w:szCs w:val="22"/>
              </w:rPr>
              <w:t>57  (6.4)</w:t>
            </w:r>
          </w:p>
        </w:tc>
        <w:tc>
          <w:tcPr>
            <w:tcW w:w="2160" w:type="dxa"/>
          </w:tcPr>
          <w:p w14:paraId="47DBFAB0" w14:textId="77777777" w:rsidR="00D766E2" w:rsidRPr="00004EAA" w:rsidRDefault="00D766E2" w:rsidP="001F4548">
            <w:pPr>
              <w:tabs>
                <w:tab w:val="left" w:pos="928"/>
              </w:tabs>
              <w:contextualSpacing/>
              <w:jc w:val="center"/>
              <w:rPr>
                <w:rFonts w:ascii="Arial" w:hAnsi="Arial" w:cs="Arial"/>
                <w:sz w:val="22"/>
                <w:szCs w:val="22"/>
              </w:rPr>
            </w:pPr>
            <w:r w:rsidRPr="00004EAA">
              <w:rPr>
                <w:rFonts w:ascii="Arial" w:hAnsi="Arial" w:cs="Arial"/>
                <w:sz w:val="22"/>
                <w:szCs w:val="22"/>
              </w:rPr>
              <w:t>73.1  (57.9, 89.8)</w:t>
            </w:r>
          </w:p>
        </w:tc>
        <w:tc>
          <w:tcPr>
            <w:tcW w:w="1080" w:type="dxa"/>
          </w:tcPr>
          <w:p w14:paraId="5D2CFD8A" w14:textId="77777777" w:rsidR="00D766E2" w:rsidRPr="00004EAA" w:rsidRDefault="00D766E2" w:rsidP="001F4548">
            <w:pPr>
              <w:jc w:val="center"/>
              <w:rPr>
                <w:rFonts w:ascii="Arial" w:hAnsi="Arial" w:cs="Arial"/>
                <w:sz w:val="22"/>
                <w:szCs w:val="22"/>
              </w:rPr>
            </w:pPr>
          </w:p>
        </w:tc>
        <w:tc>
          <w:tcPr>
            <w:tcW w:w="2160" w:type="dxa"/>
          </w:tcPr>
          <w:p w14:paraId="22077B8A"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60.2 (46.4, 75.3)</w:t>
            </w:r>
          </w:p>
        </w:tc>
        <w:tc>
          <w:tcPr>
            <w:tcW w:w="1170" w:type="dxa"/>
          </w:tcPr>
          <w:p w14:paraId="141B1FE6" w14:textId="77777777" w:rsidR="00D766E2" w:rsidRPr="00004EAA" w:rsidRDefault="00D766E2" w:rsidP="001F4548">
            <w:pPr>
              <w:jc w:val="center"/>
              <w:rPr>
                <w:rFonts w:ascii="Arial" w:hAnsi="Arial" w:cs="Arial"/>
                <w:sz w:val="22"/>
                <w:szCs w:val="22"/>
              </w:rPr>
            </w:pPr>
          </w:p>
        </w:tc>
      </w:tr>
      <w:tr w:rsidR="00D766E2" w:rsidRPr="00004EAA" w14:paraId="4823F3EB" w14:textId="77777777" w:rsidTr="00B3628C">
        <w:tc>
          <w:tcPr>
            <w:tcW w:w="3600" w:type="dxa"/>
          </w:tcPr>
          <w:p w14:paraId="6AD8250D" w14:textId="47C9A7ED"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B26F2B" w:rsidRPr="00004EAA">
              <w:rPr>
                <w:rFonts w:ascii="Arial" w:hAnsi="Arial" w:cs="Arial"/>
                <w:sz w:val="22"/>
                <w:szCs w:val="22"/>
              </w:rPr>
              <w:t xml:space="preserve">  </w:t>
            </w:r>
            <w:r w:rsidRPr="00004EAA">
              <w:rPr>
                <w:rFonts w:ascii="Arial" w:hAnsi="Arial" w:cs="Arial"/>
                <w:sz w:val="22"/>
                <w:szCs w:val="22"/>
              </w:rPr>
              <w:t xml:space="preserve"> Asian/Pacific Islander</w:t>
            </w:r>
          </w:p>
        </w:tc>
        <w:tc>
          <w:tcPr>
            <w:tcW w:w="1710" w:type="dxa"/>
          </w:tcPr>
          <w:p w14:paraId="01125817" w14:textId="77777777" w:rsidR="00D766E2" w:rsidRPr="00004EAA" w:rsidRDefault="00D766E2" w:rsidP="001F4548">
            <w:pPr>
              <w:tabs>
                <w:tab w:val="left" w:pos="928"/>
              </w:tabs>
              <w:contextualSpacing/>
              <w:jc w:val="center"/>
              <w:rPr>
                <w:rFonts w:ascii="Arial" w:hAnsi="Arial" w:cs="Arial"/>
                <w:sz w:val="22"/>
                <w:szCs w:val="22"/>
              </w:rPr>
            </w:pPr>
            <w:r w:rsidRPr="00004EAA">
              <w:rPr>
                <w:rFonts w:ascii="Arial" w:hAnsi="Arial" w:cs="Arial"/>
                <w:sz w:val="22"/>
                <w:szCs w:val="22"/>
              </w:rPr>
              <w:t>22  (2.5)</w:t>
            </w:r>
          </w:p>
        </w:tc>
        <w:tc>
          <w:tcPr>
            <w:tcW w:w="1530" w:type="dxa"/>
          </w:tcPr>
          <w:p w14:paraId="37CA2147" w14:textId="77777777" w:rsidR="00D766E2" w:rsidRPr="00004EAA" w:rsidRDefault="00D766E2" w:rsidP="001F4548">
            <w:pPr>
              <w:tabs>
                <w:tab w:val="left" w:pos="928"/>
              </w:tabs>
              <w:contextualSpacing/>
              <w:jc w:val="center"/>
              <w:rPr>
                <w:rFonts w:ascii="Arial" w:hAnsi="Arial" w:cs="Arial"/>
                <w:sz w:val="22"/>
                <w:szCs w:val="22"/>
              </w:rPr>
            </w:pPr>
            <w:r w:rsidRPr="00004EAA">
              <w:rPr>
                <w:rFonts w:ascii="Arial" w:hAnsi="Arial" w:cs="Arial"/>
                <w:sz w:val="22"/>
                <w:szCs w:val="22"/>
              </w:rPr>
              <w:t>24  (2.7)</w:t>
            </w:r>
          </w:p>
        </w:tc>
        <w:tc>
          <w:tcPr>
            <w:tcW w:w="2160" w:type="dxa"/>
          </w:tcPr>
          <w:p w14:paraId="606B801A" w14:textId="77777777" w:rsidR="00D766E2" w:rsidRPr="00004EAA" w:rsidRDefault="00D766E2" w:rsidP="001F4548">
            <w:pPr>
              <w:tabs>
                <w:tab w:val="left" w:pos="928"/>
              </w:tabs>
              <w:contextualSpacing/>
              <w:jc w:val="center"/>
              <w:rPr>
                <w:rFonts w:ascii="Arial" w:hAnsi="Arial" w:cs="Arial"/>
                <w:sz w:val="22"/>
                <w:szCs w:val="22"/>
              </w:rPr>
            </w:pPr>
            <w:r w:rsidRPr="00004EAA">
              <w:rPr>
                <w:rFonts w:ascii="Arial" w:hAnsi="Arial" w:cs="Arial"/>
                <w:sz w:val="22"/>
                <w:szCs w:val="22"/>
              </w:rPr>
              <w:t>57.2  (35.5, 82.3)</w:t>
            </w:r>
          </w:p>
        </w:tc>
        <w:tc>
          <w:tcPr>
            <w:tcW w:w="1080" w:type="dxa"/>
          </w:tcPr>
          <w:p w14:paraId="171E4C8D" w14:textId="77777777" w:rsidR="00D766E2" w:rsidRPr="00004EAA" w:rsidRDefault="00D766E2" w:rsidP="001F4548">
            <w:pPr>
              <w:jc w:val="center"/>
              <w:rPr>
                <w:rFonts w:ascii="Arial" w:hAnsi="Arial" w:cs="Arial"/>
                <w:sz w:val="22"/>
                <w:szCs w:val="22"/>
              </w:rPr>
            </w:pPr>
          </w:p>
        </w:tc>
        <w:tc>
          <w:tcPr>
            <w:tcW w:w="2160" w:type="dxa"/>
          </w:tcPr>
          <w:p w14:paraId="006B6E4E"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58.8 (37.8, 83.0)</w:t>
            </w:r>
          </w:p>
        </w:tc>
        <w:tc>
          <w:tcPr>
            <w:tcW w:w="1170" w:type="dxa"/>
          </w:tcPr>
          <w:p w14:paraId="347358D7" w14:textId="77777777" w:rsidR="00D766E2" w:rsidRPr="00004EAA" w:rsidRDefault="00D766E2" w:rsidP="001F4548">
            <w:pPr>
              <w:jc w:val="center"/>
              <w:rPr>
                <w:rFonts w:ascii="Arial" w:hAnsi="Arial" w:cs="Arial"/>
                <w:sz w:val="22"/>
                <w:szCs w:val="22"/>
              </w:rPr>
            </w:pPr>
          </w:p>
        </w:tc>
      </w:tr>
      <w:tr w:rsidR="00D766E2" w:rsidRPr="00004EAA" w14:paraId="01E71CAE" w14:textId="77777777" w:rsidTr="00B3628C">
        <w:tc>
          <w:tcPr>
            <w:tcW w:w="3600" w:type="dxa"/>
          </w:tcPr>
          <w:p w14:paraId="26514C1C" w14:textId="1E3C0D23"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B26F2B" w:rsidRPr="00004EAA">
              <w:rPr>
                <w:rFonts w:ascii="Arial" w:hAnsi="Arial" w:cs="Arial"/>
                <w:sz w:val="22"/>
                <w:szCs w:val="22"/>
              </w:rPr>
              <w:t xml:space="preserve">   </w:t>
            </w:r>
            <w:r w:rsidRPr="00004EAA">
              <w:rPr>
                <w:rFonts w:ascii="Arial" w:hAnsi="Arial" w:cs="Arial"/>
                <w:sz w:val="22"/>
                <w:szCs w:val="22"/>
              </w:rPr>
              <w:t>Other/unknown/refused</w:t>
            </w:r>
          </w:p>
        </w:tc>
        <w:tc>
          <w:tcPr>
            <w:tcW w:w="1710" w:type="dxa"/>
          </w:tcPr>
          <w:p w14:paraId="17E1A624" w14:textId="77777777" w:rsidR="00D766E2" w:rsidRPr="00004EAA" w:rsidRDefault="00D766E2" w:rsidP="001F4548">
            <w:pPr>
              <w:tabs>
                <w:tab w:val="left" w:pos="928"/>
              </w:tabs>
              <w:contextualSpacing/>
              <w:jc w:val="center"/>
              <w:rPr>
                <w:rFonts w:ascii="Arial" w:hAnsi="Arial" w:cs="Arial"/>
                <w:sz w:val="22"/>
                <w:szCs w:val="22"/>
              </w:rPr>
            </w:pPr>
            <w:r w:rsidRPr="00004EAA">
              <w:rPr>
                <w:rFonts w:ascii="Arial" w:hAnsi="Arial" w:cs="Arial"/>
                <w:sz w:val="22"/>
                <w:szCs w:val="22"/>
              </w:rPr>
              <w:t>39  (4.5)</w:t>
            </w:r>
          </w:p>
        </w:tc>
        <w:tc>
          <w:tcPr>
            <w:tcW w:w="1530" w:type="dxa"/>
          </w:tcPr>
          <w:p w14:paraId="46AF6FFF" w14:textId="77777777" w:rsidR="00D766E2" w:rsidRPr="00004EAA" w:rsidRDefault="00D766E2" w:rsidP="001F4548">
            <w:pPr>
              <w:tabs>
                <w:tab w:val="left" w:pos="928"/>
              </w:tabs>
              <w:contextualSpacing/>
              <w:jc w:val="center"/>
              <w:rPr>
                <w:rFonts w:ascii="Arial" w:hAnsi="Arial" w:cs="Arial"/>
                <w:sz w:val="22"/>
                <w:szCs w:val="22"/>
              </w:rPr>
            </w:pPr>
            <w:r w:rsidRPr="00004EAA">
              <w:rPr>
                <w:rFonts w:ascii="Arial" w:hAnsi="Arial" w:cs="Arial"/>
                <w:sz w:val="22"/>
                <w:szCs w:val="22"/>
              </w:rPr>
              <w:t>50  (5.6)</w:t>
            </w:r>
          </w:p>
        </w:tc>
        <w:tc>
          <w:tcPr>
            <w:tcW w:w="2160" w:type="dxa"/>
          </w:tcPr>
          <w:p w14:paraId="536856F6" w14:textId="77777777" w:rsidR="00D766E2" w:rsidRPr="00004EAA" w:rsidRDefault="00D766E2" w:rsidP="001F4548">
            <w:pPr>
              <w:tabs>
                <w:tab w:val="left" w:pos="928"/>
              </w:tabs>
              <w:contextualSpacing/>
              <w:jc w:val="center"/>
              <w:rPr>
                <w:rFonts w:ascii="Arial" w:hAnsi="Arial" w:cs="Arial"/>
                <w:sz w:val="22"/>
                <w:szCs w:val="22"/>
              </w:rPr>
            </w:pPr>
            <w:r w:rsidRPr="00004EAA">
              <w:rPr>
                <w:rFonts w:ascii="Arial" w:hAnsi="Arial" w:cs="Arial"/>
                <w:sz w:val="22"/>
                <w:szCs w:val="22"/>
              </w:rPr>
              <w:t>40.3  (26.0, 56.2)</w:t>
            </w:r>
          </w:p>
        </w:tc>
        <w:tc>
          <w:tcPr>
            <w:tcW w:w="1080" w:type="dxa"/>
          </w:tcPr>
          <w:p w14:paraId="64DD0696" w14:textId="77777777" w:rsidR="00D766E2" w:rsidRPr="00004EAA" w:rsidRDefault="00D766E2" w:rsidP="001F4548">
            <w:pPr>
              <w:jc w:val="center"/>
              <w:rPr>
                <w:rFonts w:ascii="Arial" w:hAnsi="Arial" w:cs="Arial"/>
                <w:sz w:val="22"/>
                <w:szCs w:val="22"/>
              </w:rPr>
            </w:pPr>
          </w:p>
        </w:tc>
        <w:tc>
          <w:tcPr>
            <w:tcW w:w="2160" w:type="dxa"/>
          </w:tcPr>
          <w:p w14:paraId="0E52A5ED"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40.5 (26.8, 55.6)</w:t>
            </w:r>
          </w:p>
        </w:tc>
        <w:tc>
          <w:tcPr>
            <w:tcW w:w="1170" w:type="dxa"/>
          </w:tcPr>
          <w:p w14:paraId="13B42B20" w14:textId="77777777" w:rsidR="00D766E2" w:rsidRPr="00004EAA" w:rsidRDefault="00D766E2" w:rsidP="001F4548">
            <w:pPr>
              <w:jc w:val="center"/>
              <w:rPr>
                <w:rFonts w:ascii="Arial" w:hAnsi="Arial" w:cs="Arial"/>
                <w:sz w:val="22"/>
                <w:szCs w:val="22"/>
              </w:rPr>
            </w:pPr>
          </w:p>
        </w:tc>
      </w:tr>
      <w:tr w:rsidR="00D766E2" w:rsidRPr="00004EAA" w14:paraId="1F1EA4AE" w14:textId="77777777" w:rsidTr="00B3628C">
        <w:tc>
          <w:tcPr>
            <w:tcW w:w="3600" w:type="dxa"/>
          </w:tcPr>
          <w:p w14:paraId="1A43FF94" w14:textId="77777777" w:rsidR="00D766E2" w:rsidRPr="00004EAA" w:rsidRDefault="00D766E2" w:rsidP="001F4548">
            <w:pPr>
              <w:rPr>
                <w:rFonts w:ascii="Arial" w:hAnsi="Arial" w:cs="Arial"/>
                <w:sz w:val="22"/>
                <w:szCs w:val="22"/>
              </w:rPr>
            </w:pPr>
          </w:p>
        </w:tc>
        <w:tc>
          <w:tcPr>
            <w:tcW w:w="1710" w:type="dxa"/>
          </w:tcPr>
          <w:p w14:paraId="3DB0855E" w14:textId="77777777" w:rsidR="00D766E2" w:rsidRPr="00004EAA" w:rsidRDefault="00D766E2" w:rsidP="001F4548">
            <w:pPr>
              <w:jc w:val="center"/>
              <w:rPr>
                <w:rFonts w:ascii="Arial" w:hAnsi="Arial" w:cs="Arial"/>
                <w:sz w:val="22"/>
                <w:szCs w:val="22"/>
              </w:rPr>
            </w:pPr>
          </w:p>
        </w:tc>
        <w:tc>
          <w:tcPr>
            <w:tcW w:w="1530" w:type="dxa"/>
          </w:tcPr>
          <w:p w14:paraId="37F94542" w14:textId="77777777" w:rsidR="00D766E2" w:rsidRPr="00004EAA" w:rsidRDefault="00D766E2" w:rsidP="001F4548">
            <w:pPr>
              <w:jc w:val="center"/>
              <w:rPr>
                <w:rFonts w:ascii="Arial" w:hAnsi="Arial" w:cs="Arial"/>
                <w:sz w:val="22"/>
                <w:szCs w:val="22"/>
              </w:rPr>
            </w:pPr>
          </w:p>
        </w:tc>
        <w:tc>
          <w:tcPr>
            <w:tcW w:w="2160" w:type="dxa"/>
          </w:tcPr>
          <w:p w14:paraId="70E2D435" w14:textId="77777777" w:rsidR="00D766E2" w:rsidRPr="00004EAA" w:rsidRDefault="00D766E2" w:rsidP="001F4548">
            <w:pPr>
              <w:jc w:val="center"/>
              <w:rPr>
                <w:rFonts w:ascii="Arial" w:hAnsi="Arial" w:cs="Arial"/>
                <w:sz w:val="22"/>
                <w:szCs w:val="22"/>
              </w:rPr>
            </w:pPr>
          </w:p>
        </w:tc>
        <w:tc>
          <w:tcPr>
            <w:tcW w:w="1080" w:type="dxa"/>
          </w:tcPr>
          <w:p w14:paraId="48F3F049" w14:textId="77777777" w:rsidR="00D766E2" w:rsidRPr="00004EAA" w:rsidRDefault="00D766E2" w:rsidP="001F4548">
            <w:pPr>
              <w:jc w:val="center"/>
              <w:rPr>
                <w:rFonts w:ascii="Arial" w:hAnsi="Arial" w:cs="Arial"/>
                <w:sz w:val="22"/>
                <w:szCs w:val="22"/>
              </w:rPr>
            </w:pPr>
          </w:p>
        </w:tc>
        <w:tc>
          <w:tcPr>
            <w:tcW w:w="2160" w:type="dxa"/>
          </w:tcPr>
          <w:p w14:paraId="51560440" w14:textId="77777777" w:rsidR="00D766E2" w:rsidRPr="00004EAA" w:rsidRDefault="00D766E2" w:rsidP="001F4548">
            <w:pPr>
              <w:jc w:val="center"/>
              <w:rPr>
                <w:rFonts w:ascii="Arial" w:hAnsi="Arial" w:cs="Arial"/>
                <w:sz w:val="22"/>
                <w:szCs w:val="22"/>
              </w:rPr>
            </w:pPr>
          </w:p>
        </w:tc>
        <w:tc>
          <w:tcPr>
            <w:tcW w:w="1170" w:type="dxa"/>
          </w:tcPr>
          <w:p w14:paraId="6BEDDC05" w14:textId="77777777" w:rsidR="00D766E2" w:rsidRPr="00004EAA" w:rsidRDefault="00D766E2" w:rsidP="001F4548">
            <w:pPr>
              <w:jc w:val="center"/>
              <w:rPr>
                <w:rFonts w:ascii="Arial" w:hAnsi="Arial" w:cs="Arial"/>
                <w:sz w:val="22"/>
                <w:szCs w:val="22"/>
              </w:rPr>
            </w:pPr>
          </w:p>
        </w:tc>
      </w:tr>
      <w:tr w:rsidR="00D766E2" w:rsidRPr="00004EAA" w14:paraId="41B5E04E" w14:textId="77777777" w:rsidTr="00B3628C">
        <w:tc>
          <w:tcPr>
            <w:tcW w:w="3600" w:type="dxa"/>
          </w:tcPr>
          <w:p w14:paraId="75A05A3C" w14:textId="789E44B3" w:rsidR="00D766E2" w:rsidRPr="00004EAA" w:rsidRDefault="00D766E2" w:rsidP="00A16306">
            <w:pPr>
              <w:rPr>
                <w:rFonts w:ascii="Arial" w:hAnsi="Arial" w:cs="Arial"/>
                <w:sz w:val="22"/>
                <w:szCs w:val="22"/>
              </w:rPr>
            </w:pPr>
            <w:r w:rsidRPr="00004EAA">
              <w:rPr>
                <w:rFonts w:ascii="Arial" w:hAnsi="Arial" w:cs="Arial"/>
                <w:sz w:val="22"/>
                <w:szCs w:val="22"/>
              </w:rPr>
              <w:t>S</w:t>
            </w:r>
            <w:r w:rsidR="00A16306" w:rsidRPr="00004EAA">
              <w:rPr>
                <w:rFonts w:ascii="Arial" w:hAnsi="Arial" w:cs="Arial"/>
                <w:sz w:val="22"/>
                <w:szCs w:val="22"/>
              </w:rPr>
              <w:t>un-related factors</w:t>
            </w:r>
          </w:p>
        </w:tc>
        <w:tc>
          <w:tcPr>
            <w:tcW w:w="1710" w:type="dxa"/>
          </w:tcPr>
          <w:p w14:paraId="23B2A463" w14:textId="77777777" w:rsidR="00D766E2" w:rsidRPr="00004EAA" w:rsidRDefault="00D766E2" w:rsidP="001F4548">
            <w:pPr>
              <w:ind w:left="1080" w:hanging="360"/>
              <w:jc w:val="center"/>
              <w:rPr>
                <w:rFonts w:ascii="Arial" w:hAnsi="Arial" w:cs="Arial"/>
                <w:sz w:val="22"/>
                <w:szCs w:val="22"/>
              </w:rPr>
            </w:pPr>
          </w:p>
        </w:tc>
        <w:tc>
          <w:tcPr>
            <w:tcW w:w="1530" w:type="dxa"/>
          </w:tcPr>
          <w:p w14:paraId="175935B8" w14:textId="77777777" w:rsidR="00D766E2" w:rsidRPr="00004EAA" w:rsidRDefault="00D766E2" w:rsidP="001F4548">
            <w:pPr>
              <w:ind w:left="1080" w:hanging="360"/>
              <w:jc w:val="center"/>
              <w:rPr>
                <w:rFonts w:ascii="Arial" w:hAnsi="Arial" w:cs="Arial"/>
                <w:sz w:val="22"/>
                <w:szCs w:val="22"/>
              </w:rPr>
            </w:pPr>
          </w:p>
        </w:tc>
        <w:tc>
          <w:tcPr>
            <w:tcW w:w="2160" w:type="dxa"/>
          </w:tcPr>
          <w:p w14:paraId="546E9FD2" w14:textId="77777777" w:rsidR="00D766E2" w:rsidRPr="00004EAA" w:rsidRDefault="00D766E2" w:rsidP="001F4548">
            <w:pPr>
              <w:ind w:left="1080" w:hanging="360"/>
              <w:jc w:val="center"/>
              <w:rPr>
                <w:rFonts w:ascii="Arial" w:hAnsi="Arial" w:cs="Arial"/>
                <w:sz w:val="22"/>
                <w:szCs w:val="22"/>
              </w:rPr>
            </w:pPr>
          </w:p>
        </w:tc>
        <w:tc>
          <w:tcPr>
            <w:tcW w:w="1080" w:type="dxa"/>
          </w:tcPr>
          <w:p w14:paraId="32F61C2C" w14:textId="77777777" w:rsidR="00D766E2" w:rsidRPr="00004EAA" w:rsidRDefault="00D766E2" w:rsidP="001F4548">
            <w:pPr>
              <w:ind w:left="1080" w:hanging="360"/>
              <w:jc w:val="center"/>
              <w:rPr>
                <w:rFonts w:ascii="Arial" w:hAnsi="Arial" w:cs="Arial"/>
                <w:sz w:val="22"/>
                <w:szCs w:val="22"/>
              </w:rPr>
            </w:pPr>
          </w:p>
        </w:tc>
        <w:tc>
          <w:tcPr>
            <w:tcW w:w="2160" w:type="dxa"/>
          </w:tcPr>
          <w:p w14:paraId="26A39881" w14:textId="77777777" w:rsidR="00D766E2" w:rsidRPr="00004EAA" w:rsidRDefault="00D766E2" w:rsidP="001F4548">
            <w:pPr>
              <w:ind w:left="1080" w:hanging="360"/>
              <w:jc w:val="center"/>
              <w:rPr>
                <w:rFonts w:ascii="Arial" w:hAnsi="Arial" w:cs="Arial"/>
                <w:sz w:val="22"/>
                <w:szCs w:val="22"/>
              </w:rPr>
            </w:pPr>
          </w:p>
        </w:tc>
        <w:tc>
          <w:tcPr>
            <w:tcW w:w="1170" w:type="dxa"/>
          </w:tcPr>
          <w:p w14:paraId="6D1E6281" w14:textId="77777777" w:rsidR="00D766E2" w:rsidRPr="00004EAA" w:rsidRDefault="00D766E2" w:rsidP="001F4548">
            <w:pPr>
              <w:ind w:left="1080" w:hanging="360"/>
              <w:jc w:val="center"/>
              <w:rPr>
                <w:rFonts w:ascii="Arial" w:hAnsi="Arial" w:cs="Arial"/>
                <w:sz w:val="22"/>
                <w:szCs w:val="22"/>
              </w:rPr>
            </w:pPr>
          </w:p>
        </w:tc>
      </w:tr>
      <w:tr w:rsidR="00D766E2" w:rsidRPr="00004EAA" w14:paraId="5D1D2002" w14:textId="77777777" w:rsidTr="00B3628C">
        <w:tc>
          <w:tcPr>
            <w:tcW w:w="3600" w:type="dxa"/>
          </w:tcPr>
          <w:p w14:paraId="796AEA79" w14:textId="2AD673A5" w:rsidR="00D766E2" w:rsidRPr="00004EAA" w:rsidRDefault="00D06007" w:rsidP="001F4548">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Season of baseline blood draw</w:t>
            </w:r>
          </w:p>
        </w:tc>
        <w:tc>
          <w:tcPr>
            <w:tcW w:w="1710" w:type="dxa"/>
          </w:tcPr>
          <w:p w14:paraId="15B21181" w14:textId="77777777" w:rsidR="00D766E2" w:rsidRPr="00004EAA" w:rsidRDefault="00D766E2" w:rsidP="001F4548">
            <w:pPr>
              <w:rPr>
                <w:rFonts w:ascii="Arial" w:hAnsi="Arial" w:cs="Arial"/>
                <w:sz w:val="22"/>
                <w:szCs w:val="22"/>
              </w:rPr>
            </w:pPr>
          </w:p>
        </w:tc>
        <w:tc>
          <w:tcPr>
            <w:tcW w:w="1530" w:type="dxa"/>
          </w:tcPr>
          <w:p w14:paraId="6B564AEB" w14:textId="77777777" w:rsidR="00D766E2" w:rsidRPr="00004EAA" w:rsidRDefault="00D766E2" w:rsidP="001F4548">
            <w:pPr>
              <w:rPr>
                <w:rFonts w:ascii="Arial" w:hAnsi="Arial" w:cs="Arial"/>
                <w:sz w:val="22"/>
                <w:szCs w:val="22"/>
              </w:rPr>
            </w:pPr>
          </w:p>
        </w:tc>
        <w:tc>
          <w:tcPr>
            <w:tcW w:w="2160" w:type="dxa"/>
          </w:tcPr>
          <w:p w14:paraId="6884F708" w14:textId="77777777" w:rsidR="00D766E2" w:rsidRPr="00004EAA" w:rsidRDefault="00D766E2" w:rsidP="001F4548">
            <w:pPr>
              <w:jc w:val="center"/>
              <w:rPr>
                <w:rFonts w:ascii="Arial" w:hAnsi="Arial" w:cs="Arial"/>
                <w:sz w:val="22"/>
                <w:szCs w:val="22"/>
              </w:rPr>
            </w:pPr>
          </w:p>
        </w:tc>
        <w:tc>
          <w:tcPr>
            <w:tcW w:w="1080" w:type="dxa"/>
          </w:tcPr>
          <w:p w14:paraId="5005C9D8"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&lt;0.0001</w:t>
            </w:r>
          </w:p>
        </w:tc>
        <w:tc>
          <w:tcPr>
            <w:tcW w:w="2160" w:type="dxa"/>
          </w:tcPr>
          <w:p w14:paraId="091D3871" w14:textId="77777777" w:rsidR="00D766E2" w:rsidRPr="00004EAA" w:rsidRDefault="00D766E2" w:rsidP="001F4548">
            <w:pPr>
              <w:jc w:val="center"/>
              <w:rPr>
                <w:rFonts w:ascii="Arial" w:hAnsi="Arial" w:cs="Arial"/>
                <w:sz w:val="22"/>
                <w:szCs w:val="22"/>
              </w:rPr>
            </w:pPr>
          </w:p>
        </w:tc>
        <w:tc>
          <w:tcPr>
            <w:tcW w:w="1170" w:type="dxa"/>
          </w:tcPr>
          <w:p w14:paraId="410AF9C7"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0.004</w:t>
            </w:r>
          </w:p>
        </w:tc>
      </w:tr>
      <w:tr w:rsidR="00D766E2" w:rsidRPr="00004EAA" w14:paraId="46B1D3D7" w14:textId="77777777" w:rsidTr="00B3628C">
        <w:tc>
          <w:tcPr>
            <w:tcW w:w="3600" w:type="dxa"/>
          </w:tcPr>
          <w:p w14:paraId="4161C8F7" w14:textId="001F52C4"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December-February</w:t>
            </w:r>
          </w:p>
        </w:tc>
        <w:tc>
          <w:tcPr>
            <w:tcW w:w="1710" w:type="dxa"/>
          </w:tcPr>
          <w:p w14:paraId="5F67763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193 (22)</w:t>
            </w:r>
          </w:p>
        </w:tc>
        <w:tc>
          <w:tcPr>
            <w:tcW w:w="1530" w:type="dxa"/>
          </w:tcPr>
          <w:p w14:paraId="1F2EBE3A"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184 (21)</w:t>
            </w:r>
          </w:p>
        </w:tc>
        <w:tc>
          <w:tcPr>
            <w:tcW w:w="2160" w:type="dxa"/>
          </w:tcPr>
          <w:p w14:paraId="5F446AEB"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56.9 (49.1, 65.1)</w:t>
            </w:r>
          </w:p>
        </w:tc>
        <w:tc>
          <w:tcPr>
            <w:tcW w:w="1080" w:type="dxa"/>
          </w:tcPr>
          <w:p w14:paraId="5EC6ADE2" w14:textId="77777777" w:rsidR="00D766E2" w:rsidRPr="00004EAA" w:rsidRDefault="00D766E2" w:rsidP="001F4548">
            <w:pPr>
              <w:jc w:val="center"/>
              <w:rPr>
                <w:rFonts w:ascii="Arial" w:hAnsi="Arial" w:cs="Arial"/>
                <w:sz w:val="22"/>
                <w:szCs w:val="22"/>
              </w:rPr>
            </w:pPr>
          </w:p>
        </w:tc>
        <w:tc>
          <w:tcPr>
            <w:tcW w:w="2160" w:type="dxa"/>
          </w:tcPr>
          <w:p w14:paraId="0709A241"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55.6 (44.0, 68.1)</w:t>
            </w:r>
          </w:p>
        </w:tc>
        <w:tc>
          <w:tcPr>
            <w:tcW w:w="1170" w:type="dxa"/>
          </w:tcPr>
          <w:p w14:paraId="17A2415A" w14:textId="77777777" w:rsidR="00D766E2" w:rsidRPr="00004EAA" w:rsidRDefault="00D766E2" w:rsidP="001F4548">
            <w:pPr>
              <w:jc w:val="center"/>
              <w:rPr>
                <w:rFonts w:ascii="Arial" w:hAnsi="Arial" w:cs="Arial"/>
                <w:sz w:val="22"/>
                <w:szCs w:val="22"/>
              </w:rPr>
            </w:pPr>
          </w:p>
        </w:tc>
      </w:tr>
      <w:tr w:rsidR="00D766E2" w:rsidRPr="00004EAA" w14:paraId="0991D12E" w14:textId="77777777" w:rsidTr="00B3628C">
        <w:tc>
          <w:tcPr>
            <w:tcW w:w="3600" w:type="dxa"/>
          </w:tcPr>
          <w:p w14:paraId="2F18B726" w14:textId="4CB6EA2A"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March-May</w:t>
            </w:r>
          </w:p>
        </w:tc>
        <w:tc>
          <w:tcPr>
            <w:tcW w:w="1710" w:type="dxa"/>
          </w:tcPr>
          <w:p w14:paraId="6236F0B0"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210 (24)</w:t>
            </w:r>
          </w:p>
        </w:tc>
        <w:tc>
          <w:tcPr>
            <w:tcW w:w="1530" w:type="dxa"/>
          </w:tcPr>
          <w:p w14:paraId="70BC7F81"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232 (26)</w:t>
            </w:r>
          </w:p>
        </w:tc>
        <w:tc>
          <w:tcPr>
            <w:tcW w:w="2160" w:type="dxa"/>
          </w:tcPr>
          <w:p w14:paraId="0A746377"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27.3 (21.4, 33.4)</w:t>
            </w:r>
          </w:p>
        </w:tc>
        <w:tc>
          <w:tcPr>
            <w:tcW w:w="1080" w:type="dxa"/>
          </w:tcPr>
          <w:p w14:paraId="2E18796A" w14:textId="77777777" w:rsidR="00D766E2" w:rsidRPr="00004EAA" w:rsidRDefault="00D766E2" w:rsidP="001F4548">
            <w:pPr>
              <w:jc w:val="center"/>
              <w:rPr>
                <w:rFonts w:ascii="Arial" w:hAnsi="Arial" w:cs="Arial"/>
                <w:sz w:val="22"/>
                <w:szCs w:val="22"/>
              </w:rPr>
            </w:pPr>
          </w:p>
        </w:tc>
        <w:tc>
          <w:tcPr>
            <w:tcW w:w="2160" w:type="dxa"/>
          </w:tcPr>
          <w:p w14:paraId="7BF69F49"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36.5 (26.9, 46.8)</w:t>
            </w:r>
          </w:p>
        </w:tc>
        <w:tc>
          <w:tcPr>
            <w:tcW w:w="1170" w:type="dxa"/>
          </w:tcPr>
          <w:p w14:paraId="3F49B42C" w14:textId="77777777" w:rsidR="00D766E2" w:rsidRPr="00004EAA" w:rsidRDefault="00D766E2" w:rsidP="001F4548">
            <w:pPr>
              <w:jc w:val="center"/>
              <w:rPr>
                <w:rFonts w:ascii="Arial" w:hAnsi="Arial" w:cs="Arial"/>
                <w:sz w:val="22"/>
                <w:szCs w:val="22"/>
              </w:rPr>
            </w:pPr>
          </w:p>
        </w:tc>
      </w:tr>
      <w:tr w:rsidR="00D766E2" w:rsidRPr="00004EAA" w14:paraId="65D6212D" w14:textId="77777777" w:rsidTr="00B3628C">
        <w:tc>
          <w:tcPr>
            <w:tcW w:w="3600" w:type="dxa"/>
          </w:tcPr>
          <w:p w14:paraId="3A129958" w14:textId="2042399C"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June-August</w:t>
            </w:r>
          </w:p>
        </w:tc>
        <w:tc>
          <w:tcPr>
            <w:tcW w:w="1710" w:type="dxa"/>
          </w:tcPr>
          <w:p w14:paraId="76919151"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246 (28)</w:t>
            </w:r>
          </w:p>
        </w:tc>
        <w:tc>
          <w:tcPr>
            <w:tcW w:w="1530" w:type="dxa"/>
          </w:tcPr>
          <w:p w14:paraId="4980D426"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238 (27)</w:t>
            </w:r>
          </w:p>
        </w:tc>
        <w:tc>
          <w:tcPr>
            <w:tcW w:w="2160" w:type="dxa"/>
          </w:tcPr>
          <w:p w14:paraId="6E579C3B"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29.2 (23.5, 35.1)</w:t>
            </w:r>
          </w:p>
        </w:tc>
        <w:tc>
          <w:tcPr>
            <w:tcW w:w="1080" w:type="dxa"/>
          </w:tcPr>
          <w:p w14:paraId="321168E3" w14:textId="77777777" w:rsidR="00D766E2" w:rsidRPr="00004EAA" w:rsidRDefault="00D766E2" w:rsidP="001F4548">
            <w:pPr>
              <w:jc w:val="center"/>
              <w:rPr>
                <w:rFonts w:ascii="Arial" w:hAnsi="Arial" w:cs="Arial"/>
                <w:sz w:val="22"/>
                <w:szCs w:val="22"/>
              </w:rPr>
            </w:pPr>
          </w:p>
        </w:tc>
        <w:tc>
          <w:tcPr>
            <w:tcW w:w="2160" w:type="dxa"/>
          </w:tcPr>
          <w:p w14:paraId="60F1A434"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52.0 (41.7, 63.1)</w:t>
            </w:r>
          </w:p>
        </w:tc>
        <w:tc>
          <w:tcPr>
            <w:tcW w:w="1170" w:type="dxa"/>
          </w:tcPr>
          <w:p w14:paraId="313553A1" w14:textId="77777777" w:rsidR="00D766E2" w:rsidRPr="00004EAA" w:rsidRDefault="00D766E2" w:rsidP="001F4548">
            <w:pPr>
              <w:jc w:val="center"/>
              <w:rPr>
                <w:rFonts w:ascii="Arial" w:hAnsi="Arial" w:cs="Arial"/>
                <w:sz w:val="22"/>
                <w:szCs w:val="22"/>
              </w:rPr>
            </w:pPr>
          </w:p>
        </w:tc>
      </w:tr>
      <w:tr w:rsidR="00D766E2" w:rsidRPr="00004EAA" w14:paraId="3A9B1EDC" w14:textId="77777777" w:rsidTr="00B3628C">
        <w:tc>
          <w:tcPr>
            <w:tcW w:w="3600" w:type="dxa"/>
          </w:tcPr>
          <w:p w14:paraId="62C3A572" w14:textId="27A8CA33"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September-November</w:t>
            </w:r>
          </w:p>
        </w:tc>
        <w:tc>
          <w:tcPr>
            <w:tcW w:w="1710" w:type="dxa"/>
          </w:tcPr>
          <w:p w14:paraId="06AEE80D"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226 (26)</w:t>
            </w:r>
          </w:p>
        </w:tc>
        <w:tc>
          <w:tcPr>
            <w:tcW w:w="1530" w:type="dxa"/>
          </w:tcPr>
          <w:p w14:paraId="7F08E1D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238 (27)</w:t>
            </w:r>
          </w:p>
        </w:tc>
        <w:tc>
          <w:tcPr>
            <w:tcW w:w="2160" w:type="dxa"/>
          </w:tcPr>
          <w:p w14:paraId="12CCA18B"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42.8 (36.4, 49.5)</w:t>
            </w:r>
          </w:p>
        </w:tc>
        <w:tc>
          <w:tcPr>
            <w:tcW w:w="1080" w:type="dxa"/>
          </w:tcPr>
          <w:p w14:paraId="4F5DFA08" w14:textId="77777777" w:rsidR="00D766E2" w:rsidRPr="00004EAA" w:rsidRDefault="00D766E2" w:rsidP="001F4548">
            <w:pPr>
              <w:jc w:val="center"/>
              <w:rPr>
                <w:rFonts w:ascii="Arial" w:hAnsi="Arial" w:cs="Arial"/>
                <w:sz w:val="22"/>
                <w:szCs w:val="22"/>
              </w:rPr>
            </w:pPr>
          </w:p>
        </w:tc>
        <w:tc>
          <w:tcPr>
            <w:tcW w:w="2160" w:type="dxa"/>
          </w:tcPr>
          <w:p w14:paraId="634DE902"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56.5 (45.7, 68.2)</w:t>
            </w:r>
          </w:p>
        </w:tc>
        <w:tc>
          <w:tcPr>
            <w:tcW w:w="1170" w:type="dxa"/>
          </w:tcPr>
          <w:p w14:paraId="3EF0E557" w14:textId="77777777" w:rsidR="00D766E2" w:rsidRPr="00004EAA" w:rsidRDefault="00D766E2" w:rsidP="001F4548">
            <w:pPr>
              <w:jc w:val="center"/>
              <w:rPr>
                <w:rFonts w:ascii="Arial" w:hAnsi="Arial" w:cs="Arial"/>
                <w:sz w:val="22"/>
                <w:szCs w:val="22"/>
              </w:rPr>
            </w:pPr>
          </w:p>
        </w:tc>
      </w:tr>
      <w:tr w:rsidR="00D766E2" w:rsidRPr="00004EAA" w14:paraId="352BFFE9" w14:textId="77777777" w:rsidTr="00B3628C">
        <w:tc>
          <w:tcPr>
            <w:tcW w:w="3600" w:type="dxa"/>
          </w:tcPr>
          <w:p w14:paraId="6BFBB91B" w14:textId="77777777" w:rsidR="00D766E2" w:rsidRPr="00004EAA" w:rsidRDefault="00D766E2" w:rsidP="001F4548">
            <w:pPr>
              <w:rPr>
                <w:rFonts w:ascii="Arial" w:hAnsi="Arial" w:cs="Arial"/>
                <w:sz w:val="22"/>
                <w:szCs w:val="22"/>
              </w:rPr>
            </w:pPr>
          </w:p>
        </w:tc>
        <w:tc>
          <w:tcPr>
            <w:tcW w:w="1710" w:type="dxa"/>
          </w:tcPr>
          <w:p w14:paraId="32F9432F" w14:textId="77777777" w:rsidR="00D766E2" w:rsidRPr="00004EAA" w:rsidRDefault="00D766E2" w:rsidP="001F4548">
            <w:pPr>
              <w:jc w:val="center"/>
              <w:rPr>
                <w:rFonts w:ascii="Arial" w:hAnsi="Arial" w:cs="Arial"/>
                <w:sz w:val="22"/>
                <w:szCs w:val="22"/>
              </w:rPr>
            </w:pPr>
          </w:p>
        </w:tc>
        <w:tc>
          <w:tcPr>
            <w:tcW w:w="1530" w:type="dxa"/>
          </w:tcPr>
          <w:p w14:paraId="1F933E03" w14:textId="77777777" w:rsidR="00D766E2" w:rsidRPr="00004EAA" w:rsidRDefault="00D766E2" w:rsidP="001F4548">
            <w:pPr>
              <w:jc w:val="center"/>
              <w:rPr>
                <w:rFonts w:ascii="Arial" w:hAnsi="Arial" w:cs="Arial"/>
                <w:sz w:val="22"/>
                <w:szCs w:val="22"/>
              </w:rPr>
            </w:pPr>
          </w:p>
        </w:tc>
        <w:tc>
          <w:tcPr>
            <w:tcW w:w="2160" w:type="dxa"/>
          </w:tcPr>
          <w:p w14:paraId="6EBECE0E" w14:textId="77777777" w:rsidR="00D766E2" w:rsidRPr="00004EAA" w:rsidRDefault="00D766E2" w:rsidP="001F4548">
            <w:pPr>
              <w:jc w:val="center"/>
              <w:rPr>
                <w:rFonts w:ascii="Arial" w:hAnsi="Arial" w:cs="Arial"/>
                <w:sz w:val="22"/>
                <w:szCs w:val="22"/>
              </w:rPr>
            </w:pPr>
          </w:p>
        </w:tc>
        <w:tc>
          <w:tcPr>
            <w:tcW w:w="1080" w:type="dxa"/>
          </w:tcPr>
          <w:p w14:paraId="28F3EE8A" w14:textId="77777777" w:rsidR="00D766E2" w:rsidRPr="00004EAA" w:rsidRDefault="00D766E2" w:rsidP="001F4548">
            <w:pPr>
              <w:jc w:val="center"/>
              <w:rPr>
                <w:rFonts w:ascii="Arial" w:hAnsi="Arial" w:cs="Arial"/>
                <w:sz w:val="22"/>
                <w:szCs w:val="22"/>
              </w:rPr>
            </w:pPr>
          </w:p>
        </w:tc>
        <w:tc>
          <w:tcPr>
            <w:tcW w:w="2160" w:type="dxa"/>
          </w:tcPr>
          <w:p w14:paraId="3112FCED" w14:textId="77777777" w:rsidR="00D766E2" w:rsidRPr="00004EAA" w:rsidRDefault="00D766E2" w:rsidP="001F4548">
            <w:pPr>
              <w:jc w:val="center"/>
              <w:rPr>
                <w:rFonts w:ascii="Arial" w:hAnsi="Arial" w:cs="Arial"/>
                <w:sz w:val="22"/>
                <w:szCs w:val="22"/>
              </w:rPr>
            </w:pPr>
          </w:p>
        </w:tc>
        <w:tc>
          <w:tcPr>
            <w:tcW w:w="1170" w:type="dxa"/>
          </w:tcPr>
          <w:p w14:paraId="407DCCF1" w14:textId="77777777" w:rsidR="00D766E2" w:rsidRPr="00004EAA" w:rsidRDefault="00D766E2" w:rsidP="001F4548">
            <w:pPr>
              <w:jc w:val="center"/>
              <w:rPr>
                <w:rFonts w:ascii="Arial" w:hAnsi="Arial" w:cs="Arial"/>
                <w:sz w:val="22"/>
                <w:szCs w:val="22"/>
              </w:rPr>
            </w:pPr>
          </w:p>
        </w:tc>
      </w:tr>
      <w:tr w:rsidR="00D766E2" w:rsidRPr="00004EAA" w14:paraId="72F5F599" w14:textId="77777777" w:rsidTr="00B3628C">
        <w:tc>
          <w:tcPr>
            <w:tcW w:w="3600" w:type="dxa"/>
          </w:tcPr>
          <w:p w14:paraId="7405569F" w14:textId="0F777B6C" w:rsidR="00D766E2" w:rsidRPr="00004EAA" w:rsidRDefault="00D06007" w:rsidP="00643613">
            <w:pPr>
              <w:rPr>
                <w:rFonts w:ascii="Arial" w:hAnsi="Arial" w:cs="Arial"/>
                <w:sz w:val="22"/>
                <w:szCs w:val="22"/>
              </w:rPr>
            </w:pPr>
            <w:r w:rsidRPr="00004EAA">
              <w:rPr>
                <w:rFonts w:ascii="Arial" w:hAnsi="Arial" w:cs="Arial"/>
                <w:sz w:val="22"/>
                <w:szCs w:val="22"/>
              </w:rPr>
              <w:t xml:space="preserve">  </w:t>
            </w:r>
            <w:r w:rsidR="00643613" w:rsidRPr="00004EAA">
              <w:rPr>
                <w:rFonts w:ascii="Arial" w:hAnsi="Arial" w:cs="Arial"/>
                <w:sz w:val="22"/>
                <w:szCs w:val="22"/>
              </w:rPr>
              <w:t xml:space="preserve">Season of </w:t>
            </w:r>
            <w:r w:rsidR="00A9453D" w:rsidRPr="00004EAA">
              <w:rPr>
                <w:rFonts w:ascii="Arial" w:hAnsi="Arial" w:cs="Arial"/>
                <w:sz w:val="22"/>
                <w:szCs w:val="22"/>
              </w:rPr>
              <w:t>Year 1</w:t>
            </w:r>
            <w:r w:rsidR="00643613" w:rsidRPr="00004EAA">
              <w:rPr>
                <w:rFonts w:ascii="Arial" w:hAnsi="Arial" w:cs="Arial"/>
                <w:sz w:val="22"/>
                <w:szCs w:val="22"/>
              </w:rPr>
              <w:t xml:space="preserve"> blood d</w:t>
            </w:r>
            <w:r w:rsidR="00D766E2" w:rsidRPr="00004EAA">
              <w:rPr>
                <w:rFonts w:ascii="Arial" w:hAnsi="Arial" w:cs="Arial"/>
                <w:sz w:val="22"/>
                <w:szCs w:val="22"/>
              </w:rPr>
              <w:t>raw</w:t>
            </w:r>
          </w:p>
        </w:tc>
        <w:tc>
          <w:tcPr>
            <w:tcW w:w="1710" w:type="dxa"/>
          </w:tcPr>
          <w:p w14:paraId="0BD90ED2" w14:textId="77777777" w:rsidR="00D766E2" w:rsidRPr="00004EAA" w:rsidRDefault="00D766E2" w:rsidP="001F4548">
            <w:pPr>
              <w:rPr>
                <w:rFonts w:ascii="Arial" w:hAnsi="Arial" w:cs="Arial"/>
                <w:sz w:val="22"/>
                <w:szCs w:val="22"/>
              </w:rPr>
            </w:pPr>
          </w:p>
        </w:tc>
        <w:tc>
          <w:tcPr>
            <w:tcW w:w="1530" w:type="dxa"/>
          </w:tcPr>
          <w:p w14:paraId="211A47E9" w14:textId="77777777" w:rsidR="00D766E2" w:rsidRPr="00004EAA" w:rsidRDefault="00D766E2" w:rsidP="001F4548">
            <w:pPr>
              <w:rPr>
                <w:rFonts w:ascii="Arial" w:hAnsi="Arial" w:cs="Arial"/>
                <w:sz w:val="22"/>
                <w:szCs w:val="22"/>
              </w:rPr>
            </w:pPr>
          </w:p>
        </w:tc>
        <w:tc>
          <w:tcPr>
            <w:tcW w:w="2160" w:type="dxa"/>
          </w:tcPr>
          <w:p w14:paraId="08458346" w14:textId="77777777" w:rsidR="00D766E2" w:rsidRPr="00004EAA" w:rsidRDefault="00D766E2" w:rsidP="001F4548">
            <w:pPr>
              <w:jc w:val="center"/>
              <w:rPr>
                <w:rFonts w:ascii="Arial" w:hAnsi="Arial" w:cs="Arial"/>
                <w:sz w:val="22"/>
                <w:szCs w:val="22"/>
              </w:rPr>
            </w:pPr>
          </w:p>
        </w:tc>
        <w:tc>
          <w:tcPr>
            <w:tcW w:w="1080" w:type="dxa"/>
          </w:tcPr>
          <w:p w14:paraId="6DC9CECC"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&lt;0.0001</w:t>
            </w:r>
          </w:p>
        </w:tc>
        <w:tc>
          <w:tcPr>
            <w:tcW w:w="2160" w:type="dxa"/>
          </w:tcPr>
          <w:p w14:paraId="720F550D" w14:textId="77777777" w:rsidR="00D766E2" w:rsidRPr="00004EAA" w:rsidRDefault="00D766E2" w:rsidP="001F4548">
            <w:pPr>
              <w:jc w:val="center"/>
              <w:rPr>
                <w:rFonts w:ascii="Arial" w:hAnsi="Arial" w:cs="Arial"/>
                <w:sz w:val="22"/>
                <w:szCs w:val="22"/>
              </w:rPr>
            </w:pPr>
          </w:p>
        </w:tc>
        <w:tc>
          <w:tcPr>
            <w:tcW w:w="1170" w:type="dxa"/>
          </w:tcPr>
          <w:p w14:paraId="513ED81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0.0004</w:t>
            </w:r>
          </w:p>
        </w:tc>
      </w:tr>
      <w:tr w:rsidR="00D766E2" w:rsidRPr="00004EAA" w14:paraId="6D6C56DD" w14:textId="77777777" w:rsidTr="00B3628C">
        <w:tc>
          <w:tcPr>
            <w:tcW w:w="3600" w:type="dxa"/>
          </w:tcPr>
          <w:p w14:paraId="60DBF4B4" w14:textId="6F0F542D"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December-February</w:t>
            </w:r>
          </w:p>
        </w:tc>
        <w:tc>
          <w:tcPr>
            <w:tcW w:w="1710" w:type="dxa"/>
          </w:tcPr>
          <w:p w14:paraId="71477C9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209  (24)</w:t>
            </w:r>
          </w:p>
        </w:tc>
        <w:tc>
          <w:tcPr>
            <w:tcW w:w="1530" w:type="dxa"/>
          </w:tcPr>
          <w:p w14:paraId="5E84DACB"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215  (24)</w:t>
            </w:r>
          </w:p>
        </w:tc>
        <w:tc>
          <w:tcPr>
            <w:tcW w:w="2160" w:type="dxa"/>
          </w:tcPr>
          <w:p w14:paraId="29CA817A"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47.2  (40.4, 54.4)</w:t>
            </w:r>
          </w:p>
        </w:tc>
        <w:tc>
          <w:tcPr>
            <w:tcW w:w="1080" w:type="dxa"/>
          </w:tcPr>
          <w:p w14:paraId="58D5F618" w14:textId="77777777" w:rsidR="00D766E2" w:rsidRPr="00004EAA" w:rsidRDefault="00D766E2" w:rsidP="001F4548">
            <w:pPr>
              <w:jc w:val="center"/>
              <w:rPr>
                <w:rFonts w:ascii="Arial" w:hAnsi="Arial" w:cs="Arial"/>
                <w:sz w:val="22"/>
                <w:szCs w:val="22"/>
              </w:rPr>
            </w:pPr>
          </w:p>
        </w:tc>
        <w:tc>
          <w:tcPr>
            <w:tcW w:w="2160" w:type="dxa"/>
          </w:tcPr>
          <w:p w14:paraId="234EC938"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55.1 (44.2, 66.9)</w:t>
            </w:r>
          </w:p>
        </w:tc>
        <w:tc>
          <w:tcPr>
            <w:tcW w:w="1170" w:type="dxa"/>
          </w:tcPr>
          <w:p w14:paraId="208A1C4C" w14:textId="77777777" w:rsidR="00D766E2" w:rsidRPr="00004EAA" w:rsidRDefault="00D766E2" w:rsidP="001F4548">
            <w:pPr>
              <w:jc w:val="center"/>
              <w:rPr>
                <w:rFonts w:ascii="Arial" w:hAnsi="Arial" w:cs="Arial"/>
                <w:sz w:val="22"/>
                <w:szCs w:val="22"/>
              </w:rPr>
            </w:pPr>
          </w:p>
        </w:tc>
      </w:tr>
      <w:tr w:rsidR="00D766E2" w:rsidRPr="00004EAA" w14:paraId="72BE4319" w14:textId="77777777" w:rsidTr="00B3628C">
        <w:tc>
          <w:tcPr>
            <w:tcW w:w="3600" w:type="dxa"/>
          </w:tcPr>
          <w:p w14:paraId="704D5285" w14:textId="3A1D3C2F"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March-May</w:t>
            </w:r>
          </w:p>
        </w:tc>
        <w:tc>
          <w:tcPr>
            <w:tcW w:w="1710" w:type="dxa"/>
          </w:tcPr>
          <w:p w14:paraId="6163AA6E"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217  (25)</w:t>
            </w:r>
          </w:p>
        </w:tc>
        <w:tc>
          <w:tcPr>
            <w:tcW w:w="1530" w:type="dxa"/>
          </w:tcPr>
          <w:p w14:paraId="478E3060"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213  (24)</w:t>
            </w:r>
          </w:p>
        </w:tc>
        <w:tc>
          <w:tcPr>
            <w:tcW w:w="2160" w:type="dxa"/>
          </w:tcPr>
          <w:p w14:paraId="34E2BABA"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54.7  (47.6, 62.2)</w:t>
            </w:r>
          </w:p>
        </w:tc>
        <w:tc>
          <w:tcPr>
            <w:tcW w:w="1080" w:type="dxa"/>
          </w:tcPr>
          <w:p w14:paraId="792241F7" w14:textId="77777777" w:rsidR="00D766E2" w:rsidRPr="00004EAA" w:rsidRDefault="00D766E2" w:rsidP="001F4548">
            <w:pPr>
              <w:jc w:val="center"/>
              <w:rPr>
                <w:rFonts w:ascii="Arial" w:hAnsi="Arial" w:cs="Arial"/>
                <w:sz w:val="22"/>
                <w:szCs w:val="22"/>
              </w:rPr>
            </w:pPr>
          </w:p>
        </w:tc>
        <w:tc>
          <w:tcPr>
            <w:tcW w:w="2160" w:type="dxa"/>
          </w:tcPr>
          <w:p w14:paraId="32499D1D"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64.3 (53.0, 76.4)</w:t>
            </w:r>
          </w:p>
        </w:tc>
        <w:tc>
          <w:tcPr>
            <w:tcW w:w="1170" w:type="dxa"/>
          </w:tcPr>
          <w:p w14:paraId="4D1D2917" w14:textId="77777777" w:rsidR="00D766E2" w:rsidRPr="00004EAA" w:rsidRDefault="00D766E2" w:rsidP="001F4548">
            <w:pPr>
              <w:jc w:val="center"/>
              <w:rPr>
                <w:rFonts w:ascii="Arial" w:hAnsi="Arial" w:cs="Arial"/>
                <w:sz w:val="22"/>
                <w:szCs w:val="22"/>
              </w:rPr>
            </w:pPr>
          </w:p>
        </w:tc>
      </w:tr>
      <w:tr w:rsidR="00D766E2" w:rsidRPr="00004EAA" w14:paraId="735B3D17" w14:textId="77777777" w:rsidTr="00B3628C">
        <w:tc>
          <w:tcPr>
            <w:tcW w:w="3600" w:type="dxa"/>
          </w:tcPr>
          <w:p w14:paraId="08211DEE" w14:textId="0E9A980A"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June-August</w:t>
            </w:r>
          </w:p>
        </w:tc>
        <w:tc>
          <w:tcPr>
            <w:tcW w:w="1710" w:type="dxa"/>
          </w:tcPr>
          <w:p w14:paraId="7985F312"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223  (25)</w:t>
            </w:r>
          </w:p>
        </w:tc>
        <w:tc>
          <w:tcPr>
            <w:tcW w:w="1530" w:type="dxa"/>
          </w:tcPr>
          <w:p w14:paraId="22CB01E9"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219  (25)</w:t>
            </w:r>
          </w:p>
        </w:tc>
        <w:tc>
          <w:tcPr>
            <w:tcW w:w="2160" w:type="dxa"/>
          </w:tcPr>
          <w:p w14:paraId="61151199"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26.3  (20.6, 32.3)</w:t>
            </w:r>
          </w:p>
        </w:tc>
        <w:tc>
          <w:tcPr>
            <w:tcW w:w="1080" w:type="dxa"/>
          </w:tcPr>
          <w:p w14:paraId="0050FF24" w14:textId="77777777" w:rsidR="00D766E2" w:rsidRPr="00004EAA" w:rsidRDefault="00D766E2" w:rsidP="001F4548">
            <w:pPr>
              <w:jc w:val="center"/>
              <w:rPr>
                <w:rFonts w:ascii="Arial" w:hAnsi="Arial" w:cs="Arial"/>
                <w:sz w:val="22"/>
                <w:szCs w:val="22"/>
              </w:rPr>
            </w:pPr>
          </w:p>
        </w:tc>
        <w:tc>
          <w:tcPr>
            <w:tcW w:w="2160" w:type="dxa"/>
          </w:tcPr>
          <w:p w14:paraId="3E58B26A"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45.4 (34.9, 56.7)</w:t>
            </w:r>
          </w:p>
        </w:tc>
        <w:tc>
          <w:tcPr>
            <w:tcW w:w="1170" w:type="dxa"/>
          </w:tcPr>
          <w:p w14:paraId="6BC15809" w14:textId="77777777" w:rsidR="00D766E2" w:rsidRPr="00004EAA" w:rsidRDefault="00D766E2" w:rsidP="001F4548">
            <w:pPr>
              <w:jc w:val="center"/>
              <w:rPr>
                <w:rFonts w:ascii="Arial" w:hAnsi="Arial" w:cs="Arial"/>
                <w:sz w:val="22"/>
                <w:szCs w:val="22"/>
              </w:rPr>
            </w:pPr>
          </w:p>
        </w:tc>
      </w:tr>
      <w:tr w:rsidR="00D766E2" w:rsidRPr="00004EAA" w14:paraId="64BB3D89" w14:textId="77777777" w:rsidTr="00B3628C">
        <w:tc>
          <w:tcPr>
            <w:tcW w:w="3600" w:type="dxa"/>
          </w:tcPr>
          <w:p w14:paraId="0E4383E2" w14:textId="5BC77D9D"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September-November</w:t>
            </w:r>
          </w:p>
        </w:tc>
        <w:tc>
          <w:tcPr>
            <w:tcW w:w="1710" w:type="dxa"/>
          </w:tcPr>
          <w:p w14:paraId="4F273790"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226  (26)</w:t>
            </w:r>
          </w:p>
        </w:tc>
        <w:tc>
          <w:tcPr>
            <w:tcW w:w="1530" w:type="dxa"/>
          </w:tcPr>
          <w:p w14:paraId="2E8B6D93"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245  (27)</w:t>
            </w:r>
          </w:p>
        </w:tc>
        <w:tc>
          <w:tcPr>
            <w:tcW w:w="2160" w:type="dxa"/>
          </w:tcPr>
          <w:p w14:paraId="35F76736"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25.4  (19.9, 31.2)</w:t>
            </w:r>
          </w:p>
        </w:tc>
        <w:tc>
          <w:tcPr>
            <w:tcW w:w="1080" w:type="dxa"/>
          </w:tcPr>
          <w:p w14:paraId="6F3F4F0B" w14:textId="77777777" w:rsidR="00D766E2" w:rsidRPr="00004EAA" w:rsidRDefault="00D766E2" w:rsidP="001F4548">
            <w:pPr>
              <w:jc w:val="center"/>
              <w:rPr>
                <w:rFonts w:ascii="Arial" w:hAnsi="Arial" w:cs="Arial"/>
                <w:sz w:val="22"/>
                <w:szCs w:val="22"/>
              </w:rPr>
            </w:pPr>
          </w:p>
        </w:tc>
        <w:tc>
          <w:tcPr>
            <w:tcW w:w="2160" w:type="dxa"/>
          </w:tcPr>
          <w:p w14:paraId="6AC83D53"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36.4 (26.8, 46.6)</w:t>
            </w:r>
          </w:p>
        </w:tc>
        <w:tc>
          <w:tcPr>
            <w:tcW w:w="1170" w:type="dxa"/>
          </w:tcPr>
          <w:p w14:paraId="1EE57B63" w14:textId="77777777" w:rsidR="00D766E2" w:rsidRPr="00004EAA" w:rsidRDefault="00D766E2" w:rsidP="001F4548">
            <w:pPr>
              <w:jc w:val="center"/>
              <w:rPr>
                <w:rFonts w:ascii="Arial" w:hAnsi="Arial" w:cs="Arial"/>
                <w:sz w:val="22"/>
                <w:szCs w:val="22"/>
              </w:rPr>
            </w:pPr>
          </w:p>
        </w:tc>
      </w:tr>
      <w:tr w:rsidR="00D766E2" w:rsidRPr="00004EAA" w14:paraId="4EC4E8A6" w14:textId="77777777" w:rsidTr="00B3628C">
        <w:tc>
          <w:tcPr>
            <w:tcW w:w="3600" w:type="dxa"/>
          </w:tcPr>
          <w:p w14:paraId="7E348FED" w14:textId="77777777" w:rsidR="00D766E2" w:rsidRPr="00004EAA" w:rsidRDefault="00D766E2" w:rsidP="001F4548">
            <w:pPr>
              <w:rPr>
                <w:rFonts w:ascii="Arial" w:hAnsi="Arial" w:cs="Arial"/>
                <w:sz w:val="22"/>
                <w:szCs w:val="22"/>
              </w:rPr>
            </w:pPr>
          </w:p>
        </w:tc>
        <w:tc>
          <w:tcPr>
            <w:tcW w:w="1710" w:type="dxa"/>
          </w:tcPr>
          <w:p w14:paraId="41826B29" w14:textId="77777777" w:rsidR="00D766E2" w:rsidRPr="00004EAA" w:rsidRDefault="00D766E2" w:rsidP="001F4548">
            <w:pPr>
              <w:jc w:val="center"/>
              <w:rPr>
                <w:rFonts w:ascii="Arial" w:hAnsi="Arial" w:cs="Arial"/>
                <w:sz w:val="22"/>
                <w:szCs w:val="22"/>
              </w:rPr>
            </w:pPr>
          </w:p>
        </w:tc>
        <w:tc>
          <w:tcPr>
            <w:tcW w:w="1530" w:type="dxa"/>
          </w:tcPr>
          <w:p w14:paraId="4355EBAC" w14:textId="77777777" w:rsidR="00D766E2" w:rsidRPr="00004EAA" w:rsidRDefault="00D766E2" w:rsidP="001F4548">
            <w:pPr>
              <w:jc w:val="center"/>
              <w:rPr>
                <w:rFonts w:ascii="Arial" w:hAnsi="Arial" w:cs="Arial"/>
                <w:sz w:val="22"/>
                <w:szCs w:val="22"/>
              </w:rPr>
            </w:pPr>
          </w:p>
        </w:tc>
        <w:tc>
          <w:tcPr>
            <w:tcW w:w="2160" w:type="dxa"/>
          </w:tcPr>
          <w:p w14:paraId="523EEEEA" w14:textId="77777777" w:rsidR="00D766E2" w:rsidRPr="00004EAA" w:rsidRDefault="00D766E2" w:rsidP="001F4548">
            <w:pPr>
              <w:jc w:val="center"/>
              <w:rPr>
                <w:rFonts w:ascii="Arial" w:hAnsi="Arial" w:cs="Arial"/>
                <w:sz w:val="22"/>
                <w:szCs w:val="22"/>
              </w:rPr>
            </w:pPr>
          </w:p>
        </w:tc>
        <w:tc>
          <w:tcPr>
            <w:tcW w:w="1080" w:type="dxa"/>
          </w:tcPr>
          <w:p w14:paraId="53606125" w14:textId="77777777" w:rsidR="00D766E2" w:rsidRPr="00004EAA" w:rsidRDefault="00D766E2" w:rsidP="001F4548">
            <w:pPr>
              <w:jc w:val="center"/>
              <w:rPr>
                <w:rFonts w:ascii="Arial" w:hAnsi="Arial" w:cs="Arial"/>
                <w:sz w:val="22"/>
                <w:szCs w:val="22"/>
              </w:rPr>
            </w:pPr>
          </w:p>
        </w:tc>
        <w:tc>
          <w:tcPr>
            <w:tcW w:w="2160" w:type="dxa"/>
          </w:tcPr>
          <w:p w14:paraId="337BB5FD" w14:textId="77777777" w:rsidR="00D766E2" w:rsidRPr="00004EAA" w:rsidRDefault="00D766E2" w:rsidP="001F4548">
            <w:pPr>
              <w:jc w:val="center"/>
              <w:rPr>
                <w:rFonts w:ascii="Arial" w:hAnsi="Arial" w:cs="Arial"/>
                <w:sz w:val="22"/>
                <w:szCs w:val="22"/>
              </w:rPr>
            </w:pPr>
          </w:p>
        </w:tc>
        <w:tc>
          <w:tcPr>
            <w:tcW w:w="1170" w:type="dxa"/>
          </w:tcPr>
          <w:p w14:paraId="2C0173D1" w14:textId="77777777" w:rsidR="00D766E2" w:rsidRPr="00004EAA" w:rsidRDefault="00D766E2" w:rsidP="001F4548">
            <w:pPr>
              <w:jc w:val="center"/>
              <w:rPr>
                <w:rFonts w:ascii="Arial" w:hAnsi="Arial" w:cs="Arial"/>
                <w:sz w:val="22"/>
                <w:szCs w:val="22"/>
              </w:rPr>
            </w:pPr>
          </w:p>
        </w:tc>
      </w:tr>
      <w:tr w:rsidR="008E17E6" w:rsidRPr="00004EAA" w14:paraId="610F1B32" w14:textId="77777777" w:rsidTr="00B3628C">
        <w:tc>
          <w:tcPr>
            <w:tcW w:w="3600" w:type="dxa"/>
          </w:tcPr>
          <w:p w14:paraId="74D26900" w14:textId="0F8FF0A2" w:rsidR="008E17E6" w:rsidRPr="00004EAA" w:rsidRDefault="008E17E6" w:rsidP="001F4548">
            <w:pPr>
              <w:rPr>
                <w:rFonts w:ascii="Arial" w:hAnsi="Arial" w:cs="Arial"/>
                <w:sz w:val="22"/>
                <w:szCs w:val="22"/>
              </w:rPr>
            </w:pPr>
            <w:r w:rsidRPr="00004EAA">
              <w:rPr>
                <w:rFonts w:ascii="Arial" w:hAnsi="Arial" w:cs="Arial"/>
                <w:sz w:val="22"/>
                <w:szCs w:val="22"/>
              </w:rPr>
              <w:t>Wears pants / sleeves in 3 month period when outside the most</w:t>
            </w:r>
          </w:p>
        </w:tc>
        <w:tc>
          <w:tcPr>
            <w:tcW w:w="1710" w:type="dxa"/>
          </w:tcPr>
          <w:p w14:paraId="47132880" w14:textId="77777777" w:rsidR="008E17E6" w:rsidRPr="00004EAA" w:rsidRDefault="008E17E6" w:rsidP="001F4548">
            <w:pPr>
              <w:jc w:val="center"/>
              <w:rPr>
                <w:rFonts w:ascii="Arial" w:hAnsi="Arial" w:cs="Arial"/>
                <w:sz w:val="22"/>
                <w:szCs w:val="22"/>
              </w:rPr>
            </w:pPr>
          </w:p>
        </w:tc>
        <w:tc>
          <w:tcPr>
            <w:tcW w:w="1530" w:type="dxa"/>
          </w:tcPr>
          <w:p w14:paraId="450587F2" w14:textId="77777777" w:rsidR="008E17E6" w:rsidRPr="00004EAA" w:rsidRDefault="008E17E6" w:rsidP="001F4548">
            <w:pPr>
              <w:jc w:val="center"/>
              <w:rPr>
                <w:rFonts w:ascii="Arial" w:hAnsi="Arial" w:cs="Arial"/>
                <w:sz w:val="22"/>
                <w:szCs w:val="22"/>
              </w:rPr>
            </w:pPr>
          </w:p>
        </w:tc>
        <w:tc>
          <w:tcPr>
            <w:tcW w:w="2160" w:type="dxa"/>
          </w:tcPr>
          <w:p w14:paraId="003D39C4" w14:textId="77777777" w:rsidR="008E17E6" w:rsidRPr="00004EAA" w:rsidRDefault="008E17E6" w:rsidP="001F4548">
            <w:pPr>
              <w:jc w:val="center"/>
              <w:rPr>
                <w:rFonts w:ascii="Arial" w:hAnsi="Arial" w:cs="Arial"/>
                <w:sz w:val="22"/>
                <w:szCs w:val="22"/>
              </w:rPr>
            </w:pPr>
          </w:p>
        </w:tc>
        <w:tc>
          <w:tcPr>
            <w:tcW w:w="1080" w:type="dxa"/>
          </w:tcPr>
          <w:p w14:paraId="47DDC86E" w14:textId="200F3006" w:rsidR="008E17E6" w:rsidRPr="00004EAA" w:rsidRDefault="008E17E6" w:rsidP="001F4548">
            <w:pPr>
              <w:jc w:val="center"/>
              <w:rPr>
                <w:rFonts w:ascii="Arial" w:hAnsi="Arial" w:cs="Arial"/>
                <w:sz w:val="22"/>
                <w:szCs w:val="22"/>
              </w:rPr>
            </w:pPr>
            <w:r w:rsidRPr="00004EAA">
              <w:rPr>
                <w:rFonts w:ascii="Arial" w:hAnsi="Arial" w:cs="Arial"/>
                <w:sz w:val="22"/>
                <w:szCs w:val="22"/>
              </w:rPr>
              <w:t>0.0001</w:t>
            </w:r>
          </w:p>
        </w:tc>
        <w:tc>
          <w:tcPr>
            <w:tcW w:w="2160" w:type="dxa"/>
          </w:tcPr>
          <w:p w14:paraId="225EEE98" w14:textId="77777777" w:rsidR="008E17E6" w:rsidRPr="00004EAA" w:rsidRDefault="008E17E6" w:rsidP="001F4548">
            <w:pPr>
              <w:jc w:val="center"/>
              <w:rPr>
                <w:rFonts w:ascii="Arial" w:hAnsi="Arial" w:cs="Arial"/>
                <w:sz w:val="22"/>
                <w:szCs w:val="22"/>
              </w:rPr>
            </w:pPr>
          </w:p>
        </w:tc>
        <w:tc>
          <w:tcPr>
            <w:tcW w:w="1170" w:type="dxa"/>
          </w:tcPr>
          <w:p w14:paraId="2EF3FBC9" w14:textId="01B2205D" w:rsidR="008E17E6" w:rsidRPr="00004EAA" w:rsidRDefault="008E17E6" w:rsidP="001F4548">
            <w:pPr>
              <w:jc w:val="center"/>
              <w:rPr>
                <w:rFonts w:ascii="Arial" w:hAnsi="Arial" w:cs="Arial"/>
                <w:sz w:val="22"/>
                <w:szCs w:val="22"/>
              </w:rPr>
            </w:pPr>
            <w:r w:rsidRPr="00004EAA">
              <w:rPr>
                <w:rFonts w:ascii="Arial" w:hAnsi="Arial" w:cs="Arial"/>
                <w:sz w:val="22"/>
                <w:szCs w:val="22"/>
              </w:rPr>
              <w:t>0.01</w:t>
            </w:r>
          </w:p>
        </w:tc>
      </w:tr>
      <w:tr w:rsidR="00D766E2" w:rsidRPr="00004EAA" w14:paraId="1DAD8CCC" w14:textId="77777777" w:rsidTr="00B3628C">
        <w:tc>
          <w:tcPr>
            <w:tcW w:w="3600" w:type="dxa"/>
          </w:tcPr>
          <w:p w14:paraId="50C948F0" w14:textId="7B4F7CD9"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Never/rarely (0-10%)</w:t>
            </w:r>
          </w:p>
        </w:tc>
        <w:tc>
          <w:tcPr>
            <w:tcW w:w="1710" w:type="dxa"/>
          </w:tcPr>
          <w:p w14:paraId="5500119A"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446 (51)</w:t>
            </w:r>
          </w:p>
        </w:tc>
        <w:tc>
          <w:tcPr>
            <w:tcW w:w="1530" w:type="dxa"/>
          </w:tcPr>
          <w:p w14:paraId="7EB028CB"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461 (52)</w:t>
            </w:r>
          </w:p>
        </w:tc>
        <w:tc>
          <w:tcPr>
            <w:tcW w:w="2160" w:type="dxa"/>
          </w:tcPr>
          <w:p w14:paraId="4719EA82"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31.8 (27.4, 36.3)</w:t>
            </w:r>
          </w:p>
        </w:tc>
        <w:tc>
          <w:tcPr>
            <w:tcW w:w="1080" w:type="dxa"/>
          </w:tcPr>
          <w:p w14:paraId="48465352" w14:textId="77777777" w:rsidR="00D766E2" w:rsidRPr="00004EAA" w:rsidRDefault="00D766E2" w:rsidP="001F4548">
            <w:pPr>
              <w:jc w:val="center"/>
              <w:rPr>
                <w:rFonts w:ascii="Arial" w:hAnsi="Arial" w:cs="Arial"/>
                <w:sz w:val="22"/>
                <w:szCs w:val="22"/>
              </w:rPr>
            </w:pPr>
          </w:p>
        </w:tc>
        <w:tc>
          <w:tcPr>
            <w:tcW w:w="2160" w:type="dxa"/>
          </w:tcPr>
          <w:p w14:paraId="4CF73F50"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43.2 (35.4, 51.4)</w:t>
            </w:r>
          </w:p>
        </w:tc>
        <w:tc>
          <w:tcPr>
            <w:tcW w:w="1170" w:type="dxa"/>
          </w:tcPr>
          <w:p w14:paraId="4444C7B0" w14:textId="77777777" w:rsidR="00D766E2" w:rsidRPr="00004EAA" w:rsidRDefault="00D766E2" w:rsidP="001F4548">
            <w:pPr>
              <w:jc w:val="center"/>
              <w:rPr>
                <w:rFonts w:ascii="Arial" w:hAnsi="Arial" w:cs="Arial"/>
                <w:sz w:val="22"/>
                <w:szCs w:val="22"/>
              </w:rPr>
            </w:pPr>
          </w:p>
        </w:tc>
      </w:tr>
      <w:tr w:rsidR="00D766E2" w:rsidRPr="00004EAA" w14:paraId="713639F1" w14:textId="77777777" w:rsidTr="00B3628C">
        <w:tc>
          <w:tcPr>
            <w:tcW w:w="3600" w:type="dxa"/>
          </w:tcPr>
          <w:p w14:paraId="25FF2A21" w14:textId="3375953B"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Sometimes (11-50%)</w:t>
            </w:r>
          </w:p>
        </w:tc>
        <w:tc>
          <w:tcPr>
            <w:tcW w:w="1710" w:type="dxa"/>
          </w:tcPr>
          <w:p w14:paraId="48FFFA6C"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145 (17)</w:t>
            </w:r>
          </w:p>
        </w:tc>
        <w:tc>
          <w:tcPr>
            <w:tcW w:w="1530" w:type="dxa"/>
          </w:tcPr>
          <w:p w14:paraId="1F36D12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160 (18)</w:t>
            </w:r>
          </w:p>
        </w:tc>
        <w:tc>
          <w:tcPr>
            <w:tcW w:w="2160" w:type="dxa"/>
          </w:tcPr>
          <w:p w14:paraId="1503CAA6"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34.9 (27.3, 42.9)</w:t>
            </w:r>
          </w:p>
        </w:tc>
        <w:tc>
          <w:tcPr>
            <w:tcW w:w="1080" w:type="dxa"/>
          </w:tcPr>
          <w:p w14:paraId="4D81FC39" w14:textId="77777777" w:rsidR="00D766E2" w:rsidRPr="00004EAA" w:rsidRDefault="00D766E2" w:rsidP="001F4548">
            <w:pPr>
              <w:jc w:val="center"/>
              <w:rPr>
                <w:rFonts w:ascii="Arial" w:hAnsi="Arial" w:cs="Arial"/>
                <w:sz w:val="22"/>
                <w:szCs w:val="22"/>
              </w:rPr>
            </w:pPr>
          </w:p>
        </w:tc>
        <w:tc>
          <w:tcPr>
            <w:tcW w:w="2160" w:type="dxa"/>
          </w:tcPr>
          <w:p w14:paraId="0EB60036"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43.9 (34.3, 54.3)</w:t>
            </w:r>
          </w:p>
        </w:tc>
        <w:tc>
          <w:tcPr>
            <w:tcW w:w="1170" w:type="dxa"/>
          </w:tcPr>
          <w:p w14:paraId="7732C180" w14:textId="77777777" w:rsidR="00D766E2" w:rsidRPr="00004EAA" w:rsidRDefault="00D766E2" w:rsidP="001F4548">
            <w:pPr>
              <w:jc w:val="center"/>
              <w:rPr>
                <w:rFonts w:ascii="Arial" w:hAnsi="Arial" w:cs="Arial"/>
                <w:sz w:val="22"/>
                <w:szCs w:val="22"/>
              </w:rPr>
            </w:pPr>
          </w:p>
        </w:tc>
      </w:tr>
      <w:tr w:rsidR="00D766E2" w:rsidRPr="00004EAA" w14:paraId="11D79C8C" w14:textId="77777777" w:rsidTr="00B3628C">
        <w:tc>
          <w:tcPr>
            <w:tcW w:w="3600" w:type="dxa"/>
          </w:tcPr>
          <w:p w14:paraId="4859C8DD" w14:textId="40EAD0C6" w:rsidR="00D766E2" w:rsidRPr="00004EAA" w:rsidRDefault="00D766E2" w:rsidP="001F4548">
            <w:pPr>
              <w:ind w:right="-108"/>
              <w:rPr>
                <w:rFonts w:ascii="Arial" w:hAnsi="Arial" w:cs="Arial"/>
                <w:sz w:val="22"/>
                <w:szCs w:val="22"/>
              </w:rPr>
            </w:pPr>
            <w:r w:rsidRPr="00004EAA">
              <w:rPr>
                <w:rFonts w:ascii="Arial" w:hAnsi="Arial" w:cs="Arial"/>
                <w:sz w:val="22"/>
                <w:szCs w:val="22"/>
              </w:rPr>
              <w:lastRenderedPageBreak/>
              <w:t xml:space="preserve">  </w:t>
            </w:r>
            <w:r w:rsidR="00D06007" w:rsidRPr="00004EAA">
              <w:rPr>
                <w:rFonts w:ascii="Arial" w:hAnsi="Arial" w:cs="Arial"/>
                <w:sz w:val="22"/>
                <w:szCs w:val="22"/>
              </w:rPr>
              <w:t xml:space="preserve">  </w:t>
            </w:r>
            <w:r w:rsidRPr="00004EAA">
              <w:rPr>
                <w:rFonts w:ascii="Arial" w:hAnsi="Arial" w:cs="Arial"/>
                <w:sz w:val="22"/>
                <w:szCs w:val="22"/>
              </w:rPr>
              <w:t xml:space="preserve">Usually (51-85%) </w:t>
            </w:r>
          </w:p>
        </w:tc>
        <w:tc>
          <w:tcPr>
            <w:tcW w:w="1710" w:type="dxa"/>
          </w:tcPr>
          <w:p w14:paraId="377B98E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86 (9.8)</w:t>
            </w:r>
          </w:p>
        </w:tc>
        <w:tc>
          <w:tcPr>
            <w:tcW w:w="1530" w:type="dxa"/>
          </w:tcPr>
          <w:p w14:paraId="1BA6C9B7"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81 (9.1)</w:t>
            </w:r>
          </w:p>
        </w:tc>
        <w:tc>
          <w:tcPr>
            <w:tcW w:w="2160" w:type="dxa"/>
          </w:tcPr>
          <w:p w14:paraId="6895307E"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47.9 (36.7, 60.0)</w:t>
            </w:r>
          </w:p>
        </w:tc>
        <w:tc>
          <w:tcPr>
            <w:tcW w:w="1080" w:type="dxa"/>
          </w:tcPr>
          <w:p w14:paraId="3E7248C3" w14:textId="77777777" w:rsidR="00D766E2" w:rsidRPr="00004EAA" w:rsidRDefault="00D766E2" w:rsidP="001F4548">
            <w:pPr>
              <w:jc w:val="center"/>
              <w:rPr>
                <w:rFonts w:ascii="Arial" w:hAnsi="Arial" w:cs="Arial"/>
                <w:sz w:val="22"/>
                <w:szCs w:val="22"/>
              </w:rPr>
            </w:pPr>
          </w:p>
        </w:tc>
        <w:tc>
          <w:tcPr>
            <w:tcW w:w="2160" w:type="dxa"/>
          </w:tcPr>
          <w:p w14:paraId="415E2566"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57.1 (44.2, 71.2)</w:t>
            </w:r>
          </w:p>
        </w:tc>
        <w:tc>
          <w:tcPr>
            <w:tcW w:w="1170" w:type="dxa"/>
          </w:tcPr>
          <w:p w14:paraId="53CD9B9C" w14:textId="77777777" w:rsidR="00D766E2" w:rsidRPr="00004EAA" w:rsidRDefault="00D766E2" w:rsidP="001F4548">
            <w:pPr>
              <w:jc w:val="center"/>
              <w:rPr>
                <w:rFonts w:ascii="Arial" w:hAnsi="Arial" w:cs="Arial"/>
                <w:sz w:val="22"/>
                <w:szCs w:val="22"/>
              </w:rPr>
            </w:pPr>
          </w:p>
        </w:tc>
      </w:tr>
      <w:tr w:rsidR="00D766E2" w:rsidRPr="00004EAA" w14:paraId="5A55C89C" w14:textId="77777777" w:rsidTr="00B3628C">
        <w:tc>
          <w:tcPr>
            <w:tcW w:w="3600" w:type="dxa"/>
          </w:tcPr>
          <w:p w14:paraId="179D576A" w14:textId="0B581BB1" w:rsidR="00D766E2" w:rsidRPr="00004EAA" w:rsidRDefault="00D766E2" w:rsidP="001F4548">
            <w:pPr>
              <w:ind w:right="-108"/>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Almost Always (86-100%)</w:t>
            </w:r>
          </w:p>
        </w:tc>
        <w:tc>
          <w:tcPr>
            <w:tcW w:w="1710" w:type="dxa"/>
          </w:tcPr>
          <w:p w14:paraId="0A2F4BF6"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198 (23)</w:t>
            </w:r>
          </w:p>
        </w:tc>
        <w:tc>
          <w:tcPr>
            <w:tcW w:w="1530" w:type="dxa"/>
          </w:tcPr>
          <w:p w14:paraId="5381D6A9"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189 (21)</w:t>
            </w:r>
          </w:p>
        </w:tc>
        <w:tc>
          <w:tcPr>
            <w:tcW w:w="2160" w:type="dxa"/>
          </w:tcPr>
          <w:p w14:paraId="3714F75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50.3 (42.8, 58.3)</w:t>
            </w:r>
          </w:p>
        </w:tc>
        <w:tc>
          <w:tcPr>
            <w:tcW w:w="1080" w:type="dxa"/>
          </w:tcPr>
          <w:p w14:paraId="3A62D985" w14:textId="77777777" w:rsidR="00D766E2" w:rsidRPr="00004EAA" w:rsidRDefault="00D766E2" w:rsidP="001F4548">
            <w:pPr>
              <w:jc w:val="center"/>
              <w:rPr>
                <w:rFonts w:ascii="Arial" w:hAnsi="Arial" w:cs="Arial"/>
                <w:sz w:val="22"/>
                <w:szCs w:val="22"/>
              </w:rPr>
            </w:pPr>
          </w:p>
        </w:tc>
        <w:tc>
          <w:tcPr>
            <w:tcW w:w="2160" w:type="dxa"/>
          </w:tcPr>
          <w:p w14:paraId="7D3F8D44"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56.1 (46.1, 66.7)</w:t>
            </w:r>
          </w:p>
        </w:tc>
        <w:tc>
          <w:tcPr>
            <w:tcW w:w="1170" w:type="dxa"/>
          </w:tcPr>
          <w:p w14:paraId="0A1B74A0" w14:textId="77777777" w:rsidR="00D766E2" w:rsidRPr="00004EAA" w:rsidRDefault="00D766E2" w:rsidP="001F4548">
            <w:pPr>
              <w:jc w:val="center"/>
              <w:rPr>
                <w:rFonts w:ascii="Arial" w:hAnsi="Arial" w:cs="Arial"/>
                <w:sz w:val="22"/>
                <w:szCs w:val="22"/>
              </w:rPr>
            </w:pPr>
          </w:p>
        </w:tc>
      </w:tr>
      <w:tr w:rsidR="00D766E2" w:rsidRPr="00004EAA" w14:paraId="3FDBCE89" w14:textId="77777777" w:rsidTr="00B3628C">
        <w:tc>
          <w:tcPr>
            <w:tcW w:w="3600" w:type="dxa"/>
          </w:tcPr>
          <w:p w14:paraId="27FDE223" w14:textId="77777777" w:rsidR="00D766E2" w:rsidRPr="00004EAA" w:rsidRDefault="00D766E2" w:rsidP="001F4548">
            <w:pPr>
              <w:rPr>
                <w:rFonts w:ascii="Arial" w:hAnsi="Arial" w:cs="Arial"/>
                <w:sz w:val="22"/>
                <w:szCs w:val="22"/>
              </w:rPr>
            </w:pPr>
          </w:p>
        </w:tc>
        <w:tc>
          <w:tcPr>
            <w:tcW w:w="1710" w:type="dxa"/>
          </w:tcPr>
          <w:p w14:paraId="51D92DE8" w14:textId="77777777" w:rsidR="00D766E2" w:rsidRPr="00004EAA" w:rsidRDefault="00D766E2" w:rsidP="001F4548">
            <w:pPr>
              <w:jc w:val="center"/>
              <w:rPr>
                <w:rFonts w:ascii="Arial" w:hAnsi="Arial" w:cs="Arial"/>
                <w:sz w:val="22"/>
                <w:szCs w:val="22"/>
              </w:rPr>
            </w:pPr>
          </w:p>
        </w:tc>
        <w:tc>
          <w:tcPr>
            <w:tcW w:w="1530" w:type="dxa"/>
          </w:tcPr>
          <w:p w14:paraId="13C30B47" w14:textId="77777777" w:rsidR="00D766E2" w:rsidRPr="00004EAA" w:rsidRDefault="00D766E2" w:rsidP="001F4548">
            <w:pPr>
              <w:jc w:val="center"/>
              <w:rPr>
                <w:rFonts w:ascii="Arial" w:hAnsi="Arial" w:cs="Arial"/>
                <w:sz w:val="22"/>
                <w:szCs w:val="22"/>
              </w:rPr>
            </w:pPr>
          </w:p>
        </w:tc>
        <w:tc>
          <w:tcPr>
            <w:tcW w:w="2160" w:type="dxa"/>
          </w:tcPr>
          <w:p w14:paraId="3C946F25" w14:textId="77777777" w:rsidR="00D766E2" w:rsidRPr="00004EAA" w:rsidRDefault="00D766E2" w:rsidP="001F4548">
            <w:pPr>
              <w:jc w:val="center"/>
              <w:rPr>
                <w:rFonts w:ascii="Arial" w:hAnsi="Arial" w:cs="Arial"/>
                <w:sz w:val="22"/>
                <w:szCs w:val="22"/>
              </w:rPr>
            </w:pPr>
          </w:p>
        </w:tc>
        <w:tc>
          <w:tcPr>
            <w:tcW w:w="1080" w:type="dxa"/>
          </w:tcPr>
          <w:p w14:paraId="2578BBCE" w14:textId="77777777" w:rsidR="00D766E2" w:rsidRPr="00004EAA" w:rsidRDefault="00D766E2" w:rsidP="001F4548">
            <w:pPr>
              <w:jc w:val="center"/>
              <w:rPr>
                <w:rFonts w:ascii="Arial" w:hAnsi="Arial" w:cs="Arial"/>
                <w:sz w:val="22"/>
                <w:szCs w:val="22"/>
              </w:rPr>
            </w:pPr>
          </w:p>
        </w:tc>
        <w:tc>
          <w:tcPr>
            <w:tcW w:w="2160" w:type="dxa"/>
          </w:tcPr>
          <w:p w14:paraId="23C98DC0" w14:textId="77777777" w:rsidR="00D766E2" w:rsidRPr="00004EAA" w:rsidRDefault="00D766E2" w:rsidP="001F4548">
            <w:pPr>
              <w:jc w:val="center"/>
              <w:rPr>
                <w:rFonts w:ascii="Arial" w:hAnsi="Arial" w:cs="Arial"/>
                <w:sz w:val="22"/>
                <w:szCs w:val="22"/>
              </w:rPr>
            </w:pPr>
          </w:p>
        </w:tc>
        <w:tc>
          <w:tcPr>
            <w:tcW w:w="1170" w:type="dxa"/>
          </w:tcPr>
          <w:p w14:paraId="064FD645" w14:textId="77777777" w:rsidR="00D766E2" w:rsidRPr="00004EAA" w:rsidRDefault="00D766E2" w:rsidP="001F4548">
            <w:pPr>
              <w:jc w:val="center"/>
              <w:rPr>
                <w:rFonts w:ascii="Arial" w:hAnsi="Arial" w:cs="Arial"/>
                <w:sz w:val="22"/>
                <w:szCs w:val="22"/>
              </w:rPr>
            </w:pPr>
          </w:p>
        </w:tc>
      </w:tr>
      <w:tr w:rsidR="00D766E2" w:rsidRPr="00004EAA" w14:paraId="7B3A3E92" w14:textId="77777777" w:rsidTr="00B3628C">
        <w:tc>
          <w:tcPr>
            <w:tcW w:w="3600" w:type="dxa"/>
          </w:tcPr>
          <w:p w14:paraId="6E8F43D2" w14:textId="4E2B0E05" w:rsidR="00D766E2" w:rsidRPr="00004EAA" w:rsidRDefault="00D06007" w:rsidP="001F4548">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Latitude of study center</w:t>
            </w:r>
          </w:p>
        </w:tc>
        <w:tc>
          <w:tcPr>
            <w:tcW w:w="1710" w:type="dxa"/>
          </w:tcPr>
          <w:p w14:paraId="0929B844" w14:textId="77777777" w:rsidR="00D766E2" w:rsidRPr="00004EAA" w:rsidRDefault="00D766E2" w:rsidP="001F4548">
            <w:pPr>
              <w:jc w:val="center"/>
              <w:rPr>
                <w:rFonts w:ascii="Arial" w:hAnsi="Arial" w:cs="Arial"/>
                <w:sz w:val="22"/>
                <w:szCs w:val="22"/>
              </w:rPr>
            </w:pPr>
          </w:p>
        </w:tc>
        <w:tc>
          <w:tcPr>
            <w:tcW w:w="1530" w:type="dxa"/>
          </w:tcPr>
          <w:p w14:paraId="208ECE9D" w14:textId="77777777" w:rsidR="00D766E2" w:rsidRPr="00004EAA" w:rsidRDefault="00D766E2" w:rsidP="001F4548">
            <w:pPr>
              <w:jc w:val="center"/>
              <w:rPr>
                <w:rFonts w:ascii="Arial" w:hAnsi="Arial" w:cs="Arial"/>
                <w:sz w:val="22"/>
                <w:szCs w:val="22"/>
              </w:rPr>
            </w:pPr>
          </w:p>
        </w:tc>
        <w:tc>
          <w:tcPr>
            <w:tcW w:w="2160" w:type="dxa"/>
          </w:tcPr>
          <w:p w14:paraId="21992292" w14:textId="77777777" w:rsidR="00D766E2" w:rsidRPr="00004EAA" w:rsidRDefault="00D766E2" w:rsidP="001F4548">
            <w:pPr>
              <w:jc w:val="center"/>
              <w:rPr>
                <w:rFonts w:ascii="Arial" w:hAnsi="Arial" w:cs="Arial"/>
                <w:sz w:val="22"/>
                <w:szCs w:val="22"/>
              </w:rPr>
            </w:pPr>
          </w:p>
        </w:tc>
        <w:tc>
          <w:tcPr>
            <w:tcW w:w="1080" w:type="dxa"/>
          </w:tcPr>
          <w:p w14:paraId="0AD00419"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0.002</w:t>
            </w:r>
          </w:p>
        </w:tc>
        <w:tc>
          <w:tcPr>
            <w:tcW w:w="2160" w:type="dxa"/>
          </w:tcPr>
          <w:p w14:paraId="6939EA60" w14:textId="77777777" w:rsidR="00D766E2" w:rsidRPr="00004EAA" w:rsidRDefault="00D766E2" w:rsidP="001F4548">
            <w:pPr>
              <w:jc w:val="center"/>
              <w:rPr>
                <w:rFonts w:ascii="Arial" w:hAnsi="Arial" w:cs="Arial"/>
                <w:sz w:val="22"/>
                <w:szCs w:val="22"/>
              </w:rPr>
            </w:pPr>
          </w:p>
        </w:tc>
        <w:tc>
          <w:tcPr>
            <w:tcW w:w="1170" w:type="dxa"/>
          </w:tcPr>
          <w:p w14:paraId="6DE16706" w14:textId="77777777" w:rsidR="00D766E2" w:rsidRPr="00004EAA" w:rsidRDefault="00D766E2" w:rsidP="001F4548">
            <w:pPr>
              <w:rPr>
                <w:rFonts w:ascii="Arial" w:hAnsi="Arial" w:cs="Arial"/>
                <w:sz w:val="22"/>
                <w:szCs w:val="22"/>
              </w:rPr>
            </w:pPr>
          </w:p>
        </w:tc>
      </w:tr>
      <w:tr w:rsidR="00D766E2" w:rsidRPr="00004EAA" w14:paraId="6376F3D3" w14:textId="77777777" w:rsidTr="00B3628C">
        <w:tc>
          <w:tcPr>
            <w:tcW w:w="3600" w:type="dxa"/>
          </w:tcPr>
          <w:p w14:paraId="047F6EBD" w14:textId="64C5C2E9"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Northern 43-45</w:t>
            </w:r>
            <w:r w:rsidRPr="00004EAA">
              <w:rPr>
                <w:rFonts w:ascii="Arial" w:hAnsi="Arial" w:cs="Arial"/>
                <w:sz w:val="22"/>
                <w:szCs w:val="22"/>
                <w:vertAlign w:val="superscript"/>
              </w:rPr>
              <w:t>0</w:t>
            </w:r>
          </w:p>
        </w:tc>
        <w:tc>
          <w:tcPr>
            <w:tcW w:w="1710" w:type="dxa"/>
          </w:tcPr>
          <w:p w14:paraId="27C7FA57"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236 (27)</w:t>
            </w:r>
          </w:p>
        </w:tc>
        <w:tc>
          <w:tcPr>
            <w:tcW w:w="1530" w:type="dxa"/>
          </w:tcPr>
          <w:p w14:paraId="3DDB9F7E"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247 (28)</w:t>
            </w:r>
          </w:p>
        </w:tc>
        <w:tc>
          <w:tcPr>
            <w:tcW w:w="2160" w:type="dxa"/>
          </w:tcPr>
          <w:p w14:paraId="2D826DFB"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45.9 (39.8, 52.3)</w:t>
            </w:r>
          </w:p>
        </w:tc>
        <w:tc>
          <w:tcPr>
            <w:tcW w:w="1080" w:type="dxa"/>
          </w:tcPr>
          <w:p w14:paraId="7FC1FB6A" w14:textId="77777777" w:rsidR="00D766E2" w:rsidRPr="00004EAA" w:rsidRDefault="00D766E2" w:rsidP="001F4548">
            <w:pPr>
              <w:jc w:val="center"/>
              <w:rPr>
                <w:rFonts w:ascii="Arial" w:hAnsi="Arial" w:cs="Arial"/>
                <w:sz w:val="22"/>
                <w:szCs w:val="22"/>
              </w:rPr>
            </w:pPr>
          </w:p>
        </w:tc>
        <w:tc>
          <w:tcPr>
            <w:tcW w:w="2160" w:type="dxa"/>
          </w:tcPr>
          <w:p w14:paraId="4FD70B6A"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 </w:t>
            </w:r>
          </w:p>
        </w:tc>
        <w:tc>
          <w:tcPr>
            <w:tcW w:w="1170" w:type="dxa"/>
          </w:tcPr>
          <w:p w14:paraId="07DDCFBB" w14:textId="77777777" w:rsidR="00D766E2" w:rsidRPr="00004EAA" w:rsidRDefault="00D766E2" w:rsidP="001F4548">
            <w:pPr>
              <w:jc w:val="center"/>
              <w:rPr>
                <w:rFonts w:ascii="Arial" w:hAnsi="Arial" w:cs="Arial"/>
                <w:sz w:val="22"/>
                <w:szCs w:val="22"/>
              </w:rPr>
            </w:pPr>
          </w:p>
        </w:tc>
      </w:tr>
      <w:tr w:rsidR="00D766E2" w:rsidRPr="00004EAA" w14:paraId="26BBE872" w14:textId="77777777" w:rsidTr="00B3628C">
        <w:tc>
          <w:tcPr>
            <w:tcW w:w="3600" w:type="dxa"/>
          </w:tcPr>
          <w:p w14:paraId="6574DD03" w14:textId="11D35078" w:rsidR="00D766E2" w:rsidRPr="00004EAA" w:rsidRDefault="00D766E2" w:rsidP="001F4548">
            <w:pPr>
              <w:contextualSpacing/>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35-42</w:t>
            </w:r>
            <w:r w:rsidRPr="00004EAA">
              <w:rPr>
                <w:rFonts w:ascii="Arial" w:hAnsi="Arial" w:cs="Arial"/>
                <w:sz w:val="22"/>
                <w:szCs w:val="22"/>
                <w:vertAlign w:val="superscript"/>
              </w:rPr>
              <w:t>0</w:t>
            </w:r>
          </w:p>
        </w:tc>
        <w:tc>
          <w:tcPr>
            <w:tcW w:w="1710" w:type="dxa"/>
          </w:tcPr>
          <w:p w14:paraId="4F4FA37E"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352 (40)</w:t>
            </w:r>
          </w:p>
        </w:tc>
        <w:tc>
          <w:tcPr>
            <w:tcW w:w="1530" w:type="dxa"/>
          </w:tcPr>
          <w:p w14:paraId="3D3FE5BA"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357 (40)</w:t>
            </w:r>
          </w:p>
        </w:tc>
        <w:tc>
          <w:tcPr>
            <w:tcW w:w="2160" w:type="dxa"/>
          </w:tcPr>
          <w:p w14:paraId="575CD8F3"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35.6 (30.5, 40.8)</w:t>
            </w:r>
          </w:p>
        </w:tc>
        <w:tc>
          <w:tcPr>
            <w:tcW w:w="1080" w:type="dxa"/>
          </w:tcPr>
          <w:p w14:paraId="1FFBCDF4" w14:textId="77777777" w:rsidR="00D766E2" w:rsidRPr="00004EAA" w:rsidRDefault="00D766E2" w:rsidP="001F4548">
            <w:pPr>
              <w:jc w:val="center"/>
              <w:rPr>
                <w:rFonts w:ascii="Arial" w:hAnsi="Arial" w:cs="Arial"/>
                <w:sz w:val="22"/>
                <w:szCs w:val="22"/>
              </w:rPr>
            </w:pPr>
          </w:p>
        </w:tc>
        <w:tc>
          <w:tcPr>
            <w:tcW w:w="2160" w:type="dxa"/>
          </w:tcPr>
          <w:p w14:paraId="1A18BDCB" w14:textId="77777777" w:rsidR="00D766E2" w:rsidRPr="00004EAA" w:rsidRDefault="00D766E2" w:rsidP="001F4548">
            <w:pPr>
              <w:jc w:val="center"/>
              <w:rPr>
                <w:rFonts w:ascii="Arial" w:hAnsi="Arial" w:cs="Arial"/>
                <w:sz w:val="22"/>
                <w:szCs w:val="22"/>
              </w:rPr>
            </w:pPr>
          </w:p>
        </w:tc>
        <w:tc>
          <w:tcPr>
            <w:tcW w:w="1170" w:type="dxa"/>
          </w:tcPr>
          <w:p w14:paraId="4235D868" w14:textId="77777777" w:rsidR="00D766E2" w:rsidRPr="00004EAA" w:rsidRDefault="00D766E2" w:rsidP="001F4548">
            <w:pPr>
              <w:jc w:val="center"/>
              <w:rPr>
                <w:rFonts w:ascii="Arial" w:hAnsi="Arial" w:cs="Arial"/>
                <w:sz w:val="22"/>
                <w:szCs w:val="22"/>
              </w:rPr>
            </w:pPr>
          </w:p>
        </w:tc>
      </w:tr>
      <w:tr w:rsidR="00D766E2" w:rsidRPr="00004EAA" w14:paraId="28EA7746" w14:textId="77777777" w:rsidTr="00B3628C">
        <w:tc>
          <w:tcPr>
            <w:tcW w:w="3600" w:type="dxa"/>
          </w:tcPr>
          <w:p w14:paraId="11D12F04" w14:textId="4503245F" w:rsidR="00D766E2" w:rsidRPr="00004EAA" w:rsidRDefault="00D766E2" w:rsidP="001F4548">
            <w:pPr>
              <w:contextualSpacing/>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Southern &lt;35</w:t>
            </w:r>
            <w:r w:rsidRPr="00004EAA">
              <w:rPr>
                <w:rFonts w:ascii="Arial" w:hAnsi="Arial" w:cs="Arial"/>
                <w:sz w:val="22"/>
                <w:szCs w:val="22"/>
                <w:vertAlign w:val="superscript"/>
              </w:rPr>
              <w:t>0</w:t>
            </w:r>
          </w:p>
        </w:tc>
        <w:tc>
          <w:tcPr>
            <w:tcW w:w="1710" w:type="dxa"/>
          </w:tcPr>
          <w:p w14:paraId="21055883"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287 (33)</w:t>
            </w:r>
          </w:p>
        </w:tc>
        <w:tc>
          <w:tcPr>
            <w:tcW w:w="1530" w:type="dxa"/>
          </w:tcPr>
          <w:p w14:paraId="65216BE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288 (32)</w:t>
            </w:r>
          </w:p>
        </w:tc>
        <w:tc>
          <w:tcPr>
            <w:tcW w:w="2160" w:type="dxa"/>
          </w:tcPr>
          <w:p w14:paraId="4E36A191"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31.4 (25.4, 37.6)</w:t>
            </w:r>
          </w:p>
        </w:tc>
        <w:tc>
          <w:tcPr>
            <w:tcW w:w="1080" w:type="dxa"/>
          </w:tcPr>
          <w:p w14:paraId="20E1072D" w14:textId="77777777" w:rsidR="00D766E2" w:rsidRPr="00004EAA" w:rsidRDefault="00D766E2" w:rsidP="001F4548">
            <w:pPr>
              <w:jc w:val="center"/>
              <w:rPr>
                <w:rFonts w:ascii="Arial" w:hAnsi="Arial" w:cs="Arial"/>
                <w:sz w:val="22"/>
                <w:szCs w:val="22"/>
              </w:rPr>
            </w:pPr>
          </w:p>
        </w:tc>
        <w:tc>
          <w:tcPr>
            <w:tcW w:w="2160" w:type="dxa"/>
          </w:tcPr>
          <w:p w14:paraId="73DD1878" w14:textId="77777777" w:rsidR="00D766E2" w:rsidRPr="00004EAA" w:rsidRDefault="00D766E2" w:rsidP="001F4548">
            <w:pPr>
              <w:jc w:val="center"/>
              <w:rPr>
                <w:rFonts w:ascii="Arial" w:hAnsi="Arial" w:cs="Arial"/>
                <w:sz w:val="22"/>
                <w:szCs w:val="22"/>
              </w:rPr>
            </w:pPr>
          </w:p>
        </w:tc>
        <w:tc>
          <w:tcPr>
            <w:tcW w:w="1170" w:type="dxa"/>
          </w:tcPr>
          <w:p w14:paraId="0400AC9B" w14:textId="77777777" w:rsidR="00D766E2" w:rsidRPr="00004EAA" w:rsidRDefault="00D766E2" w:rsidP="001F4548">
            <w:pPr>
              <w:jc w:val="center"/>
              <w:rPr>
                <w:rFonts w:ascii="Arial" w:hAnsi="Arial" w:cs="Arial"/>
                <w:sz w:val="22"/>
                <w:szCs w:val="22"/>
              </w:rPr>
            </w:pPr>
          </w:p>
        </w:tc>
      </w:tr>
      <w:tr w:rsidR="00D766E2" w:rsidRPr="00004EAA" w14:paraId="0E784B3A" w14:textId="77777777" w:rsidTr="00B3628C">
        <w:tc>
          <w:tcPr>
            <w:tcW w:w="3600" w:type="dxa"/>
          </w:tcPr>
          <w:p w14:paraId="45EE7E6A" w14:textId="77777777" w:rsidR="00D766E2" w:rsidRPr="00004EAA" w:rsidRDefault="00D766E2" w:rsidP="001F4548">
            <w:pPr>
              <w:rPr>
                <w:rFonts w:ascii="Arial" w:hAnsi="Arial" w:cs="Arial"/>
                <w:sz w:val="22"/>
                <w:szCs w:val="22"/>
              </w:rPr>
            </w:pPr>
          </w:p>
        </w:tc>
        <w:tc>
          <w:tcPr>
            <w:tcW w:w="1710" w:type="dxa"/>
          </w:tcPr>
          <w:p w14:paraId="69747502" w14:textId="77777777" w:rsidR="00D766E2" w:rsidRPr="00004EAA" w:rsidRDefault="00D766E2" w:rsidP="001F4548">
            <w:pPr>
              <w:jc w:val="center"/>
              <w:rPr>
                <w:rFonts w:ascii="Arial" w:hAnsi="Arial" w:cs="Arial"/>
                <w:sz w:val="22"/>
                <w:szCs w:val="22"/>
              </w:rPr>
            </w:pPr>
          </w:p>
        </w:tc>
        <w:tc>
          <w:tcPr>
            <w:tcW w:w="1530" w:type="dxa"/>
          </w:tcPr>
          <w:p w14:paraId="33B9B906" w14:textId="77777777" w:rsidR="00D766E2" w:rsidRPr="00004EAA" w:rsidRDefault="00D766E2" w:rsidP="001F4548">
            <w:pPr>
              <w:jc w:val="center"/>
              <w:rPr>
                <w:rFonts w:ascii="Arial" w:hAnsi="Arial" w:cs="Arial"/>
                <w:sz w:val="22"/>
                <w:szCs w:val="22"/>
              </w:rPr>
            </w:pPr>
          </w:p>
        </w:tc>
        <w:tc>
          <w:tcPr>
            <w:tcW w:w="2160" w:type="dxa"/>
          </w:tcPr>
          <w:p w14:paraId="76FBF936" w14:textId="77777777" w:rsidR="00D766E2" w:rsidRPr="00004EAA" w:rsidRDefault="00D766E2" w:rsidP="001F4548">
            <w:pPr>
              <w:jc w:val="center"/>
              <w:rPr>
                <w:rFonts w:ascii="Arial" w:hAnsi="Arial" w:cs="Arial"/>
                <w:sz w:val="22"/>
                <w:szCs w:val="22"/>
              </w:rPr>
            </w:pPr>
          </w:p>
        </w:tc>
        <w:tc>
          <w:tcPr>
            <w:tcW w:w="1080" w:type="dxa"/>
          </w:tcPr>
          <w:p w14:paraId="3B948B3F" w14:textId="77777777" w:rsidR="00D766E2" w:rsidRPr="00004EAA" w:rsidRDefault="00D766E2" w:rsidP="001F4548">
            <w:pPr>
              <w:jc w:val="center"/>
              <w:rPr>
                <w:rFonts w:ascii="Arial" w:hAnsi="Arial" w:cs="Arial"/>
                <w:sz w:val="22"/>
                <w:szCs w:val="22"/>
              </w:rPr>
            </w:pPr>
          </w:p>
        </w:tc>
        <w:tc>
          <w:tcPr>
            <w:tcW w:w="2160" w:type="dxa"/>
          </w:tcPr>
          <w:p w14:paraId="4CAEC8D3" w14:textId="77777777" w:rsidR="00D766E2" w:rsidRPr="00004EAA" w:rsidRDefault="00D766E2" w:rsidP="001F4548">
            <w:pPr>
              <w:jc w:val="center"/>
              <w:rPr>
                <w:rFonts w:ascii="Arial" w:hAnsi="Arial" w:cs="Arial"/>
                <w:sz w:val="22"/>
                <w:szCs w:val="22"/>
              </w:rPr>
            </w:pPr>
          </w:p>
        </w:tc>
        <w:tc>
          <w:tcPr>
            <w:tcW w:w="1170" w:type="dxa"/>
          </w:tcPr>
          <w:p w14:paraId="685B37CB" w14:textId="77777777" w:rsidR="00D766E2" w:rsidRPr="00004EAA" w:rsidRDefault="00D766E2" w:rsidP="001F4548">
            <w:pPr>
              <w:jc w:val="center"/>
              <w:rPr>
                <w:rFonts w:ascii="Arial" w:hAnsi="Arial" w:cs="Arial"/>
                <w:sz w:val="22"/>
                <w:szCs w:val="22"/>
              </w:rPr>
            </w:pPr>
          </w:p>
        </w:tc>
      </w:tr>
      <w:tr w:rsidR="00D766E2" w:rsidRPr="00004EAA" w14:paraId="1FD76A0E" w14:textId="77777777" w:rsidTr="00B3628C">
        <w:tc>
          <w:tcPr>
            <w:tcW w:w="3600" w:type="dxa"/>
          </w:tcPr>
          <w:p w14:paraId="37EAB9CD" w14:textId="4DAC0D6C" w:rsidR="00D766E2" w:rsidRPr="00004EAA" w:rsidRDefault="00A16306" w:rsidP="001F4548">
            <w:pPr>
              <w:rPr>
                <w:rFonts w:ascii="Arial" w:hAnsi="Arial" w:cs="Arial"/>
                <w:sz w:val="22"/>
                <w:szCs w:val="22"/>
              </w:rPr>
            </w:pPr>
            <w:r w:rsidRPr="00004EAA">
              <w:rPr>
                <w:rFonts w:ascii="Arial" w:hAnsi="Arial" w:cs="Arial"/>
                <w:sz w:val="22"/>
                <w:szCs w:val="22"/>
              </w:rPr>
              <w:t>Health-related factors</w:t>
            </w:r>
          </w:p>
        </w:tc>
        <w:tc>
          <w:tcPr>
            <w:tcW w:w="1710" w:type="dxa"/>
          </w:tcPr>
          <w:p w14:paraId="42E6BD1F" w14:textId="77777777" w:rsidR="00D766E2" w:rsidRPr="00004EAA" w:rsidRDefault="00D766E2" w:rsidP="001F4548">
            <w:pPr>
              <w:jc w:val="center"/>
              <w:rPr>
                <w:rFonts w:ascii="Arial" w:hAnsi="Arial" w:cs="Arial"/>
                <w:sz w:val="22"/>
                <w:szCs w:val="22"/>
              </w:rPr>
            </w:pPr>
          </w:p>
        </w:tc>
        <w:tc>
          <w:tcPr>
            <w:tcW w:w="1530" w:type="dxa"/>
          </w:tcPr>
          <w:p w14:paraId="28F22B53" w14:textId="77777777" w:rsidR="00D766E2" w:rsidRPr="00004EAA" w:rsidRDefault="00D766E2" w:rsidP="001F4548">
            <w:pPr>
              <w:jc w:val="center"/>
              <w:rPr>
                <w:rFonts w:ascii="Arial" w:hAnsi="Arial" w:cs="Arial"/>
                <w:sz w:val="22"/>
                <w:szCs w:val="22"/>
              </w:rPr>
            </w:pPr>
          </w:p>
        </w:tc>
        <w:tc>
          <w:tcPr>
            <w:tcW w:w="2160" w:type="dxa"/>
          </w:tcPr>
          <w:p w14:paraId="6D74D98E" w14:textId="77777777" w:rsidR="00D766E2" w:rsidRPr="00004EAA" w:rsidRDefault="00D766E2" w:rsidP="001F4548">
            <w:pPr>
              <w:jc w:val="center"/>
              <w:rPr>
                <w:rFonts w:ascii="Arial" w:hAnsi="Arial" w:cs="Arial"/>
                <w:sz w:val="22"/>
                <w:szCs w:val="22"/>
              </w:rPr>
            </w:pPr>
          </w:p>
        </w:tc>
        <w:tc>
          <w:tcPr>
            <w:tcW w:w="1080" w:type="dxa"/>
          </w:tcPr>
          <w:p w14:paraId="36CB0496" w14:textId="77777777" w:rsidR="00D766E2" w:rsidRPr="00004EAA" w:rsidRDefault="00D766E2" w:rsidP="001F4548">
            <w:pPr>
              <w:jc w:val="center"/>
              <w:rPr>
                <w:rFonts w:ascii="Arial" w:hAnsi="Arial" w:cs="Arial"/>
                <w:sz w:val="22"/>
                <w:szCs w:val="22"/>
              </w:rPr>
            </w:pPr>
          </w:p>
        </w:tc>
        <w:tc>
          <w:tcPr>
            <w:tcW w:w="2160" w:type="dxa"/>
          </w:tcPr>
          <w:p w14:paraId="257BCCD4" w14:textId="77777777" w:rsidR="00D766E2" w:rsidRPr="00004EAA" w:rsidRDefault="00D766E2" w:rsidP="001F4548">
            <w:pPr>
              <w:jc w:val="center"/>
              <w:rPr>
                <w:rFonts w:ascii="Arial" w:hAnsi="Arial" w:cs="Arial"/>
                <w:sz w:val="22"/>
                <w:szCs w:val="22"/>
              </w:rPr>
            </w:pPr>
          </w:p>
        </w:tc>
        <w:tc>
          <w:tcPr>
            <w:tcW w:w="1170" w:type="dxa"/>
          </w:tcPr>
          <w:p w14:paraId="196DAECB" w14:textId="77777777" w:rsidR="00D766E2" w:rsidRPr="00004EAA" w:rsidRDefault="00D766E2" w:rsidP="001F4548">
            <w:pPr>
              <w:jc w:val="center"/>
              <w:rPr>
                <w:rFonts w:ascii="Arial" w:hAnsi="Arial" w:cs="Arial"/>
                <w:sz w:val="22"/>
                <w:szCs w:val="22"/>
              </w:rPr>
            </w:pPr>
          </w:p>
        </w:tc>
      </w:tr>
      <w:tr w:rsidR="00D766E2" w:rsidRPr="00004EAA" w14:paraId="2114E0F1" w14:textId="77777777" w:rsidTr="00B3628C">
        <w:tc>
          <w:tcPr>
            <w:tcW w:w="3600" w:type="dxa"/>
          </w:tcPr>
          <w:p w14:paraId="260C596E" w14:textId="24971EBD" w:rsidR="00D766E2" w:rsidRPr="00004EAA" w:rsidRDefault="00D06007" w:rsidP="001F4548">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Menopausal status at baseline</w:t>
            </w:r>
          </w:p>
        </w:tc>
        <w:tc>
          <w:tcPr>
            <w:tcW w:w="1710" w:type="dxa"/>
          </w:tcPr>
          <w:p w14:paraId="42CF893B" w14:textId="77777777" w:rsidR="00D766E2" w:rsidRPr="00004EAA" w:rsidRDefault="00D766E2" w:rsidP="001F4548">
            <w:pPr>
              <w:jc w:val="center"/>
              <w:rPr>
                <w:rFonts w:ascii="Arial" w:hAnsi="Arial" w:cs="Arial"/>
                <w:sz w:val="22"/>
                <w:szCs w:val="22"/>
              </w:rPr>
            </w:pPr>
          </w:p>
        </w:tc>
        <w:tc>
          <w:tcPr>
            <w:tcW w:w="1530" w:type="dxa"/>
          </w:tcPr>
          <w:p w14:paraId="2ED08615" w14:textId="77777777" w:rsidR="00D766E2" w:rsidRPr="00004EAA" w:rsidRDefault="00D766E2" w:rsidP="001F4548">
            <w:pPr>
              <w:jc w:val="center"/>
              <w:rPr>
                <w:rFonts w:ascii="Arial" w:hAnsi="Arial" w:cs="Arial"/>
                <w:sz w:val="22"/>
                <w:szCs w:val="22"/>
              </w:rPr>
            </w:pPr>
          </w:p>
        </w:tc>
        <w:tc>
          <w:tcPr>
            <w:tcW w:w="2160" w:type="dxa"/>
          </w:tcPr>
          <w:p w14:paraId="10B4B1D1" w14:textId="77777777" w:rsidR="00D766E2" w:rsidRPr="00004EAA" w:rsidRDefault="00D766E2" w:rsidP="001F4548">
            <w:pPr>
              <w:jc w:val="center"/>
              <w:rPr>
                <w:rFonts w:ascii="Arial" w:hAnsi="Arial" w:cs="Arial"/>
                <w:sz w:val="22"/>
                <w:szCs w:val="22"/>
              </w:rPr>
            </w:pPr>
          </w:p>
        </w:tc>
        <w:tc>
          <w:tcPr>
            <w:tcW w:w="1080" w:type="dxa"/>
          </w:tcPr>
          <w:p w14:paraId="7F165EC3"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0.01</w:t>
            </w:r>
          </w:p>
        </w:tc>
        <w:tc>
          <w:tcPr>
            <w:tcW w:w="2160" w:type="dxa"/>
          </w:tcPr>
          <w:p w14:paraId="183E55C1" w14:textId="77777777" w:rsidR="00D766E2" w:rsidRPr="00004EAA" w:rsidRDefault="00D766E2" w:rsidP="001F4548">
            <w:pPr>
              <w:jc w:val="center"/>
              <w:rPr>
                <w:rFonts w:ascii="Arial" w:hAnsi="Arial" w:cs="Arial"/>
                <w:sz w:val="22"/>
                <w:szCs w:val="22"/>
              </w:rPr>
            </w:pPr>
          </w:p>
        </w:tc>
        <w:tc>
          <w:tcPr>
            <w:tcW w:w="1170" w:type="dxa"/>
          </w:tcPr>
          <w:p w14:paraId="2A6C8AC8" w14:textId="77777777" w:rsidR="00D766E2" w:rsidRPr="00004EAA" w:rsidRDefault="00D766E2" w:rsidP="001F4548">
            <w:pPr>
              <w:jc w:val="center"/>
              <w:rPr>
                <w:rFonts w:ascii="Arial" w:hAnsi="Arial" w:cs="Arial"/>
                <w:sz w:val="22"/>
                <w:szCs w:val="22"/>
              </w:rPr>
            </w:pPr>
          </w:p>
        </w:tc>
      </w:tr>
      <w:tr w:rsidR="00D766E2" w:rsidRPr="00004EAA" w14:paraId="7B92C735" w14:textId="77777777" w:rsidTr="00B3628C">
        <w:tc>
          <w:tcPr>
            <w:tcW w:w="3600" w:type="dxa"/>
          </w:tcPr>
          <w:p w14:paraId="39063F90" w14:textId="54830469"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Pre</w:t>
            </w:r>
          </w:p>
        </w:tc>
        <w:tc>
          <w:tcPr>
            <w:tcW w:w="1710" w:type="dxa"/>
          </w:tcPr>
          <w:p w14:paraId="3FC15220"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53  (19)</w:t>
            </w:r>
          </w:p>
        </w:tc>
        <w:tc>
          <w:tcPr>
            <w:tcW w:w="1530" w:type="dxa"/>
          </w:tcPr>
          <w:p w14:paraId="76787528"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67  (22)</w:t>
            </w:r>
          </w:p>
        </w:tc>
        <w:tc>
          <w:tcPr>
            <w:tcW w:w="2160" w:type="dxa"/>
          </w:tcPr>
          <w:p w14:paraId="06337014"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31.1  (18.9, 44.5)</w:t>
            </w:r>
          </w:p>
        </w:tc>
        <w:tc>
          <w:tcPr>
            <w:tcW w:w="1080" w:type="dxa"/>
          </w:tcPr>
          <w:p w14:paraId="7E5F5C25" w14:textId="77777777" w:rsidR="00D766E2" w:rsidRPr="00004EAA" w:rsidRDefault="00D766E2" w:rsidP="001F4548">
            <w:pPr>
              <w:jc w:val="center"/>
              <w:rPr>
                <w:rFonts w:ascii="Arial" w:hAnsi="Arial" w:cs="Arial"/>
                <w:sz w:val="22"/>
                <w:szCs w:val="22"/>
              </w:rPr>
            </w:pPr>
          </w:p>
        </w:tc>
        <w:tc>
          <w:tcPr>
            <w:tcW w:w="2160" w:type="dxa"/>
          </w:tcPr>
          <w:p w14:paraId="2B5EF014" w14:textId="77777777" w:rsidR="00D766E2" w:rsidRPr="00004EAA" w:rsidRDefault="00D766E2" w:rsidP="001F4548">
            <w:pPr>
              <w:jc w:val="center"/>
              <w:rPr>
                <w:rFonts w:ascii="Arial" w:hAnsi="Arial" w:cs="Arial"/>
                <w:sz w:val="22"/>
                <w:szCs w:val="22"/>
              </w:rPr>
            </w:pPr>
          </w:p>
        </w:tc>
        <w:tc>
          <w:tcPr>
            <w:tcW w:w="1170" w:type="dxa"/>
          </w:tcPr>
          <w:p w14:paraId="742CF3D2" w14:textId="77777777" w:rsidR="00D766E2" w:rsidRPr="00004EAA" w:rsidRDefault="00D766E2" w:rsidP="001F4548">
            <w:pPr>
              <w:jc w:val="center"/>
              <w:rPr>
                <w:rFonts w:ascii="Arial" w:hAnsi="Arial" w:cs="Arial"/>
                <w:sz w:val="22"/>
                <w:szCs w:val="22"/>
              </w:rPr>
            </w:pPr>
          </w:p>
        </w:tc>
      </w:tr>
      <w:tr w:rsidR="00D766E2" w:rsidRPr="00004EAA" w14:paraId="2A4A11FF" w14:textId="77777777" w:rsidTr="00B3628C">
        <w:tc>
          <w:tcPr>
            <w:tcW w:w="3600" w:type="dxa"/>
          </w:tcPr>
          <w:p w14:paraId="48F12946" w14:textId="414D227C"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Post</w:t>
            </w:r>
          </w:p>
        </w:tc>
        <w:tc>
          <w:tcPr>
            <w:tcW w:w="1710" w:type="dxa"/>
          </w:tcPr>
          <w:p w14:paraId="66C9475B"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231  (81)</w:t>
            </w:r>
          </w:p>
        </w:tc>
        <w:tc>
          <w:tcPr>
            <w:tcW w:w="1530" w:type="dxa"/>
          </w:tcPr>
          <w:p w14:paraId="52C36199"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239  (78)</w:t>
            </w:r>
          </w:p>
        </w:tc>
        <w:tc>
          <w:tcPr>
            <w:tcW w:w="2160" w:type="dxa"/>
          </w:tcPr>
          <w:p w14:paraId="2C8407D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52.3  (45.1, 59.9)</w:t>
            </w:r>
          </w:p>
        </w:tc>
        <w:tc>
          <w:tcPr>
            <w:tcW w:w="1080" w:type="dxa"/>
          </w:tcPr>
          <w:p w14:paraId="602EAEF5" w14:textId="77777777" w:rsidR="00D766E2" w:rsidRPr="00004EAA" w:rsidRDefault="00D766E2" w:rsidP="001F4548">
            <w:pPr>
              <w:jc w:val="center"/>
              <w:rPr>
                <w:rFonts w:ascii="Arial" w:hAnsi="Arial" w:cs="Arial"/>
                <w:sz w:val="22"/>
                <w:szCs w:val="22"/>
              </w:rPr>
            </w:pPr>
          </w:p>
        </w:tc>
        <w:tc>
          <w:tcPr>
            <w:tcW w:w="2160" w:type="dxa"/>
          </w:tcPr>
          <w:p w14:paraId="79FAC8A3" w14:textId="77777777" w:rsidR="00D766E2" w:rsidRPr="00004EAA" w:rsidRDefault="00D766E2" w:rsidP="001F4548">
            <w:pPr>
              <w:jc w:val="center"/>
              <w:rPr>
                <w:rFonts w:ascii="Arial" w:hAnsi="Arial" w:cs="Arial"/>
                <w:sz w:val="22"/>
                <w:szCs w:val="22"/>
              </w:rPr>
            </w:pPr>
          </w:p>
        </w:tc>
        <w:tc>
          <w:tcPr>
            <w:tcW w:w="1170" w:type="dxa"/>
          </w:tcPr>
          <w:p w14:paraId="24F01B0A" w14:textId="77777777" w:rsidR="00D766E2" w:rsidRPr="00004EAA" w:rsidRDefault="00D766E2" w:rsidP="001F4548">
            <w:pPr>
              <w:jc w:val="center"/>
              <w:rPr>
                <w:rFonts w:ascii="Arial" w:hAnsi="Arial" w:cs="Arial"/>
                <w:sz w:val="22"/>
                <w:szCs w:val="22"/>
              </w:rPr>
            </w:pPr>
          </w:p>
        </w:tc>
      </w:tr>
      <w:tr w:rsidR="00D766E2" w:rsidRPr="00004EAA" w14:paraId="0D6E4815" w14:textId="77777777" w:rsidTr="00B3628C">
        <w:tc>
          <w:tcPr>
            <w:tcW w:w="3600" w:type="dxa"/>
          </w:tcPr>
          <w:p w14:paraId="76A1226C" w14:textId="77777777" w:rsidR="00D766E2" w:rsidRPr="00004EAA" w:rsidRDefault="00D766E2" w:rsidP="001F4548">
            <w:pPr>
              <w:rPr>
                <w:rFonts w:ascii="Arial" w:hAnsi="Arial" w:cs="Arial"/>
                <w:sz w:val="22"/>
                <w:szCs w:val="22"/>
              </w:rPr>
            </w:pPr>
          </w:p>
        </w:tc>
        <w:tc>
          <w:tcPr>
            <w:tcW w:w="1710" w:type="dxa"/>
          </w:tcPr>
          <w:p w14:paraId="1EB291AE" w14:textId="77777777" w:rsidR="00D766E2" w:rsidRPr="00004EAA" w:rsidRDefault="00D766E2" w:rsidP="001F4548">
            <w:pPr>
              <w:jc w:val="center"/>
              <w:rPr>
                <w:rFonts w:ascii="Arial" w:hAnsi="Arial" w:cs="Arial"/>
                <w:sz w:val="22"/>
                <w:szCs w:val="22"/>
              </w:rPr>
            </w:pPr>
          </w:p>
        </w:tc>
        <w:tc>
          <w:tcPr>
            <w:tcW w:w="1530" w:type="dxa"/>
          </w:tcPr>
          <w:p w14:paraId="438B9135" w14:textId="77777777" w:rsidR="00D766E2" w:rsidRPr="00004EAA" w:rsidRDefault="00D766E2" w:rsidP="001F4548">
            <w:pPr>
              <w:jc w:val="center"/>
              <w:rPr>
                <w:rFonts w:ascii="Arial" w:hAnsi="Arial" w:cs="Arial"/>
                <w:sz w:val="22"/>
                <w:szCs w:val="22"/>
              </w:rPr>
            </w:pPr>
          </w:p>
        </w:tc>
        <w:tc>
          <w:tcPr>
            <w:tcW w:w="2160" w:type="dxa"/>
          </w:tcPr>
          <w:p w14:paraId="5C4E85A7" w14:textId="77777777" w:rsidR="00D766E2" w:rsidRPr="00004EAA" w:rsidRDefault="00D766E2" w:rsidP="001F4548">
            <w:pPr>
              <w:jc w:val="center"/>
              <w:rPr>
                <w:rFonts w:ascii="Arial" w:hAnsi="Arial" w:cs="Arial"/>
                <w:sz w:val="22"/>
                <w:szCs w:val="22"/>
              </w:rPr>
            </w:pPr>
          </w:p>
        </w:tc>
        <w:tc>
          <w:tcPr>
            <w:tcW w:w="1080" w:type="dxa"/>
          </w:tcPr>
          <w:p w14:paraId="4B6A4AFB" w14:textId="77777777" w:rsidR="00D766E2" w:rsidRPr="00004EAA" w:rsidRDefault="00D766E2" w:rsidP="001F4548">
            <w:pPr>
              <w:jc w:val="center"/>
              <w:rPr>
                <w:rFonts w:ascii="Arial" w:hAnsi="Arial" w:cs="Arial"/>
                <w:sz w:val="22"/>
                <w:szCs w:val="22"/>
              </w:rPr>
            </w:pPr>
          </w:p>
        </w:tc>
        <w:tc>
          <w:tcPr>
            <w:tcW w:w="2160" w:type="dxa"/>
          </w:tcPr>
          <w:p w14:paraId="47CB6DED" w14:textId="77777777" w:rsidR="00D766E2" w:rsidRPr="00004EAA" w:rsidRDefault="00D766E2" w:rsidP="001F4548">
            <w:pPr>
              <w:jc w:val="center"/>
              <w:rPr>
                <w:rFonts w:ascii="Arial" w:hAnsi="Arial" w:cs="Arial"/>
                <w:sz w:val="22"/>
                <w:szCs w:val="22"/>
              </w:rPr>
            </w:pPr>
          </w:p>
        </w:tc>
        <w:tc>
          <w:tcPr>
            <w:tcW w:w="1170" w:type="dxa"/>
          </w:tcPr>
          <w:p w14:paraId="624508C5" w14:textId="77777777" w:rsidR="00D766E2" w:rsidRPr="00004EAA" w:rsidRDefault="00D766E2" w:rsidP="001F4548">
            <w:pPr>
              <w:jc w:val="center"/>
              <w:rPr>
                <w:rFonts w:ascii="Arial" w:hAnsi="Arial" w:cs="Arial"/>
                <w:sz w:val="22"/>
                <w:szCs w:val="22"/>
              </w:rPr>
            </w:pPr>
          </w:p>
        </w:tc>
      </w:tr>
      <w:tr w:rsidR="00D766E2" w:rsidRPr="00004EAA" w14:paraId="39B25861" w14:textId="77777777" w:rsidTr="00B3628C">
        <w:tc>
          <w:tcPr>
            <w:tcW w:w="3600" w:type="dxa"/>
          </w:tcPr>
          <w:p w14:paraId="5AD0114A" w14:textId="62AC3B96" w:rsidR="00D766E2" w:rsidRPr="00004EAA" w:rsidRDefault="00D766E2" w:rsidP="00A16306">
            <w:pPr>
              <w:rPr>
                <w:rFonts w:ascii="Arial" w:hAnsi="Arial" w:cs="Arial"/>
                <w:sz w:val="22"/>
                <w:szCs w:val="22"/>
              </w:rPr>
            </w:pPr>
            <w:r w:rsidRPr="00004EAA">
              <w:rPr>
                <w:rFonts w:ascii="Arial" w:hAnsi="Arial" w:cs="Arial"/>
                <w:sz w:val="22"/>
                <w:szCs w:val="22"/>
              </w:rPr>
              <w:t>B</w:t>
            </w:r>
            <w:r w:rsidR="00A16306" w:rsidRPr="00004EAA">
              <w:rPr>
                <w:rFonts w:ascii="Arial" w:hAnsi="Arial" w:cs="Arial"/>
                <w:sz w:val="22"/>
                <w:szCs w:val="22"/>
              </w:rPr>
              <w:t>ehavioral factors</w:t>
            </w:r>
          </w:p>
        </w:tc>
        <w:tc>
          <w:tcPr>
            <w:tcW w:w="1710" w:type="dxa"/>
          </w:tcPr>
          <w:p w14:paraId="7B341E8B" w14:textId="77777777" w:rsidR="00D766E2" w:rsidRPr="00004EAA" w:rsidRDefault="00D766E2" w:rsidP="001F4548">
            <w:pPr>
              <w:ind w:left="1080" w:hanging="360"/>
              <w:jc w:val="center"/>
              <w:rPr>
                <w:rFonts w:ascii="Arial" w:hAnsi="Arial" w:cs="Arial"/>
                <w:sz w:val="22"/>
                <w:szCs w:val="22"/>
              </w:rPr>
            </w:pPr>
          </w:p>
        </w:tc>
        <w:tc>
          <w:tcPr>
            <w:tcW w:w="1530" w:type="dxa"/>
          </w:tcPr>
          <w:p w14:paraId="1984B275" w14:textId="77777777" w:rsidR="00D766E2" w:rsidRPr="00004EAA" w:rsidRDefault="00D766E2" w:rsidP="001F4548">
            <w:pPr>
              <w:ind w:left="1080" w:hanging="360"/>
              <w:jc w:val="center"/>
              <w:rPr>
                <w:rFonts w:ascii="Arial" w:hAnsi="Arial" w:cs="Arial"/>
                <w:sz w:val="22"/>
                <w:szCs w:val="22"/>
              </w:rPr>
            </w:pPr>
          </w:p>
        </w:tc>
        <w:tc>
          <w:tcPr>
            <w:tcW w:w="2160" w:type="dxa"/>
          </w:tcPr>
          <w:p w14:paraId="12BF0501" w14:textId="77777777" w:rsidR="00D766E2" w:rsidRPr="00004EAA" w:rsidRDefault="00D766E2" w:rsidP="001F4548">
            <w:pPr>
              <w:ind w:left="1080" w:hanging="360"/>
              <w:jc w:val="center"/>
              <w:rPr>
                <w:rFonts w:ascii="Arial" w:hAnsi="Arial" w:cs="Arial"/>
                <w:sz w:val="22"/>
                <w:szCs w:val="22"/>
              </w:rPr>
            </w:pPr>
          </w:p>
        </w:tc>
        <w:tc>
          <w:tcPr>
            <w:tcW w:w="1080" w:type="dxa"/>
          </w:tcPr>
          <w:p w14:paraId="452FAA51" w14:textId="77777777" w:rsidR="00D766E2" w:rsidRPr="00004EAA" w:rsidRDefault="00D766E2" w:rsidP="001F4548">
            <w:pPr>
              <w:ind w:left="1080" w:hanging="360"/>
              <w:jc w:val="center"/>
              <w:rPr>
                <w:rFonts w:ascii="Arial" w:hAnsi="Arial" w:cs="Arial"/>
                <w:sz w:val="22"/>
                <w:szCs w:val="22"/>
              </w:rPr>
            </w:pPr>
          </w:p>
        </w:tc>
        <w:tc>
          <w:tcPr>
            <w:tcW w:w="2160" w:type="dxa"/>
          </w:tcPr>
          <w:p w14:paraId="50A5ACAF" w14:textId="77777777" w:rsidR="00D766E2" w:rsidRPr="00004EAA" w:rsidRDefault="00D766E2" w:rsidP="001F4548">
            <w:pPr>
              <w:ind w:left="1080" w:hanging="360"/>
              <w:jc w:val="center"/>
              <w:rPr>
                <w:rFonts w:ascii="Arial" w:hAnsi="Arial" w:cs="Arial"/>
                <w:sz w:val="22"/>
                <w:szCs w:val="22"/>
              </w:rPr>
            </w:pPr>
          </w:p>
        </w:tc>
        <w:tc>
          <w:tcPr>
            <w:tcW w:w="1170" w:type="dxa"/>
          </w:tcPr>
          <w:p w14:paraId="7EDE8572" w14:textId="77777777" w:rsidR="00D766E2" w:rsidRPr="00004EAA" w:rsidRDefault="00D766E2" w:rsidP="001F4548">
            <w:pPr>
              <w:ind w:left="1080" w:hanging="360"/>
              <w:jc w:val="center"/>
              <w:rPr>
                <w:rFonts w:ascii="Arial" w:hAnsi="Arial" w:cs="Arial"/>
                <w:sz w:val="22"/>
                <w:szCs w:val="22"/>
              </w:rPr>
            </w:pPr>
          </w:p>
        </w:tc>
      </w:tr>
      <w:tr w:rsidR="00D766E2" w:rsidRPr="00004EAA" w14:paraId="42DDBD21" w14:textId="77777777" w:rsidTr="00B3628C">
        <w:tc>
          <w:tcPr>
            <w:tcW w:w="3600" w:type="dxa"/>
          </w:tcPr>
          <w:p w14:paraId="09F565B9" w14:textId="0964A1E2" w:rsidR="00D766E2" w:rsidRPr="00004EAA" w:rsidRDefault="00D06007" w:rsidP="001F4548">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Activity level</w:t>
            </w:r>
            <w:r w:rsidR="00DC7FEF">
              <w:rPr>
                <w:rFonts w:ascii="Arial" w:hAnsi="Arial" w:cs="Arial"/>
                <w:sz w:val="22"/>
                <w:szCs w:val="22"/>
                <w:vertAlign w:val="superscript"/>
              </w:rPr>
              <w:t>5</w:t>
            </w:r>
          </w:p>
        </w:tc>
        <w:tc>
          <w:tcPr>
            <w:tcW w:w="1710" w:type="dxa"/>
          </w:tcPr>
          <w:p w14:paraId="264C0D93" w14:textId="77777777" w:rsidR="00D766E2" w:rsidRPr="00004EAA" w:rsidRDefault="00D766E2" w:rsidP="001F4548">
            <w:pPr>
              <w:jc w:val="center"/>
              <w:rPr>
                <w:rFonts w:ascii="Arial" w:hAnsi="Arial" w:cs="Arial"/>
                <w:sz w:val="22"/>
                <w:szCs w:val="22"/>
              </w:rPr>
            </w:pPr>
          </w:p>
        </w:tc>
        <w:tc>
          <w:tcPr>
            <w:tcW w:w="1530" w:type="dxa"/>
          </w:tcPr>
          <w:p w14:paraId="4EB1900D" w14:textId="77777777" w:rsidR="00D766E2" w:rsidRPr="00004EAA" w:rsidRDefault="00D766E2" w:rsidP="001F4548">
            <w:pPr>
              <w:jc w:val="center"/>
              <w:rPr>
                <w:rFonts w:ascii="Arial" w:hAnsi="Arial" w:cs="Arial"/>
                <w:sz w:val="22"/>
                <w:szCs w:val="22"/>
              </w:rPr>
            </w:pPr>
          </w:p>
        </w:tc>
        <w:tc>
          <w:tcPr>
            <w:tcW w:w="2160" w:type="dxa"/>
          </w:tcPr>
          <w:p w14:paraId="0CF01FC9" w14:textId="77777777" w:rsidR="00D766E2" w:rsidRPr="00004EAA" w:rsidRDefault="00D766E2" w:rsidP="001F4548">
            <w:pPr>
              <w:jc w:val="center"/>
              <w:rPr>
                <w:rFonts w:ascii="Arial" w:hAnsi="Arial" w:cs="Arial"/>
                <w:sz w:val="22"/>
                <w:szCs w:val="22"/>
              </w:rPr>
            </w:pPr>
          </w:p>
        </w:tc>
        <w:tc>
          <w:tcPr>
            <w:tcW w:w="1080" w:type="dxa"/>
          </w:tcPr>
          <w:p w14:paraId="73002C6C"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0.0003</w:t>
            </w:r>
          </w:p>
        </w:tc>
        <w:tc>
          <w:tcPr>
            <w:tcW w:w="2160" w:type="dxa"/>
          </w:tcPr>
          <w:p w14:paraId="68B5133C" w14:textId="77777777" w:rsidR="00D766E2" w:rsidRPr="00004EAA" w:rsidRDefault="00D766E2" w:rsidP="001F4548">
            <w:pPr>
              <w:jc w:val="center"/>
              <w:rPr>
                <w:rFonts w:ascii="Arial" w:hAnsi="Arial" w:cs="Arial"/>
                <w:sz w:val="22"/>
                <w:szCs w:val="22"/>
              </w:rPr>
            </w:pPr>
          </w:p>
        </w:tc>
        <w:tc>
          <w:tcPr>
            <w:tcW w:w="1170" w:type="dxa"/>
          </w:tcPr>
          <w:p w14:paraId="05AFC323" w14:textId="77777777" w:rsidR="00D766E2" w:rsidRPr="00004EAA" w:rsidRDefault="00D766E2" w:rsidP="001F4548">
            <w:pPr>
              <w:jc w:val="center"/>
              <w:rPr>
                <w:rFonts w:ascii="Arial" w:hAnsi="Arial" w:cs="Arial"/>
                <w:sz w:val="22"/>
                <w:szCs w:val="22"/>
              </w:rPr>
            </w:pPr>
          </w:p>
        </w:tc>
      </w:tr>
      <w:tr w:rsidR="00D766E2" w:rsidRPr="00004EAA" w14:paraId="327CBF32" w14:textId="77777777" w:rsidTr="00B3628C">
        <w:tc>
          <w:tcPr>
            <w:tcW w:w="3600" w:type="dxa"/>
          </w:tcPr>
          <w:p w14:paraId="4FAD634B" w14:textId="36A5B1FB"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Low</w:t>
            </w:r>
          </w:p>
        </w:tc>
        <w:tc>
          <w:tcPr>
            <w:tcW w:w="1710" w:type="dxa"/>
          </w:tcPr>
          <w:p w14:paraId="49C718F3"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213  (25)</w:t>
            </w:r>
          </w:p>
        </w:tc>
        <w:tc>
          <w:tcPr>
            <w:tcW w:w="1530" w:type="dxa"/>
          </w:tcPr>
          <w:p w14:paraId="761500E9"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207  (24)</w:t>
            </w:r>
          </w:p>
        </w:tc>
        <w:tc>
          <w:tcPr>
            <w:tcW w:w="2160" w:type="dxa"/>
          </w:tcPr>
          <w:p w14:paraId="1ED0D44C"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46.4  (39.3, 53.9)</w:t>
            </w:r>
          </w:p>
        </w:tc>
        <w:tc>
          <w:tcPr>
            <w:tcW w:w="1080" w:type="dxa"/>
          </w:tcPr>
          <w:p w14:paraId="4C6D1F95" w14:textId="77777777" w:rsidR="00D766E2" w:rsidRPr="00004EAA" w:rsidRDefault="00D766E2" w:rsidP="001F4548">
            <w:pPr>
              <w:jc w:val="center"/>
              <w:rPr>
                <w:rFonts w:ascii="Arial" w:hAnsi="Arial" w:cs="Arial"/>
                <w:sz w:val="22"/>
                <w:szCs w:val="22"/>
              </w:rPr>
            </w:pPr>
          </w:p>
        </w:tc>
        <w:tc>
          <w:tcPr>
            <w:tcW w:w="2160" w:type="dxa"/>
          </w:tcPr>
          <w:p w14:paraId="116164E8" w14:textId="77777777" w:rsidR="00D766E2" w:rsidRPr="00004EAA" w:rsidRDefault="00D766E2" w:rsidP="001F4548">
            <w:pPr>
              <w:jc w:val="center"/>
              <w:rPr>
                <w:rFonts w:ascii="Arial" w:hAnsi="Arial" w:cs="Arial"/>
                <w:sz w:val="22"/>
                <w:szCs w:val="22"/>
              </w:rPr>
            </w:pPr>
          </w:p>
        </w:tc>
        <w:tc>
          <w:tcPr>
            <w:tcW w:w="1170" w:type="dxa"/>
          </w:tcPr>
          <w:p w14:paraId="6068E096" w14:textId="77777777" w:rsidR="00D766E2" w:rsidRPr="00004EAA" w:rsidRDefault="00D766E2" w:rsidP="001F4548">
            <w:pPr>
              <w:jc w:val="center"/>
              <w:rPr>
                <w:rFonts w:ascii="Arial" w:hAnsi="Arial" w:cs="Arial"/>
                <w:sz w:val="22"/>
                <w:szCs w:val="22"/>
              </w:rPr>
            </w:pPr>
          </w:p>
        </w:tc>
      </w:tr>
      <w:tr w:rsidR="00D766E2" w:rsidRPr="00004EAA" w14:paraId="2EDDFE45" w14:textId="77777777" w:rsidTr="00B3628C">
        <w:tc>
          <w:tcPr>
            <w:tcW w:w="3600" w:type="dxa"/>
          </w:tcPr>
          <w:p w14:paraId="76BFBFCC" w14:textId="0DA9BFD4"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Moderate</w:t>
            </w:r>
          </w:p>
        </w:tc>
        <w:tc>
          <w:tcPr>
            <w:tcW w:w="1710" w:type="dxa"/>
          </w:tcPr>
          <w:p w14:paraId="352DDEC2"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280  (32)</w:t>
            </w:r>
          </w:p>
        </w:tc>
        <w:tc>
          <w:tcPr>
            <w:tcW w:w="1530" w:type="dxa"/>
          </w:tcPr>
          <w:p w14:paraId="3BC796D0"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273  (31)</w:t>
            </w:r>
          </w:p>
        </w:tc>
        <w:tc>
          <w:tcPr>
            <w:tcW w:w="2160" w:type="dxa"/>
          </w:tcPr>
          <w:p w14:paraId="72F17756"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42.1  (36.1, 48.4)</w:t>
            </w:r>
          </w:p>
        </w:tc>
        <w:tc>
          <w:tcPr>
            <w:tcW w:w="1080" w:type="dxa"/>
          </w:tcPr>
          <w:p w14:paraId="347C0CEA" w14:textId="77777777" w:rsidR="00D766E2" w:rsidRPr="00004EAA" w:rsidRDefault="00D766E2" w:rsidP="001F4548">
            <w:pPr>
              <w:jc w:val="center"/>
              <w:rPr>
                <w:rFonts w:ascii="Arial" w:hAnsi="Arial" w:cs="Arial"/>
                <w:sz w:val="22"/>
                <w:szCs w:val="22"/>
              </w:rPr>
            </w:pPr>
          </w:p>
        </w:tc>
        <w:tc>
          <w:tcPr>
            <w:tcW w:w="2160" w:type="dxa"/>
          </w:tcPr>
          <w:p w14:paraId="16082B6D" w14:textId="77777777" w:rsidR="00D766E2" w:rsidRPr="00004EAA" w:rsidRDefault="00D766E2" w:rsidP="001F4548">
            <w:pPr>
              <w:jc w:val="center"/>
              <w:rPr>
                <w:rFonts w:ascii="Arial" w:hAnsi="Arial" w:cs="Arial"/>
                <w:sz w:val="22"/>
                <w:szCs w:val="22"/>
              </w:rPr>
            </w:pPr>
          </w:p>
        </w:tc>
        <w:tc>
          <w:tcPr>
            <w:tcW w:w="1170" w:type="dxa"/>
          </w:tcPr>
          <w:p w14:paraId="5276B3D6" w14:textId="77777777" w:rsidR="00D766E2" w:rsidRPr="00004EAA" w:rsidRDefault="00D766E2" w:rsidP="001F4548">
            <w:pPr>
              <w:jc w:val="center"/>
              <w:rPr>
                <w:rFonts w:ascii="Arial" w:hAnsi="Arial" w:cs="Arial"/>
                <w:sz w:val="22"/>
                <w:szCs w:val="22"/>
              </w:rPr>
            </w:pPr>
          </w:p>
        </w:tc>
      </w:tr>
      <w:tr w:rsidR="00D766E2" w:rsidRPr="00004EAA" w14:paraId="65B71497" w14:textId="77777777" w:rsidTr="00B3628C">
        <w:tc>
          <w:tcPr>
            <w:tcW w:w="3600" w:type="dxa"/>
          </w:tcPr>
          <w:p w14:paraId="15707BA1" w14:textId="4430F318"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High</w:t>
            </w:r>
          </w:p>
        </w:tc>
        <w:tc>
          <w:tcPr>
            <w:tcW w:w="1710" w:type="dxa"/>
          </w:tcPr>
          <w:p w14:paraId="17438BC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373  (43)</w:t>
            </w:r>
          </w:p>
        </w:tc>
        <w:tc>
          <w:tcPr>
            <w:tcW w:w="1530" w:type="dxa"/>
          </w:tcPr>
          <w:p w14:paraId="1557402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401  (46)</w:t>
            </w:r>
          </w:p>
        </w:tc>
        <w:tc>
          <w:tcPr>
            <w:tcW w:w="2160" w:type="dxa"/>
          </w:tcPr>
          <w:p w14:paraId="4F448AE8"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30.4  (25.7, 35.3)</w:t>
            </w:r>
          </w:p>
        </w:tc>
        <w:tc>
          <w:tcPr>
            <w:tcW w:w="1080" w:type="dxa"/>
          </w:tcPr>
          <w:p w14:paraId="1391BA5B" w14:textId="77777777" w:rsidR="00D766E2" w:rsidRPr="00004EAA" w:rsidRDefault="00D766E2" w:rsidP="001F4548">
            <w:pPr>
              <w:jc w:val="center"/>
              <w:rPr>
                <w:rFonts w:ascii="Arial" w:hAnsi="Arial" w:cs="Arial"/>
                <w:sz w:val="22"/>
                <w:szCs w:val="22"/>
              </w:rPr>
            </w:pPr>
          </w:p>
        </w:tc>
        <w:tc>
          <w:tcPr>
            <w:tcW w:w="2160" w:type="dxa"/>
          </w:tcPr>
          <w:p w14:paraId="58A6E0E4" w14:textId="77777777" w:rsidR="00D766E2" w:rsidRPr="00004EAA" w:rsidRDefault="00D766E2" w:rsidP="001F4548">
            <w:pPr>
              <w:jc w:val="center"/>
              <w:rPr>
                <w:rFonts w:ascii="Arial" w:hAnsi="Arial" w:cs="Arial"/>
                <w:sz w:val="22"/>
                <w:szCs w:val="22"/>
              </w:rPr>
            </w:pPr>
          </w:p>
        </w:tc>
        <w:tc>
          <w:tcPr>
            <w:tcW w:w="1170" w:type="dxa"/>
          </w:tcPr>
          <w:p w14:paraId="150E6EA3" w14:textId="77777777" w:rsidR="00D766E2" w:rsidRPr="00004EAA" w:rsidRDefault="00D766E2" w:rsidP="001F4548">
            <w:pPr>
              <w:jc w:val="center"/>
              <w:rPr>
                <w:rFonts w:ascii="Arial" w:hAnsi="Arial" w:cs="Arial"/>
                <w:sz w:val="22"/>
                <w:szCs w:val="22"/>
              </w:rPr>
            </w:pPr>
          </w:p>
        </w:tc>
      </w:tr>
      <w:tr w:rsidR="00D766E2" w:rsidRPr="00004EAA" w14:paraId="3A9D84EB" w14:textId="77777777" w:rsidTr="00B3628C">
        <w:tc>
          <w:tcPr>
            <w:tcW w:w="3600" w:type="dxa"/>
          </w:tcPr>
          <w:p w14:paraId="3B9DD998" w14:textId="77777777" w:rsidR="00D766E2" w:rsidRPr="00004EAA" w:rsidRDefault="00D766E2" w:rsidP="001F4548">
            <w:pPr>
              <w:rPr>
                <w:rFonts w:ascii="Arial" w:hAnsi="Arial" w:cs="Arial"/>
                <w:sz w:val="22"/>
                <w:szCs w:val="22"/>
              </w:rPr>
            </w:pPr>
          </w:p>
        </w:tc>
        <w:tc>
          <w:tcPr>
            <w:tcW w:w="1710" w:type="dxa"/>
          </w:tcPr>
          <w:p w14:paraId="31B175E9" w14:textId="77777777" w:rsidR="00D766E2" w:rsidRPr="00004EAA" w:rsidRDefault="00D766E2" w:rsidP="001F4548">
            <w:pPr>
              <w:jc w:val="center"/>
              <w:rPr>
                <w:rFonts w:ascii="Arial" w:hAnsi="Arial" w:cs="Arial"/>
                <w:sz w:val="22"/>
                <w:szCs w:val="22"/>
              </w:rPr>
            </w:pPr>
          </w:p>
        </w:tc>
        <w:tc>
          <w:tcPr>
            <w:tcW w:w="1530" w:type="dxa"/>
          </w:tcPr>
          <w:p w14:paraId="00052F62" w14:textId="77777777" w:rsidR="00D766E2" w:rsidRPr="00004EAA" w:rsidRDefault="00D766E2" w:rsidP="001F4548">
            <w:pPr>
              <w:jc w:val="center"/>
              <w:rPr>
                <w:rFonts w:ascii="Arial" w:hAnsi="Arial" w:cs="Arial"/>
                <w:sz w:val="22"/>
                <w:szCs w:val="22"/>
              </w:rPr>
            </w:pPr>
          </w:p>
        </w:tc>
        <w:tc>
          <w:tcPr>
            <w:tcW w:w="2160" w:type="dxa"/>
          </w:tcPr>
          <w:p w14:paraId="61F77DDE" w14:textId="77777777" w:rsidR="00D766E2" w:rsidRPr="00004EAA" w:rsidRDefault="00D766E2" w:rsidP="001F4548">
            <w:pPr>
              <w:jc w:val="center"/>
              <w:rPr>
                <w:rFonts w:ascii="Arial" w:hAnsi="Arial" w:cs="Arial"/>
                <w:sz w:val="22"/>
                <w:szCs w:val="22"/>
              </w:rPr>
            </w:pPr>
          </w:p>
        </w:tc>
        <w:tc>
          <w:tcPr>
            <w:tcW w:w="1080" w:type="dxa"/>
          </w:tcPr>
          <w:p w14:paraId="6EA4A17D"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 </w:t>
            </w:r>
          </w:p>
        </w:tc>
        <w:tc>
          <w:tcPr>
            <w:tcW w:w="2160" w:type="dxa"/>
          </w:tcPr>
          <w:p w14:paraId="3CD41911" w14:textId="77777777" w:rsidR="00D766E2" w:rsidRPr="00004EAA" w:rsidRDefault="00D766E2" w:rsidP="001F4548">
            <w:pPr>
              <w:jc w:val="center"/>
              <w:rPr>
                <w:rFonts w:ascii="Arial" w:hAnsi="Arial" w:cs="Arial"/>
                <w:sz w:val="22"/>
                <w:szCs w:val="22"/>
              </w:rPr>
            </w:pPr>
          </w:p>
        </w:tc>
        <w:tc>
          <w:tcPr>
            <w:tcW w:w="1170" w:type="dxa"/>
          </w:tcPr>
          <w:p w14:paraId="2FD2874E" w14:textId="77777777" w:rsidR="00D766E2" w:rsidRPr="00004EAA" w:rsidRDefault="00D766E2" w:rsidP="001F4548">
            <w:pPr>
              <w:jc w:val="center"/>
              <w:rPr>
                <w:rFonts w:ascii="Arial" w:hAnsi="Arial" w:cs="Arial"/>
                <w:sz w:val="22"/>
                <w:szCs w:val="22"/>
              </w:rPr>
            </w:pPr>
          </w:p>
        </w:tc>
      </w:tr>
      <w:tr w:rsidR="00120A5A" w:rsidRPr="00004EAA" w14:paraId="69E9C3AB" w14:textId="77777777" w:rsidTr="00B3628C">
        <w:tc>
          <w:tcPr>
            <w:tcW w:w="3600" w:type="dxa"/>
          </w:tcPr>
          <w:p w14:paraId="4800ED15" w14:textId="1D67C20C" w:rsidR="00120A5A" w:rsidRPr="00004EAA" w:rsidRDefault="00120A5A" w:rsidP="001F4548">
            <w:pPr>
              <w:rPr>
                <w:rFonts w:ascii="Arial" w:hAnsi="Arial" w:cs="Arial"/>
                <w:sz w:val="22"/>
                <w:szCs w:val="22"/>
              </w:rPr>
            </w:pPr>
            <w:r w:rsidRPr="00E9230C">
              <w:rPr>
                <w:rFonts w:ascii="Arial" w:hAnsi="Arial" w:cs="Arial"/>
                <w:sz w:val="22"/>
                <w:szCs w:val="22"/>
              </w:rPr>
              <w:t xml:space="preserve">  Alcohol intake, </w:t>
            </w:r>
            <w:r>
              <w:rPr>
                <w:rFonts w:ascii="Arial" w:hAnsi="Arial" w:cs="Arial"/>
                <w:sz w:val="22"/>
                <w:szCs w:val="22"/>
              </w:rPr>
              <w:t>grams/d</w:t>
            </w:r>
          </w:p>
        </w:tc>
        <w:tc>
          <w:tcPr>
            <w:tcW w:w="1710" w:type="dxa"/>
          </w:tcPr>
          <w:p w14:paraId="669423EE" w14:textId="77777777" w:rsidR="00120A5A" w:rsidRPr="00004EAA" w:rsidRDefault="00120A5A" w:rsidP="001F4548">
            <w:pPr>
              <w:jc w:val="center"/>
              <w:rPr>
                <w:rFonts w:ascii="Arial" w:hAnsi="Arial" w:cs="Arial"/>
                <w:sz w:val="22"/>
                <w:szCs w:val="22"/>
              </w:rPr>
            </w:pPr>
          </w:p>
        </w:tc>
        <w:tc>
          <w:tcPr>
            <w:tcW w:w="1530" w:type="dxa"/>
          </w:tcPr>
          <w:p w14:paraId="5C33517A" w14:textId="77777777" w:rsidR="00120A5A" w:rsidRPr="00004EAA" w:rsidRDefault="00120A5A" w:rsidP="001F4548">
            <w:pPr>
              <w:jc w:val="center"/>
              <w:rPr>
                <w:rFonts w:ascii="Arial" w:hAnsi="Arial" w:cs="Arial"/>
                <w:sz w:val="22"/>
                <w:szCs w:val="22"/>
              </w:rPr>
            </w:pPr>
          </w:p>
        </w:tc>
        <w:tc>
          <w:tcPr>
            <w:tcW w:w="2160" w:type="dxa"/>
          </w:tcPr>
          <w:p w14:paraId="37C9A45D" w14:textId="77777777" w:rsidR="00120A5A" w:rsidRPr="00004EAA" w:rsidRDefault="00120A5A" w:rsidP="001F4548">
            <w:pPr>
              <w:jc w:val="center"/>
              <w:rPr>
                <w:rFonts w:ascii="Arial" w:hAnsi="Arial" w:cs="Arial"/>
                <w:sz w:val="22"/>
                <w:szCs w:val="22"/>
              </w:rPr>
            </w:pPr>
          </w:p>
        </w:tc>
        <w:tc>
          <w:tcPr>
            <w:tcW w:w="1080" w:type="dxa"/>
          </w:tcPr>
          <w:p w14:paraId="4DB364F7" w14:textId="308BF989" w:rsidR="00120A5A" w:rsidRPr="00004EAA" w:rsidRDefault="00120A5A" w:rsidP="001F4548">
            <w:pPr>
              <w:jc w:val="center"/>
              <w:rPr>
                <w:rFonts w:ascii="Arial" w:hAnsi="Arial" w:cs="Arial"/>
                <w:sz w:val="22"/>
                <w:szCs w:val="22"/>
              </w:rPr>
            </w:pPr>
            <w:r w:rsidRPr="00004EAA">
              <w:rPr>
                <w:rFonts w:ascii="Arial" w:hAnsi="Arial" w:cs="Arial"/>
                <w:sz w:val="22"/>
                <w:szCs w:val="22"/>
              </w:rPr>
              <w:t>0.0</w:t>
            </w:r>
            <w:r>
              <w:rPr>
                <w:rFonts w:ascii="Arial" w:hAnsi="Arial" w:cs="Arial"/>
                <w:sz w:val="22"/>
                <w:szCs w:val="22"/>
              </w:rPr>
              <w:t>1</w:t>
            </w:r>
          </w:p>
        </w:tc>
        <w:tc>
          <w:tcPr>
            <w:tcW w:w="2160" w:type="dxa"/>
          </w:tcPr>
          <w:p w14:paraId="7635481F" w14:textId="77777777" w:rsidR="00120A5A" w:rsidRPr="00004EAA" w:rsidRDefault="00120A5A" w:rsidP="001F4548">
            <w:pPr>
              <w:jc w:val="center"/>
              <w:rPr>
                <w:rFonts w:ascii="Arial" w:hAnsi="Arial" w:cs="Arial"/>
                <w:sz w:val="22"/>
                <w:szCs w:val="22"/>
              </w:rPr>
            </w:pPr>
          </w:p>
        </w:tc>
        <w:tc>
          <w:tcPr>
            <w:tcW w:w="1170" w:type="dxa"/>
          </w:tcPr>
          <w:p w14:paraId="751CB8C8" w14:textId="77777777" w:rsidR="00120A5A" w:rsidRPr="00004EAA" w:rsidRDefault="00120A5A" w:rsidP="001F4548">
            <w:pPr>
              <w:jc w:val="center"/>
              <w:rPr>
                <w:rFonts w:ascii="Arial" w:hAnsi="Arial" w:cs="Arial"/>
                <w:sz w:val="22"/>
                <w:szCs w:val="22"/>
              </w:rPr>
            </w:pPr>
          </w:p>
        </w:tc>
      </w:tr>
      <w:tr w:rsidR="00120A5A" w:rsidRPr="00004EAA" w14:paraId="249F46A9" w14:textId="77777777" w:rsidTr="00B3628C">
        <w:tc>
          <w:tcPr>
            <w:tcW w:w="3600" w:type="dxa"/>
          </w:tcPr>
          <w:p w14:paraId="4804706E" w14:textId="04F0D8EF" w:rsidR="00120A5A" w:rsidRPr="00004EAA" w:rsidRDefault="00120A5A" w:rsidP="001F4548">
            <w:pPr>
              <w:rPr>
                <w:rFonts w:ascii="Arial" w:hAnsi="Arial" w:cs="Arial"/>
                <w:sz w:val="22"/>
                <w:szCs w:val="22"/>
              </w:rPr>
            </w:pPr>
            <w:r w:rsidRPr="00E9230C">
              <w:rPr>
                <w:rFonts w:ascii="Arial" w:hAnsi="Arial" w:cs="Arial"/>
                <w:sz w:val="22"/>
                <w:szCs w:val="22"/>
              </w:rPr>
              <w:t xml:space="preserve">     </w:t>
            </w:r>
            <w:r>
              <w:rPr>
                <w:rFonts w:ascii="Arial" w:hAnsi="Arial" w:cs="Arial"/>
                <w:sz w:val="22"/>
                <w:szCs w:val="22"/>
              </w:rPr>
              <w:t>≤1</w:t>
            </w:r>
          </w:p>
        </w:tc>
        <w:tc>
          <w:tcPr>
            <w:tcW w:w="1710" w:type="dxa"/>
          </w:tcPr>
          <w:p w14:paraId="6D5A08B8" w14:textId="0A490BF9" w:rsidR="00120A5A" w:rsidRPr="00004EAA" w:rsidRDefault="00120A5A" w:rsidP="001F4548">
            <w:pPr>
              <w:jc w:val="center"/>
              <w:rPr>
                <w:rFonts w:ascii="Arial" w:hAnsi="Arial" w:cs="Arial"/>
                <w:sz w:val="22"/>
                <w:szCs w:val="22"/>
              </w:rPr>
            </w:pPr>
            <w:r w:rsidRPr="00004EAA">
              <w:rPr>
                <w:rFonts w:ascii="Arial" w:hAnsi="Arial" w:cs="Arial"/>
                <w:sz w:val="22"/>
                <w:szCs w:val="22"/>
              </w:rPr>
              <w:t>24</w:t>
            </w:r>
            <w:r>
              <w:rPr>
                <w:rFonts w:ascii="Arial" w:hAnsi="Arial" w:cs="Arial"/>
                <w:sz w:val="22"/>
                <w:szCs w:val="22"/>
              </w:rPr>
              <w:t>7</w:t>
            </w:r>
            <w:r w:rsidRPr="00004EAA">
              <w:rPr>
                <w:rFonts w:ascii="Arial" w:hAnsi="Arial" w:cs="Arial"/>
                <w:sz w:val="22"/>
                <w:szCs w:val="22"/>
              </w:rPr>
              <w:t xml:space="preserve"> (3</w:t>
            </w:r>
            <w:r>
              <w:rPr>
                <w:rFonts w:ascii="Arial" w:hAnsi="Arial" w:cs="Arial"/>
                <w:sz w:val="22"/>
                <w:szCs w:val="22"/>
              </w:rPr>
              <w:t>1</w:t>
            </w:r>
            <w:r w:rsidRPr="00004EAA">
              <w:rPr>
                <w:rFonts w:ascii="Arial" w:hAnsi="Arial" w:cs="Arial"/>
                <w:sz w:val="22"/>
                <w:szCs w:val="22"/>
              </w:rPr>
              <w:t>)</w:t>
            </w:r>
          </w:p>
        </w:tc>
        <w:tc>
          <w:tcPr>
            <w:tcW w:w="1530" w:type="dxa"/>
          </w:tcPr>
          <w:p w14:paraId="320D761A" w14:textId="1E465C80" w:rsidR="00120A5A" w:rsidRPr="00004EAA" w:rsidRDefault="00120A5A" w:rsidP="001F4548">
            <w:pPr>
              <w:jc w:val="center"/>
              <w:rPr>
                <w:rFonts w:ascii="Arial" w:hAnsi="Arial" w:cs="Arial"/>
                <w:sz w:val="22"/>
                <w:szCs w:val="22"/>
              </w:rPr>
            </w:pPr>
            <w:r w:rsidRPr="00004EAA">
              <w:rPr>
                <w:rFonts w:ascii="Arial" w:hAnsi="Arial" w:cs="Arial"/>
                <w:sz w:val="22"/>
                <w:szCs w:val="22"/>
              </w:rPr>
              <w:t>2</w:t>
            </w:r>
            <w:r>
              <w:rPr>
                <w:rFonts w:ascii="Arial" w:hAnsi="Arial" w:cs="Arial"/>
                <w:sz w:val="22"/>
                <w:szCs w:val="22"/>
              </w:rPr>
              <w:t>66</w:t>
            </w:r>
            <w:r w:rsidRPr="00004EAA">
              <w:rPr>
                <w:rFonts w:ascii="Arial" w:hAnsi="Arial" w:cs="Arial"/>
                <w:sz w:val="22"/>
                <w:szCs w:val="22"/>
              </w:rPr>
              <w:t xml:space="preserve"> (3</w:t>
            </w:r>
            <w:r>
              <w:rPr>
                <w:rFonts w:ascii="Arial" w:hAnsi="Arial" w:cs="Arial"/>
                <w:sz w:val="22"/>
                <w:szCs w:val="22"/>
              </w:rPr>
              <w:t>2</w:t>
            </w:r>
            <w:r w:rsidRPr="00004EAA">
              <w:rPr>
                <w:rFonts w:ascii="Arial" w:hAnsi="Arial" w:cs="Arial"/>
                <w:sz w:val="22"/>
                <w:szCs w:val="22"/>
              </w:rPr>
              <w:t>)</w:t>
            </w:r>
          </w:p>
        </w:tc>
        <w:tc>
          <w:tcPr>
            <w:tcW w:w="2160" w:type="dxa"/>
          </w:tcPr>
          <w:p w14:paraId="497895A4" w14:textId="74D1DCD1" w:rsidR="00120A5A" w:rsidRPr="00004EAA" w:rsidRDefault="00120A5A" w:rsidP="001F4548">
            <w:pPr>
              <w:jc w:val="center"/>
              <w:rPr>
                <w:rFonts w:ascii="Arial" w:hAnsi="Arial" w:cs="Arial"/>
                <w:sz w:val="22"/>
                <w:szCs w:val="22"/>
              </w:rPr>
            </w:pPr>
            <w:r w:rsidRPr="00004EAA">
              <w:rPr>
                <w:rFonts w:ascii="Arial" w:hAnsi="Arial" w:cs="Arial"/>
                <w:sz w:val="22"/>
                <w:szCs w:val="22"/>
              </w:rPr>
              <w:t>4</w:t>
            </w:r>
            <w:r>
              <w:rPr>
                <w:rFonts w:ascii="Arial" w:hAnsi="Arial" w:cs="Arial"/>
                <w:sz w:val="22"/>
                <w:szCs w:val="22"/>
              </w:rPr>
              <w:t>6.4</w:t>
            </w:r>
            <w:r w:rsidRPr="00004EAA">
              <w:rPr>
                <w:rFonts w:ascii="Arial" w:hAnsi="Arial" w:cs="Arial"/>
                <w:sz w:val="22"/>
                <w:szCs w:val="22"/>
              </w:rPr>
              <w:t xml:space="preserve"> (</w:t>
            </w:r>
            <w:r>
              <w:rPr>
                <w:rFonts w:ascii="Arial" w:hAnsi="Arial" w:cs="Arial"/>
                <w:sz w:val="22"/>
                <w:szCs w:val="22"/>
              </w:rPr>
              <w:t>40.0</w:t>
            </w:r>
            <w:r w:rsidRPr="00004EAA">
              <w:rPr>
                <w:rFonts w:ascii="Arial" w:hAnsi="Arial" w:cs="Arial"/>
                <w:sz w:val="22"/>
                <w:szCs w:val="22"/>
              </w:rPr>
              <w:t>, 5</w:t>
            </w:r>
            <w:r>
              <w:rPr>
                <w:rFonts w:ascii="Arial" w:hAnsi="Arial" w:cs="Arial"/>
                <w:sz w:val="22"/>
                <w:szCs w:val="22"/>
              </w:rPr>
              <w:t>3.0</w:t>
            </w:r>
            <w:r w:rsidRPr="00004EAA">
              <w:rPr>
                <w:rFonts w:ascii="Arial" w:hAnsi="Arial" w:cs="Arial"/>
                <w:sz w:val="22"/>
                <w:szCs w:val="22"/>
              </w:rPr>
              <w:t>)</w:t>
            </w:r>
          </w:p>
        </w:tc>
        <w:tc>
          <w:tcPr>
            <w:tcW w:w="1080" w:type="dxa"/>
          </w:tcPr>
          <w:p w14:paraId="32119862" w14:textId="77777777" w:rsidR="00120A5A" w:rsidRPr="00004EAA" w:rsidRDefault="00120A5A" w:rsidP="001F4548">
            <w:pPr>
              <w:jc w:val="center"/>
              <w:rPr>
                <w:rFonts w:ascii="Arial" w:hAnsi="Arial" w:cs="Arial"/>
                <w:sz w:val="22"/>
                <w:szCs w:val="22"/>
              </w:rPr>
            </w:pPr>
          </w:p>
        </w:tc>
        <w:tc>
          <w:tcPr>
            <w:tcW w:w="2160" w:type="dxa"/>
          </w:tcPr>
          <w:p w14:paraId="680FBF57" w14:textId="77777777" w:rsidR="00120A5A" w:rsidRPr="00004EAA" w:rsidRDefault="00120A5A" w:rsidP="001F4548">
            <w:pPr>
              <w:jc w:val="center"/>
              <w:rPr>
                <w:rFonts w:ascii="Arial" w:hAnsi="Arial" w:cs="Arial"/>
                <w:sz w:val="22"/>
                <w:szCs w:val="22"/>
              </w:rPr>
            </w:pPr>
          </w:p>
        </w:tc>
        <w:tc>
          <w:tcPr>
            <w:tcW w:w="1170" w:type="dxa"/>
          </w:tcPr>
          <w:p w14:paraId="3F2C6158" w14:textId="77777777" w:rsidR="00120A5A" w:rsidRPr="00004EAA" w:rsidRDefault="00120A5A" w:rsidP="001F4548">
            <w:pPr>
              <w:jc w:val="center"/>
              <w:rPr>
                <w:rFonts w:ascii="Arial" w:hAnsi="Arial" w:cs="Arial"/>
                <w:sz w:val="22"/>
                <w:szCs w:val="22"/>
              </w:rPr>
            </w:pPr>
          </w:p>
        </w:tc>
      </w:tr>
      <w:tr w:rsidR="00120A5A" w:rsidRPr="00004EAA" w14:paraId="58322929" w14:textId="77777777" w:rsidTr="00B3628C">
        <w:tc>
          <w:tcPr>
            <w:tcW w:w="3600" w:type="dxa"/>
          </w:tcPr>
          <w:p w14:paraId="0D668522" w14:textId="0AC4F86E" w:rsidR="00120A5A" w:rsidRPr="00004EAA" w:rsidRDefault="00120A5A" w:rsidP="007126A0">
            <w:pPr>
              <w:rPr>
                <w:rFonts w:ascii="Arial" w:hAnsi="Arial" w:cs="Arial"/>
                <w:sz w:val="22"/>
                <w:szCs w:val="22"/>
              </w:rPr>
            </w:pPr>
            <w:r w:rsidRPr="00E9230C">
              <w:rPr>
                <w:rFonts w:ascii="Arial" w:hAnsi="Arial" w:cs="Arial"/>
                <w:sz w:val="22"/>
                <w:szCs w:val="22"/>
              </w:rPr>
              <w:t xml:space="preserve">     </w:t>
            </w:r>
            <w:r>
              <w:rPr>
                <w:rFonts w:ascii="Arial" w:hAnsi="Arial" w:cs="Arial"/>
                <w:sz w:val="22"/>
                <w:szCs w:val="22"/>
              </w:rPr>
              <w:t>1</w:t>
            </w:r>
            <w:r w:rsidRPr="00E9230C">
              <w:rPr>
                <w:rFonts w:ascii="Arial" w:hAnsi="Arial" w:cs="Arial"/>
                <w:sz w:val="22"/>
                <w:szCs w:val="22"/>
              </w:rPr>
              <w:t xml:space="preserve">.1 - </w:t>
            </w:r>
            <w:r>
              <w:rPr>
                <w:rFonts w:ascii="Arial" w:hAnsi="Arial" w:cs="Arial"/>
                <w:sz w:val="22"/>
                <w:szCs w:val="22"/>
              </w:rPr>
              <w:t>13.5</w:t>
            </w:r>
            <w:r w:rsidRPr="00E9230C">
              <w:rPr>
                <w:rFonts w:ascii="Arial" w:hAnsi="Arial" w:cs="Arial"/>
                <w:sz w:val="22"/>
                <w:szCs w:val="22"/>
              </w:rPr>
              <w:t xml:space="preserve"> </w:t>
            </w:r>
          </w:p>
        </w:tc>
        <w:tc>
          <w:tcPr>
            <w:tcW w:w="1710" w:type="dxa"/>
          </w:tcPr>
          <w:p w14:paraId="310E249F" w14:textId="58DBFEA5" w:rsidR="00120A5A" w:rsidRPr="00004EAA" w:rsidRDefault="00120A5A" w:rsidP="001F4548">
            <w:pPr>
              <w:jc w:val="center"/>
              <w:rPr>
                <w:rFonts w:ascii="Arial" w:hAnsi="Arial" w:cs="Arial"/>
                <w:sz w:val="22"/>
                <w:szCs w:val="22"/>
              </w:rPr>
            </w:pPr>
            <w:r w:rsidRPr="00004EAA">
              <w:rPr>
                <w:rFonts w:ascii="Arial" w:hAnsi="Arial" w:cs="Arial"/>
                <w:sz w:val="22"/>
                <w:szCs w:val="22"/>
              </w:rPr>
              <w:t>30</w:t>
            </w:r>
            <w:r>
              <w:rPr>
                <w:rFonts w:ascii="Arial" w:hAnsi="Arial" w:cs="Arial"/>
                <w:sz w:val="22"/>
                <w:szCs w:val="22"/>
              </w:rPr>
              <w:t>4</w:t>
            </w:r>
            <w:r w:rsidRPr="00004EAA">
              <w:rPr>
                <w:rFonts w:ascii="Arial" w:hAnsi="Arial" w:cs="Arial"/>
                <w:sz w:val="22"/>
                <w:szCs w:val="22"/>
              </w:rPr>
              <w:t xml:space="preserve"> (38)</w:t>
            </w:r>
          </w:p>
        </w:tc>
        <w:tc>
          <w:tcPr>
            <w:tcW w:w="1530" w:type="dxa"/>
          </w:tcPr>
          <w:p w14:paraId="069FB53E" w14:textId="43EF92B5" w:rsidR="00120A5A" w:rsidRPr="00004EAA" w:rsidRDefault="00120A5A" w:rsidP="001F4548">
            <w:pPr>
              <w:jc w:val="center"/>
              <w:rPr>
                <w:rFonts w:ascii="Arial" w:hAnsi="Arial" w:cs="Arial"/>
                <w:sz w:val="22"/>
                <w:szCs w:val="22"/>
              </w:rPr>
            </w:pPr>
            <w:r w:rsidRPr="00004EAA">
              <w:rPr>
                <w:rFonts w:ascii="Arial" w:hAnsi="Arial" w:cs="Arial"/>
                <w:sz w:val="22"/>
                <w:szCs w:val="22"/>
              </w:rPr>
              <w:t>3</w:t>
            </w:r>
            <w:r>
              <w:rPr>
                <w:rFonts w:ascii="Arial" w:hAnsi="Arial" w:cs="Arial"/>
                <w:sz w:val="22"/>
                <w:szCs w:val="22"/>
              </w:rPr>
              <w:t>32</w:t>
            </w:r>
            <w:r w:rsidRPr="00004EAA">
              <w:rPr>
                <w:rFonts w:ascii="Arial" w:hAnsi="Arial" w:cs="Arial"/>
                <w:sz w:val="22"/>
                <w:szCs w:val="22"/>
              </w:rPr>
              <w:t xml:space="preserve"> (</w:t>
            </w:r>
            <w:r>
              <w:rPr>
                <w:rFonts w:ascii="Arial" w:hAnsi="Arial" w:cs="Arial"/>
                <w:sz w:val="22"/>
                <w:szCs w:val="22"/>
              </w:rPr>
              <w:t>40</w:t>
            </w:r>
            <w:r w:rsidRPr="00004EAA">
              <w:rPr>
                <w:rFonts w:ascii="Arial" w:hAnsi="Arial" w:cs="Arial"/>
                <w:sz w:val="22"/>
                <w:szCs w:val="22"/>
              </w:rPr>
              <w:t>)</w:t>
            </w:r>
          </w:p>
        </w:tc>
        <w:tc>
          <w:tcPr>
            <w:tcW w:w="2160" w:type="dxa"/>
          </w:tcPr>
          <w:p w14:paraId="37F8B7F5" w14:textId="19644BC9" w:rsidR="00120A5A" w:rsidRPr="00004EAA" w:rsidRDefault="00120A5A">
            <w:pPr>
              <w:jc w:val="center"/>
              <w:rPr>
                <w:rFonts w:ascii="Arial" w:hAnsi="Arial" w:cs="Arial"/>
                <w:sz w:val="22"/>
                <w:szCs w:val="22"/>
              </w:rPr>
            </w:pPr>
            <w:r w:rsidRPr="00004EAA">
              <w:rPr>
                <w:rFonts w:ascii="Arial" w:hAnsi="Arial" w:cs="Arial"/>
                <w:sz w:val="22"/>
                <w:szCs w:val="22"/>
              </w:rPr>
              <w:t>3</w:t>
            </w:r>
            <w:r>
              <w:rPr>
                <w:rFonts w:ascii="Arial" w:hAnsi="Arial" w:cs="Arial"/>
                <w:sz w:val="22"/>
                <w:szCs w:val="22"/>
              </w:rPr>
              <w:t>3.5</w:t>
            </w:r>
            <w:r w:rsidRPr="00004EAA">
              <w:rPr>
                <w:rFonts w:ascii="Arial" w:hAnsi="Arial" w:cs="Arial"/>
                <w:sz w:val="22"/>
                <w:szCs w:val="22"/>
              </w:rPr>
              <w:t xml:space="preserve"> (</w:t>
            </w:r>
            <w:r>
              <w:rPr>
                <w:rFonts w:ascii="Arial" w:hAnsi="Arial" w:cs="Arial"/>
                <w:sz w:val="22"/>
                <w:szCs w:val="22"/>
              </w:rPr>
              <w:t>28.3</w:t>
            </w:r>
            <w:r w:rsidRPr="00004EAA">
              <w:rPr>
                <w:rFonts w:ascii="Arial" w:hAnsi="Arial" w:cs="Arial"/>
                <w:sz w:val="22"/>
                <w:szCs w:val="22"/>
              </w:rPr>
              <w:t xml:space="preserve">, </w:t>
            </w:r>
            <w:r>
              <w:rPr>
                <w:rFonts w:ascii="Arial" w:hAnsi="Arial" w:cs="Arial"/>
                <w:sz w:val="22"/>
                <w:szCs w:val="22"/>
              </w:rPr>
              <w:t>38.9</w:t>
            </w:r>
            <w:r w:rsidRPr="00004EAA">
              <w:rPr>
                <w:rFonts w:ascii="Arial" w:hAnsi="Arial" w:cs="Arial"/>
                <w:sz w:val="22"/>
                <w:szCs w:val="22"/>
              </w:rPr>
              <w:t>)</w:t>
            </w:r>
          </w:p>
        </w:tc>
        <w:tc>
          <w:tcPr>
            <w:tcW w:w="1080" w:type="dxa"/>
          </w:tcPr>
          <w:p w14:paraId="5BB600D4" w14:textId="77777777" w:rsidR="00120A5A" w:rsidRPr="00004EAA" w:rsidRDefault="00120A5A" w:rsidP="001F4548">
            <w:pPr>
              <w:jc w:val="center"/>
              <w:rPr>
                <w:rFonts w:ascii="Arial" w:hAnsi="Arial" w:cs="Arial"/>
                <w:sz w:val="22"/>
                <w:szCs w:val="22"/>
              </w:rPr>
            </w:pPr>
          </w:p>
        </w:tc>
        <w:tc>
          <w:tcPr>
            <w:tcW w:w="2160" w:type="dxa"/>
          </w:tcPr>
          <w:p w14:paraId="704AA226" w14:textId="77777777" w:rsidR="00120A5A" w:rsidRPr="00004EAA" w:rsidRDefault="00120A5A" w:rsidP="001F4548">
            <w:pPr>
              <w:jc w:val="center"/>
              <w:rPr>
                <w:rFonts w:ascii="Arial" w:hAnsi="Arial" w:cs="Arial"/>
                <w:sz w:val="22"/>
                <w:szCs w:val="22"/>
              </w:rPr>
            </w:pPr>
          </w:p>
        </w:tc>
        <w:tc>
          <w:tcPr>
            <w:tcW w:w="1170" w:type="dxa"/>
          </w:tcPr>
          <w:p w14:paraId="7A3B8389" w14:textId="77777777" w:rsidR="00120A5A" w:rsidRPr="00004EAA" w:rsidRDefault="00120A5A" w:rsidP="001F4548">
            <w:pPr>
              <w:jc w:val="center"/>
              <w:rPr>
                <w:rFonts w:ascii="Arial" w:hAnsi="Arial" w:cs="Arial"/>
                <w:sz w:val="22"/>
                <w:szCs w:val="22"/>
              </w:rPr>
            </w:pPr>
          </w:p>
        </w:tc>
      </w:tr>
      <w:tr w:rsidR="00120A5A" w:rsidRPr="00004EAA" w14:paraId="57AD1873" w14:textId="77777777" w:rsidTr="00B3628C">
        <w:tc>
          <w:tcPr>
            <w:tcW w:w="3600" w:type="dxa"/>
          </w:tcPr>
          <w:p w14:paraId="1761F69E" w14:textId="32113044" w:rsidR="00120A5A" w:rsidRPr="00004EAA" w:rsidRDefault="00120A5A" w:rsidP="007126A0">
            <w:pPr>
              <w:rPr>
                <w:rFonts w:ascii="Arial" w:hAnsi="Arial" w:cs="Arial"/>
                <w:sz w:val="22"/>
                <w:szCs w:val="22"/>
              </w:rPr>
            </w:pPr>
            <w:r w:rsidRPr="00E9230C">
              <w:rPr>
                <w:rFonts w:ascii="Arial" w:hAnsi="Arial" w:cs="Arial"/>
                <w:sz w:val="22"/>
                <w:szCs w:val="22"/>
              </w:rPr>
              <w:t xml:space="preserve">     </w:t>
            </w:r>
            <w:r>
              <w:rPr>
                <w:rFonts w:ascii="Arial" w:hAnsi="Arial" w:cs="Arial"/>
                <w:sz w:val="22"/>
                <w:szCs w:val="22"/>
              </w:rPr>
              <w:t>13.6-30</w:t>
            </w:r>
            <w:r w:rsidRPr="00E9230C">
              <w:rPr>
                <w:rFonts w:ascii="Arial" w:hAnsi="Arial" w:cs="Arial"/>
                <w:sz w:val="22"/>
                <w:szCs w:val="22"/>
              </w:rPr>
              <w:t xml:space="preserve"> </w:t>
            </w:r>
          </w:p>
        </w:tc>
        <w:tc>
          <w:tcPr>
            <w:tcW w:w="1710" w:type="dxa"/>
          </w:tcPr>
          <w:p w14:paraId="243ED461" w14:textId="12A1A8E7" w:rsidR="00120A5A" w:rsidRPr="00004EAA" w:rsidRDefault="00120A5A" w:rsidP="001F4548">
            <w:pPr>
              <w:jc w:val="center"/>
              <w:rPr>
                <w:rFonts w:ascii="Arial" w:hAnsi="Arial" w:cs="Arial"/>
                <w:sz w:val="22"/>
                <w:szCs w:val="22"/>
              </w:rPr>
            </w:pPr>
            <w:r w:rsidRPr="00004EAA">
              <w:rPr>
                <w:rFonts w:ascii="Arial" w:hAnsi="Arial" w:cs="Arial"/>
                <w:sz w:val="22"/>
                <w:szCs w:val="22"/>
              </w:rPr>
              <w:t>1</w:t>
            </w:r>
            <w:r>
              <w:rPr>
                <w:rFonts w:ascii="Arial" w:hAnsi="Arial" w:cs="Arial"/>
                <w:sz w:val="22"/>
                <w:szCs w:val="22"/>
              </w:rPr>
              <w:t>38</w:t>
            </w:r>
            <w:r w:rsidRPr="00004EAA">
              <w:rPr>
                <w:rFonts w:ascii="Arial" w:hAnsi="Arial" w:cs="Arial"/>
                <w:sz w:val="22"/>
                <w:szCs w:val="22"/>
              </w:rPr>
              <w:t xml:space="preserve"> (17)</w:t>
            </w:r>
          </w:p>
        </w:tc>
        <w:tc>
          <w:tcPr>
            <w:tcW w:w="1530" w:type="dxa"/>
          </w:tcPr>
          <w:p w14:paraId="196663EF" w14:textId="7AEDDF6F" w:rsidR="00120A5A" w:rsidRPr="00004EAA" w:rsidRDefault="00120A5A" w:rsidP="001F4548">
            <w:pPr>
              <w:jc w:val="center"/>
              <w:rPr>
                <w:rFonts w:ascii="Arial" w:hAnsi="Arial" w:cs="Arial"/>
                <w:sz w:val="22"/>
                <w:szCs w:val="22"/>
              </w:rPr>
            </w:pPr>
            <w:r w:rsidRPr="00004EAA">
              <w:rPr>
                <w:rFonts w:ascii="Arial" w:hAnsi="Arial" w:cs="Arial"/>
                <w:sz w:val="22"/>
                <w:szCs w:val="22"/>
              </w:rPr>
              <w:t>1</w:t>
            </w:r>
            <w:r>
              <w:rPr>
                <w:rFonts w:ascii="Arial" w:hAnsi="Arial" w:cs="Arial"/>
                <w:sz w:val="22"/>
                <w:szCs w:val="22"/>
              </w:rPr>
              <w:t>29</w:t>
            </w:r>
            <w:r w:rsidRPr="00004EAA">
              <w:rPr>
                <w:rFonts w:ascii="Arial" w:hAnsi="Arial" w:cs="Arial"/>
                <w:sz w:val="22"/>
                <w:szCs w:val="22"/>
              </w:rPr>
              <w:t xml:space="preserve"> (1</w:t>
            </w:r>
            <w:r>
              <w:rPr>
                <w:rFonts w:ascii="Arial" w:hAnsi="Arial" w:cs="Arial"/>
                <w:sz w:val="22"/>
                <w:szCs w:val="22"/>
              </w:rPr>
              <w:t>5</w:t>
            </w:r>
            <w:r w:rsidRPr="00004EAA">
              <w:rPr>
                <w:rFonts w:ascii="Arial" w:hAnsi="Arial" w:cs="Arial"/>
                <w:sz w:val="22"/>
                <w:szCs w:val="22"/>
              </w:rPr>
              <w:t>)</w:t>
            </w:r>
          </w:p>
        </w:tc>
        <w:tc>
          <w:tcPr>
            <w:tcW w:w="2160" w:type="dxa"/>
          </w:tcPr>
          <w:p w14:paraId="0814815F" w14:textId="530DCBF3" w:rsidR="00120A5A" w:rsidRPr="00004EAA" w:rsidRDefault="00120A5A" w:rsidP="001F4548">
            <w:pPr>
              <w:jc w:val="center"/>
              <w:rPr>
                <w:rFonts w:ascii="Arial" w:hAnsi="Arial" w:cs="Arial"/>
                <w:sz w:val="22"/>
                <w:szCs w:val="22"/>
              </w:rPr>
            </w:pPr>
            <w:r w:rsidRPr="00004EAA">
              <w:rPr>
                <w:rFonts w:ascii="Arial" w:hAnsi="Arial" w:cs="Arial"/>
                <w:sz w:val="22"/>
                <w:szCs w:val="22"/>
              </w:rPr>
              <w:t>3</w:t>
            </w:r>
            <w:r>
              <w:rPr>
                <w:rFonts w:ascii="Arial" w:hAnsi="Arial" w:cs="Arial"/>
                <w:sz w:val="22"/>
                <w:szCs w:val="22"/>
              </w:rPr>
              <w:t>5.5</w:t>
            </w:r>
            <w:r w:rsidRPr="00004EAA">
              <w:rPr>
                <w:rFonts w:ascii="Arial" w:hAnsi="Arial" w:cs="Arial"/>
                <w:sz w:val="22"/>
                <w:szCs w:val="22"/>
              </w:rPr>
              <w:t xml:space="preserve"> (2</w:t>
            </w:r>
            <w:r>
              <w:rPr>
                <w:rFonts w:ascii="Arial" w:hAnsi="Arial" w:cs="Arial"/>
                <w:sz w:val="22"/>
                <w:szCs w:val="22"/>
              </w:rPr>
              <w:t>7.4</w:t>
            </w:r>
            <w:r w:rsidRPr="00004EAA">
              <w:rPr>
                <w:rFonts w:ascii="Arial" w:hAnsi="Arial" w:cs="Arial"/>
                <w:sz w:val="22"/>
                <w:szCs w:val="22"/>
              </w:rPr>
              <w:t xml:space="preserve">, </w:t>
            </w:r>
            <w:r>
              <w:rPr>
                <w:rFonts w:ascii="Arial" w:hAnsi="Arial" w:cs="Arial"/>
                <w:sz w:val="22"/>
                <w:szCs w:val="22"/>
              </w:rPr>
              <w:t>44.1</w:t>
            </w:r>
            <w:r w:rsidRPr="00004EAA">
              <w:rPr>
                <w:rFonts w:ascii="Arial" w:hAnsi="Arial" w:cs="Arial"/>
                <w:sz w:val="22"/>
                <w:szCs w:val="22"/>
              </w:rPr>
              <w:t>)</w:t>
            </w:r>
          </w:p>
        </w:tc>
        <w:tc>
          <w:tcPr>
            <w:tcW w:w="1080" w:type="dxa"/>
          </w:tcPr>
          <w:p w14:paraId="15B3E02C" w14:textId="77777777" w:rsidR="00120A5A" w:rsidRPr="00004EAA" w:rsidRDefault="00120A5A" w:rsidP="001F4548">
            <w:pPr>
              <w:jc w:val="center"/>
              <w:rPr>
                <w:rFonts w:ascii="Arial" w:hAnsi="Arial" w:cs="Arial"/>
                <w:sz w:val="22"/>
                <w:szCs w:val="22"/>
              </w:rPr>
            </w:pPr>
          </w:p>
        </w:tc>
        <w:tc>
          <w:tcPr>
            <w:tcW w:w="2160" w:type="dxa"/>
          </w:tcPr>
          <w:p w14:paraId="30ABB67A" w14:textId="77777777" w:rsidR="00120A5A" w:rsidRPr="00004EAA" w:rsidRDefault="00120A5A" w:rsidP="001F4548">
            <w:pPr>
              <w:jc w:val="center"/>
              <w:rPr>
                <w:rFonts w:ascii="Arial" w:hAnsi="Arial" w:cs="Arial"/>
                <w:sz w:val="22"/>
                <w:szCs w:val="22"/>
              </w:rPr>
            </w:pPr>
          </w:p>
        </w:tc>
        <w:tc>
          <w:tcPr>
            <w:tcW w:w="1170" w:type="dxa"/>
          </w:tcPr>
          <w:p w14:paraId="46842C87" w14:textId="77777777" w:rsidR="00120A5A" w:rsidRPr="00004EAA" w:rsidRDefault="00120A5A" w:rsidP="001F4548">
            <w:pPr>
              <w:jc w:val="center"/>
              <w:rPr>
                <w:rFonts w:ascii="Arial" w:hAnsi="Arial" w:cs="Arial"/>
                <w:sz w:val="22"/>
                <w:szCs w:val="22"/>
              </w:rPr>
            </w:pPr>
          </w:p>
        </w:tc>
      </w:tr>
      <w:tr w:rsidR="00120A5A" w:rsidRPr="00004EAA" w14:paraId="77FA9381" w14:textId="77777777" w:rsidTr="00B3628C">
        <w:tc>
          <w:tcPr>
            <w:tcW w:w="3600" w:type="dxa"/>
          </w:tcPr>
          <w:p w14:paraId="268FD2B7" w14:textId="5356085C" w:rsidR="00120A5A" w:rsidRPr="00004EAA" w:rsidRDefault="00120A5A" w:rsidP="007126A0">
            <w:pPr>
              <w:rPr>
                <w:rFonts w:ascii="Arial" w:hAnsi="Arial" w:cs="Arial"/>
                <w:sz w:val="22"/>
                <w:szCs w:val="22"/>
              </w:rPr>
            </w:pPr>
            <w:r w:rsidRPr="00E9230C">
              <w:rPr>
                <w:rFonts w:ascii="Arial" w:hAnsi="Arial" w:cs="Arial"/>
                <w:sz w:val="22"/>
                <w:szCs w:val="22"/>
              </w:rPr>
              <w:t xml:space="preserve">     </w:t>
            </w:r>
            <w:r>
              <w:rPr>
                <w:rFonts w:ascii="Arial" w:eastAsia="MS Gothic" w:hAnsi="Arial" w:cs="Arial"/>
                <w:color w:val="000000"/>
              </w:rPr>
              <w:t>&gt;</w:t>
            </w:r>
            <w:r>
              <w:rPr>
                <w:rFonts w:ascii="Arial" w:hAnsi="Arial" w:cs="Arial"/>
                <w:sz w:val="22"/>
                <w:szCs w:val="22"/>
              </w:rPr>
              <w:t>30</w:t>
            </w:r>
            <w:r w:rsidRPr="00E9230C">
              <w:rPr>
                <w:rFonts w:ascii="Arial" w:hAnsi="Arial" w:cs="Arial"/>
                <w:sz w:val="22"/>
                <w:szCs w:val="22"/>
              </w:rPr>
              <w:t xml:space="preserve"> </w:t>
            </w:r>
          </w:p>
        </w:tc>
        <w:tc>
          <w:tcPr>
            <w:tcW w:w="1710" w:type="dxa"/>
          </w:tcPr>
          <w:p w14:paraId="76936F46" w14:textId="268B9E85" w:rsidR="00120A5A" w:rsidRPr="00004EAA" w:rsidRDefault="00120A5A" w:rsidP="001F4548">
            <w:pPr>
              <w:jc w:val="center"/>
              <w:rPr>
                <w:rFonts w:ascii="Arial" w:hAnsi="Arial" w:cs="Arial"/>
                <w:sz w:val="22"/>
                <w:szCs w:val="22"/>
              </w:rPr>
            </w:pPr>
            <w:r w:rsidRPr="00004EAA">
              <w:rPr>
                <w:rFonts w:ascii="Arial" w:hAnsi="Arial" w:cs="Arial"/>
                <w:sz w:val="22"/>
                <w:szCs w:val="22"/>
              </w:rPr>
              <w:t>11</w:t>
            </w:r>
            <w:r>
              <w:rPr>
                <w:rFonts w:ascii="Arial" w:hAnsi="Arial" w:cs="Arial"/>
                <w:sz w:val="22"/>
                <w:szCs w:val="22"/>
              </w:rPr>
              <w:t>4</w:t>
            </w:r>
            <w:r w:rsidRPr="00004EAA">
              <w:rPr>
                <w:rFonts w:ascii="Arial" w:hAnsi="Arial" w:cs="Arial"/>
                <w:sz w:val="22"/>
                <w:szCs w:val="22"/>
              </w:rPr>
              <w:t xml:space="preserve"> (14)</w:t>
            </w:r>
          </w:p>
        </w:tc>
        <w:tc>
          <w:tcPr>
            <w:tcW w:w="1530" w:type="dxa"/>
          </w:tcPr>
          <w:p w14:paraId="1120C47F" w14:textId="554D19C6" w:rsidR="00120A5A" w:rsidRPr="00004EAA" w:rsidRDefault="00120A5A">
            <w:pPr>
              <w:jc w:val="center"/>
              <w:rPr>
                <w:rFonts w:ascii="Arial" w:hAnsi="Arial" w:cs="Arial"/>
                <w:sz w:val="22"/>
                <w:szCs w:val="22"/>
              </w:rPr>
            </w:pPr>
            <w:r w:rsidRPr="00004EAA">
              <w:rPr>
                <w:rFonts w:ascii="Arial" w:hAnsi="Arial" w:cs="Arial"/>
                <w:sz w:val="22"/>
                <w:szCs w:val="22"/>
              </w:rPr>
              <w:t>11</w:t>
            </w:r>
            <w:r>
              <w:rPr>
                <w:rFonts w:ascii="Arial" w:hAnsi="Arial" w:cs="Arial"/>
                <w:sz w:val="22"/>
                <w:szCs w:val="22"/>
              </w:rPr>
              <w:t>2</w:t>
            </w:r>
            <w:r w:rsidRPr="00004EAA">
              <w:rPr>
                <w:rFonts w:ascii="Arial" w:hAnsi="Arial" w:cs="Arial"/>
                <w:sz w:val="22"/>
                <w:szCs w:val="22"/>
              </w:rPr>
              <w:t xml:space="preserve"> (13)</w:t>
            </w:r>
          </w:p>
        </w:tc>
        <w:tc>
          <w:tcPr>
            <w:tcW w:w="2160" w:type="dxa"/>
          </w:tcPr>
          <w:p w14:paraId="311EFD8D" w14:textId="36A12B3B" w:rsidR="00120A5A" w:rsidRPr="00004EAA" w:rsidRDefault="00120A5A" w:rsidP="001F4548">
            <w:pPr>
              <w:jc w:val="center"/>
              <w:rPr>
                <w:rFonts w:ascii="Arial" w:hAnsi="Arial" w:cs="Arial"/>
                <w:sz w:val="22"/>
                <w:szCs w:val="22"/>
              </w:rPr>
            </w:pPr>
            <w:r w:rsidRPr="00004EAA">
              <w:rPr>
                <w:rFonts w:ascii="Arial" w:hAnsi="Arial" w:cs="Arial"/>
                <w:sz w:val="22"/>
                <w:szCs w:val="22"/>
              </w:rPr>
              <w:t>3</w:t>
            </w:r>
            <w:r>
              <w:rPr>
                <w:rFonts w:ascii="Arial" w:hAnsi="Arial" w:cs="Arial"/>
                <w:sz w:val="22"/>
                <w:szCs w:val="22"/>
              </w:rPr>
              <w:t>3.1</w:t>
            </w:r>
            <w:r w:rsidRPr="00004EAA">
              <w:rPr>
                <w:rFonts w:ascii="Arial" w:hAnsi="Arial" w:cs="Arial"/>
                <w:sz w:val="22"/>
                <w:szCs w:val="22"/>
              </w:rPr>
              <w:t xml:space="preserve"> (2</w:t>
            </w:r>
            <w:r>
              <w:rPr>
                <w:rFonts w:ascii="Arial" w:hAnsi="Arial" w:cs="Arial"/>
                <w:sz w:val="22"/>
                <w:szCs w:val="22"/>
              </w:rPr>
              <w:t>4.5</w:t>
            </w:r>
            <w:r w:rsidRPr="00004EAA">
              <w:rPr>
                <w:rFonts w:ascii="Arial" w:hAnsi="Arial" w:cs="Arial"/>
                <w:sz w:val="22"/>
                <w:szCs w:val="22"/>
              </w:rPr>
              <w:t>, 4</w:t>
            </w:r>
            <w:r>
              <w:rPr>
                <w:rFonts w:ascii="Arial" w:hAnsi="Arial" w:cs="Arial"/>
                <w:sz w:val="22"/>
                <w:szCs w:val="22"/>
              </w:rPr>
              <w:t>2.3</w:t>
            </w:r>
            <w:r w:rsidRPr="00004EAA">
              <w:rPr>
                <w:rFonts w:ascii="Arial" w:hAnsi="Arial" w:cs="Arial"/>
                <w:sz w:val="22"/>
                <w:szCs w:val="22"/>
              </w:rPr>
              <w:t>)</w:t>
            </w:r>
          </w:p>
        </w:tc>
        <w:tc>
          <w:tcPr>
            <w:tcW w:w="1080" w:type="dxa"/>
          </w:tcPr>
          <w:p w14:paraId="0CF1D3A8" w14:textId="77777777" w:rsidR="00120A5A" w:rsidRPr="00004EAA" w:rsidRDefault="00120A5A" w:rsidP="001F4548">
            <w:pPr>
              <w:jc w:val="center"/>
              <w:rPr>
                <w:rFonts w:ascii="Arial" w:hAnsi="Arial" w:cs="Arial"/>
                <w:sz w:val="22"/>
                <w:szCs w:val="22"/>
              </w:rPr>
            </w:pPr>
          </w:p>
        </w:tc>
        <w:tc>
          <w:tcPr>
            <w:tcW w:w="2160" w:type="dxa"/>
          </w:tcPr>
          <w:p w14:paraId="345187CF" w14:textId="77777777" w:rsidR="00120A5A" w:rsidRPr="00004EAA" w:rsidRDefault="00120A5A" w:rsidP="001F4548">
            <w:pPr>
              <w:jc w:val="center"/>
              <w:rPr>
                <w:rFonts w:ascii="Arial" w:hAnsi="Arial" w:cs="Arial"/>
                <w:sz w:val="22"/>
                <w:szCs w:val="22"/>
              </w:rPr>
            </w:pPr>
          </w:p>
        </w:tc>
        <w:tc>
          <w:tcPr>
            <w:tcW w:w="1170" w:type="dxa"/>
          </w:tcPr>
          <w:p w14:paraId="36D3D762" w14:textId="77777777" w:rsidR="00120A5A" w:rsidRPr="00004EAA" w:rsidRDefault="00120A5A" w:rsidP="001F4548">
            <w:pPr>
              <w:jc w:val="center"/>
              <w:rPr>
                <w:rFonts w:ascii="Arial" w:hAnsi="Arial" w:cs="Arial"/>
                <w:sz w:val="22"/>
                <w:szCs w:val="22"/>
              </w:rPr>
            </w:pPr>
          </w:p>
        </w:tc>
      </w:tr>
      <w:tr w:rsidR="00120A5A" w:rsidRPr="00004EAA" w14:paraId="35B1A92F" w14:textId="77777777" w:rsidTr="00B3628C">
        <w:tc>
          <w:tcPr>
            <w:tcW w:w="3600" w:type="dxa"/>
          </w:tcPr>
          <w:p w14:paraId="62F9B1F3" w14:textId="77777777" w:rsidR="00120A5A" w:rsidRPr="00004EAA" w:rsidRDefault="00120A5A" w:rsidP="001F4548">
            <w:pPr>
              <w:rPr>
                <w:rFonts w:ascii="Arial" w:hAnsi="Arial" w:cs="Arial"/>
                <w:sz w:val="22"/>
                <w:szCs w:val="22"/>
                <w:u w:val="single"/>
              </w:rPr>
            </w:pPr>
          </w:p>
        </w:tc>
        <w:tc>
          <w:tcPr>
            <w:tcW w:w="1710" w:type="dxa"/>
          </w:tcPr>
          <w:p w14:paraId="202C9B4F" w14:textId="77777777" w:rsidR="00120A5A" w:rsidRPr="00004EAA" w:rsidRDefault="00120A5A" w:rsidP="001F4548">
            <w:pPr>
              <w:jc w:val="center"/>
              <w:rPr>
                <w:rFonts w:ascii="Arial" w:hAnsi="Arial" w:cs="Arial"/>
                <w:sz w:val="22"/>
                <w:szCs w:val="22"/>
                <w:u w:val="single"/>
              </w:rPr>
            </w:pPr>
          </w:p>
        </w:tc>
        <w:tc>
          <w:tcPr>
            <w:tcW w:w="1530" w:type="dxa"/>
          </w:tcPr>
          <w:p w14:paraId="6A4EEBFB" w14:textId="77777777" w:rsidR="00120A5A" w:rsidRPr="00004EAA" w:rsidRDefault="00120A5A" w:rsidP="001F4548">
            <w:pPr>
              <w:jc w:val="center"/>
              <w:rPr>
                <w:rFonts w:ascii="Arial" w:hAnsi="Arial" w:cs="Arial"/>
                <w:sz w:val="22"/>
                <w:szCs w:val="22"/>
              </w:rPr>
            </w:pPr>
          </w:p>
        </w:tc>
        <w:tc>
          <w:tcPr>
            <w:tcW w:w="2160" w:type="dxa"/>
          </w:tcPr>
          <w:p w14:paraId="70BFE48E" w14:textId="77777777" w:rsidR="00120A5A" w:rsidRPr="00004EAA" w:rsidRDefault="00120A5A" w:rsidP="001F4548">
            <w:pPr>
              <w:jc w:val="center"/>
              <w:rPr>
                <w:rFonts w:ascii="Arial" w:hAnsi="Arial" w:cs="Arial"/>
                <w:sz w:val="22"/>
                <w:szCs w:val="22"/>
              </w:rPr>
            </w:pPr>
          </w:p>
        </w:tc>
        <w:tc>
          <w:tcPr>
            <w:tcW w:w="1080" w:type="dxa"/>
          </w:tcPr>
          <w:p w14:paraId="0CB01CC4" w14:textId="77777777" w:rsidR="00120A5A" w:rsidRPr="00004EAA" w:rsidRDefault="00120A5A" w:rsidP="001F4548">
            <w:pPr>
              <w:jc w:val="center"/>
              <w:rPr>
                <w:rFonts w:ascii="Arial" w:hAnsi="Arial" w:cs="Arial"/>
                <w:sz w:val="22"/>
                <w:szCs w:val="22"/>
              </w:rPr>
            </w:pPr>
          </w:p>
        </w:tc>
        <w:tc>
          <w:tcPr>
            <w:tcW w:w="2160" w:type="dxa"/>
          </w:tcPr>
          <w:p w14:paraId="5B4C445F" w14:textId="77777777" w:rsidR="00120A5A" w:rsidRPr="00004EAA" w:rsidRDefault="00120A5A" w:rsidP="001F4548">
            <w:pPr>
              <w:jc w:val="center"/>
              <w:rPr>
                <w:rFonts w:ascii="Arial" w:hAnsi="Arial" w:cs="Arial"/>
                <w:sz w:val="22"/>
                <w:szCs w:val="22"/>
              </w:rPr>
            </w:pPr>
          </w:p>
        </w:tc>
        <w:tc>
          <w:tcPr>
            <w:tcW w:w="1170" w:type="dxa"/>
          </w:tcPr>
          <w:p w14:paraId="17E7E10F" w14:textId="77777777" w:rsidR="00120A5A" w:rsidRPr="00004EAA" w:rsidRDefault="00120A5A" w:rsidP="001F4548">
            <w:pPr>
              <w:jc w:val="center"/>
              <w:rPr>
                <w:rFonts w:ascii="Arial" w:hAnsi="Arial" w:cs="Arial"/>
                <w:sz w:val="22"/>
                <w:szCs w:val="22"/>
              </w:rPr>
            </w:pPr>
          </w:p>
        </w:tc>
      </w:tr>
      <w:tr w:rsidR="00120A5A" w:rsidRPr="00004EAA" w14:paraId="493F88B1" w14:textId="77777777" w:rsidTr="00B3628C">
        <w:trPr>
          <w:trHeight w:val="297"/>
        </w:trPr>
        <w:tc>
          <w:tcPr>
            <w:tcW w:w="6840" w:type="dxa"/>
            <w:gridSpan w:val="3"/>
          </w:tcPr>
          <w:p w14:paraId="7BB43468" w14:textId="2D426326" w:rsidR="00120A5A" w:rsidRPr="00004EAA" w:rsidRDefault="00120A5A" w:rsidP="00A16306">
            <w:pPr>
              <w:rPr>
                <w:rFonts w:ascii="Arial" w:hAnsi="Arial" w:cs="Arial"/>
                <w:sz w:val="22"/>
                <w:szCs w:val="22"/>
              </w:rPr>
            </w:pPr>
            <w:r w:rsidRPr="00004EAA">
              <w:rPr>
                <w:rFonts w:ascii="Arial" w:hAnsi="Arial" w:cs="Arial"/>
                <w:sz w:val="22"/>
                <w:szCs w:val="22"/>
              </w:rPr>
              <w:t>Nutritional factors</w:t>
            </w:r>
            <w:r>
              <w:rPr>
                <w:rFonts w:ascii="Arial" w:hAnsi="Arial" w:cs="Arial"/>
                <w:bCs/>
                <w:sz w:val="22"/>
                <w:szCs w:val="22"/>
                <w:vertAlign w:val="superscript"/>
              </w:rPr>
              <w:t>6</w:t>
            </w:r>
          </w:p>
        </w:tc>
        <w:tc>
          <w:tcPr>
            <w:tcW w:w="2160" w:type="dxa"/>
          </w:tcPr>
          <w:p w14:paraId="4B4B6CCC" w14:textId="77777777" w:rsidR="00120A5A" w:rsidRPr="00004EAA" w:rsidRDefault="00120A5A" w:rsidP="001F4548">
            <w:pPr>
              <w:ind w:left="1080" w:hanging="360"/>
              <w:jc w:val="center"/>
              <w:rPr>
                <w:rFonts w:ascii="Arial" w:hAnsi="Arial" w:cs="Arial"/>
                <w:sz w:val="22"/>
                <w:szCs w:val="22"/>
              </w:rPr>
            </w:pPr>
          </w:p>
        </w:tc>
        <w:tc>
          <w:tcPr>
            <w:tcW w:w="1080" w:type="dxa"/>
          </w:tcPr>
          <w:p w14:paraId="2799A10F" w14:textId="77777777" w:rsidR="00120A5A" w:rsidRPr="00004EAA" w:rsidRDefault="00120A5A" w:rsidP="001F4548">
            <w:pPr>
              <w:ind w:left="1080" w:hanging="360"/>
              <w:jc w:val="center"/>
              <w:rPr>
                <w:rFonts w:ascii="Arial" w:hAnsi="Arial" w:cs="Arial"/>
                <w:sz w:val="22"/>
                <w:szCs w:val="22"/>
              </w:rPr>
            </w:pPr>
          </w:p>
        </w:tc>
        <w:tc>
          <w:tcPr>
            <w:tcW w:w="2160" w:type="dxa"/>
          </w:tcPr>
          <w:p w14:paraId="4BC472D9" w14:textId="77777777" w:rsidR="00120A5A" w:rsidRPr="00004EAA" w:rsidRDefault="00120A5A" w:rsidP="001F4548">
            <w:pPr>
              <w:ind w:left="1080" w:hanging="360"/>
              <w:jc w:val="center"/>
              <w:rPr>
                <w:rFonts w:ascii="Arial" w:hAnsi="Arial" w:cs="Arial"/>
                <w:sz w:val="22"/>
                <w:szCs w:val="22"/>
              </w:rPr>
            </w:pPr>
          </w:p>
        </w:tc>
        <w:tc>
          <w:tcPr>
            <w:tcW w:w="1170" w:type="dxa"/>
          </w:tcPr>
          <w:p w14:paraId="4A76C3BA" w14:textId="77777777" w:rsidR="00120A5A" w:rsidRPr="00004EAA" w:rsidRDefault="00120A5A" w:rsidP="001F4548">
            <w:pPr>
              <w:ind w:left="1080" w:hanging="360"/>
              <w:jc w:val="center"/>
              <w:rPr>
                <w:rFonts w:ascii="Arial" w:hAnsi="Arial" w:cs="Arial"/>
                <w:sz w:val="22"/>
                <w:szCs w:val="22"/>
              </w:rPr>
            </w:pPr>
          </w:p>
        </w:tc>
      </w:tr>
      <w:tr w:rsidR="00120A5A" w:rsidRPr="00004EAA" w14:paraId="2D44232D" w14:textId="77777777" w:rsidTr="00B3628C">
        <w:trPr>
          <w:trHeight w:val="297"/>
        </w:trPr>
        <w:tc>
          <w:tcPr>
            <w:tcW w:w="3600" w:type="dxa"/>
          </w:tcPr>
          <w:p w14:paraId="256BCB24" w14:textId="17E42454" w:rsidR="00120A5A" w:rsidRPr="00004EAA" w:rsidRDefault="00120A5A" w:rsidP="00DC7FEF">
            <w:pPr>
              <w:rPr>
                <w:rFonts w:ascii="Arial" w:hAnsi="Arial" w:cs="Arial"/>
                <w:sz w:val="22"/>
                <w:szCs w:val="22"/>
              </w:rPr>
            </w:pPr>
            <w:r w:rsidRPr="00004EAA">
              <w:rPr>
                <w:rFonts w:ascii="Arial" w:hAnsi="Arial" w:cs="Arial"/>
                <w:sz w:val="22"/>
                <w:szCs w:val="22"/>
              </w:rPr>
              <w:t xml:space="preserve">  Dietary vitamin D during Year 1</w:t>
            </w:r>
            <w:r w:rsidRPr="00DC7FEF">
              <w:rPr>
                <w:rFonts w:ascii="Arial" w:hAnsi="Arial" w:cs="Arial"/>
                <w:sz w:val="22"/>
                <w:szCs w:val="22"/>
                <w:vertAlign w:val="superscript"/>
              </w:rPr>
              <w:t>7</w:t>
            </w:r>
          </w:p>
        </w:tc>
        <w:tc>
          <w:tcPr>
            <w:tcW w:w="1710" w:type="dxa"/>
          </w:tcPr>
          <w:p w14:paraId="335CD994" w14:textId="77777777" w:rsidR="00120A5A" w:rsidRPr="00004EAA" w:rsidRDefault="00120A5A" w:rsidP="001F4548">
            <w:pPr>
              <w:jc w:val="center"/>
              <w:rPr>
                <w:rFonts w:ascii="Arial" w:hAnsi="Arial" w:cs="Arial"/>
                <w:sz w:val="22"/>
                <w:szCs w:val="22"/>
              </w:rPr>
            </w:pPr>
          </w:p>
        </w:tc>
        <w:tc>
          <w:tcPr>
            <w:tcW w:w="1530" w:type="dxa"/>
          </w:tcPr>
          <w:p w14:paraId="0C13D0C5" w14:textId="77777777" w:rsidR="00120A5A" w:rsidRPr="00004EAA" w:rsidRDefault="00120A5A" w:rsidP="001F4548">
            <w:pPr>
              <w:jc w:val="center"/>
              <w:rPr>
                <w:rFonts w:ascii="Arial" w:hAnsi="Arial" w:cs="Arial"/>
                <w:sz w:val="22"/>
                <w:szCs w:val="22"/>
              </w:rPr>
            </w:pPr>
          </w:p>
        </w:tc>
        <w:tc>
          <w:tcPr>
            <w:tcW w:w="2160" w:type="dxa"/>
          </w:tcPr>
          <w:p w14:paraId="6F3CCC69" w14:textId="77777777" w:rsidR="00120A5A" w:rsidRPr="00004EAA" w:rsidRDefault="00120A5A" w:rsidP="001F4548">
            <w:pPr>
              <w:jc w:val="center"/>
              <w:rPr>
                <w:rFonts w:ascii="Arial" w:hAnsi="Arial" w:cs="Arial"/>
                <w:sz w:val="22"/>
                <w:szCs w:val="22"/>
              </w:rPr>
            </w:pPr>
          </w:p>
        </w:tc>
        <w:tc>
          <w:tcPr>
            <w:tcW w:w="1080" w:type="dxa"/>
          </w:tcPr>
          <w:p w14:paraId="0A7AD6DA" w14:textId="77777777" w:rsidR="00120A5A" w:rsidRPr="00004EAA" w:rsidRDefault="00120A5A" w:rsidP="001F4548">
            <w:pPr>
              <w:jc w:val="center"/>
              <w:rPr>
                <w:rFonts w:ascii="Arial" w:hAnsi="Arial" w:cs="Arial"/>
                <w:sz w:val="22"/>
                <w:szCs w:val="22"/>
              </w:rPr>
            </w:pPr>
            <w:r w:rsidRPr="00004EAA">
              <w:rPr>
                <w:rFonts w:ascii="Arial" w:hAnsi="Arial" w:cs="Arial"/>
                <w:sz w:val="22"/>
                <w:szCs w:val="22"/>
              </w:rPr>
              <w:t>0.04</w:t>
            </w:r>
          </w:p>
        </w:tc>
        <w:tc>
          <w:tcPr>
            <w:tcW w:w="2160" w:type="dxa"/>
          </w:tcPr>
          <w:p w14:paraId="259122AB" w14:textId="77777777" w:rsidR="00120A5A" w:rsidRPr="00004EAA" w:rsidRDefault="00120A5A" w:rsidP="001F4548">
            <w:pPr>
              <w:jc w:val="center"/>
              <w:rPr>
                <w:rFonts w:ascii="Arial" w:hAnsi="Arial" w:cs="Arial"/>
                <w:sz w:val="22"/>
                <w:szCs w:val="22"/>
              </w:rPr>
            </w:pPr>
          </w:p>
        </w:tc>
        <w:tc>
          <w:tcPr>
            <w:tcW w:w="1170" w:type="dxa"/>
          </w:tcPr>
          <w:p w14:paraId="4BEBB9CF" w14:textId="77777777" w:rsidR="00120A5A" w:rsidRPr="00004EAA" w:rsidRDefault="00120A5A" w:rsidP="001F4548">
            <w:pPr>
              <w:jc w:val="center"/>
              <w:rPr>
                <w:rFonts w:ascii="Arial" w:hAnsi="Arial" w:cs="Arial"/>
                <w:sz w:val="22"/>
                <w:szCs w:val="22"/>
              </w:rPr>
            </w:pPr>
          </w:p>
        </w:tc>
      </w:tr>
      <w:tr w:rsidR="00120A5A" w:rsidRPr="00004EAA" w14:paraId="40D77214" w14:textId="77777777" w:rsidTr="00B3628C">
        <w:trPr>
          <w:trHeight w:val="297"/>
        </w:trPr>
        <w:tc>
          <w:tcPr>
            <w:tcW w:w="3600" w:type="dxa"/>
          </w:tcPr>
          <w:p w14:paraId="2A063B2F" w14:textId="4EF7D785" w:rsidR="00120A5A" w:rsidRPr="00004EAA" w:rsidRDefault="00120A5A" w:rsidP="001F4548">
            <w:pPr>
              <w:rPr>
                <w:rFonts w:ascii="Arial" w:hAnsi="Arial" w:cs="Arial"/>
                <w:sz w:val="22"/>
                <w:szCs w:val="22"/>
              </w:rPr>
            </w:pPr>
            <w:r w:rsidRPr="00004EAA">
              <w:rPr>
                <w:rFonts w:ascii="Arial" w:hAnsi="Arial" w:cs="Arial"/>
                <w:sz w:val="22"/>
                <w:szCs w:val="22"/>
              </w:rPr>
              <w:t xml:space="preserve">     Quartile 1</w:t>
            </w:r>
          </w:p>
        </w:tc>
        <w:tc>
          <w:tcPr>
            <w:tcW w:w="1710" w:type="dxa"/>
          </w:tcPr>
          <w:p w14:paraId="4C1938A4" w14:textId="77777777" w:rsidR="00120A5A" w:rsidRPr="00004EAA" w:rsidRDefault="00120A5A" w:rsidP="001F4548">
            <w:pPr>
              <w:jc w:val="center"/>
              <w:rPr>
                <w:rFonts w:ascii="Arial" w:hAnsi="Arial" w:cs="Arial"/>
                <w:sz w:val="22"/>
                <w:szCs w:val="22"/>
              </w:rPr>
            </w:pPr>
            <w:r w:rsidRPr="00004EAA">
              <w:rPr>
                <w:rFonts w:ascii="Arial" w:hAnsi="Arial" w:cs="Arial"/>
                <w:sz w:val="22"/>
                <w:szCs w:val="22"/>
              </w:rPr>
              <w:t>231 (26)</w:t>
            </w:r>
          </w:p>
        </w:tc>
        <w:tc>
          <w:tcPr>
            <w:tcW w:w="1530" w:type="dxa"/>
          </w:tcPr>
          <w:p w14:paraId="7E9EB8C0" w14:textId="77777777" w:rsidR="00120A5A" w:rsidRPr="00004EAA" w:rsidRDefault="00120A5A" w:rsidP="001F4548">
            <w:pPr>
              <w:jc w:val="center"/>
              <w:rPr>
                <w:rFonts w:ascii="Arial" w:hAnsi="Arial" w:cs="Arial"/>
                <w:sz w:val="22"/>
                <w:szCs w:val="22"/>
              </w:rPr>
            </w:pPr>
            <w:r w:rsidRPr="00004EAA">
              <w:rPr>
                <w:rFonts w:ascii="Arial" w:hAnsi="Arial" w:cs="Arial"/>
                <w:sz w:val="22"/>
                <w:szCs w:val="22"/>
              </w:rPr>
              <w:t>218 (24)</w:t>
            </w:r>
          </w:p>
        </w:tc>
        <w:tc>
          <w:tcPr>
            <w:tcW w:w="2160" w:type="dxa"/>
          </w:tcPr>
          <w:p w14:paraId="2A22A167" w14:textId="77777777" w:rsidR="00120A5A" w:rsidRPr="00004EAA" w:rsidRDefault="00120A5A" w:rsidP="001F4548">
            <w:pPr>
              <w:jc w:val="center"/>
              <w:rPr>
                <w:rFonts w:ascii="Arial" w:hAnsi="Arial" w:cs="Arial"/>
                <w:sz w:val="22"/>
                <w:szCs w:val="22"/>
              </w:rPr>
            </w:pPr>
            <w:r w:rsidRPr="00004EAA">
              <w:rPr>
                <w:rFonts w:ascii="Arial" w:hAnsi="Arial" w:cs="Arial"/>
                <w:sz w:val="22"/>
                <w:szCs w:val="22"/>
              </w:rPr>
              <w:t>42.1 (35.5, 49.1)</w:t>
            </w:r>
          </w:p>
        </w:tc>
        <w:tc>
          <w:tcPr>
            <w:tcW w:w="1080" w:type="dxa"/>
          </w:tcPr>
          <w:p w14:paraId="0D96A571" w14:textId="77777777" w:rsidR="00120A5A" w:rsidRPr="00004EAA" w:rsidRDefault="00120A5A" w:rsidP="001F4548">
            <w:pPr>
              <w:jc w:val="center"/>
              <w:rPr>
                <w:rFonts w:ascii="Arial" w:hAnsi="Arial" w:cs="Arial"/>
                <w:sz w:val="22"/>
                <w:szCs w:val="22"/>
              </w:rPr>
            </w:pPr>
          </w:p>
        </w:tc>
        <w:tc>
          <w:tcPr>
            <w:tcW w:w="2160" w:type="dxa"/>
          </w:tcPr>
          <w:p w14:paraId="67559C4B" w14:textId="77777777" w:rsidR="00120A5A" w:rsidRPr="00004EAA" w:rsidRDefault="00120A5A" w:rsidP="001F4548">
            <w:pPr>
              <w:jc w:val="center"/>
              <w:rPr>
                <w:rFonts w:ascii="Arial" w:hAnsi="Arial" w:cs="Arial"/>
                <w:sz w:val="22"/>
                <w:szCs w:val="22"/>
              </w:rPr>
            </w:pPr>
          </w:p>
        </w:tc>
        <w:tc>
          <w:tcPr>
            <w:tcW w:w="1170" w:type="dxa"/>
          </w:tcPr>
          <w:p w14:paraId="5A59C495" w14:textId="77777777" w:rsidR="00120A5A" w:rsidRPr="00004EAA" w:rsidRDefault="00120A5A" w:rsidP="001F4548">
            <w:pPr>
              <w:jc w:val="center"/>
              <w:rPr>
                <w:rFonts w:ascii="Arial" w:hAnsi="Arial" w:cs="Arial"/>
                <w:sz w:val="22"/>
                <w:szCs w:val="22"/>
              </w:rPr>
            </w:pPr>
          </w:p>
        </w:tc>
      </w:tr>
      <w:tr w:rsidR="00120A5A" w:rsidRPr="00004EAA" w14:paraId="7D659FEC" w14:textId="77777777" w:rsidTr="00B3628C">
        <w:trPr>
          <w:trHeight w:val="297"/>
        </w:trPr>
        <w:tc>
          <w:tcPr>
            <w:tcW w:w="3600" w:type="dxa"/>
          </w:tcPr>
          <w:p w14:paraId="24403CF6" w14:textId="1513E0FC" w:rsidR="00120A5A" w:rsidRPr="00004EAA" w:rsidRDefault="00120A5A" w:rsidP="001F4548">
            <w:pPr>
              <w:rPr>
                <w:rFonts w:ascii="Arial" w:hAnsi="Arial" w:cs="Arial"/>
                <w:sz w:val="22"/>
                <w:szCs w:val="22"/>
              </w:rPr>
            </w:pPr>
            <w:r w:rsidRPr="00004EAA">
              <w:rPr>
                <w:rFonts w:ascii="Arial" w:hAnsi="Arial" w:cs="Arial"/>
                <w:sz w:val="22"/>
                <w:szCs w:val="22"/>
              </w:rPr>
              <w:t xml:space="preserve">     Quartile 2</w:t>
            </w:r>
          </w:p>
        </w:tc>
        <w:tc>
          <w:tcPr>
            <w:tcW w:w="1710" w:type="dxa"/>
          </w:tcPr>
          <w:p w14:paraId="4F6F7F16" w14:textId="77777777" w:rsidR="00120A5A" w:rsidRPr="00004EAA" w:rsidRDefault="00120A5A" w:rsidP="001F4548">
            <w:pPr>
              <w:jc w:val="center"/>
              <w:rPr>
                <w:rFonts w:ascii="Arial" w:hAnsi="Arial" w:cs="Arial"/>
                <w:sz w:val="22"/>
                <w:szCs w:val="22"/>
              </w:rPr>
            </w:pPr>
            <w:r w:rsidRPr="00004EAA">
              <w:rPr>
                <w:rFonts w:ascii="Arial" w:hAnsi="Arial" w:cs="Arial"/>
                <w:sz w:val="22"/>
                <w:szCs w:val="22"/>
              </w:rPr>
              <w:t>211 (24)</w:t>
            </w:r>
          </w:p>
        </w:tc>
        <w:tc>
          <w:tcPr>
            <w:tcW w:w="1530" w:type="dxa"/>
          </w:tcPr>
          <w:p w14:paraId="036B410B" w14:textId="77777777" w:rsidR="00120A5A" w:rsidRPr="00004EAA" w:rsidRDefault="00120A5A" w:rsidP="001F4548">
            <w:pPr>
              <w:jc w:val="center"/>
              <w:rPr>
                <w:rFonts w:ascii="Arial" w:hAnsi="Arial" w:cs="Arial"/>
                <w:sz w:val="22"/>
                <w:szCs w:val="22"/>
              </w:rPr>
            </w:pPr>
            <w:r w:rsidRPr="00004EAA">
              <w:rPr>
                <w:rFonts w:ascii="Arial" w:hAnsi="Arial" w:cs="Arial"/>
                <w:sz w:val="22"/>
                <w:szCs w:val="22"/>
              </w:rPr>
              <w:t>228 (26)</w:t>
            </w:r>
          </w:p>
        </w:tc>
        <w:tc>
          <w:tcPr>
            <w:tcW w:w="2160" w:type="dxa"/>
          </w:tcPr>
          <w:p w14:paraId="44AAF280" w14:textId="77777777" w:rsidR="00120A5A" w:rsidRPr="00004EAA" w:rsidRDefault="00120A5A" w:rsidP="001F4548">
            <w:pPr>
              <w:jc w:val="center"/>
              <w:rPr>
                <w:rFonts w:ascii="Arial" w:hAnsi="Arial" w:cs="Arial"/>
                <w:sz w:val="22"/>
                <w:szCs w:val="22"/>
              </w:rPr>
            </w:pPr>
            <w:r w:rsidRPr="00004EAA">
              <w:rPr>
                <w:rFonts w:ascii="Arial" w:hAnsi="Arial" w:cs="Arial"/>
                <w:sz w:val="22"/>
                <w:szCs w:val="22"/>
              </w:rPr>
              <w:t>42.1 (35.3, 49.1)</w:t>
            </w:r>
          </w:p>
        </w:tc>
        <w:tc>
          <w:tcPr>
            <w:tcW w:w="1080" w:type="dxa"/>
          </w:tcPr>
          <w:p w14:paraId="6D25F87B" w14:textId="77777777" w:rsidR="00120A5A" w:rsidRPr="00004EAA" w:rsidRDefault="00120A5A" w:rsidP="001F4548">
            <w:pPr>
              <w:jc w:val="center"/>
              <w:rPr>
                <w:rFonts w:ascii="Arial" w:hAnsi="Arial" w:cs="Arial"/>
                <w:sz w:val="22"/>
                <w:szCs w:val="22"/>
              </w:rPr>
            </w:pPr>
          </w:p>
        </w:tc>
        <w:tc>
          <w:tcPr>
            <w:tcW w:w="2160" w:type="dxa"/>
          </w:tcPr>
          <w:p w14:paraId="64BA7AAC" w14:textId="77777777" w:rsidR="00120A5A" w:rsidRPr="00004EAA" w:rsidRDefault="00120A5A" w:rsidP="001F4548">
            <w:pPr>
              <w:jc w:val="center"/>
              <w:rPr>
                <w:rFonts w:ascii="Arial" w:hAnsi="Arial" w:cs="Arial"/>
                <w:sz w:val="22"/>
                <w:szCs w:val="22"/>
              </w:rPr>
            </w:pPr>
          </w:p>
        </w:tc>
        <w:tc>
          <w:tcPr>
            <w:tcW w:w="1170" w:type="dxa"/>
          </w:tcPr>
          <w:p w14:paraId="6100F937" w14:textId="77777777" w:rsidR="00120A5A" w:rsidRPr="00004EAA" w:rsidRDefault="00120A5A" w:rsidP="001F4548">
            <w:pPr>
              <w:jc w:val="center"/>
              <w:rPr>
                <w:rFonts w:ascii="Arial" w:hAnsi="Arial" w:cs="Arial"/>
                <w:sz w:val="22"/>
                <w:szCs w:val="22"/>
              </w:rPr>
            </w:pPr>
          </w:p>
        </w:tc>
      </w:tr>
      <w:tr w:rsidR="00120A5A" w:rsidRPr="00004EAA" w14:paraId="1C592B19" w14:textId="77777777" w:rsidTr="00B3628C">
        <w:trPr>
          <w:trHeight w:val="297"/>
        </w:trPr>
        <w:tc>
          <w:tcPr>
            <w:tcW w:w="3600" w:type="dxa"/>
          </w:tcPr>
          <w:p w14:paraId="3EB524FC" w14:textId="36AAEAF4" w:rsidR="00120A5A" w:rsidRPr="00004EAA" w:rsidRDefault="00120A5A" w:rsidP="001F4548">
            <w:pPr>
              <w:rPr>
                <w:rFonts w:ascii="Arial" w:hAnsi="Arial" w:cs="Arial"/>
                <w:sz w:val="22"/>
                <w:szCs w:val="22"/>
              </w:rPr>
            </w:pPr>
            <w:r w:rsidRPr="00004EAA">
              <w:rPr>
                <w:rFonts w:ascii="Arial" w:hAnsi="Arial" w:cs="Arial"/>
                <w:sz w:val="22"/>
                <w:szCs w:val="22"/>
              </w:rPr>
              <w:t xml:space="preserve">     Quartile 3</w:t>
            </w:r>
          </w:p>
        </w:tc>
        <w:tc>
          <w:tcPr>
            <w:tcW w:w="1710" w:type="dxa"/>
          </w:tcPr>
          <w:p w14:paraId="4658A1F3" w14:textId="77777777" w:rsidR="00120A5A" w:rsidRPr="00004EAA" w:rsidRDefault="00120A5A" w:rsidP="001F4548">
            <w:pPr>
              <w:jc w:val="center"/>
              <w:rPr>
                <w:rFonts w:ascii="Arial" w:hAnsi="Arial" w:cs="Arial"/>
                <w:sz w:val="22"/>
                <w:szCs w:val="22"/>
              </w:rPr>
            </w:pPr>
            <w:r w:rsidRPr="00004EAA">
              <w:rPr>
                <w:rFonts w:ascii="Arial" w:hAnsi="Arial" w:cs="Arial"/>
                <w:sz w:val="22"/>
                <w:szCs w:val="22"/>
              </w:rPr>
              <w:t>221 (25)</w:t>
            </w:r>
          </w:p>
        </w:tc>
        <w:tc>
          <w:tcPr>
            <w:tcW w:w="1530" w:type="dxa"/>
          </w:tcPr>
          <w:p w14:paraId="5149CF47" w14:textId="77777777" w:rsidR="00120A5A" w:rsidRPr="00004EAA" w:rsidRDefault="00120A5A" w:rsidP="001F4548">
            <w:pPr>
              <w:jc w:val="center"/>
              <w:rPr>
                <w:rFonts w:ascii="Arial" w:hAnsi="Arial" w:cs="Arial"/>
                <w:sz w:val="22"/>
                <w:szCs w:val="22"/>
              </w:rPr>
            </w:pPr>
            <w:r w:rsidRPr="00004EAA">
              <w:rPr>
                <w:rFonts w:ascii="Arial" w:hAnsi="Arial" w:cs="Arial"/>
                <w:sz w:val="22"/>
                <w:szCs w:val="22"/>
              </w:rPr>
              <w:t>217 (24)</w:t>
            </w:r>
          </w:p>
        </w:tc>
        <w:tc>
          <w:tcPr>
            <w:tcW w:w="2160" w:type="dxa"/>
          </w:tcPr>
          <w:p w14:paraId="17A1B521" w14:textId="77777777" w:rsidR="00120A5A" w:rsidRPr="00004EAA" w:rsidRDefault="00120A5A" w:rsidP="001F4548">
            <w:pPr>
              <w:jc w:val="center"/>
              <w:rPr>
                <w:rFonts w:ascii="Arial" w:hAnsi="Arial" w:cs="Arial"/>
                <w:sz w:val="22"/>
                <w:szCs w:val="22"/>
              </w:rPr>
            </w:pPr>
            <w:r w:rsidRPr="00004EAA">
              <w:rPr>
                <w:rFonts w:ascii="Arial" w:hAnsi="Arial" w:cs="Arial"/>
                <w:sz w:val="22"/>
                <w:szCs w:val="22"/>
              </w:rPr>
              <w:t>36.8 (30.4, 43.6)</w:t>
            </w:r>
          </w:p>
        </w:tc>
        <w:tc>
          <w:tcPr>
            <w:tcW w:w="1080" w:type="dxa"/>
          </w:tcPr>
          <w:p w14:paraId="31AE80C4" w14:textId="77777777" w:rsidR="00120A5A" w:rsidRPr="00004EAA" w:rsidRDefault="00120A5A" w:rsidP="001F4548">
            <w:pPr>
              <w:jc w:val="center"/>
              <w:rPr>
                <w:rFonts w:ascii="Arial" w:hAnsi="Arial" w:cs="Arial"/>
                <w:sz w:val="22"/>
                <w:szCs w:val="22"/>
              </w:rPr>
            </w:pPr>
          </w:p>
        </w:tc>
        <w:tc>
          <w:tcPr>
            <w:tcW w:w="2160" w:type="dxa"/>
          </w:tcPr>
          <w:p w14:paraId="0E8EA783" w14:textId="77777777" w:rsidR="00120A5A" w:rsidRPr="00004EAA" w:rsidRDefault="00120A5A" w:rsidP="001F4548">
            <w:pPr>
              <w:jc w:val="center"/>
              <w:rPr>
                <w:rFonts w:ascii="Arial" w:hAnsi="Arial" w:cs="Arial"/>
                <w:sz w:val="22"/>
                <w:szCs w:val="22"/>
              </w:rPr>
            </w:pPr>
          </w:p>
        </w:tc>
        <w:tc>
          <w:tcPr>
            <w:tcW w:w="1170" w:type="dxa"/>
          </w:tcPr>
          <w:p w14:paraId="11BD0AEF" w14:textId="77777777" w:rsidR="00120A5A" w:rsidRPr="00004EAA" w:rsidRDefault="00120A5A" w:rsidP="001F4548">
            <w:pPr>
              <w:jc w:val="center"/>
              <w:rPr>
                <w:rFonts w:ascii="Arial" w:hAnsi="Arial" w:cs="Arial"/>
                <w:sz w:val="22"/>
                <w:szCs w:val="22"/>
              </w:rPr>
            </w:pPr>
          </w:p>
        </w:tc>
      </w:tr>
      <w:tr w:rsidR="00120A5A" w:rsidRPr="00004EAA" w14:paraId="11F819B2" w14:textId="77777777" w:rsidTr="00B3628C">
        <w:trPr>
          <w:trHeight w:val="297"/>
        </w:trPr>
        <w:tc>
          <w:tcPr>
            <w:tcW w:w="3600" w:type="dxa"/>
          </w:tcPr>
          <w:p w14:paraId="23D7215F" w14:textId="56047073" w:rsidR="00120A5A" w:rsidRPr="00004EAA" w:rsidRDefault="00120A5A" w:rsidP="001F4548">
            <w:pPr>
              <w:rPr>
                <w:rFonts w:ascii="Arial" w:hAnsi="Arial" w:cs="Arial"/>
                <w:sz w:val="22"/>
                <w:szCs w:val="22"/>
              </w:rPr>
            </w:pPr>
            <w:r w:rsidRPr="00004EAA">
              <w:rPr>
                <w:rFonts w:ascii="Arial" w:hAnsi="Arial" w:cs="Arial"/>
                <w:sz w:val="22"/>
                <w:szCs w:val="22"/>
              </w:rPr>
              <w:t xml:space="preserve">     Quartile 4</w:t>
            </w:r>
          </w:p>
        </w:tc>
        <w:tc>
          <w:tcPr>
            <w:tcW w:w="1710" w:type="dxa"/>
          </w:tcPr>
          <w:p w14:paraId="0F27F156" w14:textId="77777777" w:rsidR="00120A5A" w:rsidRPr="00004EAA" w:rsidRDefault="00120A5A" w:rsidP="001F4548">
            <w:pPr>
              <w:jc w:val="center"/>
              <w:rPr>
                <w:rFonts w:ascii="Arial" w:hAnsi="Arial" w:cs="Arial"/>
                <w:sz w:val="22"/>
                <w:szCs w:val="22"/>
              </w:rPr>
            </w:pPr>
            <w:r w:rsidRPr="00004EAA">
              <w:rPr>
                <w:rFonts w:ascii="Arial" w:hAnsi="Arial" w:cs="Arial"/>
                <w:sz w:val="22"/>
                <w:szCs w:val="22"/>
              </w:rPr>
              <w:t>212 (24)</w:t>
            </w:r>
          </w:p>
        </w:tc>
        <w:tc>
          <w:tcPr>
            <w:tcW w:w="1530" w:type="dxa"/>
          </w:tcPr>
          <w:p w14:paraId="0A623016" w14:textId="77777777" w:rsidR="00120A5A" w:rsidRPr="00004EAA" w:rsidRDefault="00120A5A" w:rsidP="001F4548">
            <w:pPr>
              <w:jc w:val="center"/>
              <w:rPr>
                <w:rFonts w:ascii="Arial" w:hAnsi="Arial" w:cs="Arial"/>
                <w:sz w:val="22"/>
                <w:szCs w:val="22"/>
              </w:rPr>
            </w:pPr>
            <w:r w:rsidRPr="00004EAA">
              <w:rPr>
                <w:rFonts w:ascii="Arial" w:hAnsi="Arial" w:cs="Arial"/>
                <w:sz w:val="22"/>
                <w:szCs w:val="22"/>
              </w:rPr>
              <w:t>229 (26)</w:t>
            </w:r>
          </w:p>
        </w:tc>
        <w:tc>
          <w:tcPr>
            <w:tcW w:w="2160" w:type="dxa"/>
          </w:tcPr>
          <w:p w14:paraId="73DB662D" w14:textId="77777777" w:rsidR="00120A5A" w:rsidRPr="00004EAA" w:rsidRDefault="00120A5A" w:rsidP="001F4548">
            <w:pPr>
              <w:jc w:val="center"/>
              <w:rPr>
                <w:rFonts w:ascii="Arial" w:hAnsi="Arial" w:cs="Arial"/>
                <w:sz w:val="22"/>
                <w:szCs w:val="22"/>
              </w:rPr>
            </w:pPr>
            <w:r w:rsidRPr="00004EAA">
              <w:rPr>
                <w:rFonts w:ascii="Arial" w:hAnsi="Arial" w:cs="Arial"/>
                <w:sz w:val="22"/>
                <w:szCs w:val="22"/>
              </w:rPr>
              <w:t>30.4 (24.3, 36.9)</w:t>
            </w:r>
          </w:p>
        </w:tc>
        <w:tc>
          <w:tcPr>
            <w:tcW w:w="1080" w:type="dxa"/>
          </w:tcPr>
          <w:p w14:paraId="42EBB04D" w14:textId="77777777" w:rsidR="00120A5A" w:rsidRPr="00004EAA" w:rsidRDefault="00120A5A" w:rsidP="001F4548">
            <w:pPr>
              <w:jc w:val="center"/>
              <w:rPr>
                <w:rFonts w:ascii="Arial" w:hAnsi="Arial" w:cs="Arial"/>
                <w:sz w:val="22"/>
                <w:szCs w:val="22"/>
              </w:rPr>
            </w:pPr>
          </w:p>
        </w:tc>
        <w:tc>
          <w:tcPr>
            <w:tcW w:w="2160" w:type="dxa"/>
          </w:tcPr>
          <w:p w14:paraId="66D75FCC" w14:textId="77777777" w:rsidR="00120A5A" w:rsidRPr="00004EAA" w:rsidRDefault="00120A5A" w:rsidP="001F4548">
            <w:pPr>
              <w:jc w:val="center"/>
              <w:rPr>
                <w:rFonts w:ascii="Arial" w:hAnsi="Arial" w:cs="Arial"/>
                <w:sz w:val="22"/>
                <w:szCs w:val="22"/>
              </w:rPr>
            </w:pPr>
          </w:p>
        </w:tc>
        <w:tc>
          <w:tcPr>
            <w:tcW w:w="1170" w:type="dxa"/>
          </w:tcPr>
          <w:p w14:paraId="6F830F8A" w14:textId="77777777" w:rsidR="00120A5A" w:rsidRPr="00004EAA" w:rsidRDefault="00120A5A" w:rsidP="001F4548">
            <w:pPr>
              <w:jc w:val="center"/>
              <w:rPr>
                <w:rFonts w:ascii="Arial" w:hAnsi="Arial" w:cs="Arial"/>
                <w:sz w:val="22"/>
                <w:szCs w:val="22"/>
              </w:rPr>
            </w:pPr>
          </w:p>
        </w:tc>
      </w:tr>
      <w:tr w:rsidR="00120A5A" w:rsidRPr="00004EAA" w14:paraId="328E9356" w14:textId="77777777" w:rsidTr="00B3628C">
        <w:trPr>
          <w:trHeight w:val="297"/>
        </w:trPr>
        <w:tc>
          <w:tcPr>
            <w:tcW w:w="3600" w:type="dxa"/>
          </w:tcPr>
          <w:p w14:paraId="06B1C4A3" w14:textId="77777777" w:rsidR="00120A5A" w:rsidRPr="00004EAA" w:rsidRDefault="00120A5A" w:rsidP="00D06007">
            <w:pPr>
              <w:rPr>
                <w:rFonts w:ascii="Arial" w:hAnsi="Arial" w:cs="Arial"/>
                <w:sz w:val="22"/>
                <w:szCs w:val="22"/>
              </w:rPr>
            </w:pPr>
          </w:p>
        </w:tc>
        <w:tc>
          <w:tcPr>
            <w:tcW w:w="1710" w:type="dxa"/>
          </w:tcPr>
          <w:p w14:paraId="6CD15F54" w14:textId="77777777" w:rsidR="00120A5A" w:rsidRPr="00004EAA" w:rsidRDefault="00120A5A" w:rsidP="001F4548">
            <w:pPr>
              <w:jc w:val="center"/>
              <w:rPr>
                <w:rFonts w:ascii="Arial" w:hAnsi="Arial" w:cs="Arial"/>
                <w:sz w:val="22"/>
                <w:szCs w:val="22"/>
              </w:rPr>
            </w:pPr>
          </w:p>
        </w:tc>
        <w:tc>
          <w:tcPr>
            <w:tcW w:w="1530" w:type="dxa"/>
          </w:tcPr>
          <w:p w14:paraId="3743099C" w14:textId="77777777" w:rsidR="00120A5A" w:rsidRPr="00004EAA" w:rsidRDefault="00120A5A" w:rsidP="001F4548">
            <w:pPr>
              <w:jc w:val="center"/>
              <w:rPr>
                <w:rFonts w:ascii="Arial" w:hAnsi="Arial" w:cs="Arial"/>
                <w:sz w:val="22"/>
                <w:szCs w:val="22"/>
              </w:rPr>
            </w:pPr>
          </w:p>
        </w:tc>
        <w:tc>
          <w:tcPr>
            <w:tcW w:w="2160" w:type="dxa"/>
          </w:tcPr>
          <w:p w14:paraId="21D47553" w14:textId="77777777" w:rsidR="00120A5A" w:rsidRPr="00004EAA" w:rsidRDefault="00120A5A" w:rsidP="001F4548">
            <w:pPr>
              <w:jc w:val="center"/>
              <w:rPr>
                <w:rFonts w:ascii="Arial" w:hAnsi="Arial" w:cs="Arial"/>
                <w:sz w:val="22"/>
                <w:szCs w:val="22"/>
              </w:rPr>
            </w:pPr>
          </w:p>
        </w:tc>
        <w:tc>
          <w:tcPr>
            <w:tcW w:w="1080" w:type="dxa"/>
          </w:tcPr>
          <w:p w14:paraId="6EA5A7D9" w14:textId="77777777" w:rsidR="00120A5A" w:rsidRPr="00004EAA" w:rsidRDefault="00120A5A" w:rsidP="001F4548">
            <w:pPr>
              <w:jc w:val="center"/>
              <w:rPr>
                <w:rFonts w:ascii="Arial" w:hAnsi="Arial" w:cs="Arial"/>
                <w:sz w:val="22"/>
                <w:szCs w:val="22"/>
              </w:rPr>
            </w:pPr>
          </w:p>
        </w:tc>
        <w:tc>
          <w:tcPr>
            <w:tcW w:w="2160" w:type="dxa"/>
          </w:tcPr>
          <w:p w14:paraId="64252099" w14:textId="77777777" w:rsidR="00120A5A" w:rsidRPr="00004EAA" w:rsidRDefault="00120A5A" w:rsidP="001F4548">
            <w:pPr>
              <w:jc w:val="center"/>
              <w:rPr>
                <w:rFonts w:ascii="Arial" w:hAnsi="Arial" w:cs="Arial"/>
                <w:sz w:val="22"/>
                <w:szCs w:val="22"/>
              </w:rPr>
            </w:pPr>
          </w:p>
        </w:tc>
        <w:tc>
          <w:tcPr>
            <w:tcW w:w="1170" w:type="dxa"/>
          </w:tcPr>
          <w:p w14:paraId="7F6075A7" w14:textId="77777777" w:rsidR="00120A5A" w:rsidRPr="00004EAA" w:rsidRDefault="00120A5A" w:rsidP="001F4548">
            <w:pPr>
              <w:jc w:val="center"/>
              <w:rPr>
                <w:rFonts w:ascii="Arial" w:hAnsi="Arial" w:cs="Arial"/>
                <w:sz w:val="22"/>
                <w:szCs w:val="22"/>
              </w:rPr>
            </w:pPr>
          </w:p>
        </w:tc>
      </w:tr>
      <w:tr w:rsidR="00120A5A" w:rsidRPr="00004EAA" w14:paraId="2E2A690E" w14:textId="77777777" w:rsidTr="00B3628C">
        <w:trPr>
          <w:trHeight w:val="297"/>
        </w:trPr>
        <w:tc>
          <w:tcPr>
            <w:tcW w:w="3600" w:type="dxa"/>
          </w:tcPr>
          <w:p w14:paraId="75FE7F2D" w14:textId="32F7E6E4" w:rsidR="00120A5A" w:rsidRPr="00004EAA" w:rsidRDefault="00120A5A" w:rsidP="00D06007">
            <w:pPr>
              <w:rPr>
                <w:rFonts w:ascii="Arial" w:hAnsi="Arial" w:cs="Arial"/>
                <w:sz w:val="22"/>
                <w:szCs w:val="22"/>
              </w:rPr>
            </w:pPr>
            <w:r w:rsidRPr="00004EAA">
              <w:rPr>
                <w:rFonts w:ascii="Arial" w:hAnsi="Arial" w:cs="Arial"/>
                <w:sz w:val="22"/>
                <w:szCs w:val="22"/>
              </w:rPr>
              <w:t xml:space="preserve">  Dietary calcium during Year 1</w:t>
            </w:r>
            <w:r>
              <w:rPr>
                <w:rFonts w:ascii="Arial" w:hAnsi="Arial" w:cs="Arial"/>
                <w:sz w:val="22"/>
                <w:szCs w:val="22"/>
                <w:vertAlign w:val="superscript"/>
              </w:rPr>
              <w:t>8</w:t>
            </w:r>
            <w:r w:rsidRPr="00004EAA">
              <w:rPr>
                <w:rFonts w:ascii="Arial" w:hAnsi="Arial" w:cs="Arial"/>
                <w:sz w:val="22"/>
                <w:szCs w:val="22"/>
              </w:rPr>
              <w:t xml:space="preserve"> </w:t>
            </w:r>
          </w:p>
        </w:tc>
        <w:tc>
          <w:tcPr>
            <w:tcW w:w="1710" w:type="dxa"/>
          </w:tcPr>
          <w:p w14:paraId="3F61E66C" w14:textId="77777777" w:rsidR="00120A5A" w:rsidRPr="00004EAA" w:rsidRDefault="00120A5A" w:rsidP="001F4548">
            <w:pPr>
              <w:jc w:val="center"/>
              <w:rPr>
                <w:rFonts w:ascii="Arial" w:hAnsi="Arial" w:cs="Arial"/>
                <w:sz w:val="22"/>
                <w:szCs w:val="22"/>
              </w:rPr>
            </w:pPr>
          </w:p>
        </w:tc>
        <w:tc>
          <w:tcPr>
            <w:tcW w:w="1530" w:type="dxa"/>
          </w:tcPr>
          <w:p w14:paraId="29D1877D" w14:textId="77777777" w:rsidR="00120A5A" w:rsidRPr="00004EAA" w:rsidRDefault="00120A5A" w:rsidP="001F4548">
            <w:pPr>
              <w:jc w:val="center"/>
              <w:rPr>
                <w:rFonts w:ascii="Arial" w:hAnsi="Arial" w:cs="Arial"/>
                <w:sz w:val="22"/>
                <w:szCs w:val="22"/>
              </w:rPr>
            </w:pPr>
          </w:p>
        </w:tc>
        <w:tc>
          <w:tcPr>
            <w:tcW w:w="2160" w:type="dxa"/>
          </w:tcPr>
          <w:p w14:paraId="6647A079" w14:textId="77777777" w:rsidR="00120A5A" w:rsidRPr="00004EAA" w:rsidRDefault="00120A5A" w:rsidP="001F4548">
            <w:pPr>
              <w:jc w:val="center"/>
              <w:rPr>
                <w:rFonts w:ascii="Arial" w:hAnsi="Arial" w:cs="Arial"/>
                <w:sz w:val="22"/>
                <w:szCs w:val="22"/>
              </w:rPr>
            </w:pPr>
          </w:p>
        </w:tc>
        <w:tc>
          <w:tcPr>
            <w:tcW w:w="1080" w:type="dxa"/>
          </w:tcPr>
          <w:p w14:paraId="64E42888" w14:textId="77777777" w:rsidR="00120A5A" w:rsidRPr="00004EAA" w:rsidRDefault="00120A5A" w:rsidP="001F4548">
            <w:pPr>
              <w:jc w:val="center"/>
              <w:rPr>
                <w:rFonts w:ascii="Arial" w:hAnsi="Arial" w:cs="Arial"/>
                <w:sz w:val="22"/>
                <w:szCs w:val="22"/>
              </w:rPr>
            </w:pPr>
            <w:r w:rsidRPr="00004EAA">
              <w:rPr>
                <w:rFonts w:ascii="Arial" w:hAnsi="Arial" w:cs="Arial"/>
                <w:sz w:val="22"/>
                <w:szCs w:val="22"/>
              </w:rPr>
              <w:t>0.01</w:t>
            </w:r>
          </w:p>
        </w:tc>
        <w:tc>
          <w:tcPr>
            <w:tcW w:w="2160" w:type="dxa"/>
          </w:tcPr>
          <w:p w14:paraId="1FF3DCCC" w14:textId="77777777" w:rsidR="00120A5A" w:rsidRPr="00004EAA" w:rsidRDefault="00120A5A" w:rsidP="001F4548">
            <w:pPr>
              <w:jc w:val="center"/>
              <w:rPr>
                <w:rFonts w:ascii="Arial" w:hAnsi="Arial" w:cs="Arial"/>
                <w:sz w:val="22"/>
                <w:szCs w:val="22"/>
              </w:rPr>
            </w:pPr>
          </w:p>
        </w:tc>
        <w:tc>
          <w:tcPr>
            <w:tcW w:w="1170" w:type="dxa"/>
          </w:tcPr>
          <w:p w14:paraId="696A4D75" w14:textId="77777777" w:rsidR="00120A5A" w:rsidRPr="00004EAA" w:rsidRDefault="00120A5A" w:rsidP="001F4548">
            <w:pPr>
              <w:jc w:val="center"/>
              <w:rPr>
                <w:rFonts w:ascii="Arial" w:hAnsi="Arial" w:cs="Arial"/>
                <w:sz w:val="22"/>
                <w:szCs w:val="22"/>
              </w:rPr>
            </w:pPr>
          </w:p>
        </w:tc>
      </w:tr>
      <w:tr w:rsidR="00120A5A" w:rsidRPr="00004EAA" w14:paraId="760725A9" w14:textId="77777777" w:rsidTr="00B3628C">
        <w:tc>
          <w:tcPr>
            <w:tcW w:w="3600" w:type="dxa"/>
          </w:tcPr>
          <w:p w14:paraId="2C0D18FA" w14:textId="05985873" w:rsidR="00120A5A" w:rsidRPr="00004EAA" w:rsidRDefault="00120A5A" w:rsidP="001F4548">
            <w:pPr>
              <w:rPr>
                <w:rFonts w:ascii="Arial" w:hAnsi="Arial" w:cs="Arial"/>
                <w:sz w:val="22"/>
                <w:szCs w:val="22"/>
              </w:rPr>
            </w:pPr>
            <w:r w:rsidRPr="00004EAA">
              <w:rPr>
                <w:rFonts w:ascii="Arial" w:hAnsi="Arial" w:cs="Arial"/>
                <w:sz w:val="22"/>
                <w:szCs w:val="22"/>
              </w:rPr>
              <w:t xml:space="preserve">     Quartile 1</w:t>
            </w:r>
          </w:p>
        </w:tc>
        <w:tc>
          <w:tcPr>
            <w:tcW w:w="1710" w:type="dxa"/>
          </w:tcPr>
          <w:p w14:paraId="0D83EEF6" w14:textId="77777777" w:rsidR="00120A5A" w:rsidRPr="00004EAA" w:rsidRDefault="00120A5A" w:rsidP="001F4548">
            <w:pPr>
              <w:jc w:val="center"/>
              <w:rPr>
                <w:rFonts w:ascii="Arial" w:hAnsi="Arial" w:cs="Arial"/>
                <w:sz w:val="22"/>
                <w:szCs w:val="22"/>
              </w:rPr>
            </w:pPr>
            <w:r w:rsidRPr="00004EAA">
              <w:rPr>
                <w:rFonts w:ascii="Arial" w:hAnsi="Arial" w:cs="Arial"/>
                <w:sz w:val="22"/>
                <w:szCs w:val="22"/>
              </w:rPr>
              <w:t>233 (27)</w:t>
            </w:r>
          </w:p>
        </w:tc>
        <w:tc>
          <w:tcPr>
            <w:tcW w:w="1530" w:type="dxa"/>
          </w:tcPr>
          <w:p w14:paraId="1973196E" w14:textId="77777777" w:rsidR="00120A5A" w:rsidRPr="00004EAA" w:rsidRDefault="00120A5A" w:rsidP="001F4548">
            <w:pPr>
              <w:jc w:val="center"/>
              <w:rPr>
                <w:rFonts w:ascii="Arial" w:hAnsi="Arial" w:cs="Arial"/>
                <w:sz w:val="22"/>
                <w:szCs w:val="22"/>
              </w:rPr>
            </w:pPr>
            <w:r w:rsidRPr="00004EAA">
              <w:rPr>
                <w:rFonts w:ascii="Arial" w:hAnsi="Arial" w:cs="Arial"/>
                <w:sz w:val="22"/>
                <w:szCs w:val="22"/>
              </w:rPr>
              <w:t>228 (26)</w:t>
            </w:r>
          </w:p>
        </w:tc>
        <w:tc>
          <w:tcPr>
            <w:tcW w:w="2160" w:type="dxa"/>
          </w:tcPr>
          <w:p w14:paraId="6FA33E11" w14:textId="77777777" w:rsidR="00120A5A" w:rsidRPr="00004EAA" w:rsidRDefault="00120A5A" w:rsidP="001F4548">
            <w:pPr>
              <w:jc w:val="center"/>
              <w:rPr>
                <w:rFonts w:ascii="Arial" w:hAnsi="Arial" w:cs="Arial"/>
                <w:sz w:val="22"/>
                <w:szCs w:val="22"/>
              </w:rPr>
            </w:pPr>
            <w:r w:rsidRPr="00004EAA">
              <w:rPr>
                <w:rFonts w:ascii="Arial" w:hAnsi="Arial" w:cs="Arial"/>
                <w:sz w:val="22"/>
                <w:szCs w:val="22"/>
              </w:rPr>
              <w:t>45.7 (39.0, 52.7)</w:t>
            </w:r>
          </w:p>
        </w:tc>
        <w:tc>
          <w:tcPr>
            <w:tcW w:w="1080" w:type="dxa"/>
          </w:tcPr>
          <w:p w14:paraId="6490F95A" w14:textId="77777777" w:rsidR="00120A5A" w:rsidRPr="00004EAA" w:rsidRDefault="00120A5A" w:rsidP="001F4548">
            <w:pPr>
              <w:jc w:val="center"/>
              <w:rPr>
                <w:rFonts w:ascii="Arial" w:hAnsi="Arial" w:cs="Arial"/>
                <w:sz w:val="22"/>
                <w:szCs w:val="22"/>
              </w:rPr>
            </w:pPr>
          </w:p>
        </w:tc>
        <w:tc>
          <w:tcPr>
            <w:tcW w:w="2160" w:type="dxa"/>
          </w:tcPr>
          <w:p w14:paraId="28BAD02E" w14:textId="77777777" w:rsidR="00120A5A" w:rsidRPr="00004EAA" w:rsidRDefault="00120A5A" w:rsidP="001F4548">
            <w:pPr>
              <w:jc w:val="center"/>
              <w:rPr>
                <w:rFonts w:ascii="Arial" w:hAnsi="Arial" w:cs="Arial"/>
                <w:sz w:val="22"/>
                <w:szCs w:val="22"/>
              </w:rPr>
            </w:pPr>
          </w:p>
        </w:tc>
        <w:tc>
          <w:tcPr>
            <w:tcW w:w="1170" w:type="dxa"/>
          </w:tcPr>
          <w:p w14:paraId="21D1506D" w14:textId="77777777" w:rsidR="00120A5A" w:rsidRPr="00004EAA" w:rsidRDefault="00120A5A" w:rsidP="001F4548">
            <w:pPr>
              <w:jc w:val="center"/>
              <w:rPr>
                <w:rFonts w:ascii="Arial" w:hAnsi="Arial" w:cs="Arial"/>
                <w:sz w:val="22"/>
                <w:szCs w:val="22"/>
              </w:rPr>
            </w:pPr>
          </w:p>
        </w:tc>
      </w:tr>
      <w:tr w:rsidR="00120A5A" w:rsidRPr="00004EAA" w14:paraId="1F1CAC02" w14:textId="77777777" w:rsidTr="00B3628C">
        <w:tc>
          <w:tcPr>
            <w:tcW w:w="3600" w:type="dxa"/>
          </w:tcPr>
          <w:p w14:paraId="0B3CA9DA" w14:textId="4085D56C" w:rsidR="00120A5A" w:rsidRPr="00004EAA" w:rsidRDefault="00120A5A" w:rsidP="001F4548">
            <w:pPr>
              <w:rPr>
                <w:rFonts w:ascii="Arial" w:hAnsi="Arial" w:cs="Arial"/>
                <w:sz w:val="22"/>
                <w:szCs w:val="22"/>
              </w:rPr>
            </w:pPr>
            <w:r w:rsidRPr="00004EAA">
              <w:rPr>
                <w:rFonts w:ascii="Arial" w:hAnsi="Arial" w:cs="Arial"/>
                <w:sz w:val="22"/>
                <w:szCs w:val="22"/>
              </w:rPr>
              <w:t xml:space="preserve">     Quartile 2</w:t>
            </w:r>
          </w:p>
        </w:tc>
        <w:tc>
          <w:tcPr>
            <w:tcW w:w="1710" w:type="dxa"/>
          </w:tcPr>
          <w:p w14:paraId="314CC193" w14:textId="77777777" w:rsidR="00120A5A" w:rsidRPr="00004EAA" w:rsidRDefault="00120A5A" w:rsidP="001F4548">
            <w:pPr>
              <w:jc w:val="center"/>
              <w:rPr>
                <w:rFonts w:ascii="Arial" w:hAnsi="Arial" w:cs="Arial"/>
                <w:sz w:val="22"/>
                <w:szCs w:val="22"/>
              </w:rPr>
            </w:pPr>
            <w:r w:rsidRPr="00004EAA">
              <w:rPr>
                <w:rFonts w:ascii="Arial" w:hAnsi="Arial" w:cs="Arial"/>
                <w:sz w:val="22"/>
                <w:szCs w:val="22"/>
              </w:rPr>
              <w:t>229 (26)</w:t>
            </w:r>
          </w:p>
        </w:tc>
        <w:tc>
          <w:tcPr>
            <w:tcW w:w="1530" w:type="dxa"/>
          </w:tcPr>
          <w:p w14:paraId="68AAF2C6" w14:textId="77777777" w:rsidR="00120A5A" w:rsidRPr="00004EAA" w:rsidRDefault="00120A5A" w:rsidP="001F4548">
            <w:pPr>
              <w:jc w:val="center"/>
              <w:rPr>
                <w:rFonts w:ascii="Arial" w:hAnsi="Arial" w:cs="Arial"/>
                <w:sz w:val="22"/>
                <w:szCs w:val="22"/>
              </w:rPr>
            </w:pPr>
            <w:r w:rsidRPr="00004EAA">
              <w:rPr>
                <w:rFonts w:ascii="Arial" w:hAnsi="Arial" w:cs="Arial"/>
                <w:sz w:val="22"/>
                <w:szCs w:val="22"/>
              </w:rPr>
              <w:t>208 (23)</w:t>
            </w:r>
          </w:p>
        </w:tc>
        <w:tc>
          <w:tcPr>
            <w:tcW w:w="2160" w:type="dxa"/>
          </w:tcPr>
          <w:p w14:paraId="013095FC" w14:textId="77777777" w:rsidR="00120A5A" w:rsidRPr="00004EAA" w:rsidRDefault="00120A5A" w:rsidP="001F4548">
            <w:pPr>
              <w:jc w:val="center"/>
              <w:rPr>
                <w:rFonts w:ascii="Arial" w:hAnsi="Arial" w:cs="Arial"/>
                <w:sz w:val="22"/>
                <w:szCs w:val="22"/>
              </w:rPr>
            </w:pPr>
            <w:r w:rsidRPr="00004EAA">
              <w:rPr>
                <w:rFonts w:ascii="Arial" w:hAnsi="Arial" w:cs="Arial"/>
                <w:sz w:val="22"/>
                <w:szCs w:val="22"/>
              </w:rPr>
              <w:t>37.6 (31.1, 44.4)</w:t>
            </w:r>
          </w:p>
        </w:tc>
        <w:tc>
          <w:tcPr>
            <w:tcW w:w="1080" w:type="dxa"/>
          </w:tcPr>
          <w:p w14:paraId="3FF6A848" w14:textId="77777777" w:rsidR="00120A5A" w:rsidRPr="00004EAA" w:rsidRDefault="00120A5A" w:rsidP="001F4548">
            <w:pPr>
              <w:jc w:val="center"/>
              <w:rPr>
                <w:rFonts w:ascii="Arial" w:hAnsi="Arial" w:cs="Arial"/>
                <w:sz w:val="22"/>
                <w:szCs w:val="22"/>
              </w:rPr>
            </w:pPr>
          </w:p>
        </w:tc>
        <w:tc>
          <w:tcPr>
            <w:tcW w:w="2160" w:type="dxa"/>
          </w:tcPr>
          <w:p w14:paraId="74A2B3C9" w14:textId="77777777" w:rsidR="00120A5A" w:rsidRPr="00004EAA" w:rsidRDefault="00120A5A" w:rsidP="001F4548">
            <w:pPr>
              <w:jc w:val="center"/>
              <w:rPr>
                <w:rFonts w:ascii="Arial" w:hAnsi="Arial" w:cs="Arial"/>
                <w:sz w:val="22"/>
                <w:szCs w:val="22"/>
              </w:rPr>
            </w:pPr>
          </w:p>
        </w:tc>
        <w:tc>
          <w:tcPr>
            <w:tcW w:w="1170" w:type="dxa"/>
          </w:tcPr>
          <w:p w14:paraId="20D82553" w14:textId="77777777" w:rsidR="00120A5A" w:rsidRPr="00004EAA" w:rsidRDefault="00120A5A" w:rsidP="001F4548">
            <w:pPr>
              <w:jc w:val="center"/>
              <w:rPr>
                <w:rFonts w:ascii="Arial" w:hAnsi="Arial" w:cs="Arial"/>
                <w:sz w:val="22"/>
                <w:szCs w:val="22"/>
              </w:rPr>
            </w:pPr>
          </w:p>
        </w:tc>
      </w:tr>
      <w:tr w:rsidR="00120A5A" w:rsidRPr="00004EAA" w14:paraId="789D2699" w14:textId="77777777" w:rsidTr="00B3628C">
        <w:tc>
          <w:tcPr>
            <w:tcW w:w="3600" w:type="dxa"/>
          </w:tcPr>
          <w:p w14:paraId="29FF8DD0" w14:textId="69595910" w:rsidR="00120A5A" w:rsidRPr="00004EAA" w:rsidRDefault="00120A5A" w:rsidP="001F4548">
            <w:pPr>
              <w:rPr>
                <w:rFonts w:ascii="Arial" w:hAnsi="Arial" w:cs="Arial"/>
                <w:sz w:val="22"/>
                <w:szCs w:val="22"/>
              </w:rPr>
            </w:pPr>
            <w:r w:rsidRPr="00004EAA">
              <w:rPr>
                <w:rFonts w:ascii="Arial" w:hAnsi="Arial" w:cs="Arial"/>
                <w:sz w:val="22"/>
                <w:szCs w:val="22"/>
              </w:rPr>
              <w:t xml:space="preserve">     Quartile 3</w:t>
            </w:r>
          </w:p>
        </w:tc>
        <w:tc>
          <w:tcPr>
            <w:tcW w:w="1710" w:type="dxa"/>
          </w:tcPr>
          <w:p w14:paraId="4BF02A2C" w14:textId="77777777" w:rsidR="00120A5A" w:rsidRPr="00004EAA" w:rsidRDefault="00120A5A" w:rsidP="001F4548">
            <w:pPr>
              <w:jc w:val="center"/>
              <w:rPr>
                <w:rFonts w:ascii="Arial" w:hAnsi="Arial" w:cs="Arial"/>
                <w:sz w:val="22"/>
                <w:szCs w:val="22"/>
              </w:rPr>
            </w:pPr>
            <w:r w:rsidRPr="00004EAA">
              <w:rPr>
                <w:rFonts w:ascii="Arial" w:hAnsi="Arial" w:cs="Arial"/>
                <w:sz w:val="22"/>
                <w:szCs w:val="22"/>
              </w:rPr>
              <w:t>198 (23)</w:t>
            </w:r>
          </w:p>
        </w:tc>
        <w:tc>
          <w:tcPr>
            <w:tcW w:w="1530" w:type="dxa"/>
          </w:tcPr>
          <w:p w14:paraId="578EAA02" w14:textId="77777777" w:rsidR="00120A5A" w:rsidRPr="00004EAA" w:rsidRDefault="00120A5A" w:rsidP="001F4548">
            <w:pPr>
              <w:jc w:val="center"/>
              <w:rPr>
                <w:rFonts w:ascii="Arial" w:hAnsi="Arial" w:cs="Arial"/>
                <w:sz w:val="22"/>
                <w:szCs w:val="22"/>
              </w:rPr>
            </w:pPr>
            <w:r w:rsidRPr="00004EAA">
              <w:rPr>
                <w:rFonts w:ascii="Arial" w:hAnsi="Arial" w:cs="Arial"/>
                <w:sz w:val="22"/>
                <w:szCs w:val="22"/>
              </w:rPr>
              <w:t>218 (24)</w:t>
            </w:r>
          </w:p>
        </w:tc>
        <w:tc>
          <w:tcPr>
            <w:tcW w:w="2160" w:type="dxa"/>
          </w:tcPr>
          <w:p w14:paraId="171CE845" w14:textId="77777777" w:rsidR="00120A5A" w:rsidRPr="00004EAA" w:rsidRDefault="00120A5A" w:rsidP="001F4548">
            <w:pPr>
              <w:jc w:val="center"/>
              <w:rPr>
                <w:rFonts w:ascii="Arial" w:hAnsi="Arial" w:cs="Arial"/>
                <w:sz w:val="22"/>
                <w:szCs w:val="22"/>
              </w:rPr>
            </w:pPr>
            <w:r w:rsidRPr="00004EAA">
              <w:rPr>
                <w:rFonts w:ascii="Arial" w:hAnsi="Arial" w:cs="Arial"/>
                <w:sz w:val="22"/>
                <w:szCs w:val="22"/>
              </w:rPr>
              <w:t>38.9 (32.2, 46.0)</w:t>
            </w:r>
          </w:p>
        </w:tc>
        <w:tc>
          <w:tcPr>
            <w:tcW w:w="1080" w:type="dxa"/>
          </w:tcPr>
          <w:p w14:paraId="4B0754DD" w14:textId="77777777" w:rsidR="00120A5A" w:rsidRPr="00004EAA" w:rsidRDefault="00120A5A" w:rsidP="001F4548">
            <w:pPr>
              <w:jc w:val="center"/>
              <w:rPr>
                <w:rFonts w:ascii="Arial" w:hAnsi="Arial" w:cs="Arial"/>
                <w:sz w:val="22"/>
                <w:szCs w:val="22"/>
              </w:rPr>
            </w:pPr>
          </w:p>
        </w:tc>
        <w:tc>
          <w:tcPr>
            <w:tcW w:w="2160" w:type="dxa"/>
          </w:tcPr>
          <w:p w14:paraId="734F8C28" w14:textId="77777777" w:rsidR="00120A5A" w:rsidRPr="00004EAA" w:rsidRDefault="00120A5A" w:rsidP="001F4548">
            <w:pPr>
              <w:jc w:val="center"/>
              <w:rPr>
                <w:rFonts w:ascii="Arial" w:hAnsi="Arial" w:cs="Arial"/>
                <w:sz w:val="22"/>
                <w:szCs w:val="22"/>
              </w:rPr>
            </w:pPr>
          </w:p>
        </w:tc>
        <w:tc>
          <w:tcPr>
            <w:tcW w:w="1170" w:type="dxa"/>
          </w:tcPr>
          <w:p w14:paraId="4DC0CD9F" w14:textId="77777777" w:rsidR="00120A5A" w:rsidRPr="00004EAA" w:rsidRDefault="00120A5A" w:rsidP="001F4548">
            <w:pPr>
              <w:jc w:val="center"/>
              <w:rPr>
                <w:rFonts w:ascii="Arial" w:hAnsi="Arial" w:cs="Arial"/>
                <w:sz w:val="22"/>
                <w:szCs w:val="22"/>
              </w:rPr>
            </w:pPr>
          </w:p>
        </w:tc>
      </w:tr>
      <w:tr w:rsidR="00120A5A" w:rsidRPr="00004EAA" w14:paraId="1DF4E6BF" w14:textId="77777777" w:rsidTr="00B3628C">
        <w:tc>
          <w:tcPr>
            <w:tcW w:w="3600" w:type="dxa"/>
          </w:tcPr>
          <w:p w14:paraId="3FDEB39E" w14:textId="23BAA9EF" w:rsidR="00120A5A" w:rsidRPr="00004EAA" w:rsidRDefault="00120A5A" w:rsidP="001F4548">
            <w:pPr>
              <w:rPr>
                <w:rFonts w:ascii="Arial" w:hAnsi="Arial" w:cs="Arial"/>
                <w:sz w:val="22"/>
                <w:szCs w:val="22"/>
              </w:rPr>
            </w:pPr>
            <w:r w:rsidRPr="00004EAA">
              <w:rPr>
                <w:rFonts w:ascii="Arial" w:hAnsi="Arial" w:cs="Arial"/>
                <w:sz w:val="22"/>
                <w:szCs w:val="22"/>
              </w:rPr>
              <w:t xml:space="preserve">     Quartile 4</w:t>
            </w:r>
          </w:p>
        </w:tc>
        <w:tc>
          <w:tcPr>
            <w:tcW w:w="1710" w:type="dxa"/>
          </w:tcPr>
          <w:p w14:paraId="5D9D8DF0" w14:textId="77777777" w:rsidR="00120A5A" w:rsidRPr="00004EAA" w:rsidRDefault="00120A5A" w:rsidP="001F4548">
            <w:pPr>
              <w:jc w:val="center"/>
              <w:rPr>
                <w:rFonts w:ascii="Arial" w:hAnsi="Arial" w:cs="Arial"/>
                <w:sz w:val="22"/>
                <w:szCs w:val="22"/>
              </w:rPr>
            </w:pPr>
            <w:r w:rsidRPr="00004EAA">
              <w:rPr>
                <w:rFonts w:ascii="Arial" w:hAnsi="Arial" w:cs="Arial"/>
                <w:sz w:val="22"/>
                <w:szCs w:val="22"/>
              </w:rPr>
              <w:t>215 (25)</w:t>
            </w:r>
          </w:p>
        </w:tc>
        <w:tc>
          <w:tcPr>
            <w:tcW w:w="1530" w:type="dxa"/>
          </w:tcPr>
          <w:p w14:paraId="005B0C5A" w14:textId="77777777" w:rsidR="00120A5A" w:rsidRPr="00004EAA" w:rsidRDefault="00120A5A" w:rsidP="001F4548">
            <w:pPr>
              <w:jc w:val="center"/>
              <w:rPr>
                <w:rFonts w:ascii="Arial" w:hAnsi="Arial" w:cs="Arial"/>
                <w:sz w:val="22"/>
                <w:szCs w:val="22"/>
              </w:rPr>
            </w:pPr>
            <w:r w:rsidRPr="00004EAA">
              <w:rPr>
                <w:rFonts w:ascii="Arial" w:hAnsi="Arial" w:cs="Arial"/>
                <w:sz w:val="22"/>
                <w:szCs w:val="22"/>
              </w:rPr>
              <w:t>238 (27)</w:t>
            </w:r>
          </w:p>
        </w:tc>
        <w:tc>
          <w:tcPr>
            <w:tcW w:w="2160" w:type="dxa"/>
          </w:tcPr>
          <w:p w14:paraId="3FF59C35" w14:textId="77777777" w:rsidR="00120A5A" w:rsidRPr="00004EAA" w:rsidRDefault="00120A5A" w:rsidP="001F4548">
            <w:pPr>
              <w:jc w:val="center"/>
              <w:rPr>
                <w:rFonts w:ascii="Arial" w:hAnsi="Arial" w:cs="Arial"/>
                <w:sz w:val="22"/>
                <w:szCs w:val="22"/>
              </w:rPr>
            </w:pPr>
            <w:r w:rsidRPr="00004EAA">
              <w:rPr>
                <w:rFonts w:ascii="Arial" w:hAnsi="Arial" w:cs="Arial"/>
                <w:sz w:val="22"/>
                <w:szCs w:val="22"/>
              </w:rPr>
              <w:t>29.4 (23.4, 35.7)</w:t>
            </w:r>
          </w:p>
        </w:tc>
        <w:tc>
          <w:tcPr>
            <w:tcW w:w="1080" w:type="dxa"/>
          </w:tcPr>
          <w:p w14:paraId="4C7669FB" w14:textId="77777777" w:rsidR="00120A5A" w:rsidRPr="00004EAA" w:rsidRDefault="00120A5A" w:rsidP="001F4548">
            <w:pPr>
              <w:jc w:val="center"/>
              <w:rPr>
                <w:rFonts w:ascii="Arial" w:hAnsi="Arial" w:cs="Arial"/>
                <w:sz w:val="22"/>
                <w:szCs w:val="22"/>
              </w:rPr>
            </w:pPr>
          </w:p>
        </w:tc>
        <w:tc>
          <w:tcPr>
            <w:tcW w:w="2160" w:type="dxa"/>
          </w:tcPr>
          <w:p w14:paraId="75CCAA68" w14:textId="77777777" w:rsidR="00120A5A" w:rsidRPr="00004EAA" w:rsidRDefault="00120A5A" w:rsidP="001F4548">
            <w:pPr>
              <w:jc w:val="center"/>
              <w:rPr>
                <w:rFonts w:ascii="Arial" w:hAnsi="Arial" w:cs="Arial"/>
                <w:sz w:val="22"/>
                <w:szCs w:val="22"/>
              </w:rPr>
            </w:pPr>
          </w:p>
        </w:tc>
        <w:tc>
          <w:tcPr>
            <w:tcW w:w="1170" w:type="dxa"/>
          </w:tcPr>
          <w:p w14:paraId="47B24B05" w14:textId="77777777" w:rsidR="00120A5A" w:rsidRPr="00004EAA" w:rsidRDefault="00120A5A" w:rsidP="001F4548">
            <w:pPr>
              <w:jc w:val="center"/>
              <w:rPr>
                <w:rFonts w:ascii="Arial" w:hAnsi="Arial" w:cs="Arial"/>
                <w:sz w:val="22"/>
                <w:szCs w:val="22"/>
              </w:rPr>
            </w:pPr>
          </w:p>
        </w:tc>
      </w:tr>
    </w:tbl>
    <w:p w14:paraId="6549E06E" w14:textId="77777777" w:rsidR="00671CFA" w:rsidRDefault="00671CFA" w:rsidP="00D766E2">
      <w:pPr>
        <w:contextualSpacing/>
        <w:rPr>
          <w:rFonts w:ascii="Arial" w:hAnsi="Arial" w:cs="Arial"/>
          <w:sz w:val="22"/>
          <w:szCs w:val="22"/>
          <w:vertAlign w:val="superscript"/>
        </w:rPr>
      </w:pPr>
    </w:p>
    <w:p w14:paraId="551B97F7" w14:textId="77777777" w:rsidR="00300346" w:rsidRPr="008407EC" w:rsidRDefault="00FB7A82" w:rsidP="00D766E2">
      <w:pPr>
        <w:contextualSpacing/>
        <w:rPr>
          <w:rFonts w:ascii="Arial" w:hAnsi="Arial" w:cs="Arial"/>
          <w:sz w:val="22"/>
          <w:szCs w:val="22"/>
        </w:rPr>
      </w:pPr>
      <w:r w:rsidRPr="008407EC">
        <w:rPr>
          <w:rFonts w:ascii="Arial" w:hAnsi="Arial" w:cs="Arial"/>
          <w:sz w:val="22"/>
          <w:szCs w:val="22"/>
          <w:vertAlign w:val="superscript"/>
        </w:rPr>
        <w:t>1</w:t>
      </w:r>
      <w:r w:rsidRPr="008407EC">
        <w:rPr>
          <w:rFonts w:ascii="Arial" w:hAnsi="Arial" w:cs="Arial"/>
          <w:sz w:val="22"/>
          <w:szCs w:val="22"/>
        </w:rPr>
        <w:t xml:space="preserve">Optimal adherence is the self-reported taking </w:t>
      </w:r>
      <w:r w:rsidR="003B0B8D" w:rsidRPr="008407EC">
        <w:rPr>
          <w:rFonts w:ascii="Arial" w:eastAsia="MS Gothic" w:hAnsi="Arial" w:cs="Arial"/>
          <w:color w:val="000000"/>
          <w:sz w:val="22"/>
          <w:szCs w:val="22"/>
        </w:rPr>
        <w:t>≥</w:t>
      </w:r>
      <w:r w:rsidRPr="008407EC">
        <w:rPr>
          <w:rFonts w:ascii="Arial" w:hAnsi="Arial" w:cs="Arial"/>
          <w:sz w:val="22"/>
          <w:szCs w:val="22"/>
        </w:rPr>
        <w:t xml:space="preserve">80% of study pills, no personal vitamin D supplementation, and no gaps in pill-taking of </w:t>
      </w:r>
      <w:r w:rsidR="003B0B8D" w:rsidRPr="008407EC">
        <w:rPr>
          <w:rFonts w:ascii="Arial" w:eastAsia="MS Gothic" w:hAnsi="Arial" w:cs="Arial"/>
          <w:color w:val="000000"/>
          <w:sz w:val="22"/>
          <w:szCs w:val="22"/>
        </w:rPr>
        <w:t>≥</w:t>
      </w:r>
      <w:r w:rsidRPr="008407EC">
        <w:rPr>
          <w:rFonts w:ascii="Arial" w:hAnsi="Arial" w:cs="Arial"/>
          <w:sz w:val="22"/>
          <w:szCs w:val="22"/>
        </w:rPr>
        <w:t xml:space="preserve">seven days. </w:t>
      </w:r>
    </w:p>
    <w:p w14:paraId="6B617F1C" w14:textId="6FB24111" w:rsidR="00DC7FEF" w:rsidRDefault="00300346" w:rsidP="00300346">
      <w:pPr>
        <w:contextualSpacing/>
        <w:rPr>
          <w:rFonts w:ascii="Arial" w:hAnsi="Arial" w:cs="Arial"/>
          <w:sz w:val="22"/>
          <w:szCs w:val="22"/>
        </w:rPr>
      </w:pPr>
      <w:r w:rsidRPr="008407EC">
        <w:rPr>
          <w:rFonts w:ascii="Arial" w:hAnsi="Arial" w:cs="Arial"/>
          <w:sz w:val="22"/>
          <w:szCs w:val="22"/>
          <w:vertAlign w:val="superscript"/>
        </w:rPr>
        <w:lastRenderedPageBreak/>
        <w:t>2</w:t>
      </w:r>
      <w:r w:rsidR="00D766E2" w:rsidRPr="008407EC">
        <w:rPr>
          <w:rFonts w:ascii="Arial" w:hAnsi="Arial" w:cs="Arial"/>
          <w:sz w:val="22"/>
          <w:szCs w:val="22"/>
        </w:rPr>
        <w:t xml:space="preserve">All variables are shown which had a univariate association with </w:t>
      </w:r>
      <w:r w:rsidR="003B0B8D" w:rsidRPr="008407EC">
        <w:rPr>
          <w:rFonts w:ascii="Arial" w:hAnsi="Arial" w:cs="Arial"/>
          <w:sz w:val="22"/>
          <w:szCs w:val="22"/>
        </w:rPr>
        <w:t>25(</w:t>
      </w:r>
      <w:proofErr w:type="gramStart"/>
      <w:r w:rsidR="003B0B8D" w:rsidRPr="008407EC">
        <w:rPr>
          <w:rFonts w:ascii="Arial" w:hAnsi="Arial" w:cs="Arial"/>
          <w:sz w:val="22"/>
          <w:szCs w:val="22"/>
        </w:rPr>
        <w:t>OH)</w:t>
      </w:r>
      <w:r w:rsidR="00D766E2" w:rsidRPr="00974142">
        <w:rPr>
          <w:rFonts w:ascii="Arial" w:hAnsi="Arial" w:cs="Arial"/>
          <w:sz w:val="22"/>
          <w:szCs w:val="22"/>
        </w:rPr>
        <w:t>D</w:t>
      </w:r>
      <w:proofErr w:type="gramEnd"/>
      <w:r w:rsidR="003B0B8D" w:rsidRPr="00974142">
        <w:rPr>
          <w:rFonts w:ascii="Arial" w:hAnsi="Arial" w:cs="Arial"/>
          <w:sz w:val="22"/>
          <w:szCs w:val="22"/>
        </w:rPr>
        <w:t xml:space="preserve"> </w:t>
      </w:r>
      <w:r w:rsidR="008407EC" w:rsidRPr="00974142">
        <w:rPr>
          <w:rFonts w:ascii="Arial" w:hAnsi="Arial" w:cs="Arial"/>
          <w:sz w:val="22"/>
          <w:szCs w:val="22"/>
        </w:rPr>
        <w:t>response</w:t>
      </w:r>
      <w:r w:rsidR="00974142" w:rsidRPr="00974142">
        <w:rPr>
          <w:rFonts w:ascii="Arial" w:hAnsi="Arial" w:cs="Arial"/>
          <w:sz w:val="22"/>
          <w:szCs w:val="22"/>
        </w:rPr>
        <w:t xml:space="preserve"> </w:t>
      </w:r>
      <w:r w:rsidR="003B0B8D" w:rsidRPr="008407EC">
        <w:rPr>
          <w:rFonts w:ascii="Arial" w:hAnsi="Arial" w:cs="Arial"/>
          <w:sz w:val="22"/>
          <w:szCs w:val="22"/>
        </w:rPr>
        <w:t>after testing all those</w:t>
      </w:r>
      <w:r w:rsidR="00082EC7" w:rsidRPr="008407EC">
        <w:rPr>
          <w:rFonts w:ascii="Arial" w:hAnsi="Arial" w:cs="Arial"/>
          <w:sz w:val="22"/>
          <w:szCs w:val="22"/>
        </w:rPr>
        <w:t xml:space="preserve"> in Supplemental Table 1.</w:t>
      </w:r>
      <w:r w:rsidR="00FB7A82" w:rsidRPr="008407EC">
        <w:rPr>
          <w:rFonts w:ascii="Arial" w:hAnsi="Arial" w:cs="Arial"/>
          <w:sz w:val="22"/>
          <w:szCs w:val="22"/>
        </w:rPr>
        <w:t xml:space="preserve"> </w:t>
      </w:r>
      <w:r w:rsidR="00D766E2" w:rsidRPr="008407EC">
        <w:rPr>
          <w:rFonts w:ascii="Arial" w:hAnsi="Arial" w:cs="Arial"/>
          <w:sz w:val="22"/>
          <w:szCs w:val="22"/>
        </w:rPr>
        <w:t>When numbers do not sum to column tota</w:t>
      </w:r>
      <w:r w:rsidRPr="008407EC">
        <w:rPr>
          <w:rFonts w:ascii="Arial" w:hAnsi="Arial" w:cs="Arial"/>
          <w:sz w:val="22"/>
          <w:szCs w:val="22"/>
        </w:rPr>
        <w:t xml:space="preserve">ls, this is due to missing data. </w:t>
      </w:r>
    </w:p>
    <w:p w14:paraId="1F82F13A" w14:textId="0583FEC0" w:rsidR="00D766E2" w:rsidRPr="008407EC" w:rsidRDefault="00DC7FEF" w:rsidP="00300346">
      <w:pPr>
        <w:contextualSpacing/>
        <w:rPr>
          <w:rFonts w:ascii="Arial" w:hAnsi="Arial" w:cs="Arial"/>
          <w:sz w:val="22"/>
          <w:szCs w:val="22"/>
        </w:rPr>
      </w:pPr>
      <w:r w:rsidRPr="00DC7FEF">
        <w:rPr>
          <w:rFonts w:ascii="Arial" w:hAnsi="Arial" w:cs="Arial"/>
          <w:sz w:val="22"/>
          <w:szCs w:val="22"/>
          <w:vertAlign w:val="superscript"/>
        </w:rPr>
        <w:t>3</w:t>
      </w:r>
      <w:r w:rsidR="00520642" w:rsidRPr="008407EC">
        <w:rPr>
          <w:rFonts w:ascii="Arial" w:hAnsi="Arial" w:cs="Arial"/>
          <w:sz w:val="22"/>
          <w:szCs w:val="22"/>
        </w:rPr>
        <w:t>Estimates are</w:t>
      </w:r>
      <w:r w:rsidR="00D766E2" w:rsidRPr="008407EC">
        <w:rPr>
          <w:rFonts w:ascii="Arial" w:hAnsi="Arial" w:cs="Arial"/>
          <w:sz w:val="22"/>
          <w:szCs w:val="22"/>
        </w:rPr>
        <w:t xml:space="preserve"> the percent change in serum 25(OH) vitamin D level from baseline to </w:t>
      </w:r>
      <w:r w:rsidR="00A9453D" w:rsidRPr="008407EC">
        <w:rPr>
          <w:rFonts w:ascii="Arial" w:hAnsi="Arial" w:cs="Arial"/>
          <w:sz w:val="22"/>
          <w:szCs w:val="22"/>
        </w:rPr>
        <w:t>Year 1</w:t>
      </w:r>
      <w:r w:rsidR="00D766E2" w:rsidRPr="008407EC">
        <w:rPr>
          <w:rFonts w:ascii="Arial" w:hAnsi="Arial" w:cs="Arial"/>
          <w:sz w:val="22"/>
          <w:szCs w:val="22"/>
        </w:rPr>
        <w:t xml:space="preserve"> relative to controls</w:t>
      </w:r>
      <w:r w:rsidR="00520642" w:rsidRPr="008407EC">
        <w:rPr>
          <w:rFonts w:ascii="Arial" w:hAnsi="Arial" w:cs="Arial"/>
          <w:sz w:val="22"/>
          <w:szCs w:val="22"/>
        </w:rPr>
        <w:t>,</w:t>
      </w:r>
      <w:r w:rsidR="00D766E2" w:rsidRPr="008407EC">
        <w:rPr>
          <w:rFonts w:ascii="Arial" w:hAnsi="Arial" w:cs="Arial"/>
          <w:sz w:val="22"/>
          <w:szCs w:val="22"/>
        </w:rPr>
        <w:t xml:space="preserve"> adjusted for study center, colonoscopy surveillance follow-up interval (3 or 5 year), sex and randomization group (2</w:t>
      </w:r>
      <w:r w:rsidR="00520642" w:rsidRPr="008407EC">
        <w:rPr>
          <w:rFonts w:ascii="Arial" w:hAnsi="Arial" w:cs="Arial"/>
          <w:sz w:val="22"/>
          <w:szCs w:val="22"/>
        </w:rPr>
        <w:t xml:space="preserve">- or </w:t>
      </w:r>
      <w:r w:rsidR="00D766E2" w:rsidRPr="008407EC">
        <w:rPr>
          <w:rFonts w:ascii="Arial" w:hAnsi="Arial" w:cs="Arial"/>
          <w:sz w:val="22"/>
          <w:szCs w:val="22"/>
        </w:rPr>
        <w:t>4-group).</w:t>
      </w:r>
    </w:p>
    <w:p w14:paraId="7D6D0AF1" w14:textId="6C2AAFE2" w:rsidR="00D766E2" w:rsidRPr="00974142" w:rsidRDefault="00DC7FEF" w:rsidP="00D766E2">
      <w:pPr>
        <w:rPr>
          <w:rFonts w:ascii="Arial" w:hAnsi="Arial" w:cs="Arial"/>
          <w:sz w:val="22"/>
          <w:szCs w:val="22"/>
        </w:rPr>
      </w:pPr>
      <w:r>
        <w:rPr>
          <w:rFonts w:ascii="Arial" w:hAnsi="Arial" w:cs="Arial"/>
          <w:sz w:val="22"/>
          <w:szCs w:val="22"/>
          <w:vertAlign w:val="superscript"/>
        </w:rPr>
        <w:t>4</w:t>
      </w:r>
      <w:r w:rsidR="00D766E2" w:rsidRPr="00974142">
        <w:rPr>
          <w:rFonts w:ascii="Arial" w:hAnsi="Arial" w:cs="Arial"/>
          <w:sz w:val="22"/>
          <w:szCs w:val="22"/>
        </w:rPr>
        <w:t>Percentiles of baseline 25(</w:t>
      </w:r>
      <w:proofErr w:type="gramStart"/>
      <w:r w:rsidR="00D766E2" w:rsidRPr="00974142">
        <w:rPr>
          <w:rFonts w:ascii="Arial" w:hAnsi="Arial" w:cs="Arial"/>
          <w:sz w:val="22"/>
          <w:szCs w:val="22"/>
        </w:rPr>
        <w:t>OH)D</w:t>
      </w:r>
      <w:proofErr w:type="gramEnd"/>
      <w:r w:rsidR="00D766E2" w:rsidRPr="00974142">
        <w:rPr>
          <w:rFonts w:ascii="Arial" w:hAnsi="Arial" w:cs="Arial"/>
          <w:sz w:val="22"/>
          <w:szCs w:val="22"/>
        </w:rPr>
        <w:t xml:space="preserve"> are derived from all participants with measured </w:t>
      </w:r>
      <w:r w:rsidR="00A9453D" w:rsidRPr="00974142">
        <w:rPr>
          <w:rFonts w:ascii="Arial" w:hAnsi="Arial" w:cs="Arial"/>
          <w:sz w:val="22"/>
          <w:szCs w:val="22"/>
        </w:rPr>
        <w:t>Year 1</w:t>
      </w:r>
      <w:r w:rsidR="00D766E2" w:rsidRPr="00974142">
        <w:rPr>
          <w:rFonts w:ascii="Arial" w:hAnsi="Arial" w:cs="Arial"/>
          <w:sz w:val="22"/>
          <w:szCs w:val="22"/>
        </w:rPr>
        <w:t xml:space="preserve"> 25(OH)D. To assist interpretation: The equivalent </w:t>
      </w:r>
      <w:r w:rsidR="00A9453D" w:rsidRPr="00974142">
        <w:rPr>
          <w:rFonts w:ascii="Arial" w:hAnsi="Arial" w:cs="Arial"/>
          <w:sz w:val="22"/>
          <w:szCs w:val="22"/>
        </w:rPr>
        <w:t>Year 1</w:t>
      </w:r>
      <w:r w:rsidR="00D766E2" w:rsidRPr="00974142">
        <w:rPr>
          <w:rFonts w:ascii="Arial" w:hAnsi="Arial" w:cs="Arial"/>
          <w:sz w:val="22"/>
          <w:szCs w:val="22"/>
        </w:rPr>
        <w:t xml:space="preserve"> serum 25(OH) vitamin D concentration for participants with median baseline level (23.2 ng/</w:t>
      </w:r>
      <w:r w:rsidR="00FE13BA">
        <w:rPr>
          <w:rFonts w:ascii="Arial" w:hAnsi="Arial" w:cs="Arial"/>
          <w:sz w:val="22"/>
          <w:szCs w:val="22"/>
        </w:rPr>
        <w:t>mL</w:t>
      </w:r>
      <w:r w:rsidR="00D766E2" w:rsidRPr="00974142">
        <w:rPr>
          <w:rFonts w:ascii="Arial" w:hAnsi="Arial" w:cs="Arial"/>
          <w:sz w:val="22"/>
          <w:szCs w:val="22"/>
        </w:rPr>
        <w:t>) and an increase of 20% would be 27.8 ng/</w:t>
      </w:r>
      <w:r w:rsidR="00FE13BA">
        <w:rPr>
          <w:rFonts w:ascii="Arial" w:hAnsi="Arial" w:cs="Arial"/>
          <w:sz w:val="22"/>
          <w:szCs w:val="22"/>
        </w:rPr>
        <w:t>mL</w:t>
      </w:r>
      <w:r w:rsidR="00D766E2" w:rsidRPr="00974142">
        <w:rPr>
          <w:rFonts w:ascii="Arial" w:hAnsi="Arial" w:cs="Arial"/>
          <w:sz w:val="22"/>
          <w:szCs w:val="22"/>
        </w:rPr>
        <w:t>; 25% (29.0 ng/</w:t>
      </w:r>
      <w:r w:rsidR="00FE13BA">
        <w:rPr>
          <w:rFonts w:ascii="Arial" w:hAnsi="Arial" w:cs="Arial"/>
          <w:sz w:val="22"/>
          <w:szCs w:val="22"/>
        </w:rPr>
        <w:t>mL</w:t>
      </w:r>
      <w:r w:rsidR="00D766E2" w:rsidRPr="00974142">
        <w:rPr>
          <w:rFonts w:ascii="Arial" w:hAnsi="Arial" w:cs="Arial"/>
          <w:sz w:val="22"/>
          <w:szCs w:val="22"/>
        </w:rPr>
        <w:t>), 30% (30.2 ng/</w:t>
      </w:r>
      <w:r w:rsidR="00FE13BA">
        <w:rPr>
          <w:rFonts w:ascii="Arial" w:hAnsi="Arial" w:cs="Arial"/>
          <w:sz w:val="22"/>
          <w:szCs w:val="22"/>
        </w:rPr>
        <w:t>mL</w:t>
      </w:r>
      <w:r w:rsidR="00D766E2" w:rsidRPr="00974142">
        <w:rPr>
          <w:rFonts w:ascii="Arial" w:hAnsi="Arial" w:cs="Arial"/>
          <w:sz w:val="22"/>
          <w:szCs w:val="22"/>
        </w:rPr>
        <w:t>), 35% (31.3 ng/</w:t>
      </w:r>
      <w:r w:rsidR="00FE13BA">
        <w:rPr>
          <w:rFonts w:ascii="Arial" w:hAnsi="Arial" w:cs="Arial"/>
          <w:sz w:val="22"/>
          <w:szCs w:val="22"/>
        </w:rPr>
        <w:t>mL</w:t>
      </w:r>
      <w:r w:rsidR="00D766E2" w:rsidRPr="00974142">
        <w:rPr>
          <w:rFonts w:ascii="Arial" w:hAnsi="Arial" w:cs="Arial"/>
          <w:sz w:val="22"/>
          <w:szCs w:val="22"/>
        </w:rPr>
        <w:t>), 40% (32.5 ng/</w:t>
      </w:r>
      <w:r w:rsidR="00FE13BA">
        <w:rPr>
          <w:rFonts w:ascii="Arial" w:hAnsi="Arial" w:cs="Arial"/>
          <w:sz w:val="22"/>
          <w:szCs w:val="22"/>
        </w:rPr>
        <w:t>mL</w:t>
      </w:r>
      <w:r w:rsidR="00D766E2" w:rsidRPr="00974142">
        <w:rPr>
          <w:rFonts w:ascii="Arial" w:hAnsi="Arial" w:cs="Arial"/>
          <w:sz w:val="22"/>
          <w:szCs w:val="22"/>
        </w:rPr>
        <w:t>)</w:t>
      </w:r>
    </w:p>
    <w:p w14:paraId="1EAC1B42" w14:textId="70D53A26" w:rsidR="001325FB" w:rsidRPr="00974142" w:rsidRDefault="00DC7FEF" w:rsidP="00D766E2">
      <w:pPr>
        <w:rPr>
          <w:rFonts w:ascii="Arial" w:hAnsi="Arial" w:cs="Arial"/>
          <w:sz w:val="22"/>
          <w:szCs w:val="22"/>
        </w:rPr>
      </w:pPr>
      <w:r>
        <w:rPr>
          <w:rFonts w:ascii="Arial" w:hAnsi="Arial" w:cs="Arial"/>
          <w:sz w:val="22"/>
          <w:szCs w:val="22"/>
          <w:vertAlign w:val="superscript"/>
        </w:rPr>
        <w:t>5</w:t>
      </w:r>
      <w:r w:rsidR="001325FB" w:rsidRPr="00974142">
        <w:rPr>
          <w:rFonts w:ascii="Arial" w:hAnsi="Arial" w:cs="Arial"/>
          <w:sz w:val="22"/>
          <w:szCs w:val="22"/>
        </w:rPr>
        <w:t xml:space="preserve">High activity: vigorous activity on </w:t>
      </w:r>
      <w:r w:rsidR="001325FB" w:rsidRPr="00974142">
        <w:rPr>
          <w:rFonts w:ascii="Arial" w:eastAsia="MS Gothic" w:hAnsi="Arial" w:cs="Arial"/>
          <w:color w:val="000000"/>
          <w:sz w:val="22"/>
          <w:szCs w:val="22"/>
        </w:rPr>
        <w:t>≥</w:t>
      </w:r>
      <w:r w:rsidR="001325FB" w:rsidRPr="00974142">
        <w:rPr>
          <w:rFonts w:ascii="Arial" w:hAnsi="Arial" w:cs="Arial"/>
          <w:sz w:val="22"/>
          <w:szCs w:val="22"/>
        </w:rPr>
        <w:t xml:space="preserve">3 days/week achieving </w:t>
      </w:r>
      <w:r w:rsidR="001325FB" w:rsidRPr="00974142">
        <w:rPr>
          <w:rFonts w:ascii="Arial" w:eastAsia="MS Gothic" w:hAnsi="Arial" w:cs="Arial"/>
          <w:color w:val="000000"/>
          <w:sz w:val="22"/>
          <w:szCs w:val="22"/>
        </w:rPr>
        <w:t>≥</w:t>
      </w:r>
      <w:r w:rsidR="001325FB" w:rsidRPr="00974142">
        <w:rPr>
          <w:rFonts w:ascii="Arial" w:hAnsi="Arial" w:cs="Arial"/>
          <w:sz w:val="22"/>
          <w:szCs w:val="22"/>
        </w:rPr>
        <w:t xml:space="preserve">1500 </w:t>
      </w:r>
      <w:r w:rsidR="001325FB" w:rsidRPr="00974142">
        <w:rPr>
          <w:rStyle w:val="st"/>
          <w:rFonts w:ascii="Arial" w:hAnsi="Arial" w:cs="Arial"/>
          <w:sz w:val="22"/>
          <w:szCs w:val="22"/>
        </w:rPr>
        <w:t>Metabolic Equivalent of Task (</w:t>
      </w:r>
      <w:r w:rsidR="001325FB" w:rsidRPr="00974142">
        <w:rPr>
          <w:rFonts w:ascii="Arial" w:hAnsi="Arial" w:cs="Arial"/>
          <w:sz w:val="22"/>
          <w:szCs w:val="22"/>
        </w:rPr>
        <w:t xml:space="preserve">MET)-minutes/week OR 7 days of any combination of activities achieving </w:t>
      </w:r>
      <w:r w:rsidR="001325FB" w:rsidRPr="00974142">
        <w:rPr>
          <w:rFonts w:ascii="Arial" w:eastAsia="MS Gothic" w:hAnsi="Arial" w:cs="Arial"/>
          <w:color w:val="000000"/>
          <w:sz w:val="22"/>
          <w:szCs w:val="22"/>
        </w:rPr>
        <w:t>≥</w:t>
      </w:r>
      <w:r w:rsidR="001325FB" w:rsidRPr="00974142">
        <w:rPr>
          <w:rFonts w:ascii="Arial" w:hAnsi="Arial" w:cs="Arial"/>
          <w:sz w:val="22"/>
          <w:szCs w:val="22"/>
        </w:rPr>
        <w:t xml:space="preserve">3000 MET-minutes/week. Moderate activity:  </w:t>
      </w:r>
      <w:r w:rsidR="001325FB" w:rsidRPr="00974142">
        <w:rPr>
          <w:rFonts w:ascii="Arial" w:eastAsia="MS Gothic" w:hAnsi="Arial" w:cs="Arial"/>
          <w:color w:val="000000"/>
          <w:sz w:val="22"/>
          <w:szCs w:val="22"/>
        </w:rPr>
        <w:t>≥</w:t>
      </w:r>
      <w:r w:rsidR="001325FB" w:rsidRPr="00974142">
        <w:rPr>
          <w:rFonts w:ascii="Arial" w:hAnsi="Arial" w:cs="Arial"/>
          <w:sz w:val="22"/>
          <w:szCs w:val="22"/>
        </w:rPr>
        <w:t xml:space="preserve">3 days/week of vigorous activity of </w:t>
      </w:r>
      <w:r w:rsidR="001325FB" w:rsidRPr="00974142">
        <w:rPr>
          <w:rFonts w:ascii="Arial" w:eastAsia="MS Gothic" w:hAnsi="Arial" w:cs="Arial"/>
          <w:color w:val="000000"/>
          <w:sz w:val="22"/>
          <w:szCs w:val="22"/>
        </w:rPr>
        <w:t>≥</w:t>
      </w:r>
      <w:r w:rsidR="001325FB" w:rsidRPr="00974142">
        <w:rPr>
          <w:rFonts w:ascii="Arial" w:hAnsi="Arial" w:cs="Arial"/>
          <w:sz w:val="22"/>
          <w:szCs w:val="22"/>
        </w:rPr>
        <w:t xml:space="preserve">20 minutes/day OR </w:t>
      </w:r>
      <w:r w:rsidR="001325FB" w:rsidRPr="00974142">
        <w:rPr>
          <w:rFonts w:ascii="Arial" w:eastAsia="MS Gothic" w:hAnsi="Arial" w:cs="Arial"/>
          <w:color w:val="000000"/>
          <w:sz w:val="22"/>
          <w:szCs w:val="22"/>
        </w:rPr>
        <w:t>≥</w:t>
      </w:r>
      <w:r w:rsidR="001325FB" w:rsidRPr="00974142">
        <w:rPr>
          <w:rFonts w:ascii="Arial" w:hAnsi="Arial" w:cs="Arial"/>
          <w:sz w:val="22"/>
          <w:szCs w:val="22"/>
        </w:rPr>
        <w:t xml:space="preserve">5 days of moderate activity and/or walking of </w:t>
      </w:r>
      <w:r w:rsidR="001325FB" w:rsidRPr="00974142">
        <w:rPr>
          <w:rFonts w:ascii="Arial" w:eastAsia="MS Gothic" w:hAnsi="Arial" w:cs="Arial"/>
          <w:color w:val="000000"/>
          <w:sz w:val="22"/>
          <w:szCs w:val="22"/>
        </w:rPr>
        <w:t>≥</w:t>
      </w:r>
      <w:r w:rsidR="001325FB" w:rsidRPr="00974142">
        <w:rPr>
          <w:rFonts w:ascii="Arial" w:hAnsi="Arial" w:cs="Arial"/>
          <w:sz w:val="22"/>
          <w:szCs w:val="22"/>
        </w:rPr>
        <w:t xml:space="preserve">30 minutes/day OR </w:t>
      </w:r>
      <w:r w:rsidR="001325FB" w:rsidRPr="00974142">
        <w:rPr>
          <w:rFonts w:ascii="Arial" w:eastAsia="MS Gothic" w:hAnsi="Arial" w:cs="Arial"/>
          <w:color w:val="000000"/>
          <w:sz w:val="22"/>
          <w:szCs w:val="22"/>
        </w:rPr>
        <w:t>≥</w:t>
      </w:r>
      <w:r w:rsidR="001325FB" w:rsidRPr="00974142">
        <w:rPr>
          <w:rFonts w:ascii="Arial" w:hAnsi="Arial" w:cs="Arial"/>
          <w:sz w:val="22"/>
          <w:szCs w:val="22"/>
        </w:rPr>
        <w:t xml:space="preserve">5 days of any activity achieving </w:t>
      </w:r>
      <w:r w:rsidR="001325FB" w:rsidRPr="00974142">
        <w:rPr>
          <w:rFonts w:ascii="Arial" w:eastAsia="MS Gothic" w:hAnsi="Arial" w:cs="Arial"/>
          <w:color w:val="000000"/>
          <w:sz w:val="22"/>
          <w:szCs w:val="22"/>
        </w:rPr>
        <w:t>≥</w:t>
      </w:r>
      <w:r w:rsidR="001325FB" w:rsidRPr="00974142">
        <w:rPr>
          <w:rFonts w:ascii="Arial" w:hAnsi="Arial" w:cs="Arial"/>
          <w:sz w:val="22"/>
          <w:szCs w:val="22"/>
        </w:rPr>
        <w:t>600 MET-minutes/week. Low: less than moderate activity level.</w:t>
      </w:r>
    </w:p>
    <w:p w14:paraId="3964C8CE" w14:textId="7D8694D1" w:rsidR="00D766E2" w:rsidRPr="00974142" w:rsidRDefault="00DC7FEF" w:rsidP="00D766E2">
      <w:pPr>
        <w:rPr>
          <w:rFonts w:ascii="Arial" w:hAnsi="Arial" w:cs="Arial"/>
          <w:sz w:val="22"/>
          <w:szCs w:val="22"/>
        </w:rPr>
      </w:pPr>
      <w:r>
        <w:rPr>
          <w:rFonts w:ascii="Arial" w:hAnsi="Arial" w:cs="Arial"/>
          <w:sz w:val="22"/>
          <w:szCs w:val="22"/>
          <w:vertAlign w:val="superscript"/>
        </w:rPr>
        <w:t>6</w:t>
      </w:r>
      <w:r w:rsidR="00D766E2" w:rsidRPr="00974142">
        <w:rPr>
          <w:rFonts w:ascii="Arial" w:hAnsi="Arial" w:cs="Arial"/>
          <w:sz w:val="22"/>
          <w:szCs w:val="22"/>
          <w:vertAlign w:val="superscript"/>
        </w:rPr>
        <w:t xml:space="preserve"> </w:t>
      </w:r>
      <w:r w:rsidR="00D766E2" w:rsidRPr="00974142">
        <w:rPr>
          <w:rFonts w:ascii="Arial" w:hAnsi="Arial" w:cs="Arial"/>
          <w:sz w:val="22"/>
          <w:szCs w:val="22"/>
        </w:rPr>
        <w:t xml:space="preserve">Sex-specific quartiles are calculated for the whole study population.  </w:t>
      </w:r>
    </w:p>
    <w:p w14:paraId="6A7867F1" w14:textId="633A6DD6" w:rsidR="00D766E2" w:rsidRPr="00974142" w:rsidRDefault="00DC7FEF" w:rsidP="00D766E2">
      <w:pPr>
        <w:rPr>
          <w:rFonts w:ascii="Arial" w:hAnsi="Arial" w:cs="Arial"/>
          <w:sz w:val="22"/>
          <w:szCs w:val="22"/>
        </w:rPr>
      </w:pPr>
      <w:r>
        <w:rPr>
          <w:rFonts w:ascii="Arial" w:hAnsi="Arial" w:cs="Arial"/>
          <w:sz w:val="22"/>
          <w:szCs w:val="22"/>
          <w:vertAlign w:val="superscript"/>
        </w:rPr>
        <w:t>7</w:t>
      </w:r>
      <w:r w:rsidR="00D766E2" w:rsidRPr="00974142">
        <w:rPr>
          <w:rFonts w:ascii="Arial" w:hAnsi="Arial" w:cs="Arial"/>
          <w:sz w:val="22"/>
          <w:szCs w:val="22"/>
          <w:vertAlign w:val="superscript"/>
        </w:rPr>
        <w:t xml:space="preserve"> </w:t>
      </w:r>
      <w:r w:rsidR="00D766E2" w:rsidRPr="00974142">
        <w:rPr>
          <w:rFonts w:ascii="Arial" w:hAnsi="Arial" w:cs="Arial"/>
          <w:sz w:val="22"/>
          <w:szCs w:val="22"/>
        </w:rPr>
        <w:t>Cut</w:t>
      </w:r>
      <w:r w:rsidR="003E4452" w:rsidRPr="00974142">
        <w:rPr>
          <w:rFonts w:ascii="Arial" w:hAnsi="Arial" w:cs="Arial"/>
          <w:sz w:val="22"/>
          <w:szCs w:val="22"/>
        </w:rPr>
        <w:t xml:space="preserve"> </w:t>
      </w:r>
      <w:r w:rsidR="00D766E2" w:rsidRPr="00974142">
        <w:rPr>
          <w:rFonts w:ascii="Arial" w:hAnsi="Arial" w:cs="Arial"/>
          <w:sz w:val="22"/>
          <w:szCs w:val="22"/>
        </w:rPr>
        <w:t>points for dietary vitamin D quartiles</w:t>
      </w:r>
      <w:r w:rsidR="003E4452" w:rsidRPr="00974142">
        <w:rPr>
          <w:rFonts w:ascii="Arial" w:hAnsi="Arial" w:cs="Arial"/>
          <w:sz w:val="22"/>
          <w:szCs w:val="22"/>
        </w:rPr>
        <w:t>, IU/day</w:t>
      </w:r>
      <w:r w:rsidR="00D766E2" w:rsidRPr="00974142">
        <w:rPr>
          <w:rFonts w:ascii="Arial" w:hAnsi="Arial" w:cs="Arial"/>
          <w:sz w:val="22"/>
          <w:szCs w:val="22"/>
        </w:rPr>
        <w:t>:  men (26.6, 59.65, 114.15); women (18.05, 42.6, 101.8)</w:t>
      </w:r>
    </w:p>
    <w:p w14:paraId="283871FA" w14:textId="05A6232C" w:rsidR="00D766E2" w:rsidRPr="00974142" w:rsidRDefault="00DC7FEF" w:rsidP="00D766E2">
      <w:pPr>
        <w:rPr>
          <w:rFonts w:ascii="Arial" w:hAnsi="Arial" w:cs="Arial"/>
          <w:sz w:val="22"/>
          <w:szCs w:val="22"/>
        </w:rPr>
      </w:pPr>
      <w:r>
        <w:rPr>
          <w:rFonts w:ascii="Arial" w:hAnsi="Arial" w:cs="Arial"/>
          <w:sz w:val="22"/>
          <w:szCs w:val="22"/>
          <w:vertAlign w:val="superscript"/>
        </w:rPr>
        <w:t>8</w:t>
      </w:r>
      <w:r w:rsidR="00D766E2" w:rsidRPr="00974142">
        <w:rPr>
          <w:rFonts w:ascii="Arial" w:hAnsi="Arial" w:cs="Arial"/>
          <w:sz w:val="22"/>
          <w:szCs w:val="22"/>
          <w:vertAlign w:val="superscript"/>
        </w:rPr>
        <w:t xml:space="preserve"> </w:t>
      </w:r>
      <w:r w:rsidR="00D766E2" w:rsidRPr="00974142">
        <w:rPr>
          <w:rFonts w:ascii="Arial" w:hAnsi="Arial" w:cs="Arial"/>
          <w:sz w:val="22"/>
          <w:szCs w:val="22"/>
        </w:rPr>
        <w:t>Cut</w:t>
      </w:r>
      <w:r w:rsidR="003E4452" w:rsidRPr="00974142">
        <w:rPr>
          <w:rFonts w:ascii="Arial" w:hAnsi="Arial" w:cs="Arial"/>
          <w:sz w:val="22"/>
          <w:szCs w:val="22"/>
        </w:rPr>
        <w:t xml:space="preserve"> </w:t>
      </w:r>
      <w:r w:rsidR="00D766E2" w:rsidRPr="00974142">
        <w:rPr>
          <w:rFonts w:ascii="Arial" w:hAnsi="Arial" w:cs="Arial"/>
          <w:sz w:val="22"/>
          <w:szCs w:val="22"/>
        </w:rPr>
        <w:t>points for dietary calcium quartiles</w:t>
      </w:r>
      <w:r w:rsidR="003E4452" w:rsidRPr="00974142">
        <w:rPr>
          <w:rFonts w:ascii="Arial" w:hAnsi="Arial" w:cs="Arial"/>
          <w:sz w:val="22"/>
          <w:szCs w:val="22"/>
        </w:rPr>
        <w:t xml:space="preserve"> mg/day</w:t>
      </w:r>
      <w:r w:rsidR="00D766E2" w:rsidRPr="00974142">
        <w:rPr>
          <w:rFonts w:ascii="Arial" w:hAnsi="Arial" w:cs="Arial"/>
          <w:sz w:val="22"/>
          <w:szCs w:val="22"/>
        </w:rPr>
        <w:t>:  men (251.63, 384.35, 589.65); women (206.80, 317.50, 497.90)</w:t>
      </w:r>
    </w:p>
    <w:p w14:paraId="18794D1A" w14:textId="77777777" w:rsidR="00D766E2" w:rsidRPr="00974142" w:rsidRDefault="00D766E2" w:rsidP="00D766E2">
      <w:pPr>
        <w:rPr>
          <w:rFonts w:ascii="Arial" w:hAnsi="Arial" w:cs="Arial"/>
          <w:sz w:val="22"/>
          <w:szCs w:val="22"/>
        </w:rPr>
      </w:pPr>
    </w:p>
    <w:p w14:paraId="008FAAA7" w14:textId="77777777" w:rsidR="00D766E2" w:rsidRPr="00974142" w:rsidRDefault="00D766E2" w:rsidP="00D766E2">
      <w:pPr>
        <w:rPr>
          <w:rFonts w:ascii="Arial" w:hAnsi="Arial" w:cs="Arial"/>
          <w:sz w:val="22"/>
          <w:szCs w:val="22"/>
        </w:rPr>
      </w:pPr>
      <w:r w:rsidRPr="00974142">
        <w:rPr>
          <w:rFonts w:ascii="Arial" w:hAnsi="Arial" w:cs="Arial"/>
          <w:sz w:val="22"/>
          <w:szCs w:val="22"/>
        </w:rPr>
        <w:br w:type="page"/>
      </w:r>
    </w:p>
    <w:p w14:paraId="229271BB" w14:textId="6FDE3162" w:rsidR="00D766E2" w:rsidRPr="00671CFA" w:rsidRDefault="00D766E2" w:rsidP="00D766E2">
      <w:pPr>
        <w:rPr>
          <w:rFonts w:ascii="Arial" w:hAnsi="Arial" w:cs="Arial"/>
          <w:sz w:val="22"/>
          <w:szCs w:val="22"/>
        </w:rPr>
      </w:pPr>
      <w:proofErr w:type="gramStart"/>
      <w:r w:rsidRPr="00974142">
        <w:rPr>
          <w:rFonts w:ascii="Arial" w:hAnsi="Arial" w:cs="Arial"/>
          <w:sz w:val="22"/>
          <w:szCs w:val="22"/>
        </w:rPr>
        <w:lastRenderedPageBreak/>
        <w:t>Supplemental Table 4.</w:t>
      </w:r>
      <w:proofErr w:type="gramEnd"/>
      <w:r w:rsidRPr="00974142">
        <w:rPr>
          <w:rFonts w:ascii="Arial" w:hAnsi="Arial" w:cs="Arial"/>
          <w:sz w:val="22"/>
          <w:szCs w:val="22"/>
        </w:rPr>
        <w:t xml:space="preserve">  </w:t>
      </w:r>
      <w:r w:rsidR="00215612" w:rsidRPr="00974142">
        <w:rPr>
          <w:rFonts w:ascii="Arial" w:hAnsi="Arial" w:cs="Arial"/>
          <w:sz w:val="22"/>
          <w:szCs w:val="22"/>
        </w:rPr>
        <w:t>Factors associated with</w:t>
      </w:r>
      <w:r w:rsidRPr="00974142">
        <w:rPr>
          <w:rFonts w:ascii="Arial" w:hAnsi="Arial" w:cs="Arial"/>
          <w:sz w:val="22"/>
          <w:szCs w:val="22"/>
        </w:rPr>
        <w:t xml:space="preserve"> baseline serum 25-hydroxyvitamin D </w:t>
      </w:r>
      <w:r w:rsidR="00215612" w:rsidRPr="00974142">
        <w:rPr>
          <w:rFonts w:ascii="Arial" w:hAnsi="Arial" w:cs="Arial"/>
          <w:sz w:val="22"/>
          <w:szCs w:val="22"/>
        </w:rPr>
        <w:t xml:space="preserve">among </w:t>
      </w:r>
      <w:proofErr w:type="gramStart"/>
      <w:r w:rsidR="00A16306" w:rsidRPr="00974142">
        <w:rPr>
          <w:rFonts w:ascii="Arial" w:hAnsi="Arial" w:cs="Arial"/>
          <w:sz w:val="22"/>
          <w:szCs w:val="22"/>
        </w:rPr>
        <w:t xml:space="preserve">non </w:t>
      </w:r>
      <w:r w:rsidRPr="00974142">
        <w:rPr>
          <w:rFonts w:ascii="Arial" w:hAnsi="Arial" w:cs="Arial"/>
          <w:sz w:val="22"/>
          <w:szCs w:val="22"/>
        </w:rPr>
        <w:t>Hispanic</w:t>
      </w:r>
      <w:proofErr w:type="gramEnd"/>
      <w:r w:rsidRPr="00974142">
        <w:rPr>
          <w:rFonts w:ascii="Arial" w:hAnsi="Arial" w:cs="Arial"/>
          <w:sz w:val="22"/>
          <w:szCs w:val="22"/>
        </w:rPr>
        <w:t xml:space="preserve"> whites</w:t>
      </w:r>
      <w:r w:rsidR="00520642" w:rsidRPr="00671CFA">
        <w:rPr>
          <w:rFonts w:ascii="Arial" w:hAnsi="Arial" w:cs="Arial"/>
          <w:sz w:val="22"/>
          <w:szCs w:val="22"/>
          <w:vertAlign w:val="superscript"/>
        </w:rPr>
        <w:t>1</w:t>
      </w:r>
    </w:p>
    <w:tbl>
      <w:tblPr>
        <w:tblpPr w:leftFromText="180" w:rightFromText="180" w:vertAnchor="text" w:tblpY="1"/>
        <w:tblOverlap w:val="never"/>
        <w:tblW w:w="14148" w:type="dxa"/>
        <w:tblLayout w:type="fixed"/>
        <w:tblLook w:val="04A0" w:firstRow="1" w:lastRow="0" w:firstColumn="1" w:lastColumn="0" w:noHBand="0" w:noVBand="1"/>
      </w:tblPr>
      <w:tblGrid>
        <w:gridCol w:w="2358"/>
        <w:gridCol w:w="90"/>
        <w:gridCol w:w="810"/>
        <w:gridCol w:w="1260"/>
        <w:gridCol w:w="2070"/>
        <w:gridCol w:w="1080"/>
        <w:gridCol w:w="2160"/>
        <w:gridCol w:w="1080"/>
        <w:gridCol w:w="2160"/>
        <w:gridCol w:w="1080"/>
      </w:tblGrid>
      <w:tr w:rsidR="000B208F" w:rsidRPr="00004EAA" w14:paraId="17911C40" w14:textId="77777777" w:rsidTr="000140CD">
        <w:tc>
          <w:tcPr>
            <w:tcW w:w="2448" w:type="dxa"/>
            <w:gridSpan w:val="2"/>
          </w:tcPr>
          <w:p w14:paraId="6721DB17" w14:textId="77777777" w:rsidR="00D766E2" w:rsidRPr="00004EAA" w:rsidRDefault="00D766E2" w:rsidP="000D68B7">
            <w:pPr>
              <w:rPr>
                <w:rFonts w:ascii="Arial" w:hAnsi="Arial" w:cs="Arial"/>
                <w:sz w:val="22"/>
                <w:szCs w:val="22"/>
              </w:rPr>
            </w:pPr>
          </w:p>
        </w:tc>
        <w:tc>
          <w:tcPr>
            <w:tcW w:w="810" w:type="dxa"/>
          </w:tcPr>
          <w:p w14:paraId="18DEE3A0" w14:textId="77777777" w:rsidR="00D766E2" w:rsidRPr="00004EAA" w:rsidRDefault="00D766E2" w:rsidP="000D68B7">
            <w:pPr>
              <w:jc w:val="center"/>
              <w:rPr>
                <w:rFonts w:ascii="Arial" w:hAnsi="Arial" w:cs="Arial"/>
                <w:sz w:val="22"/>
                <w:szCs w:val="22"/>
              </w:rPr>
            </w:pPr>
          </w:p>
        </w:tc>
        <w:tc>
          <w:tcPr>
            <w:tcW w:w="1260" w:type="dxa"/>
          </w:tcPr>
          <w:p w14:paraId="39CF4040" w14:textId="77777777" w:rsidR="00D766E2" w:rsidRPr="00004EAA" w:rsidRDefault="00D766E2" w:rsidP="000D68B7">
            <w:pPr>
              <w:jc w:val="center"/>
              <w:rPr>
                <w:rFonts w:ascii="Arial" w:hAnsi="Arial" w:cs="Arial"/>
                <w:sz w:val="22"/>
                <w:szCs w:val="22"/>
              </w:rPr>
            </w:pPr>
          </w:p>
        </w:tc>
        <w:tc>
          <w:tcPr>
            <w:tcW w:w="2070" w:type="dxa"/>
          </w:tcPr>
          <w:p w14:paraId="5EE0A9E5" w14:textId="0E930B40" w:rsidR="00D766E2" w:rsidRPr="00004EAA" w:rsidRDefault="00520642" w:rsidP="000D68B7">
            <w:pPr>
              <w:jc w:val="center"/>
              <w:rPr>
                <w:rFonts w:ascii="Arial" w:hAnsi="Arial" w:cs="Arial"/>
                <w:sz w:val="22"/>
                <w:szCs w:val="22"/>
              </w:rPr>
            </w:pPr>
            <w:r w:rsidRPr="00004EAA">
              <w:rPr>
                <w:rFonts w:ascii="Arial" w:hAnsi="Arial" w:cs="Arial"/>
                <w:sz w:val="22"/>
                <w:szCs w:val="22"/>
              </w:rPr>
              <w:t>Univariate m</w:t>
            </w:r>
            <w:r w:rsidR="00D766E2" w:rsidRPr="00004EAA">
              <w:rPr>
                <w:rFonts w:ascii="Arial" w:hAnsi="Arial" w:cs="Arial"/>
                <w:sz w:val="22"/>
                <w:szCs w:val="22"/>
              </w:rPr>
              <w:t>odel</w:t>
            </w:r>
          </w:p>
        </w:tc>
        <w:tc>
          <w:tcPr>
            <w:tcW w:w="1080" w:type="dxa"/>
          </w:tcPr>
          <w:p w14:paraId="6BE29D71" w14:textId="77777777" w:rsidR="00D766E2" w:rsidRPr="00004EAA" w:rsidRDefault="00D766E2" w:rsidP="000D68B7">
            <w:pPr>
              <w:jc w:val="center"/>
              <w:rPr>
                <w:rFonts w:ascii="Arial" w:hAnsi="Arial" w:cs="Arial"/>
                <w:sz w:val="22"/>
                <w:szCs w:val="22"/>
              </w:rPr>
            </w:pPr>
          </w:p>
        </w:tc>
        <w:tc>
          <w:tcPr>
            <w:tcW w:w="3240" w:type="dxa"/>
            <w:gridSpan w:val="2"/>
          </w:tcPr>
          <w:p w14:paraId="6FBEDD6D" w14:textId="78D9E2C1" w:rsidR="00D766E2" w:rsidRPr="00004EAA" w:rsidRDefault="00520642" w:rsidP="000D68B7">
            <w:pPr>
              <w:jc w:val="center"/>
              <w:rPr>
                <w:rFonts w:ascii="Arial" w:hAnsi="Arial" w:cs="Arial"/>
                <w:sz w:val="22"/>
                <w:szCs w:val="22"/>
              </w:rPr>
            </w:pPr>
            <w:r w:rsidRPr="00004EAA">
              <w:rPr>
                <w:rFonts w:ascii="Arial" w:hAnsi="Arial" w:cs="Arial"/>
                <w:sz w:val="22"/>
                <w:szCs w:val="22"/>
              </w:rPr>
              <w:t>Multivariable m</w:t>
            </w:r>
            <w:r w:rsidR="00D766E2" w:rsidRPr="00004EAA">
              <w:rPr>
                <w:rFonts w:ascii="Arial" w:hAnsi="Arial" w:cs="Arial"/>
                <w:sz w:val="22"/>
                <w:szCs w:val="22"/>
              </w:rPr>
              <w:t>odel</w:t>
            </w:r>
          </w:p>
          <w:p w14:paraId="084195AA"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 xml:space="preserve"> R</w:t>
            </w:r>
            <w:r w:rsidRPr="00004EAA">
              <w:rPr>
                <w:rFonts w:ascii="Arial" w:hAnsi="Arial" w:cs="Arial"/>
                <w:sz w:val="22"/>
                <w:szCs w:val="22"/>
                <w:vertAlign w:val="superscript"/>
              </w:rPr>
              <w:t xml:space="preserve">2 </w:t>
            </w:r>
            <w:r w:rsidRPr="00004EAA">
              <w:rPr>
                <w:rFonts w:ascii="Arial" w:hAnsi="Arial" w:cs="Arial"/>
                <w:sz w:val="22"/>
                <w:szCs w:val="22"/>
              </w:rPr>
              <w:t>= 0.28</w:t>
            </w:r>
          </w:p>
          <w:p w14:paraId="57173FFF" w14:textId="719793BE" w:rsidR="00D766E2" w:rsidRPr="00004EAA" w:rsidRDefault="004B009B" w:rsidP="000D68B7">
            <w:pPr>
              <w:jc w:val="center"/>
              <w:rPr>
                <w:rFonts w:ascii="Arial" w:hAnsi="Arial" w:cs="Arial"/>
                <w:sz w:val="22"/>
                <w:szCs w:val="22"/>
              </w:rPr>
            </w:pPr>
            <w:r>
              <w:rPr>
                <w:rFonts w:ascii="Arial" w:hAnsi="Arial" w:cs="Arial"/>
                <w:i/>
                <w:sz w:val="22"/>
                <w:szCs w:val="22"/>
              </w:rPr>
              <w:t>(</w:t>
            </w:r>
            <w:r w:rsidR="00C15334" w:rsidRPr="00C15334">
              <w:rPr>
                <w:rFonts w:ascii="Arial" w:hAnsi="Arial" w:cs="Arial"/>
                <w:i/>
                <w:sz w:val="22"/>
                <w:szCs w:val="22"/>
              </w:rPr>
              <w:t>n</w:t>
            </w:r>
            <w:r w:rsidR="00C15334">
              <w:rPr>
                <w:rFonts w:ascii="Arial" w:hAnsi="Arial" w:cs="Arial"/>
                <w:sz w:val="22"/>
                <w:szCs w:val="22"/>
              </w:rPr>
              <w:t xml:space="preserve"> </w:t>
            </w:r>
            <w:r w:rsidR="00D766E2" w:rsidRPr="00004EAA">
              <w:rPr>
                <w:rFonts w:ascii="Arial" w:hAnsi="Arial" w:cs="Arial"/>
                <w:sz w:val="22"/>
                <w:szCs w:val="22"/>
              </w:rPr>
              <w:t>=</w:t>
            </w:r>
            <w:r w:rsidR="00C15334">
              <w:rPr>
                <w:rFonts w:ascii="Arial" w:hAnsi="Arial" w:cs="Arial"/>
                <w:sz w:val="22"/>
                <w:szCs w:val="22"/>
              </w:rPr>
              <w:t xml:space="preserve"> </w:t>
            </w:r>
            <w:r w:rsidR="00D766E2" w:rsidRPr="00004EAA">
              <w:rPr>
                <w:rFonts w:ascii="Arial" w:hAnsi="Arial" w:cs="Arial"/>
                <w:sz w:val="22"/>
                <w:szCs w:val="22"/>
              </w:rPr>
              <w:t>2,013</w:t>
            </w:r>
            <w:r>
              <w:rPr>
                <w:rFonts w:ascii="Arial" w:hAnsi="Arial" w:cs="Arial"/>
                <w:sz w:val="22"/>
                <w:szCs w:val="22"/>
              </w:rPr>
              <w:t>)</w:t>
            </w:r>
          </w:p>
        </w:tc>
        <w:tc>
          <w:tcPr>
            <w:tcW w:w="3240" w:type="dxa"/>
            <w:gridSpan w:val="2"/>
            <w:vAlign w:val="center"/>
          </w:tcPr>
          <w:p w14:paraId="2A206A90" w14:textId="77777777" w:rsidR="004B009B" w:rsidRDefault="00520642" w:rsidP="000D68B7">
            <w:pPr>
              <w:jc w:val="center"/>
              <w:rPr>
                <w:rFonts w:ascii="Arial" w:hAnsi="Arial" w:cs="Arial"/>
                <w:sz w:val="22"/>
                <w:szCs w:val="22"/>
              </w:rPr>
            </w:pPr>
            <w:r w:rsidRPr="00004EAA">
              <w:rPr>
                <w:rFonts w:ascii="Arial" w:hAnsi="Arial" w:cs="Arial"/>
                <w:sz w:val="22"/>
                <w:szCs w:val="22"/>
              </w:rPr>
              <w:t>Multivariable m</w:t>
            </w:r>
            <w:r w:rsidR="00D766E2" w:rsidRPr="00004EAA">
              <w:rPr>
                <w:rFonts w:ascii="Arial" w:hAnsi="Arial" w:cs="Arial"/>
                <w:sz w:val="22"/>
                <w:szCs w:val="22"/>
              </w:rPr>
              <w:t xml:space="preserve">odel </w:t>
            </w:r>
          </w:p>
          <w:p w14:paraId="42AA8994" w14:textId="38A4E390" w:rsidR="00520642" w:rsidRPr="00004EAA" w:rsidRDefault="00D766E2" w:rsidP="000D68B7">
            <w:pPr>
              <w:jc w:val="center"/>
              <w:rPr>
                <w:rFonts w:ascii="Arial" w:hAnsi="Arial" w:cs="Arial"/>
                <w:sz w:val="22"/>
                <w:szCs w:val="22"/>
              </w:rPr>
            </w:pPr>
            <w:r w:rsidRPr="00004EAA">
              <w:rPr>
                <w:rFonts w:ascii="Arial" w:hAnsi="Arial" w:cs="Arial"/>
                <w:sz w:val="22"/>
                <w:szCs w:val="22"/>
              </w:rPr>
              <w:t>including SNPs</w:t>
            </w:r>
            <w:r w:rsidR="00520642" w:rsidRPr="00004EAA">
              <w:rPr>
                <w:rFonts w:ascii="Arial" w:hAnsi="Arial" w:cs="Arial"/>
                <w:sz w:val="22"/>
                <w:szCs w:val="22"/>
                <w:vertAlign w:val="superscript"/>
              </w:rPr>
              <w:t>2</w:t>
            </w:r>
            <w:r w:rsidRPr="00004EAA">
              <w:rPr>
                <w:rFonts w:ascii="Arial" w:hAnsi="Arial" w:cs="Arial"/>
                <w:sz w:val="22"/>
                <w:szCs w:val="22"/>
              </w:rPr>
              <w:t xml:space="preserve">  </w:t>
            </w:r>
          </w:p>
          <w:p w14:paraId="31FEFE0B" w14:textId="236CC650" w:rsidR="00D766E2" w:rsidRPr="00004EAA" w:rsidRDefault="00D766E2" w:rsidP="000D68B7">
            <w:pPr>
              <w:jc w:val="center"/>
              <w:rPr>
                <w:rFonts w:ascii="Arial" w:hAnsi="Arial" w:cs="Arial"/>
                <w:sz w:val="22"/>
                <w:szCs w:val="22"/>
              </w:rPr>
            </w:pPr>
            <w:r w:rsidRPr="00004EAA">
              <w:rPr>
                <w:rFonts w:ascii="Arial" w:hAnsi="Arial" w:cs="Arial"/>
                <w:sz w:val="22"/>
                <w:szCs w:val="22"/>
              </w:rPr>
              <w:t>R</w:t>
            </w:r>
            <w:r w:rsidRPr="00004EAA">
              <w:rPr>
                <w:rFonts w:ascii="Arial" w:hAnsi="Arial" w:cs="Arial"/>
                <w:sz w:val="22"/>
                <w:szCs w:val="22"/>
                <w:vertAlign w:val="superscript"/>
              </w:rPr>
              <w:t xml:space="preserve">2 </w:t>
            </w:r>
            <w:r w:rsidRPr="00004EAA">
              <w:rPr>
                <w:rFonts w:ascii="Arial" w:hAnsi="Arial" w:cs="Arial"/>
                <w:sz w:val="22"/>
                <w:szCs w:val="22"/>
              </w:rPr>
              <w:t>= 0.29</w:t>
            </w:r>
          </w:p>
          <w:p w14:paraId="1E64AEC2" w14:textId="6497AEF9" w:rsidR="00D766E2" w:rsidRPr="00004EAA" w:rsidRDefault="004B009B" w:rsidP="000D68B7">
            <w:pPr>
              <w:jc w:val="center"/>
              <w:rPr>
                <w:rFonts w:ascii="Arial" w:hAnsi="Arial" w:cs="Arial"/>
                <w:sz w:val="22"/>
                <w:szCs w:val="22"/>
              </w:rPr>
            </w:pPr>
            <w:r>
              <w:rPr>
                <w:rFonts w:ascii="Arial" w:hAnsi="Arial" w:cs="Arial"/>
                <w:i/>
                <w:sz w:val="22"/>
                <w:szCs w:val="22"/>
              </w:rPr>
              <w:t>(</w:t>
            </w:r>
            <w:r w:rsidR="00C15334" w:rsidRPr="00C15334">
              <w:rPr>
                <w:rFonts w:ascii="Arial" w:hAnsi="Arial" w:cs="Arial"/>
                <w:i/>
                <w:sz w:val="22"/>
                <w:szCs w:val="22"/>
              </w:rPr>
              <w:t>n</w:t>
            </w:r>
            <w:r w:rsidR="00C15334" w:rsidRPr="00004EAA">
              <w:rPr>
                <w:rFonts w:ascii="Arial" w:hAnsi="Arial" w:cs="Arial"/>
                <w:sz w:val="22"/>
                <w:szCs w:val="22"/>
              </w:rPr>
              <w:t xml:space="preserve"> </w:t>
            </w:r>
            <w:r w:rsidR="00C15334">
              <w:rPr>
                <w:rFonts w:ascii="Arial" w:hAnsi="Arial" w:cs="Arial"/>
                <w:sz w:val="22"/>
                <w:szCs w:val="22"/>
              </w:rPr>
              <w:t xml:space="preserve"> </w:t>
            </w:r>
            <w:r w:rsidR="00D766E2" w:rsidRPr="00004EAA">
              <w:rPr>
                <w:rFonts w:ascii="Arial" w:hAnsi="Arial" w:cs="Arial"/>
                <w:sz w:val="22"/>
                <w:szCs w:val="22"/>
              </w:rPr>
              <w:t>=</w:t>
            </w:r>
            <w:r w:rsidR="00C15334">
              <w:rPr>
                <w:rFonts w:ascii="Arial" w:hAnsi="Arial" w:cs="Arial"/>
                <w:sz w:val="22"/>
                <w:szCs w:val="22"/>
              </w:rPr>
              <w:t xml:space="preserve"> </w:t>
            </w:r>
            <w:r w:rsidR="00D766E2" w:rsidRPr="00004EAA">
              <w:rPr>
                <w:rFonts w:ascii="Arial" w:hAnsi="Arial" w:cs="Arial"/>
                <w:sz w:val="22"/>
                <w:szCs w:val="22"/>
              </w:rPr>
              <w:t>1,603</w:t>
            </w:r>
            <w:r>
              <w:rPr>
                <w:rFonts w:ascii="Arial" w:hAnsi="Arial" w:cs="Arial"/>
                <w:sz w:val="22"/>
                <w:szCs w:val="22"/>
              </w:rPr>
              <w:t>)</w:t>
            </w:r>
          </w:p>
        </w:tc>
      </w:tr>
      <w:tr w:rsidR="000B208F" w:rsidRPr="00004EAA" w14:paraId="23A29217" w14:textId="77777777" w:rsidTr="000140CD">
        <w:tc>
          <w:tcPr>
            <w:tcW w:w="2448" w:type="dxa"/>
            <w:gridSpan w:val="2"/>
          </w:tcPr>
          <w:p w14:paraId="34F57993" w14:textId="77777777" w:rsidR="00D766E2" w:rsidRPr="00004EAA" w:rsidRDefault="00D766E2" w:rsidP="000D68B7">
            <w:pPr>
              <w:rPr>
                <w:rFonts w:ascii="Arial" w:hAnsi="Arial" w:cs="Arial"/>
                <w:sz w:val="22"/>
                <w:szCs w:val="22"/>
              </w:rPr>
            </w:pPr>
          </w:p>
        </w:tc>
        <w:tc>
          <w:tcPr>
            <w:tcW w:w="810" w:type="dxa"/>
          </w:tcPr>
          <w:p w14:paraId="41A565E7" w14:textId="77777777" w:rsidR="00FE3F65" w:rsidRDefault="00FE3F65" w:rsidP="000D68B7">
            <w:pPr>
              <w:jc w:val="center"/>
              <w:rPr>
                <w:rFonts w:ascii="Arial" w:eastAsia="MS Gothic" w:hAnsi="Arial" w:cs="Arial"/>
                <w:i/>
                <w:color w:val="000000"/>
              </w:rPr>
            </w:pPr>
          </w:p>
          <w:p w14:paraId="01431E0C" w14:textId="77777777" w:rsidR="00FE3F65" w:rsidRDefault="00FE3F65" w:rsidP="000D68B7">
            <w:pPr>
              <w:jc w:val="center"/>
              <w:rPr>
                <w:rFonts w:ascii="Arial" w:eastAsia="MS Gothic" w:hAnsi="Arial" w:cs="Arial"/>
                <w:i/>
                <w:color w:val="000000"/>
              </w:rPr>
            </w:pPr>
          </w:p>
          <w:p w14:paraId="4845CA54" w14:textId="5682C62A" w:rsidR="00D766E2" w:rsidRPr="00004EAA" w:rsidRDefault="00C15334" w:rsidP="000D68B7">
            <w:pPr>
              <w:jc w:val="center"/>
              <w:rPr>
                <w:rFonts w:ascii="Arial" w:hAnsi="Arial" w:cs="Arial"/>
                <w:sz w:val="22"/>
                <w:szCs w:val="22"/>
              </w:rPr>
            </w:pPr>
            <w:r w:rsidRPr="00C15334">
              <w:rPr>
                <w:rFonts w:ascii="Arial" w:eastAsia="MS Gothic" w:hAnsi="Arial" w:cs="Arial"/>
                <w:i/>
                <w:color w:val="000000"/>
              </w:rPr>
              <w:t>n</w:t>
            </w:r>
          </w:p>
        </w:tc>
        <w:tc>
          <w:tcPr>
            <w:tcW w:w="1260" w:type="dxa"/>
          </w:tcPr>
          <w:p w14:paraId="345BC4F0" w14:textId="7869A038" w:rsidR="00D766E2" w:rsidRPr="00004EAA" w:rsidRDefault="00D766E2" w:rsidP="000D68B7">
            <w:pPr>
              <w:jc w:val="center"/>
              <w:rPr>
                <w:rFonts w:ascii="Arial" w:hAnsi="Arial" w:cs="Arial"/>
                <w:sz w:val="22"/>
                <w:szCs w:val="22"/>
              </w:rPr>
            </w:pPr>
            <w:r w:rsidRPr="00004EAA">
              <w:rPr>
                <w:rFonts w:ascii="Arial" w:hAnsi="Arial" w:cs="Arial"/>
                <w:sz w:val="22"/>
                <w:szCs w:val="22"/>
              </w:rPr>
              <w:t>Baseline 25(OH)D</w:t>
            </w:r>
            <w:r w:rsidR="00FE3F65">
              <w:rPr>
                <w:rFonts w:ascii="Arial" w:hAnsi="Arial" w:cs="Arial"/>
                <w:sz w:val="22"/>
                <w:szCs w:val="22"/>
              </w:rPr>
              <w:t xml:space="preserve">, </w:t>
            </w:r>
            <w:r w:rsidR="00520642" w:rsidRPr="00004EAA">
              <w:rPr>
                <w:rFonts w:ascii="Arial" w:hAnsi="Arial" w:cs="Arial"/>
                <w:sz w:val="22"/>
                <w:szCs w:val="22"/>
              </w:rPr>
              <w:t>ng/</w:t>
            </w:r>
            <w:r w:rsidR="00FE13BA">
              <w:rPr>
                <w:rFonts w:ascii="Arial" w:hAnsi="Arial" w:cs="Arial"/>
                <w:sz w:val="22"/>
                <w:szCs w:val="22"/>
              </w:rPr>
              <w:t>mL</w:t>
            </w:r>
            <w:r w:rsidR="00FE3F65">
              <w:rPr>
                <w:rFonts w:ascii="Arial" w:hAnsi="Arial" w:cs="Arial"/>
                <w:sz w:val="22"/>
                <w:szCs w:val="22"/>
                <w:vertAlign w:val="superscript"/>
              </w:rPr>
              <w:t>3</w:t>
            </w:r>
          </w:p>
        </w:tc>
        <w:tc>
          <w:tcPr>
            <w:tcW w:w="2070" w:type="dxa"/>
          </w:tcPr>
          <w:p w14:paraId="75E1148B" w14:textId="77777777" w:rsidR="00FE3F65" w:rsidRDefault="00FE3F65" w:rsidP="000D68B7">
            <w:pPr>
              <w:jc w:val="center"/>
              <w:rPr>
                <w:rFonts w:ascii="Arial" w:hAnsi="Arial" w:cs="Arial"/>
                <w:sz w:val="22"/>
                <w:szCs w:val="22"/>
              </w:rPr>
            </w:pPr>
          </w:p>
          <w:p w14:paraId="3F9F0A92" w14:textId="04BF6155" w:rsidR="00D766E2" w:rsidRPr="00004EAA" w:rsidRDefault="00D766E2" w:rsidP="000D68B7">
            <w:pPr>
              <w:jc w:val="center"/>
              <w:rPr>
                <w:rFonts w:ascii="Arial" w:hAnsi="Arial" w:cs="Arial"/>
                <w:sz w:val="22"/>
                <w:szCs w:val="22"/>
              </w:rPr>
            </w:pPr>
            <w:r w:rsidRPr="00004EAA">
              <w:rPr>
                <w:rFonts w:ascii="Arial" w:hAnsi="Arial" w:cs="Arial"/>
                <w:sz w:val="22"/>
                <w:szCs w:val="22"/>
              </w:rPr>
              <w:t>Estimate</w:t>
            </w:r>
            <w:r w:rsidR="00FE3F65">
              <w:rPr>
                <w:rFonts w:ascii="Arial" w:hAnsi="Arial" w:cs="Arial"/>
                <w:sz w:val="22"/>
                <w:szCs w:val="22"/>
                <w:vertAlign w:val="superscript"/>
              </w:rPr>
              <w:t>4</w:t>
            </w:r>
          </w:p>
          <w:p w14:paraId="536565A5"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 (95% CI)</w:t>
            </w:r>
          </w:p>
        </w:tc>
        <w:tc>
          <w:tcPr>
            <w:tcW w:w="1080" w:type="dxa"/>
          </w:tcPr>
          <w:p w14:paraId="73F94647" w14:textId="6EC6D792" w:rsidR="00D766E2" w:rsidRPr="00004EAA" w:rsidRDefault="00C15334" w:rsidP="000D68B7">
            <w:pPr>
              <w:jc w:val="center"/>
              <w:rPr>
                <w:rFonts w:ascii="Arial" w:hAnsi="Arial" w:cs="Arial"/>
                <w:sz w:val="22"/>
                <w:szCs w:val="22"/>
              </w:rPr>
            </w:pPr>
            <w:r w:rsidRPr="00C15334">
              <w:rPr>
                <w:rFonts w:ascii="Arial" w:hAnsi="Arial" w:cs="Arial"/>
                <w:i/>
                <w:sz w:val="22"/>
                <w:szCs w:val="22"/>
              </w:rPr>
              <w:t>P</w:t>
            </w:r>
          </w:p>
        </w:tc>
        <w:tc>
          <w:tcPr>
            <w:tcW w:w="2160" w:type="dxa"/>
          </w:tcPr>
          <w:p w14:paraId="2C37B63E" w14:textId="77777777" w:rsidR="00FE3F65" w:rsidRDefault="00FE3F65" w:rsidP="000D68B7">
            <w:pPr>
              <w:jc w:val="center"/>
              <w:rPr>
                <w:rFonts w:ascii="Arial" w:hAnsi="Arial" w:cs="Arial"/>
                <w:sz w:val="22"/>
                <w:szCs w:val="22"/>
              </w:rPr>
            </w:pPr>
          </w:p>
          <w:p w14:paraId="3D09FBBE" w14:textId="1D34751B" w:rsidR="00D766E2" w:rsidRPr="00004EAA" w:rsidRDefault="00D766E2" w:rsidP="000D68B7">
            <w:pPr>
              <w:jc w:val="center"/>
              <w:rPr>
                <w:rFonts w:ascii="Arial" w:hAnsi="Arial" w:cs="Arial"/>
                <w:sz w:val="22"/>
                <w:szCs w:val="22"/>
              </w:rPr>
            </w:pPr>
            <w:r w:rsidRPr="00004EAA">
              <w:rPr>
                <w:rFonts w:ascii="Arial" w:hAnsi="Arial" w:cs="Arial"/>
                <w:sz w:val="22"/>
                <w:szCs w:val="22"/>
              </w:rPr>
              <w:t>Estimate</w:t>
            </w:r>
            <w:r w:rsidR="00FE3F65">
              <w:rPr>
                <w:rFonts w:ascii="Arial" w:hAnsi="Arial" w:cs="Arial"/>
                <w:sz w:val="22"/>
                <w:szCs w:val="22"/>
                <w:vertAlign w:val="superscript"/>
              </w:rPr>
              <w:t>4</w:t>
            </w:r>
            <w:r w:rsidRPr="00004EAA">
              <w:rPr>
                <w:rFonts w:ascii="Arial" w:hAnsi="Arial" w:cs="Arial"/>
                <w:sz w:val="22"/>
                <w:szCs w:val="22"/>
              </w:rPr>
              <w:t xml:space="preserve"> </w:t>
            </w:r>
          </w:p>
          <w:p w14:paraId="430B7BDE"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 (95% CI)</w:t>
            </w:r>
          </w:p>
        </w:tc>
        <w:tc>
          <w:tcPr>
            <w:tcW w:w="1080" w:type="dxa"/>
          </w:tcPr>
          <w:p w14:paraId="2A9BD74E" w14:textId="631022B3" w:rsidR="00D766E2" w:rsidRPr="00004EAA" w:rsidRDefault="00C15334" w:rsidP="000D68B7">
            <w:pPr>
              <w:jc w:val="center"/>
              <w:rPr>
                <w:rFonts w:ascii="Arial" w:hAnsi="Arial" w:cs="Arial"/>
                <w:sz w:val="22"/>
                <w:szCs w:val="22"/>
              </w:rPr>
            </w:pPr>
            <w:r w:rsidRPr="00C15334">
              <w:rPr>
                <w:rFonts w:ascii="Arial" w:hAnsi="Arial" w:cs="Arial"/>
                <w:i/>
                <w:sz w:val="22"/>
                <w:szCs w:val="22"/>
              </w:rPr>
              <w:t>P</w:t>
            </w:r>
          </w:p>
        </w:tc>
        <w:tc>
          <w:tcPr>
            <w:tcW w:w="2160" w:type="dxa"/>
          </w:tcPr>
          <w:p w14:paraId="7057327A" w14:textId="77777777" w:rsidR="00FE3F65" w:rsidRDefault="00FE3F65" w:rsidP="000D68B7">
            <w:pPr>
              <w:jc w:val="center"/>
              <w:rPr>
                <w:rFonts w:ascii="Arial" w:hAnsi="Arial" w:cs="Arial"/>
                <w:sz w:val="22"/>
                <w:szCs w:val="22"/>
              </w:rPr>
            </w:pPr>
          </w:p>
          <w:p w14:paraId="379F9524" w14:textId="60BBDAD1" w:rsidR="00D766E2" w:rsidRPr="00004EAA" w:rsidRDefault="00D766E2" w:rsidP="000D68B7">
            <w:pPr>
              <w:jc w:val="center"/>
              <w:rPr>
                <w:rFonts w:ascii="Arial" w:hAnsi="Arial" w:cs="Arial"/>
                <w:sz w:val="22"/>
                <w:szCs w:val="22"/>
              </w:rPr>
            </w:pPr>
            <w:r w:rsidRPr="00004EAA">
              <w:rPr>
                <w:rFonts w:ascii="Arial" w:hAnsi="Arial" w:cs="Arial"/>
                <w:sz w:val="22"/>
                <w:szCs w:val="22"/>
              </w:rPr>
              <w:t>Estimate</w:t>
            </w:r>
            <w:r w:rsidR="00FE3F65">
              <w:rPr>
                <w:rFonts w:ascii="Arial" w:hAnsi="Arial" w:cs="Arial"/>
                <w:sz w:val="22"/>
                <w:szCs w:val="22"/>
                <w:vertAlign w:val="superscript"/>
              </w:rPr>
              <w:t>4</w:t>
            </w:r>
          </w:p>
          <w:p w14:paraId="00295CB3"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 (95% CI)</w:t>
            </w:r>
          </w:p>
        </w:tc>
        <w:tc>
          <w:tcPr>
            <w:tcW w:w="1080" w:type="dxa"/>
          </w:tcPr>
          <w:p w14:paraId="4DD5F19A" w14:textId="3E9484B4" w:rsidR="00D766E2" w:rsidRPr="00C15334" w:rsidRDefault="00C15334" w:rsidP="000D68B7">
            <w:pPr>
              <w:jc w:val="center"/>
              <w:rPr>
                <w:rFonts w:ascii="Arial" w:hAnsi="Arial" w:cs="Arial"/>
                <w:i/>
                <w:sz w:val="22"/>
                <w:szCs w:val="22"/>
              </w:rPr>
            </w:pPr>
            <w:r w:rsidRPr="00C15334">
              <w:rPr>
                <w:rFonts w:ascii="Arial" w:hAnsi="Arial" w:cs="Arial"/>
                <w:i/>
                <w:sz w:val="22"/>
                <w:szCs w:val="22"/>
              </w:rPr>
              <w:t>P</w:t>
            </w:r>
          </w:p>
        </w:tc>
      </w:tr>
      <w:tr w:rsidR="000B208F" w:rsidRPr="00004EAA" w14:paraId="3DB0383B" w14:textId="77777777" w:rsidTr="000140CD">
        <w:tc>
          <w:tcPr>
            <w:tcW w:w="2448" w:type="dxa"/>
            <w:gridSpan w:val="2"/>
          </w:tcPr>
          <w:p w14:paraId="2ECB48DC" w14:textId="00A23A54" w:rsidR="00D766E2" w:rsidRPr="00004EAA" w:rsidRDefault="003F7B29" w:rsidP="000D68B7">
            <w:pPr>
              <w:rPr>
                <w:rFonts w:ascii="Arial" w:hAnsi="Arial" w:cs="Arial"/>
                <w:sz w:val="22"/>
                <w:szCs w:val="22"/>
              </w:rPr>
            </w:pPr>
            <w:r w:rsidRPr="00004EAA">
              <w:rPr>
                <w:rFonts w:ascii="Arial" w:hAnsi="Arial" w:cs="Arial"/>
                <w:sz w:val="22"/>
                <w:szCs w:val="22"/>
              </w:rPr>
              <w:t>Demographic factors</w:t>
            </w:r>
          </w:p>
        </w:tc>
        <w:tc>
          <w:tcPr>
            <w:tcW w:w="810" w:type="dxa"/>
          </w:tcPr>
          <w:p w14:paraId="47B6E4DB" w14:textId="77777777" w:rsidR="00D766E2" w:rsidRPr="00004EAA" w:rsidRDefault="00D766E2" w:rsidP="000D68B7">
            <w:pPr>
              <w:jc w:val="center"/>
              <w:rPr>
                <w:rFonts w:ascii="Arial" w:hAnsi="Arial" w:cs="Arial"/>
                <w:sz w:val="22"/>
                <w:szCs w:val="22"/>
              </w:rPr>
            </w:pPr>
          </w:p>
        </w:tc>
        <w:tc>
          <w:tcPr>
            <w:tcW w:w="1260" w:type="dxa"/>
          </w:tcPr>
          <w:p w14:paraId="4E768398" w14:textId="77777777" w:rsidR="00D766E2" w:rsidRPr="00004EAA" w:rsidRDefault="00D766E2" w:rsidP="000D68B7">
            <w:pPr>
              <w:jc w:val="center"/>
              <w:rPr>
                <w:rFonts w:ascii="Arial" w:hAnsi="Arial" w:cs="Arial"/>
                <w:sz w:val="22"/>
                <w:szCs w:val="22"/>
              </w:rPr>
            </w:pPr>
          </w:p>
        </w:tc>
        <w:tc>
          <w:tcPr>
            <w:tcW w:w="2070" w:type="dxa"/>
          </w:tcPr>
          <w:p w14:paraId="33A3367C" w14:textId="77777777" w:rsidR="00D766E2" w:rsidRPr="00004EAA" w:rsidRDefault="00D766E2" w:rsidP="000D68B7">
            <w:pPr>
              <w:jc w:val="center"/>
              <w:rPr>
                <w:rFonts w:ascii="Arial" w:hAnsi="Arial" w:cs="Arial"/>
                <w:sz w:val="22"/>
                <w:szCs w:val="22"/>
              </w:rPr>
            </w:pPr>
          </w:p>
        </w:tc>
        <w:tc>
          <w:tcPr>
            <w:tcW w:w="1080" w:type="dxa"/>
          </w:tcPr>
          <w:p w14:paraId="176E0BD7" w14:textId="77777777" w:rsidR="00D766E2" w:rsidRPr="00004EAA" w:rsidRDefault="00D766E2" w:rsidP="000D68B7">
            <w:pPr>
              <w:jc w:val="center"/>
              <w:rPr>
                <w:rFonts w:ascii="Arial" w:hAnsi="Arial" w:cs="Arial"/>
                <w:sz w:val="22"/>
                <w:szCs w:val="22"/>
              </w:rPr>
            </w:pPr>
          </w:p>
        </w:tc>
        <w:tc>
          <w:tcPr>
            <w:tcW w:w="2160" w:type="dxa"/>
          </w:tcPr>
          <w:p w14:paraId="73C8F3F2" w14:textId="77777777" w:rsidR="00D766E2" w:rsidRPr="00004EAA" w:rsidRDefault="00D766E2" w:rsidP="000D68B7">
            <w:pPr>
              <w:jc w:val="center"/>
              <w:rPr>
                <w:rFonts w:ascii="Arial" w:hAnsi="Arial" w:cs="Arial"/>
                <w:sz w:val="22"/>
                <w:szCs w:val="22"/>
              </w:rPr>
            </w:pPr>
          </w:p>
        </w:tc>
        <w:tc>
          <w:tcPr>
            <w:tcW w:w="1080" w:type="dxa"/>
          </w:tcPr>
          <w:p w14:paraId="7F4377A2" w14:textId="77777777" w:rsidR="00D766E2" w:rsidRPr="00004EAA" w:rsidRDefault="00D766E2" w:rsidP="000D68B7">
            <w:pPr>
              <w:jc w:val="center"/>
              <w:rPr>
                <w:rFonts w:ascii="Arial" w:hAnsi="Arial" w:cs="Arial"/>
                <w:sz w:val="22"/>
                <w:szCs w:val="22"/>
              </w:rPr>
            </w:pPr>
          </w:p>
        </w:tc>
        <w:tc>
          <w:tcPr>
            <w:tcW w:w="2160" w:type="dxa"/>
          </w:tcPr>
          <w:p w14:paraId="5A517145" w14:textId="77777777" w:rsidR="00D766E2" w:rsidRPr="00004EAA" w:rsidRDefault="00D766E2" w:rsidP="000D68B7">
            <w:pPr>
              <w:jc w:val="center"/>
              <w:rPr>
                <w:rFonts w:ascii="Arial" w:hAnsi="Arial" w:cs="Arial"/>
                <w:sz w:val="22"/>
                <w:szCs w:val="22"/>
              </w:rPr>
            </w:pPr>
          </w:p>
        </w:tc>
        <w:tc>
          <w:tcPr>
            <w:tcW w:w="1080" w:type="dxa"/>
          </w:tcPr>
          <w:p w14:paraId="017341CE" w14:textId="77777777" w:rsidR="00D766E2" w:rsidRPr="00004EAA" w:rsidRDefault="00D766E2" w:rsidP="000D68B7">
            <w:pPr>
              <w:jc w:val="center"/>
              <w:rPr>
                <w:rFonts w:ascii="Arial" w:hAnsi="Arial" w:cs="Arial"/>
                <w:sz w:val="22"/>
                <w:szCs w:val="22"/>
              </w:rPr>
            </w:pPr>
          </w:p>
        </w:tc>
      </w:tr>
      <w:tr w:rsidR="000B208F" w:rsidRPr="00004EAA" w14:paraId="4906C3ED" w14:textId="77777777" w:rsidTr="000140CD">
        <w:tc>
          <w:tcPr>
            <w:tcW w:w="2448" w:type="dxa"/>
            <w:gridSpan w:val="2"/>
          </w:tcPr>
          <w:p w14:paraId="2C69F259" w14:textId="3836710A" w:rsidR="00D766E2" w:rsidRPr="00004EAA" w:rsidRDefault="00D06007" w:rsidP="000D68B7">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Sex</w:t>
            </w:r>
          </w:p>
        </w:tc>
        <w:tc>
          <w:tcPr>
            <w:tcW w:w="810" w:type="dxa"/>
          </w:tcPr>
          <w:p w14:paraId="77830723" w14:textId="77777777" w:rsidR="00D766E2" w:rsidRPr="00004EAA" w:rsidRDefault="00D766E2" w:rsidP="000D68B7">
            <w:pPr>
              <w:jc w:val="center"/>
              <w:rPr>
                <w:rFonts w:ascii="Arial" w:hAnsi="Arial" w:cs="Arial"/>
                <w:sz w:val="22"/>
                <w:szCs w:val="22"/>
              </w:rPr>
            </w:pPr>
          </w:p>
        </w:tc>
        <w:tc>
          <w:tcPr>
            <w:tcW w:w="1260" w:type="dxa"/>
          </w:tcPr>
          <w:p w14:paraId="78B5BC80" w14:textId="77777777" w:rsidR="00D766E2" w:rsidRPr="00004EAA" w:rsidRDefault="00D766E2" w:rsidP="000D68B7">
            <w:pPr>
              <w:jc w:val="center"/>
              <w:rPr>
                <w:rFonts w:ascii="Arial" w:hAnsi="Arial" w:cs="Arial"/>
                <w:sz w:val="22"/>
                <w:szCs w:val="22"/>
              </w:rPr>
            </w:pPr>
          </w:p>
        </w:tc>
        <w:tc>
          <w:tcPr>
            <w:tcW w:w="2070" w:type="dxa"/>
          </w:tcPr>
          <w:p w14:paraId="6F0D8531" w14:textId="77777777" w:rsidR="00D766E2" w:rsidRPr="00004EAA" w:rsidRDefault="00D766E2" w:rsidP="000D68B7">
            <w:pPr>
              <w:jc w:val="center"/>
              <w:rPr>
                <w:rFonts w:ascii="Arial" w:hAnsi="Arial" w:cs="Arial"/>
                <w:sz w:val="22"/>
                <w:szCs w:val="22"/>
              </w:rPr>
            </w:pPr>
          </w:p>
        </w:tc>
        <w:tc>
          <w:tcPr>
            <w:tcW w:w="1080" w:type="dxa"/>
          </w:tcPr>
          <w:p w14:paraId="74BB8B07"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0.047</w:t>
            </w:r>
          </w:p>
        </w:tc>
        <w:tc>
          <w:tcPr>
            <w:tcW w:w="2160" w:type="dxa"/>
          </w:tcPr>
          <w:p w14:paraId="59D190D7" w14:textId="77777777" w:rsidR="00D766E2" w:rsidRPr="00004EAA" w:rsidRDefault="00D766E2" w:rsidP="000D68B7">
            <w:pPr>
              <w:jc w:val="center"/>
              <w:rPr>
                <w:rFonts w:ascii="Arial" w:hAnsi="Arial" w:cs="Arial"/>
                <w:sz w:val="22"/>
                <w:szCs w:val="22"/>
              </w:rPr>
            </w:pPr>
          </w:p>
        </w:tc>
        <w:tc>
          <w:tcPr>
            <w:tcW w:w="1080" w:type="dxa"/>
          </w:tcPr>
          <w:p w14:paraId="57AE6757" w14:textId="77777777" w:rsidR="00D766E2" w:rsidRPr="00004EAA" w:rsidRDefault="00D766E2" w:rsidP="000D68B7">
            <w:pPr>
              <w:jc w:val="center"/>
              <w:rPr>
                <w:rFonts w:ascii="Arial" w:hAnsi="Arial" w:cs="Arial"/>
                <w:sz w:val="22"/>
                <w:szCs w:val="22"/>
              </w:rPr>
            </w:pPr>
          </w:p>
        </w:tc>
        <w:tc>
          <w:tcPr>
            <w:tcW w:w="2160" w:type="dxa"/>
          </w:tcPr>
          <w:p w14:paraId="58BF4946" w14:textId="77777777" w:rsidR="00D766E2" w:rsidRPr="00004EAA" w:rsidRDefault="00D766E2" w:rsidP="000D68B7">
            <w:pPr>
              <w:jc w:val="center"/>
              <w:rPr>
                <w:rFonts w:ascii="Arial" w:hAnsi="Arial" w:cs="Arial"/>
                <w:sz w:val="22"/>
                <w:szCs w:val="22"/>
              </w:rPr>
            </w:pPr>
          </w:p>
        </w:tc>
        <w:tc>
          <w:tcPr>
            <w:tcW w:w="1080" w:type="dxa"/>
          </w:tcPr>
          <w:p w14:paraId="3D6AE603" w14:textId="77777777" w:rsidR="00D766E2" w:rsidRPr="00004EAA" w:rsidRDefault="00D766E2" w:rsidP="000D68B7">
            <w:pPr>
              <w:jc w:val="center"/>
              <w:rPr>
                <w:rFonts w:ascii="Arial" w:hAnsi="Arial" w:cs="Arial"/>
                <w:sz w:val="22"/>
                <w:szCs w:val="22"/>
              </w:rPr>
            </w:pPr>
          </w:p>
        </w:tc>
      </w:tr>
      <w:tr w:rsidR="000B208F" w:rsidRPr="00004EAA" w14:paraId="6A1403B8" w14:textId="77777777" w:rsidTr="000140CD">
        <w:tc>
          <w:tcPr>
            <w:tcW w:w="2448" w:type="dxa"/>
            <w:gridSpan w:val="2"/>
          </w:tcPr>
          <w:p w14:paraId="239735D6" w14:textId="1B9B686C"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Male</w:t>
            </w:r>
          </w:p>
        </w:tc>
        <w:tc>
          <w:tcPr>
            <w:tcW w:w="810" w:type="dxa"/>
          </w:tcPr>
          <w:p w14:paraId="7AF92B4E"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1,386</w:t>
            </w:r>
          </w:p>
        </w:tc>
        <w:tc>
          <w:tcPr>
            <w:tcW w:w="1260" w:type="dxa"/>
          </w:tcPr>
          <w:p w14:paraId="43FF4400" w14:textId="0FD6C5E9" w:rsidR="00D766E2" w:rsidRPr="00004EAA" w:rsidRDefault="003B24CF" w:rsidP="000D68B7">
            <w:pPr>
              <w:jc w:val="center"/>
              <w:rPr>
                <w:rFonts w:ascii="Arial" w:hAnsi="Arial" w:cs="Arial"/>
                <w:sz w:val="22"/>
                <w:szCs w:val="22"/>
              </w:rPr>
            </w:pPr>
            <w:r w:rsidRPr="00004EAA">
              <w:rPr>
                <w:rFonts w:ascii="Arial" w:hAnsi="Arial" w:cs="Arial"/>
                <w:sz w:val="22"/>
                <w:szCs w:val="22"/>
              </w:rPr>
              <w:t>25.1 ± 8.5</w:t>
            </w:r>
          </w:p>
        </w:tc>
        <w:tc>
          <w:tcPr>
            <w:tcW w:w="2070" w:type="dxa"/>
          </w:tcPr>
          <w:p w14:paraId="32E086CC"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6AA00EEF" w14:textId="77777777" w:rsidR="00D766E2" w:rsidRPr="00004EAA" w:rsidRDefault="00D766E2" w:rsidP="000D68B7">
            <w:pPr>
              <w:jc w:val="center"/>
              <w:rPr>
                <w:rFonts w:ascii="Arial" w:hAnsi="Arial" w:cs="Arial"/>
                <w:sz w:val="22"/>
                <w:szCs w:val="22"/>
              </w:rPr>
            </w:pPr>
          </w:p>
        </w:tc>
        <w:tc>
          <w:tcPr>
            <w:tcW w:w="2160" w:type="dxa"/>
          </w:tcPr>
          <w:p w14:paraId="1969C3F6" w14:textId="77777777" w:rsidR="00D766E2" w:rsidRPr="00004EAA" w:rsidRDefault="00D766E2" w:rsidP="000D68B7">
            <w:pPr>
              <w:jc w:val="center"/>
              <w:rPr>
                <w:rFonts w:ascii="Arial" w:hAnsi="Arial" w:cs="Arial"/>
                <w:sz w:val="22"/>
                <w:szCs w:val="22"/>
              </w:rPr>
            </w:pPr>
          </w:p>
        </w:tc>
        <w:tc>
          <w:tcPr>
            <w:tcW w:w="1080" w:type="dxa"/>
          </w:tcPr>
          <w:p w14:paraId="098F85BE" w14:textId="77777777" w:rsidR="00D766E2" w:rsidRPr="00004EAA" w:rsidRDefault="00D766E2" w:rsidP="000D68B7">
            <w:pPr>
              <w:jc w:val="center"/>
              <w:rPr>
                <w:rFonts w:ascii="Arial" w:hAnsi="Arial" w:cs="Arial"/>
                <w:sz w:val="22"/>
                <w:szCs w:val="22"/>
              </w:rPr>
            </w:pPr>
          </w:p>
        </w:tc>
        <w:tc>
          <w:tcPr>
            <w:tcW w:w="2160" w:type="dxa"/>
          </w:tcPr>
          <w:p w14:paraId="620A878A" w14:textId="77777777" w:rsidR="00D766E2" w:rsidRPr="00004EAA" w:rsidRDefault="00D766E2" w:rsidP="000D68B7">
            <w:pPr>
              <w:jc w:val="center"/>
              <w:rPr>
                <w:rFonts w:ascii="Arial" w:hAnsi="Arial" w:cs="Arial"/>
                <w:sz w:val="22"/>
                <w:szCs w:val="22"/>
              </w:rPr>
            </w:pPr>
          </w:p>
        </w:tc>
        <w:tc>
          <w:tcPr>
            <w:tcW w:w="1080" w:type="dxa"/>
          </w:tcPr>
          <w:p w14:paraId="48FE97D8" w14:textId="77777777" w:rsidR="00D766E2" w:rsidRPr="00004EAA" w:rsidRDefault="00D766E2" w:rsidP="000D68B7">
            <w:pPr>
              <w:jc w:val="center"/>
              <w:rPr>
                <w:rFonts w:ascii="Arial" w:hAnsi="Arial" w:cs="Arial"/>
                <w:sz w:val="22"/>
                <w:szCs w:val="22"/>
              </w:rPr>
            </w:pPr>
          </w:p>
        </w:tc>
      </w:tr>
      <w:tr w:rsidR="000B208F" w:rsidRPr="00004EAA" w14:paraId="0362E1F7" w14:textId="77777777" w:rsidTr="000140CD">
        <w:tc>
          <w:tcPr>
            <w:tcW w:w="2448" w:type="dxa"/>
            <w:gridSpan w:val="2"/>
          </w:tcPr>
          <w:p w14:paraId="1CDFAA46" w14:textId="3401BE44"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Female</w:t>
            </w:r>
          </w:p>
        </w:tc>
        <w:tc>
          <w:tcPr>
            <w:tcW w:w="810" w:type="dxa"/>
          </w:tcPr>
          <w:p w14:paraId="4B93FFA5"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805</w:t>
            </w:r>
          </w:p>
        </w:tc>
        <w:tc>
          <w:tcPr>
            <w:tcW w:w="1260" w:type="dxa"/>
          </w:tcPr>
          <w:p w14:paraId="07C329F9" w14:textId="3B94D583" w:rsidR="00D766E2" w:rsidRPr="00004EAA" w:rsidRDefault="003B24CF" w:rsidP="000D68B7">
            <w:pPr>
              <w:jc w:val="center"/>
              <w:rPr>
                <w:rFonts w:ascii="Arial" w:hAnsi="Arial" w:cs="Arial"/>
                <w:sz w:val="22"/>
                <w:szCs w:val="22"/>
              </w:rPr>
            </w:pPr>
            <w:r w:rsidRPr="00004EAA">
              <w:rPr>
                <w:rFonts w:ascii="Arial" w:hAnsi="Arial" w:cs="Arial"/>
                <w:sz w:val="22"/>
                <w:szCs w:val="22"/>
              </w:rPr>
              <w:t>24.5 ± 8.8</w:t>
            </w:r>
          </w:p>
        </w:tc>
        <w:tc>
          <w:tcPr>
            <w:tcW w:w="2070" w:type="dxa"/>
          </w:tcPr>
          <w:p w14:paraId="652DDE71"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-3.0 (-5.8, -0.0)</w:t>
            </w:r>
          </w:p>
        </w:tc>
        <w:tc>
          <w:tcPr>
            <w:tcW w:w="1080" w:type="dxa"/>
          </w:tcPr>
          <w:p w14:paraId="2BBB7C9A" w14:textId="77777777" w:rsidR="00D766E2" w:rsidRPr="00004EAA" w:rsidRDefault="00D766E2" w:rsidP="000D68B7">
            <w:pPr>
              <w:jc w:val="center"/>
              <w:rPr>
                <w:rFonts w:ascii="Arial" w:hAnsi="Arial" w:cs="Arial"/>
                <w:sz w:val="22"/>
                <w:szCs w:val="22"/>
              </w:rPr>
            </w:pPr>
          </w:p>
        </w:tc>
        <w:tc>
          <w:tcPr>
            <w:tcW w:w="2160" w:type="dxa"/>
          </w:tcPr>
          <w:p w14:paraId="52A7FAD5" w14:textId="77777777" w:rsidR="00D766E2" w:rsidRPr="00004EAA" w:rsidRDefault="00D766E2" w:rsidP="000D68B7">
            <w:pPr>
              <w:jc w:val="center"/>
              <w:rPr>
                <w:rFonts w:ascii="Arial" w:hAnsi="Arial" w:cs="Arial"/>
                <w:sz w:val="22"/>
                <w:szCs w:val="22"/>
              </w:rPr>
            </w:pPr>
          </w:p>
        </w:tc>
        <w:tc>
          <w:tcPr>
            <w:tcW w:w="1080" w:type="dxa"/>
          </w:tcPr>
          <w:p w14:paraId="114EA3E2" w14:textId="77777777" w:rsidR="00D766E2" w:rsidRPr="00004EAA" w:rsidRDefault="00D766E2" w:rsidP="000D68B7">
            <w:pPr>
              <w:jc w:val="center"/>
              <w:rPr>
                <w:rFonts w:ascii="Arial" w:hAnsi="Arial" w:cs="Arial"/>
                <w:sz w:val="22"/>
                <w:szCs w:val="22"/>
              </w:rPr>
            </w:pPr>
          </w:p>
        </w:tc>
        <w:tc>
          <w:tcPr>
            <w:tcW w:w="2160" w:type="dxa"/>
          </w:tcPr>
          <w:p w14:paraId="10F1DB2A" w14:textId="77777777" w:rsidR="00D766E2" w:rsidRPr="00004EAA" w:rsidRDefault="00D766E2" w:rsidP="000D68B7">
            <w:pPr>
              <w:jc w:val="center"/>
              <w:rPr>
                <w:rFonts w:ascii="Arial" w:hAnsi="Arial" w:cs="Arial"/>
                <w:sz w:val="22"/>
                <w:szCs w:val="22"/>
              </w:rPr>
            </w:pPr>
          </w:p>
        </w:tc>
        <w:tc>
          <w:tcPr>
            <w:tcW w:w="1080" w:type="dxa"/>
          </w:tcPr>
          <w:p w14:paraId="2971875E" w14:textId="77777777" w:rsidR="00D766E2" w:rsidRPr="00004EAA" w:rsidRDefault="00D766E2" w:rsidP="000D68B7">
            <w:pPr>
              <w:jc w:val="center"/>
              <w:rPr>
                <w:rFonts w:ascii="Arial" w:hAnsi="Arial" w:cs="Arial"/>
                <w:sz w:val="22"/>
                <w:szCs w:val="22"/>
              </w:rPr>
            </w:pPr>
          </w:p>
        </w:tc>
      </w:tr>
      <w:tr w:rsidR="000B208F" w:rsidRPr="00004EAA" w14:paraId="70B4438D" w14:textId="77777777" w:rsidTr="000140CD">
        <w:tc>
          <w:tcPr>
            <w:tcW w:w="2448" w:type="dxa"/>
            <w:gridSpan w:val="2"/>
          </w:tcPr>
          <w:p w14:paraId="038378C8" w14:textId="77777777" w:rsidR="00D766E2" w:rsidRPr="00004EAA" w:rsidRDefault="00D766E2" w:rsidP="000D68B7">
            <w:pPr>
              <w:rPr>
                <w:rFonts w:ascii="Arial" w:hAnsi="Arial" w:cs="Arial"/>
                <w:sz w:val="22"/>
                <w:szCs w:val="22"/>
              </w:rPr>
            </w:pPr>
          </w:p>
        </w:tc>
        <w:tc>
          <w:tcPr>
            <w:tcW w:w="810" w:type="dxa"/>
          </w:tcPr>
          <w:p w14:paraId="65BD3F09" w14:textId="77777777" w:rsidR="00D766E2" w:rsidRPr="00004EAA" w:rsidRDefault="00D766E2" w:rsidP="000D68B7">
            <w:pPr>
              <w:jc w:val="center"/>
              <w:rPr>
                <w:rFonts w:ascii="Arial" w:hAnsi="Arial" w:cs="Arial"/>
                <w:sz w:val="22"/>
                <w:szCs w:val="22"/>
              </w:rPr>
            </w:pPr>
          </w:p>
        </w:tc>
        <w:tc>
          <w:tcPr>
            <w:tcW w:w="1260" w:type="dxa"/>
          </w:tcPr>
          <w:p w14:paraId="282826D2" w14:textId="77777777" w:rsidR="00D766E2" w:rsidRPr="00004EAA" w:rsidRDefault="00D766E2" w:rsidP="000D68B7">
            <w:pPr>
              <w:jc w:val="center"/>
              <w:rPr>
                <w:rFonts w:ascii="Arial" w:hAnsi="Arial" w:cs="Arial"/>
                <w:sz w:val="22"/>
                <w:szCs w:val="22"/>
              </w:rPr>
            </w:pPr>
          </w:p>
        </w:tc>
        <w:tc>
          <w:tcPr>
            <w:tcW w:w="2070" w:type="dxa"/>
          </w:tcPr>
          <w:p w14:paraId="27660502" w14:textId="77777777" w:rsidR="00D766E2" w:rsidRPr="00004EAA" w:rsidRDefault="00D766E2" w:rsidP="000D68B7">
            <w:pPr>
              <w:jc w:val="center"/>
              <w:rPr>
                <w:rFonts w:ascii="Arial" w:hAnsi="Arial" w:cs="Arial"/>
                <w:sz w:val="22"/>
                <w:szCs w:val="22"/>
              </w:rPr>
            </w:pPr>
          </w:p>
        </w:tc>
        <w:tc>
          <w:tcPr>
            <w:tcW w:w="1080" w:type="dxa"/>
          </w:tcPr>
          <w:p w14:paraId="0FDAD27B" w14:textId="77777777" w:rsidR="00D766E2" w:rsidRPr="00004EAA" w:rsidRDefault="00D766E2" w:rsidP="000D68B7">
            <w:pPr>
              <w:jc w:val="center"/>
              <w:rPr>
                <w:rFonts w:ascii="Arial" w:hAnsi="Arial" w:cs="Arial"/>
                <w:sz w:val="22"/>
                <w:szCs w:val="22"/>
              </w:rPr>
            </w:pPr>
          </w:p>
        </w:tc>
        <w:tc>
          <w:tcPr>
            <w:tcW w:w="2160" w:type="dxa"/>
          </w:tcPr>
          <w:p w14:paraId="58C9675D" w14:textId="77777777" w:rsidR="00D766E2" w:rsidRPr="00004EAA" w:rsidRDefault="00D766E2" w:rsidP="000D68B7">
            <w:pPr>
              <w:jc w:val="center"/>
              <w:rPr>
                <w:rFonts w:ascii="Arial" w:hAnsi="Arial" w:cs="Arial"/>
                <w:sz w:val="22"/>
                <w:szCs w:val="22"/>
              </w:rPr>
            </w:pPr>
          </w:p>
        </w:tc>
        <w:tc>
          <w:tcPr>
            <w:tcW w:w="1080" w:type="dxa"/>
          </w:tcPr>
          <w:p w14:paraId="418F3AD8" w14:textId="77777777" w:rsidR="00D766E2" w:rsidRPr="00004EAA" w:rsidRDefault="00D766E2" w:rsidP="000D68B7">
            <w:pPr>
              <w:jc w:val="center"/>
              <w:rPr>
                <w:rFonts w:ascii="Arial" w:hAnsi="Arial" w:cs="Arial"/>
                <w:sz w:val="22"/>
                <w:szCs w:val="22"/>
              </w:rPr>
            </w:pPr>
          </w:p>
        </w:tc>
        <w:tc>
          <w:tcPr>
            <w:tcW w:w="2160" w:type="dxa"/>
          </w:tcPr>
          <w:p w14:paraId="2ED14510" w14:textId="77777777" w:rsidR="00D766E2" w:rsidRPr="00004EAA" w:rsidRDefault="00D766E2" w:rsidP="000D68B7">
            <w:pPr>
              <w:jc w:val="center"/>
              <w:rPr>
                <w:rFonts w:ascii="Arial" w:hAnsi="Arial" w:cs="Arial"/>
                <w:sz w:val="22"/>
                <w:szCs w:val="22"/>
              </w:rPr>
            </w:pPr>
          </w:p>
        </w:tc>
        <w:tc>
          <w:tcPr>
            <w:tcW w:w="1080" w:type="dxa"/>
          </w:tcPr>
          <w:p w14:paraId="2D53536D" w14:textId="77777777" w:rsidR="00D766E2" w:rsidRPr="00004EAA" w:rsidRDefault="00D766E2" w:rsidP="000D68B7">
            <w:pPr>
              <w:jc w:val="center"/>
              <w:rPr>
                <w:rFonts w:ascii="Arial" w:hAnsi="Arial" w:cs="Arial"/>
                <w:sz w:val="22"/>
                <w:szCs w:val="22"/>
              </w:rPr>
            </w:pPr>
          </w:p>
        </w:tc>
      </w:tr>
      <w:tr w:rsidR="000B208F" w:rsidRPr="00004EAA" w14:paraId="41553CD2" w14:textId="77777777" w:rsidTr="000140CD">
        <w:tc>
          <w:tcPr>
            <w:tcW w:w="2448" w:type="dxa"/>
            <w:gridSpan w:val="2"/>
          </w:tcPr>
          <w:p w14:paraId="4E9078F3" w14:textId="41ED1809" w:rsidR="00D766E2" w:rsidRPr="00004EAA" w:rsidRDefault="00D06007" w:rsidP="000D68B7">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Year of blood draw</w:t>
            </w:r>
          </w:p>
        </w:tc>
        <w:tc>
          <w:tcPr>
            <w:tcW w:w="810" w:type="dxa"/>
          </w:tcPr>
          <w:p w14:paraId="177CDE84" w14:textId="77777777" w:rsidR="00D766E2" w:rsidRPr="00004EAA" w:rsidRDefault="00D766E2" w:rsidP="000D68B7">
            <w:pPr>
              <w:jc w:val="center"/>
              <w:rPr>
                <w:rFonts w:ascii="Arial" w:hAnsi="Arial" w:cs="Arial"/>
                <w:sz w:val="22"/>
                <w:szCs w:val="22"/>
              </w:rPr>
            </w:pPr>
          </w:p>
        </w:tc>
        <w:tc>
          <w:tcPr>
            <w:tcW w:w="1260" w:type="dxa"/>
          </w:tcPr>
          <w:p w14:paraId="2C71386F" w14:textId="77777777" w:rsidR="00D766E2" w:rsidRPr="00004EAA" w:rsidRDefault="00D766E2" w:rsidP="000D68B7">
            <w:pPr>
              <w:jc w:val="center"/>
              <w:rPr>
                <w:rFonts w:ascii="Arial" w:hAnsi="Arial" w:cs="Arial"/>
                <w:sz w:val="22"/>
                <w:szCs w:val="22"/>
              </w:rPr>
            </w:pPr>
          </w:p>
        </w:tc>
        <w:tc>
          <w:tcPr>
            <w:tcW w:w="2070" w:type="dxa"/>
          </w:tcPr>
          <w:p w14:paraId="0E8EC2EF" w14:textId="77777777" w:rsidR="00D766E2" w:rsidRPr="00004EAA" w:rsidRDefault="00D766E2" w:rsidP="000D68B7">
            <w:pPr>
              <w:jc w:val="center"/>
              <w:rPr>
                <w:rFonts w:ascii="Arial" w:hAnsi="Arial" w:cs="Arial"/>
                <w:sz w:val="22"/>
                <w:szCs w:val="22"/>
              </w:rPr>
            </w:pPr>
          </w:p>
        </w:tc>
        <w:tc>
          <w:tcPr>
            <w:tcW w:w="1080" w:type="dxa"/>
          </w:tcPr>
          <w:p w14:paraId="15D8FEAD"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&lt;0.0001</w:t>
            </w:r>
          </w:p>
        </w:tc>
        <w:tc>
          <w:tcPr>
            <w:tcW w:w="2160" w:type="dxa"/>
          </w:tcPr>
          <w:p w14:paraId="40AF0100" w14:textId="77777777" w:rsidR="00D766E2" w:rsidRPr="00004EAA" w:rsidRDefault="00D766E2" w:rsidP="000D68B7">
            <w:pPr>
              <w:jc w:val="center"/>
              <w:rPr>
                <w:rFonts w:ascii="Arial" w:hAnsi="Arial" w:cs="Arial"/>
                <w:sz w:val="22"/>
                <w:szCs w:val="22"/>
              </w:rPr>
            </w:pPr>
          </w:p>
        </w:tc>
        <w:tc>
          <w:tcPr>
            <w:tcW w:w="1080" w:type="dxa"/>
          </w:tcPr>
          <w:p w14:paraId="14C621CA"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&lt;0.0001</w:t>
            </w:r>
          </w:p>
        </w:tc>
        <w:tc>
          <w:tcPr>
            <w:tcW w:w="2160" w:type="dxa"/>
          </w:tcPr>
          <w:p w14:paraId="100AEC1F" w14:textId="77777777" w:rsidR="00D766E2" w:rsidRPr="00004EAA" w:rsidRDefault="00D766E2" w:rsidP="000D68B7">
            <w:pPr>
              <w:jc w:val="center"/>
              <w:rPr>
                <w:rFonts w:ascii="Arial" w:hAnsi="Arial" w:cs="Arial"/>
                <w:sz w:val="22"/>
                <w:szCs w:val="22"/>
              </w:rPr>
            </w:pPr>
          </w:p>
        </w:tc>
        <w:tc>
          <w:tcPr>
            <w:tcW w:w="1080" w:type="dxa"/>
          </w:tcPr>
          <w:p w14:paraId="0E111B69"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&lt;0.0001</w:t>
            </w:r>
          </w:p>
        </w:tc>
      </w:tr>
      <w:tr w:rsidR="000B208F" w:rsidRPr="00004EAA" w14:paraId="08B23BE8" w14:textId="77777777" w:rsidTr="000140CD">
        <w:tc>
          <w:tcPr>
            <w:tcW w:w="2448" w:type="dxa"/>
            <w:gridSpan w:val="2"/>
          </w:tcPr>
          <w:p w14:paraId="7E0B2E89" w14:textId="3FBFE93C"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2004</w:t>
            </w:r>
          </w:p>
        </w:tc>
        <w:tc>
          <w:tcPr>
            <w:tcW w:w="810" w:type="dxa"/>
          </w:tcPr>
          <w:p w14:paraId="0E052D57"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202</w:t>
            </w:r>
          </w:p>
        </w:tc>
        <w:tc>
          <w:tcPr>
            <w:tcW w:w="1260" w:type="dxa"/>
          </w:tcPr>
          <w:p w14:paraId="77A927E9" w14:textId="599C1869" w:rsidR="00D766E2" w:rsidRPr="00004EAA" w:rsidRDefault="003B24CF" w:rsidP="000D68B7">
            <w:pPr>
              <w:jc w:val="center"/>
              <w:rPr>
                <w:rFonts w:ascii="Arial" w:hAnsi="Arial" w:cs="Arial"/>
                <w:sz w:val="22"/>
                <w:szCs w:val="22"/>
              </w:rPr>
            </w:pPr>
            <w:r w:rsidRPr="00004EAA">
              <w:rPr>
                <w:rFonts w:ascii="Arial" w:hAnsi="Arial" w:cs="Arial"/>
                <w:sz w:val="22"/>
                <w:szCs w:val="22"/>
              </w:rPr>
              <w:t>26.9 ± 8.8</w:t>
            </w:r>
          </w:p>
        </w:tc>
        <w:tc>
          <w:tcPr>
            <w:tcW w:w="2070" w:type="dxa"/>
          </w:tcPr>
          <w:p w14:paraId="2F6D1686"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0705D658" w14:textId="77777777" w:rsidR="00D766E2" w:rsidRPr="00004EAA" w:rsidRDefault="00D766E2" w:rsidP="000D68B7">
            <w:pPr>
              <w:jc w:val="center"/>
              <w:rPr>
                <w:rFonts w:ascii="Arial" w:hAnsi="Arial" w:cs="Arial"/>
                <w:sz w:val="22"/>
                <w:szCs w:val="22"/>
              </w:rPr>
            </w:pPr>
          </w:p>
        </w:tc>
        <w:tc>
          <w:tcPr>
            <w:tcW w:w="2160" w:type="dxa"/>
          </w:tcPr>
          <w:p w14:paraId="05FCA246"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47EA02AA" w14:textId="77777777" w:rsidR="00D766E2" w:rsidRPr="00004EAA" w:rsidRDefault="00D766E2" w:rsidP="000D68B7">
            <w:pPr>
              <w:jc w:val="center"/>
              <w:rPr>
                <w:rFonts w:ascii="Arial" w:hAnsi="Arial" w:cs="Arial"/>
                <w:sz w:val="22"/>
                <w:szCs w:val="22"/>
              </w:rPr>
            </w:pPr>
          </w:p>
        </w:tc>
        <w:tc>
          <w:tcPr>
            <w:tcW w:w="2160" w:type="dxa"/>
          </w:tcPr>
          <w:p w14:paraId="7775062D"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5F7AE50E" w14:textId="77777777" w:rsidR="00D766E2" w:rsidRPr="00004EAA" w:rsidRDefault="00D766E2" w:rsidP="000D68B7">
            <w:pPr>
              <w:jc w:val="center"/>
              <w:rPr>
                <w:rFonts w:ascii="Arial" w:hAnsi="Arial" w:cs="Arial"/>
                <w:sz w:val="22"/>
                <w:szCs w:val="22"/>
              </w:rPr>
            </w:pPr>
          </w:p>
        </w:tc>
      </w:tr>
      <w:tr w:rsidR="000B208F" w:rsidRPr="00004EAA" w14:paraId="45B54002" w14:textId="77777777" w:rsidTr="000140CD">
        <w:tc>
          <w:tcPr>
            <w:tcW w:w="2448" w:type="dxa"/>
            <w:gridSpan w:val="2"/>
          </w:tcPr>
          <w:p w14:paraId="38B0E363" w14:textId="40638614"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2005</w:t>
            </w:r>
          </w:p>
        </w:tc>
        <w:tc>
          <w:tcPr>
            <w:tcW w:w="810" w:type="dxa"/>
          </w:tcPr>
          <w:p w14:paraId="751017F7"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590</w:t>
            </w:r>
          </w:p>
        </w:tc>
        <w:tc>
          <w:tcPr>
            <w:tcW w:w="1260" w:type="dxa"/>
          </w:tcPr>
          <w:p w14:paraId="0574581E" w14:textId="3729E97E" w:rsidR="00D766E2" w:rsidRPr="00004EAA" w:rsidRDefault="003B24CF" w:rsidP="000D68B7">
            <w:pPr>
              <w:jc w:val="center"/>
              <w:rPr>
                <w:rFonts w:ascii="Arial" w:hAnsi="Arial" w:cs="Arial"/>
                <w:sz w:val="22"/>
                <w:szCs w:val="22"/>
              </w:rPr>
            </w:pPr>
            <w:r w:rsidRPr="00004EAA">
              <w:rPr>
                <w:rFonts w:ascii="Arial" w:hAnsi="Arial" w:cs="Arial"/>
                <w:sz w:val="22"/>
                <w:szCs w:val="22"/>
              </w:rPr>
              <w:t>26.8 ± 9.0</w:t>
            </w:r>
          </w:p>
        </w:tc>
        <w:tc>
          <w:tcPr>
            <w:tcW w:w="2070" w:type="dxa"/>
          </w:tcPr>
          <w:p w14:paraId="5B653443"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-0.9 (-6.1, 4.6)</w:t>
            </w:r>
          </w:p>
        </w:tc>
        <w:tc>
          <w:tcPr>
            <w:tcW w:w="1080" w:type="dxa"/>
          </w:tcPr>
          <w:p w14:paraId="5492E57A" w14:textId="77777777" w:rsidR="00D766E2" w:rsidRPr="00004EAA" w:rsidRDefault="00D766E2" w:rsidP="000D68B7">
            <w:pPr>
              <w:jc w:val="center"/>
              <w:rPr>
                <w:rFonts w:ascii="Arial" w:hAnsi="Arial" w:cs="Arial"/>
                <w:sz w:val="22"/>
                <w:szCs w:val="22"/>
              </w:rPr>
            </w:pPr>
          </w:p>
        </w:tc>
        <w:tc>
          <w:tcPr>
            <w:tcW w:w="2160" w:type="dxa"/>
          </w:tcPr>
          <w:p w14:paraId="227A4BD2" w14:textId="4D3FBC72" w:rsidR="00D766E2" w:rsidRPr="00004EAA" w:rsidRDefault="00D766E2" w:rsidP="000D68B7">
            <w:pPr>
              <w:jc w:val="center"/>
              <w:rPr>
                <w:rFonts w:ascii="Arial" w:hAnsi="Arial" w:cs="Arial"/>
                <w:sz w:val="22"/>
                <w:szCs w:val="22"/>
              </w:rPr>
            </w:pPr>
            <w:r w:rsidRPr="00004EAA">
              <w:rPr>
                <w:rFonts w:ascii="Arial" w:hAnsi="Arial" w:cs="Arial"/>
                <w:sz w:val="22"/>
                <w:szCs w:val="22"/>
              </w:rPr>
              <w:t>4.</w:t>
            </w:r>
            <w:r w:rsidR="0057149B">
              <w:rPr>
                <w:rFonts w:ascii="Arial" w:hAnsi="Arial" w:cs="Arial"/>
                <w:sz w:val="22"/>
                <w:szCs w:val="22"/>
              </w:rPr>
              <w:t>7</w:t>
            </w:r>
            <w:r w:rsidRPr="00004EAA">
              <w:rPr>
                <w:rFonts w:ascii="Arial" w:hAnsi="Arial" w:cs="Arial"/>
                <w:sz w:val="22"/>
                <w:szCs w:val="22"/>
              </w:rPr>
              <w:t xml:space="preserve"> (-0.</w:t>
            </w:r>
            <w:r w:rsidR="0057149B">
              <w:rPr>
                <w:rFonts w:ascii="Arial" w:hAnsi="Arial" w:cs="Arial"/>
                <w:sz w:val="22"/>
                <w:szCs w:val="22"/>
              </w:rPr>
              <w:t>5</w:t>
            </w:r>
            <w:r w:rsidRPr="00004EAA">
              <w:rPr>
                <w:rFonts w:ascii="Arial" w:hAnsi="Arial" w:cs="Arial"/>
                <w:sz w:val="22"/>
                <w:szCs w:val="22"/>
              </w:rPr>
              <w:t>, 10.</w:t>
            </w:r>
            <w:r w:rsidR="0057149B">
              <w:rPr>
                <w:rFonts w:ascii="Arial" w:hAnsi="Arial" w:cs="Arial"/>
                <w:sz w:val="22"/>
                <w:szCs w:val="22"/>
              </w:rPr>
              <w:t>2</w:t>
            </w:r>
            <w:r w:rsidRPr="00004EAA">
              <w:rPr>
                <w:rFonts w:ascii="Arial" w:hAnsi="Arial" w:cs="Arial"/>
                <w:sz w:val="22"/>
                <w:szCs w:val="22"/>
              </w:rPr>
              <w:t>)</w:t>
            </w:r>
          </w:p>
        </w:tc>
        <w:tc>
          <w:tcPr>
            <w:tcW w:w="1080" w:type="dxa"/>
          </w:tcPr>
          <w:p w14:paraId="48BB6A3D" w14:textId="77777777" w:rsidR="00D766E2" w:rsidRPr="00004EAA" w:rsidRDefault="00D766E2" w:rsidP="000D68B7">
            <w:pPr>
              <w:jc w:val="center"/>
              <w:rPr>
                <w:rFonts w:ascii="Arial" w:hAnsi="Arial" w:cs="Arial"/>
                <w:sz w:val="22"/>
                <w:szCs w:val="22"/>
              </w:rPr>
            </w:pPr>
          </w:p>
        </w:tc>
        <w:tc>
          <w:tcPr>
            <w:tcW w:w="2160" w:type="dxa"/>
          </w:tcPr>
          <w:p w14:paraId="58E793C7" w14:textId="179290D6" w:rsidR="00D766E2" w:rsidRPr="00004EAA" w:rsidRDefault="00D766E2" w:rsidP="000D68B7">
            <w:pPr>
              <w:jc w:val="center"/>
              <w:rPr>
                <w:rFonts w:ascii="Arial" w:hAnsi="Arial" w:cs="Arial"/>
                <w:sz w:val="22"/>
                <w:szCs w:val="22"/>
              </w:rPr>
            </w:pPr>
            <w:r w:rsidRPr="00004EAA">
              <w:rPr>
                <w:rFonts w:ascii="Arial" w:hAnsi="Arial" w:cs="Arial"/>
                <w:sz w:val="22"/>
                <w:szCs w:val="22"/>
              </w:rPr>
              <w:t>5.</w:t>
            </w:r>
            <w:r w:rsidR="009571E3">
              <w:rPr>
                <w:rFonts w:ascii="Arial" w:hAnsi="Arial" w:cs="Arial"/>
                <w:sz w:val="22"/>
                <w:szCs w:val="22"/>
              </w:rPr>
              <w:t>6</w:t>
            </w:r>
            <w:r w:rsidRPr="00004EAA">
              <w:rPr>
                <w:rFonts w:ascii="Arial" w:hAnsi="Arial" w:cs="Arial"/>
                <w:sz w:val="22"/>
                <w:szCs w:val="22"/>
              </w:rPr>
              <w:t xml:space="preserve"> (0.</w:t>
            </w:r>
            <w:r w:rsidR="009571E3">
              <w:rPr>
                <w:rFonts w:ascii="Arial" w:hAnsi="Arial" w:cs="Arial"/>
                <w:sz w:val="22"/>
                <w:szCs w:val="22"/>
              </w:rPr>
              <w:t>2</w:t>
            </w:r>
            <w:r w:rsidRPr="00004EAA">
              <w:rPr>
                <w:rFonts w:ascii="Arial" w:hAnsi="Arial" w:cs="Arial"/>
                <w:sz w:val="22"/>
                <w:szCs w:val="22"/>
              </w:rPr>
              <w:t>, 11.</w:t>
            </w:r>
            <w:r w:rsidR="009571E3">
              <w:rPr>
                <w:rFonts w:ascii="Arial" w:hAnsi="Arial" w:cs="Arial"/>
                <w:sz w:val="22"/>
                <w:szCs w:val="22"/>
              </w:rPr>
              <w:t>4</w:t>
            </w:r>
            <w:r w:rsidRPr="00004EAA">
              <w:rPr>
                <w:rFonts w:ascii="Arial" w:hAnsi="Arial" w:cs="Arial"/>
                <w:sz w:val="22"/>
                <w:szCs w:val="22"/>
              </w:rPr>
              <w:t>)</w:t>
            </w:r>
          </w:p>
        </w:tc>
        <w:tc>
          <w:tcPr>
            <w:tcW w:w="1080" w:type="dxa"/>
          </w:tcPr>
          <w:p w14:paraId="471D2F88" w14:textId="77777777" w:rsidR="00D766E2" w:rsidRPr="00004EAA" w:rsidRDefault="00D766E2" w:rsidP="000D68B7">
            <w:pPr>
              <w:jc w:val="center"/>
              <w:rPr>
                <w:rFonts w:ascii="Arial" w:hAnsi="Arial" w:cs="Arial"/>
                <w:sz w:val="22"/>
                <w:szCs w:val="22"/>
              </w:rPr>
            </w:pPr>
          </w:p>
        </w:tc>
      </w:tr>
      <w:tr w:rsidR="000B208F" w:rsidRPr="00004EAA" w14:paraId="76DE70C9" w14:textId="77777777" w:rsidTr="000140CD">
        <w:tc>
          <w:tcPr>
            <w:tcW w:w="2448" w:type="dxa"/>
            <w:gridSpan w:val="2"/>
          </w:tcPr>
          <w:p w14:paraId="55657121" w14:textId="451B7A97"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2006</w:t>
            </w:r>
          </w:p>
        </w:tc>
        <w:tc>
          <w:tcPr>
            <w:tcW w:w="810" w:type="dxa"/>
          </w:tcPr>
          <w:p w14:paraId="2FB1E81D"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686</w:t>
            </w:r>
          </w:p>
        </w:tc>
        <w:tc>
          <w:tcPr>
            <w:tcW w:w="1260" w:type="dxa"/>
          </w:tcPr>
          <w:p w14:paraId="5722744E" w14:textId="405D9B1C" w:rsidR="00D766E2" w:rsidRPr="00004EAA" w:rsidRDefault="003B24CF" w:rsidP="000D68B7">
            <w:pPr>
              <w:jc w:val="center"/>
              <w:rPr>
                <w:rFonts w:ascii="Arial" w:hAnsi="Arial" w:cs="Arial"/>
                <w:sz w:val="22"/>
                <w:szCs w:val="22"/>
              </w:rPr>
            </w:pPr>
            <w:r w:rsidRPr="00004EAA">
              <w:rPr>
                <w:rFonts w:ascii="Arial" w:hAnsi="Arial" w:cs="Arial"/>
                <w:sz w:val="22"/>
                <w:szCs w:val="22"/>
              </w:rPr>
              <w:t>23.6 ± 7.8</w:t>
            </w:r>
          </w:p>
        </w:tc>
        <w:tc>
          <w:tcPr>
            <w:tcW w:w="2070" w:type="dxa"/>
          </w:tcPr>
          <w:p w14:paraId="5FD4B105"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-12.3 (-16.8, -7.5)</w:t>
            </w:r>
          </w:p>
        </w:tc>
        <w:tc>
          <w:tcPr>
            <w:tcW w:w="1080" w:type="dxa"/>
          </w:tcPr>
          <w:p w14:paraId="7D98011A" w14:textId="77777777" w:rsidR="00D766E2" w:rsidRPr="00004EAA" w:rsidRDefault="00D766E2" w:rsidP="000D68B7">
            <w:pPr>
              <w:jc w:val="center"/>
              <w:rPr>
                <w:rFonts w:ascii="Arial" w:hAnsi="Arial" w:cs="Arial"/>
                <w:sz w:val="22"/>
                <w:szCs w:val="22"/>
              </w:rPr>
            </w:pPr>
          </w:p>
        </w:tc>
        <w:tc>
          <w:tcPr>
            <w:tcW w:w="2160" w:type="dxa"/>
          </w:tcPr>
          <w:p w14:paraId="4B6F3F0D" w14:textId="33BA6292" w:rsidR="00D766E2" w:rsidRPr="00004EAA" w:rsidRDefault="00D766E2" w:rsidP="000D68B7">
            <w:pPr>
              <w:jc w:val="center"/>
              <w:rPr>
                <w:rFonts w:ascii="Arial" w:hAnsi="Arial" w:cs="Arial"/>
                <w:sz w:val="22"/>
                <w:szCs w:val="22"/>
              </w:rPr>
            </w:pPr>
            <w:r w:rsidRPr="00004EAA">
              <w:rPr>
                <w:rFonts w:ascii="Arial" w:hAnsi="Arial" w:cs="Arial"/>
                <w:sz w:val="22"/>
                <w:szCs w:val="22"/>
              </w:rPr>
              <w:t>-6.</w:t>
            </w:r>
            <w:r w:rsidR="0057149B">
              <w:rPr>
                <w:rFonts w:ascii="Arial" w:hAnsi="Arial" w:cs="Arial"/>
                <w:sz w:val="22"/>
                <w:szCs w:val="22"/>
              </w:rPr>
              <w:t>5</w:t>
            </w:r>
            <w:r w:rsidRPr="00004EAA">
              <w:rPr>
                <w:rFonts w:ascii="Arial" w:hAnsi="Arial" w:cs="Arial"/>
                <w:sz w:val="22"/>
                <w:szCs w:val="22"/>
              </w:rPr>
              <w:t xml:space="preserve"> (-11.</w:t>
            </w:r>
            <w:r w:rsidR="0057149B">
              <w:rPr>
                <w:rFonts w:ascii="Arial" w:hAnsi="Arial" w:cs="Arial"/>
                <w:sz w:val="22"/>
                <w:szCs w:val="22"/>
              </w:rPr>
              <w:t>1</w:t>
            </w:r>
            <w:r w:rsidRPr="00004EAA">
              <w:rPr>
                <w:rFonts w:ascii="Arial" w:hAnsi="Arial" w:cs="Arial"/>
                <w:sz w:val="22"/>
                <w:szCs w:val="22"/>
              </w:rPr>
              <w:t>, -1.</w:t>
            </w:r>
            <w:r w:rsidR="0057149B">
              <w:rPr>
                <w:rFonts w:ascii="Arial" w:hAnsi="Arial" w:cs="Arial"/>
                <w:sz w:val="22"/>
                <w:szCs w:val="22"/>
              </w:rPr>
              <w:t>7</w:t>
            </w:r>
            <w:r w:rsidRPr="00004EAA">
              <w:rPr>
                <w:rFonts w:ascii="Arial" w:hAnsi="Arial" w:cs="Arial"/>
                <w:sz w:val="22"/>
                <w:szCs w:val="22"/>
              </w:rPr>
              <w:t>)</w:t>
            </w:r>
          </w:p>
        </w:tc>
        <w:tc>
          <w:tcPr>
            <w:tcW w:w="1080" w:type="dxa"/>
          </w:tcPr>
          <w:p w14:paraId="05D2B243" w14:textId="77777777" w:rsidR="00D766E2" w:rsidRPr="00004EAA" w:rsidRDefault="00D766E2" w:rsidP="000D68B7">
            <w:pPr>
              <w:jc w:val="center"/>
              <w:rPr>
                <w:rFonts w:ascii="Arial" w:hAnsi="Arial" w:cs="Arial"/>
                <w:sz w:val="22"/>
                <w:szCs w:val="22"/>
              </w:rPr>
            </w:pPr>
          </w:p>
        </w:tc>
        <w:tc>
          <w:tcPr>
            <w:tcW w:w="2160" w:type="dxa"/>
          </w:tcPr>
          <w:p w14:paraId="7F0D7453" w14:textId="1E3DF97D" w:rsidR="00D766E2" w:rsidRPr="00004EAA" w:rsidRDefault="00D766E2" w:rsidP="000D68B7">
            <w:pPr>
              <w:jc w:val="center"/>
              <w:rPr>
                <w:rFonts w:ascii="Arial" w:hAnsi="Arial" w:cs="Arial"/>
                <w:sz w:val="22"/>
                <w:szCs w:val="22"/>
              </w:rPr>
            </w:pPr>
            <w:r w:rsidRPr="00004EAA">
              <w:rPr>
                <w:rFonts w:ascii="Arial" w:hAnsi="Arial" w:cs="Arial"/>
                <w:sz w:val="22"/>
                <w:szCs w:val="22"/>
              </w:rPr>
              <w:t>-</w:t>
            </w:r>
            <w:r w:rsidR="009571E3">
              <w:rPr>
                <w:rFonts w:ascii="Arial" w:hAnsi="Arial" w:cs="Arial"/>
                <w:sz w:val="22"/>
                <w:szCs w:val="22"/>
              </w:rPr>
              <w:t>7.9</w:t>
            </w:r>
            <w:r w:rsidRPr="00004EAA">
              <w:rPr>
                <w:rFonts w:ascii="Arial" w:hAnsi="Arial" w:cs="Arial"/>
                <w:sz w:val="22"/>
                <w:szCs w:val="22"/>
              </w:rPr>
              <w:t xml:space="preserve"> (-12.7, -</w:t>
            </w:r>
            <w:r w:rsidR="009571E3">
              <w:rPr>
                <w:rFonts w:ascii="Arial" w:hAnsi="Arial" w:cs="Arial"/>
                <w:sz w:val="22"/>
                <w:szCs w:val="22"/>
              </w:rPr>
              <w:t>2.9</w:t>
            </w:r>
            <w:r w:rsidRPr="00004EAA">
              <w:rPr>
                <w:rFonts w:ascii="Arial" w:hAnsi="Arial" w:cs="Arial"/>
                <w:sz w:val="22"/>
                <w:szCs w:val="22"/>
              </w:rPr>
              <w:t>)</w:t>
            </w:r>
          </w:p>
        </w:tc>
        <w:tc>
          <w:tcPr>
            <w:tcW w:w="1080" w:type="dxa"/>
          </w:tcPr>
          <w:p w14:paraId="42349900" w14:textId="77777777" w:rsidR="00D766E2" w:rsidRPr="00004EAA" w:rsidRDefault="00D766E2" w:rsidP="000D68B7">
            <w:pPr>
              <w:jc w:val="center"/>
              <w:rPr>
                <w:rFonts w:ascii="Arial" w:hAnsi="Arial" w:cs="Arial"/>
                <w:sz w:val="22"/>
                <w:szCs w:val="22"/>
              </w:rPr>
            </w:pPr>
          </w:p>
        </w:tc>
      </w:tr>
      <w:tr w:rsidR="000B208F" w:rsidRPr="00004EAA" w14:paraId="331D60A4" w14:textId="77777777" w:rsidTr="000140CD">
        <w:tc>
          <w:tcPr>
            <w:tcW w:w="2448" w:type="dxa"/>
            <w:gridSpan w:val="2"/>
          </w:tcPr>
          <w:p w14:paraId="4E99BC6A" w14:textId="4A3ADE14"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2007</w:t>
            </w:r>
          </w:p>
        </w:tc>
        <w:tc>
          <w:tcPr>
            <w:tcW w:w="810" w:type="dxa"/>
          </w:tcPr>
          <w:p w14:paraId="7ADE0FD6"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533</w:t>
            </w:r>
          </w:p>
        </w:tc>
        <w:tc>
          <w:tcPr>
            <w:tcW w:w="1260" w:type="dxa"/>
          </w:tcPr>
          <w:p w14:paraId="34128313" w14:textId="3F7070BB" w:rsidR="00D766E2" w:rsidRPr="00004EAA" w:rsidRDefault="003B24CF" w:rsidP="000D68B7">
            <w:pPr>
              <w:jc w:val="center"/>
              <w:rPr>
                <w:rFonts w:ascii="Arial" w:hAnsi="Arial" w:cs="Arial"/>
                <w:sz w:val="22"/>
                <w:szCs w:val="22"/>
              </w:rPr>
            </w:pPr>
            <w:r w:rsidRPr="00004EAA">
              <w:rPr>
                <w:rFonts w:ascii="Arial" w:hAnsi="Arial" w:cs="Arial"/>
                <w:sz w:val="22"/>
                <w:szCs w:val="22"/>
              </w:rPr>
              <w:t>23.7 ± 8.8</w:t>
            </w:r>
          </w:p>
        </w:tc>
        <w:tc>
          <w:tcPr>
            <w:tcW w:w="2070" w:type="dxa"/>
          </w:tcPr>
          <w:p w14:paraId="453B2CF8"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-12.8 (-17.4, -7.9)</w:t>
            </w:r>
          </w:p>
        </w:tc>
        <w:tc>
          <w:tcPr>
            <w:tcW w:w="1080" w:type="dxa"/>
          </w:tcPr>
          <w:p w14:paraId="0A39015C" w14:textId="77777777" w:rsidR="00D766E2" w:rsidRPr="00004EAA" w:rsidRDefault="00D766E2" w:rsidP="000D68B7">
            <w:pPr>
              <w:jc w:val="center"/>
              <w:rPr>
                <w:rFonts w:ascii="Arial" w:hAnsi="Arial" w:cs="Arial"/>
                <w:sz w:val="22"/>
                <w:szCs w:val="22"/>
              </w:rPr>
            </w:pPr>
          </w:p>
        </w:tc>
        <w:tc>
          <w:tcPr>
            <w:tcW w:w="2160" w:type="dxa"/>
          </w:tcPr>
          <w:p w14:paraId="47F5E30A" w14:textId="7DABCF85" w:rsidR="00D766E2" w:rsidRPr="00004EAA" w:rsidRDefault="00D766E2" w:rsidP="000D68B7">
            <w:pPr>
              <w:jc w:val="center"/>
              <w:rPr>
                <w:rFonts w:ascii="Arial" w:hAnsi="Arial" w:cs="Arial"/>
                <w:sz w:val="22"/>
                <w:szCs w:val="22"/>
              </w:rPr>
            </w:pPr>
            <w:r w:rsidRPr="00004EAA">
              <w:rPr>
                <w:rFonts w:ascii="Arial" w:hAnsi="Arial" w:cs="Arial"/>
                <w:sz w:val="22"/>
                <w:szCs w:val="22"/>
              </w:rPr>
              <w:t>-7.</w:t>
            </w:r>
            <w:r w:rsidR="0057149B">
              <w:rPr>
                <w:rFonts w:ascii="Arial" w:hAnsi="Arial" w:cs="Arial"/>
                <w:sz w:val="22"/>
                <w:szCs w:val="22"/>
              </w:rPr>
              <w:t>1</w:t>
            </w:r>
            <w:r w:rsidRPr="00004EAA">
              <w:rPr>
                <w:rFonts w:ascii="Arial" w:hAnsi="Arial" w:cs="Arial"/>
                <w:sz w:val="22"/>
                <w:szCs w:val="22"/>
              </w:rPr>
              <w:t xml:space="preserve"> (-11.</w:t>
            </w:r>
            <w:r w:rsidR="0057149B">
              <w:rPr>
                <w:rFonts w:ascii="Arial" w:hAnsi="Arial" w:cs="Arial"/>
                <w:sz w:val="22"/>
                <w:szCs w:val="22"/>
              </w:rPr>
              <w:t>8</w:t>
            </w:r>
            <w:r w:rsidRPr="00004EAA">
              <w:rPr>
                <w:rFonts w:ascii="Arial" w:hAnsi="Arial" w:cs="Arial"/>
                <w:sz w:val="22"/>
                <w:szCs w:val="22"/>
              </w:rPr>
              <w:t>, -2.</w:t>
            </w:r>
            <w:r w:rsidR="0057149B">
              <w:rPr>
                <w:rFonts w:ascii="Arial" w:hAnsi="Arial" w:cs="Arial"/>
                <w:sz w:val="22"/>
                <w:szCs w:val="22"/>
              </w:rPr>
              <w:t>1</w:t>
            </w:r>
            <w:r w:rsidRPr="00004EAA">
              <w:rPr>
                <w:rFonts w:ascii="Arial" w:hAnsi="Arial" w:cs="Arial"/>
                <w:sz w:val="22"/>
                <w:szCs w:val="22"/>
              </w:rPr>
              <w:t>)</w:t>
            </w:r>
          </w:p>
        </w:tc>
        <w:tc>
          <w:tcPr>
            <w:tcW w:w="1080" w:type="dxa"/>
          </w:tcPr>
          <w:p w14:paraId="3F13CE73" w14:textId="77777777" w:rsidR="00D766E2" w:rsidRPr="00004EAA" w:rsidRDefault="00D766E2" w:rsidP="000D68B7">
            <w:pPr>
              <w:jc w:val="center"/>
              <w:rPr>
                <w:rFonts w:ascii="Arial" w:hAnsi="Arial" w:cs="Arial"/>
                <w:sz w:val="22"/>
                <w:szCs w:val="22"/>
              </w:rPr>
            </w:pPr>
          </w:p>
        </w:tc>
        <w:tc>
          <w:tcPr>
            <w:tcW w:w="2160" w:type="dxa"/>
          </w:tcPr>
          <w:p w14:paraId="75E3E71E" w14:textId="330C8426" w:rsidR="00D766E2" w:rsidRPr="00004EAA" w:rsidRDefault="00D766E2" w:rsidP="000D68B7">
            <w:pPr>
              <w:jc w:val="center"/>
              <w:rPr>
                <w:rFonts w:ascii="Arial" w:hAnsi="Arial" w:cs="Arial"/>
                <w:sz w:val="22"/>
                <w:szCs w:val="22"/>
              </w:rPr>
            </w:pPr>
            <w:r w:rsidRPr="00004EAA">
              <w:rPr>
                <w:rFonts w:ascii="Arial" w:hAnsi="Arial" w:cs="Arial"/>
                <w:sz w:val="22"/>
                <w:szCs w:val="22"/>
              </w:rPr>
              <w:t>-8.</w:t>
            </w:r>
            <w:r w:rsidR="009571E3">
              <w:rPr>
                <w:rFonts w:ascii="Arial" w:hAnsi="Arial" w:cs="Arial"/>
                <w:sz w:val="22"/>
                <w:szCs w:val="22"/>
              </w:rPr>
              <w:t>0</w:t>
            </w:r>
            <w:r w:rsidRPr="00004EAA">
              <w:rPr>
                <w:rFonts w:ascii="Arial" w:hAnsi="Arial" w:cs="Arial"/>
                <w:sz w:val="22"/>
                <w:szCs w:val="22"/>
              </w:rPr>
              <w:t xml:space="preserve"> (-1</w:t>
            </w:r>
            <w:r w:rsidR="009571E3">
              <w:rPr>
                <w:rFonts w:ascii="Arial" w:hAnsi="Arial" w:cs="Arial"/>
                <w:sz w:val="22"/>
                <w:szCs w:val="22"/>
              </w:rPr>
              <w:t>2.9</w:t>
            </w:r>
            <w:r w:rsidRPr="00004EAA">
              <w:rPr>
                <w:rFonts w:ascii="Arial" w:hAnsi="Arial" w:cs="Arial"/>
                <w:sz w:val="22"/>
                <w:szCs w:val="22"/>
              </w:rPr>
              <w:t>, -2.</w:t>
            </w:r>
            <w:r w:rsidR="009571E3">
              <w:rPr>
                <w:rFonts w:ascii="Arial" w:hAnsi="Arial" w:cs="Arial"/>
                <w:sz w:val="22"/>
                <w:szCs w:val="22"/>
              </w:rPr>
              <w:t>8</w:t>
            </w:r>
            <w:r w:rsidRPr="00004EAA">
              <w:rPr>
                <w:rFonts w:ascii="Arial" w:hAnsi="Arial" w:cs="Arial"/>
                <w:sz w:val="22"/>
                <w:szCs w:val="22"/>
              </w:rPr>
              <w:t>)</w:t>
            </w:r>
          </w:p>
        </w:tc>
        <w:tc>
          <w:tcPr>
            <w:tcW w:w="1080" w:type="dxa"/>
          </w:tcPr>
          <w:p w14:paraId="432665D4" w14:textId="77777777" w:rsidR="00D766E2" w:rsidRPr="00004EAA" w:rsidRDefault="00D766E2" w:rsidP="000D68B7">
            <w:pPr>
              <w:jc w:val="center"/>
              <w:rPr>
                <w:rFonts w:ascii="Arial" w:hAnsi="Arial" w:cs="Arial"/>
                <w:sz w:val="22"/>
                <w:szCs w:val="22"/>
              </w:rPr>
            </w:pPr>
          </w:p>
        </w:tc>
      </w:tr>
      <w:tr w:rsidR="000B208F" w:rsidRPr="00004EAA" w14:paraId="6DB81E3D" w14:textId="77777777" w:rsidTr="000140CD">
        <w:tc>
          <w:tcPr>
            <w:tcW w:w="2448" w:type="dxa"/>
            <w:gridSpan w:val="2"/>
          </w:tcPr>
          <w:p w14:paraId="09113944" w14:textId="4F667C55"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2008</w:t>
            </w:r>
          </w:p>
        </w:tc>
        <w:tc>
          <w:tcPr>
            <w:tcW w:w="810" w:type="dxa"/>
          </w:tcPr>
          <w:p w14:paraId="74CE9654"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180</w:t>
            </w:r>
          </w:p>
        </w:tc>
        <w:tc>
          <w:tcPr>
            <w:tcW w:w="1260" w:type="dxa"/>
          </w:tcPr>
          <w:p w14:paraId="346A104C" w14:textId="6C602D3D" w:rsidR="00D766E2" w:rsidRPr="00004EAA" w:rsidRDefault="003B24CF" w:rsidP="000D68B7">
            <w:pPr>
              <w:jc w:val="center"/>
              <w:rPr>
                <w:rFonts w:ascii="Arial" w:hAnsi="Arial" w:cs="Arial"/>
                <w:sz w:val="22"/>
                <w:szCs w:val="22"/>
              </w:rPr>
            </w:pPr>
            <w:r w:rsidRPr="00004EAA">
              <w:rPr>
                <w:rFonts w:ascii="Arial" w:hAnsi="Arial" w:cs="Arial"/>
                <w:sz w:val="22"/>
                <w:szCs w:val="22"/>
              </w:rPr>
              <w:t>24.5 ± 8.5</w:t>
            </w:r>
          </w:p>
        </w:tc>
        <w:tc>
          <w:tcPr>
            <w:tcW w:w="2070" w:type="dxa"/>
          </w:tcPr>
          <w:p w14:paraId="64001025"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-9.4 (-15.4, -3.1)</w:t>
            </w:r>
          </w:p>
        </w:tc>
        <w:tc>
          <w:tcPr>
            <w:tcW w:w="1080" w:type="dxa"/>
          </w:tcPr>
          <w:p w14:paraId="717841CA" w14:textId="77777777" w:rsidR="00D766E2" w:rsidRPr="00004EAA" w:rsidRDefault="00D766E2" w:rsidP="000D68B7">
            <w:pPr>
              <w:jc w:val="center"/>
              <w:rPr>
                <w:rFonts w:ascii="Arial" w:hAnsi="Arial" w:cs="Arial"/>
                <w:sz w:val="22"/>
                <w:szCs w:val="22"/>
              </w:rPr>
            </w:pPr>
          </w:p>
        </w:tc>
        <w:tc>
          <w:tcPr>
            <w:tcW w:w="2160" w:type="dxa"/>
          </w:tcPr>
          <w:p w14:paraId="2D80E73B" w14:textId="212D327D" w:rsidR="00D766E2" w:rsidRPr="00004EAA" w:rsidRDefault="00D766E2" w:rsidP="000D68B7">
            <w:pPr>
              <w:jc w:val="center"/>
              <w:rPr>
                <w:rFonts w:ascii="Arial" w:hAnsi="Arial" w:cs="Arial"/>
                <w:sz w:val="22"/>
                <w:szCs w:val="22"/>
              </w:rPr>
            </w:pPr>
            <w:r w:rsidRPr="00004EAA">
              <w:rPr>
                <w:rFonts w:ascii="Arial" w:hAnsi="Arial" w:cs="Arial"/>
                <w:sz w:val="22"/>
                <w:szCs w:val="22"/>
              </w:rPr>
              <w:t>-0.9 (-7.</w:t>
            </w:r>
            <w:r w:rsidR="0057149B">
              <w:rPr>
                <w:rFonts w:ascii="Arial" w:hAnsi="Arial" w:cs="Arial"/>
                <w:sz w:val="22"/>
                <w:szCs w:val="22"/>
              </w:rPr>
              <w:t>1</w:t>
            </w:r>
            <w:r w:rsidRPr="00004EAA">
              <w:rPr>
                <w:rFonts w:ascii="Arial" w:hAnsi="Arial" w:cs="Arial"/>
                <w:sz w:val="22"/>
                <w:szCs w:val="22"/>
              </w:rPr>
              <w:t>, 5.8)</w:t>
            </w:r>
          </w:p>
        </w:tc>
        <w:tc>
          <w:tcPr>
            <w:tcW w:w="1080" w:type="dxa"/>
          </w:tcPr>
          <w:p w14:paraId="45339E39" w14:textId="77777777" w:rsidR="00D766E2" w:rsidRPr="00004EAA" w:rsidRDefault="00D766E2" w:rsidP="000D68B7">
            <w:pPr>
              <w:jc w:val="center"/>
              <w:rPr>
                <w:rFonts w:ascii="Arial" w:hAnsi="Arial" w:cs="Arial"/>
                <w:sz w:val="22"/>
                <w:szCs w:val="22"/>
              </w:rPr>
            </w:pPr>
          </w:p>
        </w:tc>
        <w:tc>
          <w:tcPr>
            <w:tcW w:w="2160" w:type="dxa"/>
          </w:tcPr>
          <w:p w14:paraId="6849B7BD"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-2.0 (-8.5, 5.0)</w:t>
            </w:r>
          </w:p>
        </w:tc>
        <w:tc>
          <w:tcPr>
            <w:tcW w:w="1080" w:type="dxa"/>
          </w:tcPr>
          <w:p w14:paraId="6F1AAEFD" w14:textId="77777777" w:rsidR="00D766E2" w:rsidRPr="00004EAA" w:rsidRDefault="00D766E2" w:rsidP="000D68B7">
            <w:pPr>
              <w:jc w:val="center"/>
              <w:rPr>
                <w:rFonts w:ascii="Arial" w:hAnsi="Arial" w:cs="Arial"/>
                <w:sz w:val="22"/>
                <w:szCs w:val="22"/>
              </w:rPr>
            </w:pPr>
          </w:p>
        </w:tc>
      </w:tr>
      <w:tr w:rsidR="000B208F" w:rsidRPr="00004EAA" w14:paraId="7BECCB53" w14:textId="77777777" w:rsidTr="000140CD">
        <w:tc>
          <w:tcPr>
            <w:tcW w:w="2448" w:type="dxa"/>
            <w:gridSpan w:val="2"/>
          </w:tcPr>
          <w:p w14:paraId="4B6CED97" w14:textId="77777777" w:rsidR="00D766E2" w:rsidRPr="00004EAA" w:rsidRDefault="00D766E2" w:rsidP="000D68B7">
            <w:pPr>
              <w:rPr>
                <w:rFonts w:ascii="Arial" w:hAnsi="Arial" w:cs="Arial"/>
                <w:sz w:val="22"/>
                <w:szCs w:val="22"/>
              </w:rPr>
            </w:pPr>
          </w:p>
        </w:tc>
        <w:tc>
          <w:tcPr>
            <w:tcW w:w="810" w:type="dxa"/>
          </w:tcPr>
          <w:p w14:paraId="2CE39532" w14:textId="77777777" w:rsidR="00D766E2" w:rsidRPr="00004EAA" w:rsidRDefault="00D766E2" w:rsidP="000D68B7">
            <w:pPr>
              <w:jc w:val="center"/>
              <w:rPr>
                <w:rFonts w:ascii="Arial" w:hAnsi="Arial" w:cs="Arial"/>
                <w:sz w:val="22"/>
                <w:szCs w:val="22"/>
              </w:rPr>
            </w:pPr>
          </w:p>
        </w:tc>
        <w:tc>
          <w:tcPr>
            <w:tcW w:w="1260" w:type="dxa"/>
          </w:tcPr>
          <w:p w14:paraId="31DF62C0" w14:textId="77777777" w:rsidR="00D766E2" w:rsidRPr="00004EAA" w:rsidRDefault="00D766E2" w:rsidP="000D68B7">
            <w:pPr>
              <w:jc w:val="center"/>
              <w:rPr>
                <w:rFonts w:ascii="Arial" w:hAnsi="Arial" w:cs="Arial"/>
                <w:sz w:val="22"/>
                <w:szCs w:val="22"/>
              </w:rPr>
            </w:pPr>
          </w:p>
        </w:tc>
        <w:tc>
          <w:tcPr>
            <w:tcW w:w="2070" w:type="dxa"/>
          </w:tcPr>
          <w:p w14:paraId="61DC3371" w14:textId="77777777" w:rsidR="00D766E2" w:rsidRPr="00004EAA" w:rsidRDefault="00D766E2" w:rsidP="000D68B7">
            <w:pPr>
              <w:jc w:val="center"/>
              <w:rPr>
                <w:rFonts w:ascii="Arial" w:hAnsi="Arial" w:cs="Arial"/>
                <w:sz w:val="22"/>
                <w:szCs w:val="22"/>
              </w:rPr>
            </w:pPr>
          </w:p>
        </w:tc>
        <w:tc>
          <w:tcPr>
            <w:tcW w:w="1080" w:type="dxa"/>
          </w:tcPr>
          <w:p w14:paraId="57AE7222" w14:textId="77777777" w:rsidR="00D766E2" w:rsidRPr="00004EAA" w:rsidRDefault="00D766E2" w:rsidP="000D68B7">
            <w:pPr>
              <w:jc w:val="center"/>
              <w:rPr>
                <w:rFonts w:ascii="Arial" w:hAnsi="Arial" w:cs="Arial"/>
                <w:sz w:val="22"/>
                <w:szCs w:val="22"/>
              </w:rPr>
            </w:pPr>
          </w:p>
        </w:tc>
        <w:tc>
          <w:tcPr>
            <w:tcW w:w="2160" w:type="dxa"/>
          </w:tcPr>
          <w:p w14:paraId="5A5D5466" w14:textId="77777777" w:rsidR="00D766E2" w:rsidRPr="00004EAA" w:rsidRDefault="00D766E2" w:rsidP="000D68B7">
            <w:pPr>
              <w:jc w:val="center"/>
              <w:rPr>
                <w:rFonts w:ascii="Arial" w:hAnsi="Arial" w:cs="Arial"/>
                <w:sz w:val="22"/>
                <w:szCs w:val="22"/>
              </w:rPr>
            </w:pPr>
          </w:p>
        </w:tc>
        <w:tc>
          <w:tcPr>
            <w:tcW w:w="1080" w:type="dxa"/>
          </w:tcPr>
          <w:p w14:paraId="497BA2EC" w14:textId="77777777" w:rsidR="00D766E2" w:rsidRPr="00004EAA" w:rsidRDefault="00D766E2" w:rsidP="000D68B7">
            <w:pPr>
              <w:jc w:val="center"/>
              <w:rPr>
                <w:rFonts w:ascii="Arial" w:hAnsi="Arial" w:cs="Arial"/>
                <w:sz w:val="22"/>
                <w:szCs w:val="22"/>
              </w:rPr>
            </w:pPr>
          </w:p>
        </w:tc>
        <w:tc>
          <w:tcPr>
            <w:tcW w:w="2160" w:type="dxa"/>
          </w:tcPr>
          <w:p w14:paraId="272617B8" w14:textId="77777777" w:rsidR="00D766E2" w:rsidRPr="00004EAA" w:rsidRDefault="00D766E2" w:rsidP="000D68B7">
            <w:pPr>
              <w:jc w:val="center"/>
              <w:rPr>
                <w:rFonts w:ascii="Arial" w:hAnsi="Arial" w:cs="Arial"/>
                <w:sz w:val="22"/>
                <w:szCs w:val="22"/>
              </w:rPr>
            </w:pPr>
          </w:p>
        </w:tc>
        <w:tc>
          <w:tcPr>
            <w:tcW w:w="1080" w:type="dxa"/>
          </w:tcPr>
          <w:p w14:paraId="7B68BB77" w14:textId="77777777" w:rsidR="00D766E2" w:rsidRPr="00004EAA" w:rsidRDefault="00D766E2" w:rsidP="000D68B7">
            <w:pPr>
              <w:jc w:val="center"/>
              <w:rPr>
                <w:rFonts w:ascii="Arial" w:hAnsi="Arial" w:cs="Arial"/>
                <w:sz w:val="22"/>
                <w:szCs w:val="22"/>
              </w:rPr>
            </w:pPr>
          </w:p>
        </w:tc>
      </w:tr>
      <w:tr w:rsidR="000B208F" w:rsidRPr="00004EAA" w14:paraId="05302B1D" w14:textId="77777777" w:rsidTr="000140CD">
        <w:tc>
          <w:tcPr>
            <w:tcW w:w="2448" w:type="dxa"/>
            <w:gridSpan w:val="2"/>
          </w:tcPr>
          <w:p w14:paraId="46411C2C" w14:textId="6E1F9083" w:rsidR="00D766E2" w:rsidRPr="00004EAA" w:rsidRDefault="003F7B29" w:rsidP="000D68B7">
            <w:pPr>
              <w:rPr>
                <w:rFonts w:ascii="Arial" w:hAnsi="Arial" w:cs="Arial"/>
                <w:sz w:val="22"/>
                <w:szCs w:val="22"/>
              </w:rPr>
            </w:pPr>
            <w:r w:rsidRPr="00004EAA">
              <w:rPr>
                <w:rFonts w:ascii="Arial" w:hAnsi="Arial" w:cs="Arial"/>
                <w:sz w:val="22"/>
                <w:szCs w:val="22"/>
              </w:rPr>
              <w:t>Sun-related factors</w:t>
            </w:r>
          </w:p>
        </w:tc>
        <w:tc>
          <w:tcPr>
            <w:tcW w:w="810" w:type="dxa"/>
          </w:tcPr>
          <w:p w14:paraId="4AE2A8EA" w14:textId="77777777" w:rsidR="00D766E2" w:rsidRPr="00004EAA" w:rsidRDefault="00D766E2" w:rsidP="000D68B7">
            <w:pPr>
              <w:jc w:val="center"/>
              <w:rPr>
                <w:rFonts w:ascii="Arial" w:hAnsi="Arial" w:cs="Arial"/>
                <w:sz w:val="22"/>
                <w:szCs w:val="22"/>
              </w:rPr>
            </w:pPr>
          </w:p>
        </w:tc>
        <w:tc>
          <w:tcPr>
            <w:tcW w:w="1260" w:type="dxa"/>
          </w:tcPr>
          <w:p w14:paraId="7476E62E" w14:textId="77777777" w:rsidR="00D766E2" w:rsidRPr="00004EAA" w:rsidRDefault="00D766E2" w:rsidP="000D68B7">
            <w:pPr>
              <w:jc w:val="center"/>
              <w:rPr>
                <w:rFonts w:ascii="Arial" w:hAnsi="Arial" w:cs="Arial"/>
                <w:sz w:val="22"/>
                <w:szCs w:val="22"/>
              </w:rPr>
            </w:pPr>
          </w:p>
        </w:tc>
        <w:tc>
          <w:tcPr>
            <w:tcW w:w="2070" w:type="dxa"/>
          </w:tcPr>
          <w:p w14:paraId="1069765D" w14:textId="77777777" w:rsidR="00D766E2" w:rsidRPr="00004EAA" w:rsidRDefault="00D766E2" w:rsidP="000D68B7">
            <w:pPr>
              <w:jc w:val="center"/>
              <w:rPr>
                <w:rFonts w:ascii="Arial" w:hAnsi="Arial" w:cs="Arial"/>
                <w:sz w:val="22"/>
                <w:szCs w:val="22"/>
              </w:rPr>
            </w:pPr>
          </w:p>
        </w:tc>
        <w:tc>
          <w:tcPr>
            <w:tcW w:w="1080" w:type="dxa"/>
          </w:tcPr>
          <w:p w14:paraId="38EE86CE" w14:textId="77777777" w:rsidR="00D766E2" w:rsidRPr="00004EAA" w:rsidRDefault="00D766E2" w:rsidP="000D68B7">
            <w:pPr>
              <w:jc w:val="center"/>
              <w:rPr>
                <w:rFonts w:ascii="Arial" w:hAnsi="Arial" w:cs="Arial"/>
                <w:sz w:val="22"/>
                <w:szCs w:val="22"/>
              </w:rPr>
            </w:pPr>
          </w:p>
        </w:tc>
        <w:tc>
          <w:tcPr>
            <w:tcW w:w="2160" w:type="dxa"/>
          </w:tcPr>
          <w:p w14:paraId="31B66F71" w14:textId="77777777" w:rsidR="00D766E2" w:rsidRPr="00004EAA" w:rsidRDefault="00D766E2" w:rsidP="000D68B7">
            <w:pPr>
              <w:jc w:val="center"/>
              <w:rPr>
                <w:rFonts w:ascii="Arial" w:hAnsi="Arial" w:cs="Arial"/>
                <w:sz w:val="22"/>
                <w:szCs w:val="22"/>
              </w:rPr>
            </w:pPr>
          </w:p>
        </w:tc>
        <w:tc>
          <w:tcPr>
            <w:tcW w:w="1080" w:type="dxa"/>
          </w:tcPr>
          <w:p w14:paraId="3EDE1D64" w14:textId="77777777" w:rsidR="00D766E2" w:rsidRPr="00004EAA" w:rsidRDefault="00D766E2" w:rsidP="000D68B7">
            <w:pPr>
              <w:jc w:val="center"/>
              <w:rPr>
                <w:rFonts w:ascii="Arial" w:hAnsi="Arial" w:cs="Arial"/>
                <w:sz w:val="22"/>
                <w:szCs w:val="22"/>
              </w:rPr>
            </w:pPr>
          </w:p>
        </w:tc>
        <w:tc>
          <w:tcPr>
            <w:tcW w:w="2160" w:type="dxa"/>
          </w:tcPr>
          <w:p w14:paraId="6A1A48E9" w14:textId="77777777" w:rsidR="00D766E2" w:rsidRPr="00004EAA" w:rsidRDefault="00D766E2" w:rsidP="000D68B7">
            <w:pPr>
              <w:jc w:val="center"/>
              <w:rPr>
                <w:rFonts w:ascii="Arial" w:hAnsi="Arial" w:cs="Arial"/>
                <w:sz w:val="22"/>
                <w:szCs w:val="22"/>
              </w:rPr>
            </w:pPr>
          </w:p>
        </w:tc>
        <w:tc>
          <w:tcPr>
            <w:tcW w:w="1080" w:type="dxa"/>
          </w:tcPr>
          <w:p w14:paraId="0D6C0CB5" w14:textId="77777777" w:rsidR="00D766E2" w:rsidRPr="00004EAA" w:rsidRDefault="00D766E2" w:rsidP="000D68B7">
            <w:pPr>
              <w:jc w:val="center"/>
              <w:rPr>
                <w:rFonts w:ascii="Arial" w:hAnsi="Arial" w:cs="Arial"/>
                <w:sz w:val="22"/>
                <w:szCs w:val="22"/>
              </w:rPr>
            </w:pPr>
          </w:p>
        </w:tc>
      </w:tr>
      <w:tr w:rsidR="000B208F" w:rsidRPr="00004EAA" w14:paraId="7481F596" w14:textId="77777777" w:rsidTr="000140CD">
        <w:tc>
          <w:tcPr>
            <w:tcW w:w="2448" w:type="dxa"/>
            <w:gridSpan w:val="2"/>
          </w:tcPr>
          <w:p w14:paraId="23F2A338" w14:textId="29BCA544" w:rsidR="00D766E2" w:rsidRPr="00004EAA" w:rsidRDefault="00D06007" w:rsidP="000D68B7">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Season of blood draw</w:t>
            </w:r>
          </w:p>
        </w:tc>
        <w:tc>
          <w:tcPr>
            <w:tcW w:w="810" w:type="dxa"/>
          </w:tcPr>
          <w:p w14:paraId="2E6C7137" w14:textId="77777777" w:rsidR="00D766E2" w:rsidRPr="00004EAA" w:rsidRDefault="00D766E2" w:rsidP="000D68B7">
            <w:pPr>
              <w:jc w:val="center"/>
              <w:rPr>
                <w:rFonts w:ascii="Arial" w:hAnsi="Arial" w:cs="Arial"/>
                <w:sz w:val="22"/>
                <w:szCs w:val="22"/>
              </w:rPr>
            </w:pPr>
          </w:p>
        </w:tc>
        <w:tc>
          <w:tcPr>
            <w:tcW w:w="1260" w:type="dxa"/>
          </w:tcPr>
          <w:p w14:paraId="1140049A" w14:textId="77777777" w:rsidR="00D766E2" w:rsidRPr="00004EAA" w:rsidRDefault="00D766E2" w:rsidP="000D68B7">
            <w:pPr>
              <w:jc w:val="center"/>
              <w:rPr>
                <w:rFonts w:ascii="Arial" w:hAnsi="Arial" w:cs="Arial"/>
                <w:sz w:val="22"/>
                <w:szCs w:val="22"/>
              </w:rPr>
            </w:pPr>
          </w:p>
        </w:tc>
        <w:tc>
          <w:tcPr>
            <w:tcW w:w="2070" w:type="dxa"/>
          </w:tcPr>
          <w:p w14:paraId="5FFD5592" w14:textId="77777777" w:rsidR="00D766E2" w:rsidRPr="00004EAA" w:rsidRDefault="00D766E2" w:rsidP="000D68B7">
            <w:pPr>
              <w:jc w:val="center"/>
              <w:rPr>
                <w:rFonts w:ascii="Arial" w:hAnsi="Arial" w:cs="Arial"/>
                <w:sz w:val="22"/>
                <w:szCs w:val="22"/>
              </w:rPr>
            </w:pPr>
          </w:p>
        </w:tc>
        <w:tc>
          <w:tcPr>
            <w:tcW w:w="1080" w:type="dxa"/>
          </w:tcPr>
          <w:p w14:paraId="14C8A2C6"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&lt;0.0001</w:t>
            </w:r>
          </w:p>
        </w:tc>
        <w:tc>
          <w:tcPr>
            <w:tcW w:w="2160" w:type="dxa"/>
          </w:tcPr>
          <w:p w14:paraId="70194C82" w14:textId="77777777" w:rsidR="00D766E2" w:rsidRPr="00004EAA" w:rsidRDefault="00D766E2" w:rsidP="000D68B7">
            <w:pPr>
              <w:jc w:val="center"/>
              <w:rPr>
                <w:rFonts w:ascii="Arial" w:hAnsi="Arial" w:cs="Arial"/>
                <w:sz w:val="22"/>
                <w:szCs w:val="22"/>
              </w:rPr>
            </w:pPr>
          </w:p>
        </w:tc>
        <w:tc>
          <w:tcPr>
            <w:tcW w:w="1080" w:type="dxa"/>
          </w:tcPr>
          <w:p w14:paraId="15991B7A"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&lt;0.0001</w:t>
            </w:r>
          </w:p>
        </w:tc>
        <w:tc>
          <w:tcPr>
            <w:tcW w:w="2160" w:type="dxa"/>
          </w:tcPr>
          <w:p w14:paraId="2DBFE1BA" w14:textId="77777777" w:rsidR="00D766E2" w:rsidRPr="00004EAA" w:rsidRDefault="00D766E2" w:rsidP="000D68B7">
            <w:pPr>
              <w:jc w:val="center"/>
              <w:rPr>
                <w:rFonts w:ascii="Arial" w:hAnsi="Arial" w:cs="Arial"/>
                <w:sz w:val="22"/>
                <w:szCs w:val="22"/>
              </w:rPr>
            </w:pPr>
          </w:p>
        </w:tc>
        <w:tc>
          <w:tcPr>
            <w:tcW w:w="1080" w:type="dxa"/>
          </w:tcPr>
          <w:p w14:paraId="35435E35"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&lt;0.0001</w:t>
            </w:r>
          </w:p>
        </w:tc>
      </w:tr>
      <w:tr w:rsidR="000B208F" w:rsidRPr="00004EAA" w14:paraId="22F51DF5" w14:textId="77777777" w:rsidTr="000140CD">
        <w:tc>
          <w:tcPr>
            <w:tcW w:w="2448" w:type="dxa"/>
            <w:gridSpan w:val="2"/>
          </w:tcPr>
          <w:p w14:paraId="38B76FA2" w14:textId="451CFA1E"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December-February</w:t>
            </w:r>
          </w:p>
        </w:tc>
        <w:tc>
          <w:tcPr>
            <w:tcW w:w="810" w:type="dxa"/>
          </w:tcPr>
          <w:p w14:paraId="7042624E"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492</w:t>
            </w:r>
          </w:p>
        </w:tc>
        <w:tc>
          <w:tcPr>
            <w:tcW w:w="1260" w:type="dxa"/>
          </w:tcPr>
          <w:p w14:paraId="3DC23CFA" w14:textId="6299DFD0" w:rsidR="00D766E2" w:rsidRPr="00004EAA" w:rsidRDefault="003B24CF" w:rsidP="000D68B7">
            <w:pPr>
              <w:jc w:val="center"/>
              <w:rPr>
                <w:rFonts w:ascii="Arial" w:hAnsi="Arial" w:cs="Arial"/>
                <w:sz w:val="22"/>
                <w:szCs w:val="22"/>
              </w:rPr>
            </w:pPr>
            <w:r w:rsidRPr="00004EAA">
              <w:rPr>
                <w:rFonts w:ascii="Arial" w:hAnsi="Arial" w:cs="Arial"/>
                <w:sz w:val="22"/>
                <w:szCs w:val="22"/>
              </w:rPr>
              <w:t>23.3 ± 7.9</w:t>
            </w:r>
          </w:p>
        </w:tc>
        <w:tc>
          <w:tcPr>
            <w:tcW w:w="2070" w:type="dxa"/>
          </w:tcPr>
          <w:p w14:paraId="5FAA195C"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1B9BD6C2" w14:textId="77777777" w:rsidR="00D766E2" w:rsidRPr="00004EAA" w:rsidRDefault="00D766E2" w:rsidP="000D68B7">
            <w:pPr>
              <w:jc w:val="center"/>
              <w:rPr>
                <w:rFonts w:ascii="Arial" w:hAnsi="Arial" w:cs="Arial"/>
                <w:sz w:val="22"/>
                <w:szCs w:val="22"/>
              </w:rPr>
            </w:pPr>
          </w:p>
        </w:tc>
        <w:tc>
          <w:tcPr>
            <w:tcW w:w="2160" w:type="dxa"/>
          </w:tcPr>
          <w:p w14:paraId="448A9F60"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151109FB" w14:textId="77777777" w:rsidR="00D766E2" w:rsidRPr="00004EAA" w:rsidRDefault="00D766E2" w:rsidP="000D68B7">
            <w:pPr>
              <w:jc w:val="center"/>
              <w:rPr>
                <w:rFonts w:ascii="Arial" w:hAnsi="Arial" w:cs="Arial"/>
                <w:sz w:val="22"/>
                <w:szCs w:val="22"/>
              </w:rPr>
            </w:pPr>
          </w:p>
        </w:tc>
        <w:tc>
          <w:tcPr>
            <w:tcW w:w="2160" w:type="dxa"/>
          </w:tcPr>
          <w:p w14:paraId="49B8AF6F"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4D2F1994" w14:textId="77777777" w:rsidR="00D766E2" w:rsidRPr="00004EAA" w:rsidRDefault="00D766E2" w:rsidP="000D68B7">
            <w:pPr>
              <w:jc w:val="center"/>
              <w:rPr>
                <w:rFonts w:ascii="Arial" w:hAnsi="Arial" w:cs="Arial"/>
                <w:sz w:val="22"/>
                <w:szCs w:val="22"/>
              </w:rPr>
            </w:pPr>
          </w:p>
        </w:tc>
      </w:tr>
      <w:tr w:rsidR="000B208F" w:rsidRPr="00004EAA" w14:paraId="67F76985" w14:textId="77777777" w:rsidTr="000140CD">
        <w:tc>
          <w:tcPr>
            <w:tcW w:w="2448" w:type="dxa"/>
            <w:gridSpan w:val="2"/>
          </w:tcPr>
          <w:p w14:paraId="308AF5A7" w14:textId="03B437A1"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March-May</w:t>
            </w:r>
          </w:p>
        </w:tc>
        <w:tc>
          <w:tcPr>
            <w:tcW w:w="810" w:type="dxa"/>
          </w:tcPr>
          <w:p w14:paraId="5DFEE39A"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567</w:t>
            </w:r>
          </w:p>
        </w:tc>
        <w:tc>
          <w:tcPr>
            <w:tcW w:w="1260" w:type="dxa"/>
          </w:tcPr>
          <w:p w14:paraId="166E8648" w14:textId="6AC0ACC4" w:rsidR="00D766E2" w:rsidRPr="00004EAA" w:rsidRDefault="003B24CF" w:rsidP="000D68B7">
            <w:pPr>
              <w:jc w:val="center"/>
              <w:rPr>
                <w:rFonts w:ascii="Arial" w:hAnsi="Arial" w:cs="Arial"/>
                <w:sz w:val="22"/>
                <w:szCs w:val="22"/>
              </w:rPr>
            </w:pPr>
            <w:r w:rsidRPr="00004EAA">
              <w:rPr>
                <w:rFonts w:ascii="Arial" w:hAnsi="Arial" w:cs="Arial"/>
                <w:sz w:val="22"/>
                <w:szCs w:val="22"/>
              </w:rPr>
              <w:t>22.4 ± 8.1</w:t>
            </w:r>
          </w:p>
        </w:tc>
        <w:tc>
          <w:tcPr>
            <w:tcW w:w="2070" w:type="dxa"/>
          </w:tcPr>
          <w:p w14:paraId="29222AE2"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-4.4 (-8.2, -0.5)</w:t>
            </w:r>
          </w:p>
        </w:tc>
        <w:tc>
          <w:tcPr>
            <w:tcW w:w="1080" w:type="dxa"/>
          </w:tcPr>
          <w:p w14:paraId="1ED3F8D2" w14:textId="77777777" w:rsidR="00D766E2" w:rsidRPr="00004EAA" w:rsidRDefault="00D766E2" w:rsidP="000D68B7">
            <w:pPr>
              <w:jc w:val="center"/>
              <w:rPr>
                <w:rFonts w:ascii="Arial" w:hAnsi="Arial" w:cs="Arial"/>
                <w:sz w:val="22"/>
                <w:szCs w:val="22"/>
              </w:rPr>
            </w:pPr>
          </w:p>
        </w:tc>
        <w:tc>
          <w:tcPr>
            <w:tcW w:w="2160" w:type="dxa"/>
          </w:tcPr>
          <w:p w14:paraId="44FD462A"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-4.4 (-7.9, -0.8)</w:t>
            </w:r>
          </w:p>
        </w:tc>
        <w:tc>
          <w:tcPr>
            <w:tcW w:w="1080" w:type="dxa"/>
          </w:tcPr>
          <w:p w14:paraId="437983BD" w14:textId="77777777" w:rsidR="00D766E2" w:rsidRPr="00004EAA" w:rsidRDefault="00D766E2" w:rsidP="000D68B7">
            <w:pPr>
              <w:jc w:val="center"/>
              <w:rPr>
                <w:rFonts w:ascii="Arial" w:hAnsi="Arial" w:cs="Arial"/>
                <w:sz w:val="22"/>
                <w:szCs w:val="22"/>
              </w:rPr>
            </w:pPr>
          </w:p>
        </w:tc>
        <w:tc>
          <w:tcPr>
            <w:tcW w:w="2160" w:type="dxa"/>
          </w:tcPr>
          <w:p w14:paraId="27BFB244" w14:textId="5CBC4C32" w:rsidR="00D766E2" w:rsidRPr="00004EAA" w:rsidRDefault="00D766E2" w:rsidP="000D68B7">
            <w:pPr>
              <w:jc w:val="center"/>
              <w:rPr>
                <w:rFonts w:ascii="Arial" w:hAnsi="Arial" w:cs="Arial"/>
                <w:sz w:val="22"/>
                <w:szCs w:val="22"/>
              </w:rPr>
            </w:pPr>
            <w:r w:rsidRPr="00004EAA">
              <w:rPr>
                <w:rFonts w:ascii="Arial" w:hAnsi="Arial" w:cs="Arial"/>
                <w:sz w:val="22"/>
                <w:szCs w:val="22"/>
              </w:rPr>
              <w:t>-2.</w:t>
            </w:r>
            <w:r w:rsidR="009571E3">
              <w:rPr>
                <w:rFonts w:ascii="Arial" w:hAnsi="Arial" w:cs="Arial"/>
                <w:sz w:val="22"/>
                <w:szCs w:val="22"/>
              </w:rPr>
              <w:t>2</w:t>
            </w:r>
            <w:r w:rsidRPr="00004EAA">
              <w:rPr>
                <w:rFonts w:ascii="Arial" w:hAnsi="Arial" w:cs="Arial"/>
                <w:sz w:val="22"/>
                <w:szCs w:val="22"/>
              </w:rPr>
              <w:t xml:space="preserve"> (-6.0, 1.</w:t>
            </w:r>
            <w:r w:rsidR="009571E3">
              <w:rPr>
                <w:rFonts w:ascii="Arial" w:hAnsi="Arial" w:cs="Arial"/>
                <w:sz w:val="22"/>
                <w:szCs w:val="22"/>
              </w:rPr>
              <w:t>7</w:t>
            </w:r>
            <w:r w:rsidRPr="00004EAA">
              <w:rPr>
                <w:rFonts w:ascii="Arial" w:hAnsi="Arial" w:cs="Arial"/>
                <w:sz w:val="22"/>
                <w:szCs w:val="22"/>
              </w:rPr>
              <w:t>)</w:t>
            </w:r>
          </w:p>
        </w:tc>
        <w:tc>
          <w:tcPr>
            <w:tcW w:w="1080" w:type="dxa"/>
          </w:tcPr>
          <w:p w14:paraId="0026B4EC" w14:textId="77777777" w:rsidR="00D766E2" w:rsidRPr="00004EAA" w:rsidRDefault="00D766E2" w:rsidP="000D68B7">
            <w:pPr>
              <w:jc w:val="center"/>
              <w:rPr>
                <w:rFonts w:ascii="Arial" w:hAnsi="Arial" w:cs="Arial"/>
                <w:sz w:val="22"/>
                <w:szCs w:val="22"/>
              </w:rPr>
            </w:pPr>
          </w:p>
        </w:tc>
      </w:tr>
      <w:tr w:rsidR="000B208F" w:rsidRPr="00004EAA" w14:paraId="79D6BC35" w14:textId="77777777" w:rsidTr="000140CD">
        <w:tc>
          <w:tcPr>
            <w:tcW w:w="2448" w:type="dxa"/>
            <w:gridSpan w:val="2"/>
          </w:tcPr>
          <w:p w14:paraId="1997FE78" w14:textId="33C6D017"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June-August</w:t>
            </w:r>
          </w:p>
        </w:tc>
        <w:tc>
          <w:tcPr>
            <w:tcW w:w="810" w:type="dxa"/>
          </w:tcPr>
          <w:p w14:paraId="7709F9B6"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590</w:t>
            </w:r>
          </w:p>
        </w:tc>
        <w:tc>
          <w:tcPr>
            <w:tcW w:w="1260" w:type="dxa"/>
          </w:tcPr>
          <w:p w14:paraId="54BDBD31" w14:textId="24C77A05" w:rsidR="00D766E2" w:rsidRPr="00004EAA" w:rsidRDefault="003B24CF" w:rsidP="000D68B7">
            <w:pPr>
              <w:jc w:val="center"/>
              <w:rPr>
                <w:rFonts w:ascii="Arial" w:hAnsi="Arial" w:cs="Arial"/>
                <w:sz w:val="22"/>
                <w:szCs w:val="22"/>
              </w:rPr>
            </w:pPr>
            <w:r w:rsidRPr="00004EAA">
              <w:rPr>
                <w:rFonts w:ascii="Arial" w:hAnsi="Arial" w:cs="Arial"/>
                <w:sz w:val="22"/>
                <w:szCs w:val="22"/>
              </w:rPr>
              <w:t>27.1 ± 8.6</w:t>
            </w:r>
          </w:p>
        </w:tc>
        <w:tc>
          <w:tcPr>
            <w:tcW w:w="2070" w:type="dxa"/>
          </w:tcPr>
          <w:p w14:paraId="0E0FE73B"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17.0 (12.5, 21.8)</w:t>
            </w:r>
          </w:p>
        </w:tc>
        <w:tc>
          <w:tcPr>
            <w:tcW w:w="1080" w:type="dxa"/>
          </w:tcPr>
          <w:p w14:paraId="13268187" w14:textId="77777777" w:rsidR="00D766E2" w:rsidRPr="00004EAA" w:rsidRDefault="00D766E2" w:rsidP="000D68B7">
            <w:pPr>
              <w:jc w:val="center"/>
              <w:rPr>
                <w:rFonts w:ascii="Arial" w:hAnsi="Arial" w:cs="Arial"/>
                <w:sz w:val="22"/>
                <w:szCs w:val="22"/>
              </w:rPr>
            </w:pPr>
          </w:p>
        </w:tc>
        <w:tc>
          <w:tcPr>
            <w:tcW w:w="2160" w:type="dxa"/>
          </w:tcPr>
          <w:p w14:paraId="4743C945" w14:textId="1E3682F8" w:rsidR="00D766E2" w:rsidRPr="00004EAA" w:rsidRDefault="00D766E2" w:rsidP="000D68B7">
            <w:pPr>
              <w:jc w:val="center"/>
              <w:rPr>
                <w:rFonts w:ascii="Arial" w:hAnsi="Arial" w:cs="Arial"/>
                <w:sz w:val="22"/>
                <w:szCs w:val="22"/>
              </w:rPr>
            </w:pPr>
            <w:r w:rsidRPr="00004EAA">
              <w:rPr>
                <w:rFonts w:ascii="Arial" w:hAnsi="Arial" w:cs="Arial"/>
                <w:sz w:val="22"/>
                <w:szCs w:val="22"/>
              </w:rPr>
              <w:t>16.</w:t>
            </w:r>
            <w:r w:rsidR="0057149B">
              <w:rPr>
                <w:rFonts w:ascii="Arial" w:hAnsi="Arial" w:cs="Arial"/>
                <w:sz w:val="22"/>
                <w:szCs w:val="22"/>
              </w:rPr>
              <w:t>7</w:t>
            </w:r>
            <w:r w:rsidRPr="00004EAA">
              <w:rPr>
                <w:rFonts w:ascii="Arial" w:hAnsi="Arial" w:cs="Arial"/>
                <w:sz w:val="22"/>
                <w:szCs w:val="22"/>
              </w:rPr>
              <w:t xml:space="preserve"> (12.</w:t>
            </w:r>
            <w:r w:rsidR="0057149B">
              <w:rPr>
                <w:rFonts w:ascii="Arial" w:hAnsi="Arial" w:cs="Arial"/>
                <w:sz w:val="22"/>
                <w:szCs w:val="22"/>
              </w:rPr>
              <w:t>5</w:t>
            </w:r>
            <w:r w:rsidRPr="00004EAA">
              <w:rPr>
                <w:rFonts w:ascii="Arial" w:hAnsi="Arial" w:cs="Arial"/>
                <w:sz w:val="22"/>
                <w:szCs w:val="22"/>
              </w:rPr>
              <w:t>, 21.</w:t>
            </w:r>
            <w:r w:rsidR="0057149B">
              <w:rPr>
                <w:rFonts w:ascii="Arial" w:hAnsi="Arial" w:cs="Arial"/>
                <w:sz w:val="22"/>
                <w:szCs w:val="22"/>
              </w:rPr>
              <w:t>1</w:t>
            </w:r>
            <w:r w:rsidRPr="00004EAA">
              <w:rPr>
                <w:rFonts w:ascii="Arial" w:hAnsi="Arial" w:cs="Arial"/>
                <w:sz w:val="22"/>
                <w:szCs w:val="22"/>
              </w:rPr>
              <w:t>)</w:t>
            </w:r>
          </w:p>
        </w:tc>
        <w:tc>
          <w:tcPr>
            <w:tcW w:w="1080" w:type="dxa"/>
          </w:tcPr>
          <w:p w14:paraId="0E8D42DF" w14:textId="77777777" w:rsidR="00D766E2" w:rsidRPr="00004EAA" w:rsidRDefault="00D766E2" w:rsidP="000D68B7">
            <w:pPr>
              <w:jc w:val="center"/>
              <w:rPr>
                <w:rFonts w:ascii="Arial" w:hAnsi="Arial" w:cs="Arial"/>
                <w:sz w:val="22"/>
                <w:szCs w:val="22"/>
              </w:rPr>
            </w:pPr>
          </w:p>
        </w:tc>
        <w:tc>
          <w:tcPr>
            <w:tcW w:w="2160" w:type="dxa"/>
          </w:tcPr>
          <w:p w14:paraId="5C4B2094"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16.5 (12.1, 21.1)</w:t>
            </w:r>
          </w:p>
        </w:tc>
        <w:tc>
          <w:tcPr>
            <w:tcW w:w="1080" w:type="dxa"/>
          </w:tcPr>
          <w:p w14:paraId="492DB71D" w14:textId="77777777" w:rsidR="00D766E2" w:rsidRPr="00004EAA" w:rsidRDefault="00D766E2" w:rsidP="000D68B7">
            <w:pPr>
              <w:jc w:val="center"/>
              <w:rPr>
                <w:rFonts w:ascii="Arial" w:hAnsi="Arial" w:cs="Arial"/>
                <w:sz w:val="22"/>
                <w:szCs w:val="22"/>
              </w:rPr>
            </w:pPr>
          </w:p>
        </w:tc>
      </w:tr>
      <w:tr w:rsidR="000B208F" w:rsidRPr="00004EAA" w14:paraId="583F51F2" w14:textId="77777777" w:rsidTr="000140CD">
        <w:tc>
          <w:tcPr>
            <w:tcW w:w="2448" w:type="dxa"/>
            <w:gridSpan w:val="2"/>
          </w:tcPr>
          <w:p w14:paraId="3DFF33F1" w14:textId="6D29C976"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September-November</w:t>
            </w:r>
          </w:p>
        </w:tc>
        <w:tc>
          <w:tcPr>
            <w:tcW w:w="810" w:type="dxa"/>
          </w:tcPr>
          <w:p w14:paraId="0278739B"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542</w:t>
            </w:r>
          </w:p>
        </w:tc>
        <w:tc>
          <w:tcPr>
            <w:tcW w:w="1260" w:type="dxa"/>
          </w:tcPr>
          <w:p w14:paraId="61F7A69F" w14:textId="1CCB7CBE" w:rsidR="00D766E2" w:rsidRPr="00004EAA" w:rsidRDefault="003B24CF" w:rsidP="000D68B7">
            <w:pPr>
              <w:jc w:val="center"/>
              <w:rPr>
                <w:rFonts w:ascii="Arial" w:hAnsi="Arial" w:cs="Arial"/>
                <w:sz w:val="22"/>
                <w:szCs w:val="22"/>
              </w:rPr>
            </w:pPr>
            <w:r w:rsidRPr="00004EAA">
              <w:rPr>
                <w:rFonts w:ascii="Arial" w:hAnsi="Arial" w:cs="Arial"/>
                <w:sz w:val="22"/>
                <w:szCs w:val="22"/>
              </w:rPr>
              <w:t>26.6 ± 8.9</w:t>
            </w:r>
          </w:p>
        </w:tc>
        <w:tc>
          <w:tcPr>
            <w:tcW w:w="2070" w:type="dxa"/>
          </w:tcPr>
          <w:p w14:paraId="74C00D22"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14.4 (9.9, 19.2)</w:t>
            </w:r>
          </w:p>
        </w:tc>
        <w:tc>
          <w:tcPr>
            <w:tcW w:w="1080" w:type="dxa"/>
          </w:tcPr>
          <w:p w14:paraId="06C4CD5D" w14:textId="77777777" w:rsidR="00D766E2" w:rsidRPr="00004EAA" w:rsidRDefault="00D766E2" w:rsidP="000D68B7">
            <w:pPr>
              <w:jc w:val="center"/>
              <w:rPr>
                <w:rFonts w:ascii="Arial" w:hAnsi="Arial" w:cs="Arial"/>
                <w:sz w:val="22"/>
                <w:szCs w:val="22"/>
              </w:rPr>
            </w:pPr>
          </w:p>
        </w:tc>
        <w:tc>
          <w:tcPr>
            <w:tcW w:w="2160" w:type="dxa"/>
          </w:tcPr>
          <w:p w14:paraId="47070D93"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12.2 (8.0, 16.6)</w:t>
            </w:r>
          </w:p>
        </w:tc>
        <w:tc>
          <w:tcPr>
            <w:tcW w:w="1080" w:type="dxa"/>
          </w:tcPr>
          <w:p w14:paraId="74A0A15B" w14:textId="77777777" w:rsidR="00D766E2" w:rsidRPr="00004EAA" w:rsidRDefault="00D766E2" w:rsidP="000D68B7">
            <w:pPr>
              <w:jc w:val="center"/>
              <w:rPr>
                <w:rFonts w:ascii="Arial" w:hAnsi="Arial" w:cs="Arial"/>
                <w:sz w:val="22"/>
                <w:szCs w:val="22"/>
              </w:rPr>
            </w:pPr>
          </w:p>
        </w:tc>
        <w:tc>
          <w:tcPr>
            <w:tcW w:w="2160" w:type="dxa"/>
          </w:tcPr>
          <w:p w14:paraId="515B21E9" w14:textId="470CA235" w:rsidR="00D766E2" w:rsidRPr="00004EAA" w:rsidRDefault="00D766E2" w:rsidP="000D68B7">
            <w:pPr>
              <w:jc w:val="center"/>
              <w:rPr>
                <w:rFonts w:ascii="Arial" w:hAnsi="Arial" w:cs="Arial"/>
                <w:sz w:val="22"/>
                <w:szCs w:val="22"/>
              </w:rPr>
            </w:pPr>
            <w:r w:rsidRPr="00004EAA">
              <w:rPr>
                <w:rFonts w:ascii="Arial" w:hAnsi="Arial" w:cs="Arial"/>
                <w:sz w:val="22"/>
                <w:szCs w:val="22"/>
              </w:rPr>
              <w:t>9.</w:t>
            </w:r>
            <w:r w:rsidR="009571E3">
              <w:rPr>
                <w:rFonts w:ascii="Arial" w:hAnsi="Arial" w:cs="Arial"/>
                <w:sz w:val="22"/>
                <w:szCs w:val="22"/>
              </w:rPr>
              <w:t>6</w:t>
            </w:r>
            <w:r w:rsidRPr="00004EAA">
              <w:rPr>
                <w:rFonts w:ascii="Arial" w:hAnsi="Arial" w:cs="Arial"/>
                <w:sz w:val="22"/>
                <w:szCs w:val="22"/>
              </w:rPr>
              <w:t xml:space="preserve"> (5.3, 14.0)</w:t>
            </w:r>
          </w:p>
        </w:tc>
        <w:tc>
          <w:tcPr>
            <w:tcW w:w="1080" w:type="dxa"/>
          </w:tcPr>
          <w:p w14:paraId="3030B93E" w14:textId="77777777" w:rsidR="00D766E2" w:rsidRPr="00004EAA" w:rsidRDefault="00D766E2" w:rsidP="000D68B7">
            <w:pPr>
              <w:jc w:val="center"/>
              <w:rPr>
                <w:rFonts w:ascii="Arial" w:hAnsi="Arial" w:cs="Arial"/>
                <w:sz w:val="22"/>
                <w:szCs w:val="22"/>
              </w:rPr>
            </w:pPr>
          </w:p>
        </w:tc>
      </w:tr>
      <w:tr w:rsidR="000B208F" w:rsidRPr="00004EAA" w14:paraId="18676DC8" w14:textId="77777777" w:rsidTr="000140CD">
        <w:tc>
          <w:tcPr>
            <w:tcW w:w="2448" w:type="dxa"/>
            <w:gridSpan w:val="2"/>
          </w:tcPr>
          <w:p w14:paraId="10378343" w14:textId="77777777" w:rsidR="00D766E2" w:rsidRPr="00004EAA" w:rsidRDefault="00D766E2" w:rsidP="000D68B7">
            <w:pPr>
              <w:rPr>
                <w:rFonts w:ascii="Arial" w:hAnsi="Arial" w:cs="Arial"/>
                <w:sz w:val="22"/>
                <w:szCs w:val="22"/>
              </w:rPr>
            </w:pPr>
          </w:p>
        </w:tc>
        <w:tc>
          <w:tcPr>
            <w:tcW w:w="810" w:type="dxa"/>
          </w:tcPr>
          <w:p w14:paraId="3CB36CB8" w14:textId="77777777" w:rsidR="00D766E2" w:rsidRPr="00004EAA" w:rsidRDefault="00D766E2" w:rsidP="000D68B7">
            <w:pPr>
              <w:jc w:val="center"/>
              <w:rPr>
                <w:rFonts w:ascii="Arial" w:hAnsi="Arial" w:cs="Arial"/>
                <w:sz w:val="22"/>
                <w:szCs w:val="22"/>
              </w:rPr>
            </w:pPr>
          </w:p>
        </w:tc>
        <w:tc>
          <w:tcPr>
            <w:tcW w:w="1260" w:type="dxa"/>
          </w:tcPr>
          <w:p w14:paraId="4A5E9E58" w14:textId="77777777" w:rsidR="00D766E2" w:rsidRPr="00004EAA" w:rsidRDefault="00D766E2" w:rsidP="000D68B7">
            <w:pPr>
              <w:jc w:val="center"/>
              <w:rPr>
                <w:rFonts w:ascii="Arial" w:hAnsi="Arial" w:cs="Arial"/>
                <w:sz w:val="22"/>
                <w:szCs w:val="22"/>
              </w:rPr>
            </w:pPr>
          </w:p>
        </w:tc>
        <w:tc>
          <w:tcPr>
            <w:tcW w:w="2070" w:type="dxa"/>
          </w:tcPr>
          <w:p w14:paraId="2AED6518" w14:textId="77777777" w:rsidR="00D766E2" w:rsidRPr="00004EAA" w:rsidRDefault="00D766E2" w:rsidP="000D68B7">
            <w:pPr>
              <w:jc w:val="center"/>
              <w:rPr>
                <w:rFonts w:ascii="Arial" w:hAnsi="Arial" w:cs="Arial"/>
                <w:sz w:val="22"/>
                <w:szCs w:val="22"/>
              </w:rPr>
            </w:pPr>
          </w:p>
        </w:tc>
        <w:tc>
          <w:tcPr>
            <w:tcW w:w="1080" w:type="dxa"/>
          </w:tcPr>
          <w:p w14:paraId="704C1C5D" w14:textId="77777777" w:rsidR="00D766E2" w:rsidRPr="00004EAA" w:rsidRDefault="00D766E2" w:rsidP="000D68B7">
            <w:pPr>
              <w:jc w:val="center"/>
              <w:rPr>
                <w:rFonts w:ascii="Arial" w:hAnsi="Arial" w:cs="Arial"/>
                <w:sz w:val="22"/>
                <w:szCs w:val="22"/>
              </w:rPr>
            </w:pPr>
          </w:p>
        </w:tc>
        <w:tc>
          <w:tcPr>
            <w:tcW w:w="2160" w:type="dxa"/>
          </w:tcPr>
          <w:p w14:paraId="32E9030A" w14:textId="77777777" w:rsidR="00D766E2" w:rsidRPr="00004EAA" w:rsidRDefault="00D766E2" w:rsidP="000D68B7">
            <w:pPr>
              <w:jc w:val="center"/>
              <w:rPr>
                <w:rFonts w:ascii="Arial" w:hAnsi="Arial" w:cs="Arial"/>
                <w:sz w:val="22"/>
                <w:szCs w:val="22"/>
              </w:rPr>
            </w:pPr>
          </w:p>
        </w:tc>
        <w:tc>
          <w:tcPr>
            <w:tcW w:w="1080" w:type="dxa"/>
          </w:tcPr>
          <w:p w14:paraId="302655CC" w14:textId="77777777" w:rsidR="00D766E2" w:rsidRPr="00004EAA" w:rsidRDefault="00D766E2" w:rsidP="000D68B7">
            <w:pPr>
              <w:jc w:val="center"/>
              <w:rPr>
                <w:rFonts w:ascii="Arial" w:hAnsi="Arial" w:cs="Arial"/>
                <w:sz w:val="22"/>
                <w:szCs w:val="22"/>
              </w:rPr>
            </w:pPr>
          </w:p>
        </w:tc>
        <w:tc>
          <w:tcPr>
            <w:tcW w:w="2160" w:type="dxa"/>
          </w:tcPr>
          <w:p w14:paraId="49B651AB" w14:textId="77777777" w:rsidR="00D766E2" w:rsidRPr="00004EAA" w:rsidRDefault="00D766E2" w:rsidP="000D68B7">
            <w:pPr>
              <w:jc w:val="center"/>
              <w:rPr>
                <w:rFonts w:ascii="Arial" w:hAnsi="Arial" w:cs="Arial"/>
                <w:sz w:val="22"/>
                <w:szCs w:val="22"/>
              </w:rPr>
            </w:pPr>
          </w:p>
        </w:tc>
        <w:tc>
          <w:tcPr>
            <w:tcW w:w="1080" w:type="dxa"/>
          </w:tcPr>
          <w:p w14:paraId="7267EFCD" w14:textId="77777777" w:rsidR="00D766E2" w:rsidRPr="00004EAA" w:rsidRDefault="00D766E2" w:rsidP="000D68B7">
            <w:pPr>
              <w:jc w:val="center"/>
              <w:rPr>
                <w:rFonts w:ascii="Arial" w:hAnsi="Arial" w:cs="Arial"/>
                <w:sz w:val="22"/>
                <w:szCs w:val="22"/>
              </w:rPr>
            </w:pPr>
          </w:p>
        </w:tc>
      </w:tr>
      <w:tr w:rsidR="000B208F" w:rsidRPr="00004EAA" w14:paraId="29611258" w14:textId="77777777" w:rsidTr="000140CD">
        <w:tc>
          <w:tcPr>
            <w:tcW w:w="2448" w:type="dxa"/>
            <w:gridSpan w:val="2"/>
          </w:tcPr>
          <w:p w14:paraId="52EB511F" w14:textId="77229C2A" w:rsidR="00D766E2" w:rsidRPr="00004EAA" w:rsidRDefault="00D06007" w:rsidP="000D68B7">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Latitude of study center</w:t>
            </w:r>
          </w:p>
        </w:tc>
        <w:tc>
          <w:tcPr>
            <w:tcW w:w="810" w:type="dxa"/>
          </w:tcPr>
          <w:p w14:paraId="2893E655" w14:textId="77777777" w:rsidR="00D766E2" w:rsidRPr="00004EAA" w:rsidRDefault="00D766E2" w:rsidP="000D68B7">
            <w:pPr>
              <w:jc w:val="center"/>
              <w:rPr>
                <w:rFonts w:ascii="Arial" w:hAnsi="Arial" w:cs="Arial"/>
                <w:sz w:val="22"/>
                <w:szCs w:val="22"/>
              </w:rPr>
            </w:pPr>
          </w:p>
        </w:tc>
        <w:tc>
          <w:tcPr>
            <w:tcW w:w="1260" w:type="dxa"/>
          </w:tcPr>
          <w:p w14:paraId="4CF81D13" w14:textId="77777777" w:rsidR="00D766E2" w:rsidRPr="00004EAA" w:rsidRDefault="00D766E2" w:rsidP="000D68B7">
            <w:pPr>
              <w:jc w:val="center"/>
              <w:rPr>
                <w:rFonts w:ascii="Arial" w:hAnsi="Arial" w:cs="Arial"/>
                <w:sz w:val="22"/>
                <w:szCs w:val="22"/>
              </w:rPr>
            </w:pPr>
          </w:p>
        </w:tc>
        <w:tc>
          <w:tcPr>
            <w:tcW w:w="2070" w:type="dxa"/>
          </w:tcPr>
          <w:p w14:paraId="658045B4" w14:textId="77777777" w:rsidR="00D766E2" w:rsidRPr="00004EAA" w:rsidRDefault="00D766E2" w:rsidP="000D68B7">
            <w:pPr>
              <w:jc w:val="center"/>
              <w:rPr>
                <w:rFonts w:ascii="Arial" w:hAnsi="Arial" w:cs="Arial"/>
                <w:sz w:val="22"/>
                <w:szCs w:val="22"/>
              </w:rPr>
            </w:pPr>
          </w:p>
        </w:tc>
        <w:tc>
          <w:tcPr>
            <w:tcW w:w="1080" w:type="dxa"/>
          </w:tcPr>
          <w:p w14:paraId="04FF0880"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&lt;0.0001</w:t>
            </w:r>
          </w:p>
        </w:tc>
        <w:tc>
          <w:tcPr>
            <w:tcW w:w="2160" w:type="dxa"/>
          </w:tcPr>
          <w:p w14:paraId="46F5BE83" w14:textId="77777777" w:rsidR="00D766E2" w:rsidRPr="00004EAA" w:rsidRDefault="00D766E2" w:rsidP="000D68B7">
            <w:pPr>
              <w:jc w:val="center"/>
              <w:rPr>
                <w:rFonts w:ascii="Arial" w:hAnsi="Arial" w:cs="Arial"/>
                <w:sz w:val="22"/>
                <w:szCs w:val="22"/>
              </w:rPr>
            </w:pPr>
          </w:p>
        </w:tc>
        <w:tc>
          <w:tcPr>
            <w:tcW w:w="1080" w:type="dxa"/>
          </w:tcPr>
          <w:p w14:paraId="5C9A8147"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&lt;0.0001</w:t>
            </w:r>
          </w:p>
        </w:tc>
        <w:tc>
          <w:tcPr>
            <w:tcW w:w="2160" w:type="dxa"/>
          </w:tcPr>
          <w:p w14:paraId="2E5E6AE5" w14:textId="77777777" w:rsidR="00D766E2" w:rsidRPr="00004EAA" w:rsidRDefault="00D766E2" w:rsidP="000D68B7">
            <w:pPr>
              <w:jc w:val="center"/>
              <w:rPr>
                <w:rFonts w:ascii="Arial" w:hAnsi="Arial" w:cs="Arial"/>
                <w:sz w:val="22"/>
                <w:szCs w:val="22"/>
              </w:rPr>
            </w:pPr>
          </w:p>
        </w:tc>
        <w:tc>
          <w:tcPr>
            <w:tcW w:w="1080" w:type="dxa"/>
          </w:tcPr>
          <w:p w14:paraId="77378E75"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&lt;0.0001</w:t>
            </w:r>
          </w:p>
        </w:tc>
      </w:tr>
      <w:tr w:rsidR="000B208F" w:rsidRPr="00004EAA" w14:paraId="27B5ED04" w14:textId="77777777" w:rsidTr="000140CD">
        <w:tc>
          <w:tcPr>
            <w:tcW w:w="2448" w:type="dxa"/>
            <w:gridSpan w:val="2"/>
          </w:tcPr>
          <w:p w14:paraId="0C098CEB" w14:textId="05CDF178"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Northern 43-45</w:t>
            </w:r>
            <w:r w:rsidRPr="00004EAA">
              <w:rPr>
                <w:rFonts w:ascii="Arial" w:hAnsi="Arial" w:cs="Arial"/>
                <w:sz w:val="22"/>
                <w:szCs w:val="22"/>
                <w:vertAlign w:val="superscript"/>
              </w:rPr>
              <w:t>0</w:t>
            </w:r>
          </w:p>
        </w:tc>
        <w:tc>
          <w:tcPr>
            <w:tcW w:w="810" w:type="dxa"/>
          </w:tcPr>
          <w:p w14:paraId="656FC9C4"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724</w:t>
            </w:r>
          </w:p>
        </w:tc>
        <w:tc>
          <w:tcPr>
            <w:tcW w:w="1260" w:type="dxa"/>
          </w:tcPr>
          <w:p w14:paraId="0C9C5F77" w14:textId="7459E537" w:rsidR="00D766E2" w:rsidRPr="00004EAA" w:rsidRDefault="003B24CF" w:rsidP="000D68B7">
            <w:pPr>
              <w:jc w:val="center"/>
              <w:rPr>
                <w:rFonts w:ascii="Arial" w:hAnsi="Arial" w:cs="Arial"/>
                <w:sz w:val="22"/>
                <w:szCs w:val="22"/>
              </w:rPr>
            </w:pPr>
            <w:r w:rsidRPr="00004EAA">
              <w:rPr>
                <w:rFonts w:ascii="Arial" w:hAnsi="Arial" w:cs="Arial"/>
                <w:sz w:val="22"/>
                <w:szCs w:val="22"/>
              </w:rPr>
              <w:t>23.7 ± 8.6</w:t>
            </w:r>
          </w:p>
        </w:tc>
        <w:tc>
          <w:tcPr>
            <w:tcW w:w="2070" w:type="dxa"/>
          </w:tcPr>
          <w:p w14:paraId="660703FD"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3630DDBF" w14:textId="77777777" w:rsidR="00D766E2" w:rsidRPr="00004EAA" w:rsidRDefault="00D766E2" w:rsidP="000D68B7">
            <w:pPr>
              <w:jc w:val="center"/>
              <w:rPr>
                <w:rFonts w:ascii="Arial" w:hAnsi="Arial" w:cs="Arial"/>
                <w:sz w:val="22"/>
                <w:szCs w:val="22"/>
              </w:rPr>
            </w:pPr>
          </w:p>
        </w:tc>
        <w:tc>
          <w:tcPr>
            <w:tcW w:w="2160" w:type="dxa"/>
          </w:tcPr>
          <w:p w14:paraId="0BB7C441"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23F09941" w14:textId="77777777" w:rsidR="00D766E2" w:rsidRPr="00004EAA" w:rsidRDefault="00D766E2" w:rsidP="000D68B7">
            <w:pPr>
              <w:jc w:val="center"/>
              <w:rPr>
                <w:rFonts w:ascii="Arial" w:hAnsi="Arial" w:cs="Arial"/>
                <w:sz w:val="22"/>
                <w:szCs w:val="22"/>
              </w:rPr>
            </w:pPr>
          </w:p>
        </w:tc>
        <w:tc>
          <w:tcPr>
            <w:tcW w:w="2160" w:type="dxa"/>
          </w:tcPr>
          <w:p w14:paraId="60340976"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475BCC35" w14:textId="77777777" w:rsidR="00D766E2" w:rsidRPr="00004EAA" w:rsidRDefault="00D766E2" w:rsidP="000D68B7">
            <w:pPr>
              <w:jc w:val="center"/>
              <w:rPr>
                <w:rFonts w:ascii="Arial" w:hAnsi="Arial" w:cs="Arial"/>
                <w:sz w:val="22"/>
                <w:szCs w:val="22"/>
              </w:rPr>
            </w:pPr>
          </w:p>
        </w:tc>
      </w:tr>
      <w:tr w:rsidR="000B208F" w:rsidRPr="00004EAA" w14:paraId="51C6A2D5" w14:textId="77777777" w:rsidTr="000140CD">
        <w:tc>
          <w:tcPr>
            <w:tcW w:w="2448" w:type="dxa"/>
            <w:gridSpan w:val="2"/>
          </w:tcPr>
          <w:p w14:paraId="09526B2D" w14:textId="48B545F6" w:rsidR="00D766E2" w:rsidRPr="00004EAA" w:rsidRDefault="00D766E2" w:rsidP="000D68B7">
            <w:pPr>
              <w:contextualSpacing/>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35-42</w:t>
            </w:r>
            <w:r w:rsidRPr="00004EAA">
              <w:rPr>
                <w:rFonts w:ascii="Arial" w:hAnsi="Arial" w:cs="Arial"/>
                <w:sz w:val="22"/>
                <w:szCs w:val="22"/>
                <w:vertAlign w:val="superscript"/>
              </w:rPr>
              <w:t>0</w:t>
            </w:r>
          </w:p>
        </w:tc>
        <w:tc>
          <w:tcPr>
            <w:tcW w:w="810" w:type="dxa"/>
          </w:tcPr>
          <w:p w14:paraId="39E66415"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862</w:t>
            </w:r>
          </w:p>
        </w:tc>
        <w:tc>
          <w:tcPr>
            <w:tcW w:w="1260" w:type="dxa"/>
          </w:tcPr>
          <w:p w14:paraId="569A3F16" w14:textId="2AB6C611" w:rsidR="00D766E2" w:rsidRPr="00004EAA" w:rsidRDefault="003B24CF" w:rsidP="000D68B7">
            <w:pPr>
              <w:jc w:val="center"/>
              <w:rPr>
                <w:rFonts w:ascii="Arial" w:hAnsi="Arial" w:cs="Arial"/>
                <w:sz w:val="22"/>
                <w:szCs w:val="22"/>
              </w:rPr>
            </w:pPr>
            <w:r w:rsidRPr="00004EAA">
              <w:rPr>
                <w:rFonts w:ascii="Arial" w:hAnsi="Arial" w:cs="Arial"/>
                <w:sz w:val="22"/>
                <w:szCs w:val="22"/>
              </w:rPr>
              <w:t>25.7 ± 8.8</w:t>
            </w:r>
          </w:p>
        </w:tc>
        <w:tc>
          <w:tcPr>
            <w:tcW w:w="2070" w:type="dxa"/>
          </w:tcPr>
          <w:p w14:paraId="76731770"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9.1 (5.5, 12.8)</w:t>
            </w:r>
          </w:p>
        </w:tc>
        <w:tc>
          <w:tcPr>
            <w:tcW w:w="1080" w:type="dxa"/>
          </w:tcPr>
          <w:p w14:paraId="38572BD5" w14:textId="77777777" w:rsidR="00D766E2" w:rsidRPr="00004EAA" w:rsidRDefault="00D766E2" w:rsidP="000D68B7">
            <w:pPr>
              <w:jc w:val="center"/>
              <w:rPr>
                <w:rFonts w:ascii="Arial" w:hAnsi="Arial" w:cs="Arial"/>
                <w:sz w:val="22"/>
                <w:szCs w:val="22"/>
              </w:rPr>
            </w:pPr>
          </w:p>
        </w:tc>
        <w:tc>
          <w:tcPr>
            <w:tcW w:w="2160" w:type="dxa"/>
          </w:tcPr>
          <w:p w14:paraId="033965DF" w14:textId="77742A8D" w:rsidR="00D766E2" w:rsidRPr="00004EAA" w:rsidRDefault="00D766E2" w:rsidP="000D68B7">
            <w:pPr>
              <w:jc w:val="center"/>
              <w:rPr>
                <w:rFonts w:ascii="Arial" w:hAnsi="Arial" w:cs="Arial"/>
                <w:sz w:val="22"/>
                <w:szCs w:val="22"/>
              </w:rPr>
            </w:pPr>
            <w:r w:rsidRPr="00004EAA">
              <w:rPr>
                <w:rFonts w:ascii="Arial" w:hAnsi="Arial" w:cs="Arial"/>
                <w:sz w:val="22"/>
                <w:szCs w:val="22"/>
              </w:rPr>
              <w:t>7.5 (4.</w:t>
            </w:r>
            <w:r w:rsidR="0057149B">
              <w:rPr>
                <w:rFonts w:ascii="Arial" w:hAnsi="Arial" w:cs="Arial"/>
                <w:sz w:val="22"/>
                <w:szCs w:val="22"/>
              </w:rPr>
              <w:t>3</w:t>
            </w:r>
            <w:r w:rsidRPr="00004EAA">
              <w:rPr>
                <w:rFonts w:ascii="Arial" w:hAnsi="Arial" w:cs="Arial"/>
                <w:sz w:val="22"/>
                <w:szCs w:val="22"/>
              </w:rPr>
              <w:t>, 10.</w:t>
            </w:r>
            <w:r w:rsidR="0057149B">
              <w:rPr>
                <w:rFonts w:ascii="Arial" w:hAnsi="Arial" w:cs="Arial"/>
                <w:sz w:val="22"/>
                <w:szCs w:val="22"/>
              </w:rPr>
              <w:t>9</w:t>
            </w:r>
            <w:r w:rsidRPr="00004EAA">
              <w:rPr>
                <w:rFonts w:ascii="Arial" w:hAnsi="Arial" w:cs="Arial"/>
                <w:sz w:val="22"/>
                <w:szCs w:val="22"/>
              </w:rPr>
              <w:t>)</w:t>
            </w:r>
          </w:p>
        </w:tc>
        <w:tc>
          <w:tcPr>
            <w:tcW w:w="1080" w:type="dxa"/>
          </w:tcPr>
          <w:p w14:paraId="4C05C72C" w14:textId="77777777" w:rsidR="00D766E2" w:rsidRPr="00004EAA" w:rsidRDefault="00D766E2" w:rsidP="000D68B7">
            <w:pPr>
              <w:jc w:val="center"/>
              <w:rPr>
                <w:rFonts w:ascii="Arial" w:hAnsi="Arial" w:cs="Arial"/>
                <w:sz w:val="22"/>
                <w:szCs w:val="22"/>
              </w:rPr>
            </w:pPr>
          </w:p>
        </w:tc>
        <w:tc>
          <w:tcPr>
            <w:tcW w:w="2160" w:type="dxa"/>
          </w:tcPr>
          <w:p w14:paraId="14B6AE71" w14:textId="7B33ADFC" w:rsidR="00D766E2" w:rsidRPr="00004EAA" w:rsidRDefault="00D766E2" w:rsidP="000D68B7">
            <w:pPr>
              <w:jc w:val="center"/>
              <w:rPr>
                <w:rFonts w:ascii="Arial" w:hAnsi="Arial" w:cs="Arial"/>
                <w:sz w:val="22"/>
                <w:szCs w:val="22"/>
              </w:rPr>
            </w:pPr>
            <w:r w:rsidRPr="00004EAA">
              <w:rPr>
                <w:rFonts w:ascii="Arial" w:hAnsi="Arial" w:cs="Arial"/>
                <w:sz w:val="22"/>
                <w:szCs w:val="22"/>
              </w:rPr>
              <w:t>7.</w:t>
            </w:r>
            <w:r w:rsidR="009571E3">
              <w:rPr>
                <w:rFonts w:ascii="Arial" w:hAnsi="Arial" w:cs="Arial"/>
                <w:sz w:val="22"/>
                <w:szCs w:val="22"/>
              </w:rPr>
              <w:t>5</w:t>
            </w:r>
            <w:r w:rsidRPr="00004EAA">
              <w:rPr>
                <w:rFonts w:ascii="Arial" w:hAnsi="Arial" w:cs="Arial"/>
                <w:sz w:val="22"/>
                <w:szCs w:val="22"/>
              </w:rPr>
              <w:t xml:space="preserve"> (4.</w:t>
            </w:r>
            <w:r w:rsidR="009571E3">
              <w:rPr>
                <w:rFonts w:ascii="Arial" w:hAnsi="Arial" w:cs="Arial"/>
                <w:sz w:val="22"/>
                <w:szCs w:val="22"/>
              </w:rPr>
              <w:t>1</w:t>
            </w:r>
            <w:r w:rsidRPr="00004EAA">
              <w:rPr>
                <w:rFonts w:ascii="Arial" w:hAnsi="Arial" w:cs="Arial"/>
                <w:sz w:val="22"/>
                <w:szCs w:val="22"/>
              </w:rPr>
              <w:t>, 1</w:t>
            </w:r>
            <w:r w:rsidR="009571E3">
              <w:rPr>
                <w:rFonts w:ascii="Arial" w:hAnsi="Arial" w:cs="Arial"/>
                <w:sz w:val="22"/>
                <w:szCs w:val="22"/>
              </w:rPr>
              <w:t>1.0</w:t>
            </w:r>
            <w:r w:rsidRPr="00004EAA">
              <w:rPr>
                <w:rFonts w:ascii="Arial" w:hAnsi="Arial" w:cs="Arial"/>
                <w:sz w:val="22"/>
                <w:szCs w:val="22"/>
              </w:rPr>
              <w:t>)</w:t>
            </w:r>
          </w:p>
        </w:tc>
        <w:tc>
          <w:tcPr>
            <w:tcW w:w="1080" w:type="dxa"/>
          </w:tcPr>
          <w:p w14:paraId="3F4EEC28" w14:textId="77777777" w:rsidR="00D766E2" w:rsidRPr="00004EAA" w:rsidRDefault="00D766E2" w:rsidP="000D68B7">
            <w:pPr>
              <w:jc w:val="center"/>
              <w:rPr>
                <w:rFonts w:ascii="Arial" w:hAnsi="Arial" w:cs="Arial"/>
                <w:sz w:val="22"/>
                <w:szCs w:val="22"/>
              </w:rPr>
            </w:pPr>
          </w:p>
        </w:tc>
      </w:tr>
      <w:tr w:rsidR="000B208F" w:rsidRPr="00004EAA" w14:paraId="7EF7948E" w14:textId="77777777" w:rsidTr="000140CD">
        <w:tc>
          <w:tcPr>
            <w:tcW w:w="2448" w:type="dxa"/>
            <w:gridSpan w:val="2"/>
          </w:tcPr>
          <w:p w14:paraId="4C619939" w14:textId="6D49BF23" w:rsidR="00D766E2" w:rsidRPr="00004EAA" w:rsidRDefault="00D766E2" w:rsidP="000D68B7">
            <w:pPr>
              <w:contextualSpacing/>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Southern &lt;35</w:t>
            </w:r>
            <w:r w:rsidRPr="00004EAA">
              <w:rPr>
                <w:rFonts w:ascii="Arial" w:hAnsi="Arial" w:cs="Arial"/>
                <w:sz w:val="22"/>
                <w:szCs w:val="22"/>
                <w:vertAlign w:val="superscript"/>
              </w:rPr>
              <w:t>0</w:t>
            </w:r>
          </w:p>
        </w:tc>
        <w:tc>
          <w:tcPr>
            <w:tcW w:w="810" w:type="dxa"/>
          </w:tcPr>
          <w:p w14:paraId="5740035C"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605</w:t>
            </w:r>
          </w:p>
        </w:tc>
        <w:tc>
          <w:tcPr>
            <w:tcW w:w="1260" w:type="dxa"/>
          </w:tcPr>
          <w:p w14:paraId="4DCDD097" w14:textId="6A70A688" w:rsidR="00D766E2" w:rsidRPr="00004EAA" w:rsidRDefault="003B24CF" w:rsidP="000D68B7">
            <w:pPr>
              <w:jc w:val="center"/>
              <w:rPr>
                <w:rFonts w:ascii="Arial" w:hAnsi="Arial" w:cs="Arial"/>
                <w:sz w:val="22"/>
                <w:szCs w:val="22"/>
              </w:rPr>
            </w:pPr>
            <w:r w:rsidRPr="00004EAA">
              <w:rPr>
                <w:rFonts w:ascii="Arial" w:hAnsi="Arial" w:cs="Arial"/>
                <w:sz w:val="22"/>
                <w:szCs w:val="22"/>
              </w:rPr>
              <w:t>25.0 ± 8.4</w:t>
            </w:r>
          </w:p>
        </w:tc>
        <w:tc>
          <w:tcPr>
            <w:tcW w:w="2070" w:type="dxa"/>
          </w:tcPr>
          <w:p w14:paraId="6BC80778"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6.3 (2.5, 10.3)</w:t>
            </w:r>
          </w:p>
        </w:tc>
        <w:tc>
          <w:tcPr>
            <w:tcW w:w="1080" w:type="dxa"/>
          </w:tcPr>
          <w:p w14:paraId="73D385E5" w14:textId="77777777" w:rsidR="00D766E2" w:rsidRPr="00004EAA" w:rsidRDefault="00D766E2" w:rsidP="000D68B7">
            <w:pPr>
              <w:jc w:val="center"/>
              <w:rPr>
                <w:rFonts w:ascii="Arial" w:hAnsi="Arial" w:cs="Arial"/>
                <w:sz w:val="22"/>
                <w:szCs w:val="22"/>
              </w:rPr>
            </w:pPr>
          </w:p>
        </w:tc>
        <w:tc>
          <w:tcPr>
            <w:tcW w:w="2160" w:type="dxa"/>
          </w:tcPr>
          <w:p w14:paraId="14C49369" w14:textId="2BDC8CA7" w:rsidR="00D766E2" w:rsidRPr="00004EAA" w:rsidRDefault="00D766E2" w:rsidP="000D68B7">
            <w:pPr>
              <w:jc w:val="center"/>
              <w:rPr>
                <w:rFonts w:ascii="Arial" w:hAnsi="Arial" w:cs="Arial"/>
                <w:sz w:val="22"/>
                <w:szCs w:val="22"/>
              </w:rPr>
            </w:pPr>
            <w:r w:rsidRPr="00004EAA">
              <w:rPr>
                <w:rFonts w:ascii="Arial" w:hAnsi="Arial" w:cs="Arial"/>
                <w:sz w:val="22"/>
                <w:szCs w:val="22"/>
              </w:rPr>
              <w:t>9.</w:t>
            </w:r>
            <w:r w:rsidR="0057149B">
              <w:rPr>
                <w:rFonts w:ascii="Arial" w:hAnsi="Arial" w:cs="Arial"/>
                <w:sz w:val="22"/>
                <w:szCs w:val="22"/>
              </w:rPr>
              <w:t>5</w:t>
            </w:r>
            <w:r w:rsidRPr="00004EAA">
              <w:rPr>
                <w:rFonts w:ascii="Arial" w:hAnsi="Arial" w:cs="Arial"/>
                <w:sz w:val="22"/>
                <w:szCs w:val="22"/>
              </w:rPr>
              <w:t xml:space="preserve"> (5.</w:t>
            </w:r>
            <w:r w:rsidR="0057149B">
              <w:rPr>
                <w:rFonts w:ascii="Arial" w:hAnsi="Arial" w:cs="Arial"/>
                <w:sz w:val="22"/>
                <w:szCs w:val="22"/>
              </w:rPr>
              <w:t>8</w:t>
            </w:r>
            <w:r w:rsidRPr="00004EAA">
              <w:rPr>
                <w:rFonts w:ascii="Arial" w:hAnsi="Arial" w:cs="Arial"/>
                <w:sz w:val="22"/>
                <w:szCs w:val="22"/>
              </w:rPr>
              <w:t>, 13.</w:t>
            </w:r>
            <w:r w:rsidR="0057149B">
              <w:rPr>
                <w:rFonts w:ascii="Arial" w:hAnsi="Arial" w:cs="Arial"/>
                <w:sz w:val="22"/>
                <w:szCs w:val="22"/>
              </w:rPr>
              <w:t>3</w:t>
            </w:r>
            <w:r w:rsidRPr="00004EAA">
              <w:rPr>
                <w:rFonts w:ascii="Arial" w:hAnsi="Arial" w:cs="Arial"/>
                <w:sz w:val="22"/>
                <w:szCs w:val="22"/>
              </w:rPr>
              <w:t>)</w:t>
            </w:r>
          </w:p>
        </w:tc>
        <w:tc>
          <w:tcPr>
            <w:tcW w:w="1080" w:type="dxa"/>
          </w:tcPr>
          <w:p w14:paraId="5457E84D" w14:textId="77777777" w:rsidR="00D766E2" w:rsidRPr="00004EAA" w:rsidRDefault="00D766E2" w:rsidP="000D68B7">
            <w:pPr>
              <w:jc w:val="center"/>
              <w:rPr>
                <w:rFonts w:ascii="Arial" w:hAnsi="Arial" w:cs="Arial"/>
                <w:sz w:val="22"/>
                <w:szCs w:val="22"/>
              </w:rPr>
            </w:pPr>
          </w:p>
        </w:tc>
        <w:tc>
          <w:tcPr>
            <w:tcW w:w="2160" w:type="dxa"/>
          </w:tcPr>
          <w:p w14:paraId="4B77C4EA" w14:textId="691FEB41" w:rsidR="00D766E2" w:rsidRPr="00004EAA" w:rsidRDefault="00D766E2" w:rsidP="000D68B7">
            <w:pPr>
              <w:jc w:val="center"/>
              <w:rPr>
                <w:rFonts w:ascii="Arial" w:hAnsi="Arial" w:cs="Arial"/>
                <w:sz w:val="22"/>
                <w:szCs w:val="22"/>
              </w:rPr>
            </w:pPr>
            <w:r w:rsidRPr="00004EAA">
              <w:rPr>
                <w:rFonts w:ascii="Arial" w:hAnsi="Arial" w:cs="Arial"/>
                <w:sz w:val="22"/>
                <w:szCs w:val="22"/>
              </w:rPr>
              <w:t>8.</w:t>
            </w:r>
            <w:r w:rsidR="009571E3">
              <w:rPr>
                <w:rFonts w:ascii="Arial" w:hAnsi="Arial" w:cs="Arial"/>
                <w:sz w:val="22"/>
                <w:szCs w:val="22"/>
              </w:rPr>
              <w:t>6</w:t>
            </w:r>
            <w:r w:rsidRPr="00004EAA">
              <w:rPr>
                <w:rFonts w:ascii="Arial" w:hAnsi="Arial" w:cs="Arial"/>
                <w:sz w:val="22"/>
                <w:szCs w:val="22"/>
              </w:rPr>
              <w:t xml:space="preserve"> (4.</w:t>
            </w:r>
            <w:r w:rsidR="009571E3">
              <w:rPr>
                <w:rFonts w:ascii="Arial" w:hAnsi="Arial" w:cs="Arial"/>
                <w:sz w:val="22"/>
                <w:szCs w:val="22"/>
              </w:rPr>
              <w:t>7</w:t>
            </w:r>
            <w:r w:rsidRPr="00004EAA">
              <w:rPr>
                <w:rFonts w:ascii="Arial" w:hAnsi="Arial" w:cs="Arial"/>
                <w:sz w:val="22"/>
                <w:szCs w:val="22"/>
              </w:rPr>
              <w:t>, 12.</w:t>
            </w:r>
            <w:r w:rsidR="009571E3">
              <w:rPr>
                <w:rFonts w:ascii="Arial" w:hAnsi="Arial" w:cs="Arial"/>
                <w:sz w:val="22"/>
                <w:szCs w:val="22"/>
              </w:rPr>
              <w:t>7</w:t>
            </w:r>
            <w:r w:rsidRPr="00004EAA">
              <w:rPr>
                <w:rFonts w:ascii="Arial" w:hAnsi="Arial" w:cs="Arial"/>
                <w:sz w:val="22"/>
                <w:szCs w:val="22"/>
              </w:rPr>
              <w:t>)</w:t>
            </w:r>
          </w:p>
        </w:tc>
        <w:tc>
          <w:tcPr>
            <w:tcW w:w="1080" w:type="dxa"/>
          </w:tcPr>
          <w:p w14:paraId="4CCA10E9" w14:textId="77777777" w:rsidR="00D766E2" w:rsidRPr="00004EAA" w:rsidRDefault="00D766E2" w:rsidP="000D68B7">
            <w:pPr>
              <w:jc w:val="center"/>
              <w:rPr>
                <w:rFonts w:ascii="Arial" w:hAnsi="Arial" w:cs="Arial"/>
                <w:sz w:val="22"/>
                <w:szCs w:val="22"/>
              </w:rPr>
            </w:pPr>
          </w:p>
        </w:tc>
      </w:tr>
      <w:tr w:rsidR="000B208F" w:rsidRPr="00004EAA" w14:paraId="0DDBD47D" w14:textId="77777777" w:rsidTr="000140CD">
        <w:tc>
          <w:tcPr>
            <w:tcW w:w="2448" w:type="dxa"/>
            <w:gridSpan w:val="2"/>
          </w:tcPr>
          <w:p w14:paraId="7B0B0A96" w14:textId="77777777" w:rsidR="00D766E2" w:rsidRPr="00004EAA" w:rsidRDefault="00D766E2" w:rsidP="000D68B7">
            <w:pPr>
              <w:rPr>
                <w:rFonts w:ascii="Arial" w:hAnsi="Arial" w:cs="Arial"/>
                <w:sz w:val="22"/>
                <w:szCs w:val="22"/>
              </w:rPr>
            </w:pPr>
          </w:p>
        </w:tc>
        <w:tc>
          <w:tcPr>
            <w:tcW w:w="810" w:type="dxa"/>
          </w:tcPr>
          <w:p w14:paraId="71A21832" w14:textId="77777777" w:rsidR="00D766E2" w:rsidRPr="00004EAA" w:rsidRDefault="00D766E2" w:rsidP="000D68B7">
            <w:pPr>
              <w:jc w:val="center"/>
              <w:rPr>
                <w:rFonts w:ascii="Arial" w:hAnsi="Arial" w:cs="Arial"/>
                <w:sz w:val="22"/>
                <w:szCs w:val="22"/>
              </w:rPr>
            </w:pPr>
          </w:p>
        </w:tc>
        <w:tc>
          <w:tcPr>
            <w:tcW w:w="1260" w:type="dxa"/>
          </w:tcPr>
          <w:p w14:paraId="7287322B" w14:textId="77777777" w:rsidR="00D766E2" w:rsidRPr="00004EAA" w:rsidRDefault="00D766E2" w:rsidP="000D68B7">
            <w:pPr>
              <w:jc w:val="center"/>
              <w:rPr>
                <w:rFonts w:ascii="Arial" w:hAnsi="Arial" w:cs="Arial"/>
                <w:sz w:val="22"/>
                <w:szCs w:val="22"/>
              </w:rPr>
            </w:pPr>
          </w:p>
        </w:tc>
        <w:tc>
          <w:tcPr>
            <w:tcW w:w="2070" w:type="dxa"/>
          </w:tcPr>
          <w:p w14:paraId="479C8D23" w14:textId="77777777" w:rsidR="00D766E2" w:rsidRPr="00004EAA" w:rsidRDefault="00D766E2" w:rsidP="000D68B7">
            <w:pPr>
              <w:jc w:val="center"/>
              <w:rPr>
                <w:rFonts w:ascii="Arial" w:hAnsi="Arial" w:cs="Arial"/>
                <w:sz w:val="22"/>
                <w:szCs w:val="22"/>
              </w:rPr>
            </w:pPr>
          </w:p>
        </w:tc>
        <w:tc>
          <w:tcPr>
            <w:tcW w:w="1080" w:type="dxa"/>
          </w:tcPr>
          <w:p w14:paraId="5BDF58BF" w14:textId="77777777" w:rsidR="00D766E2" w:rsidRPr="00004EAA" w:rsidRDefault="00D766E2" w:rsidP="000D68B7">
            <w:pPr>
              <w:jc w:val="center"/>
              <w:rPr>
                <w:rFonts w:ascii="Arial" w:hAnsi="Arial" w:cs="Arial"/>
                <w:sz w:val="22"/>
                <w:szCs w:val="22"/>
              </w:rPr>
            </w:pPr>
          </w:p>
        </w:tc>
        <w:tc>
          <w:tcPr>
            <w:tcW w:w="2160" w:type="dxa"/>
          </w:tcPr>
          <w:p w14:paraId="225C79D8" w14:textId="77777777" w:rsidR="00D766E2" w:rsidRPr="00004EAA" w:rsidRDefault="00D766E2" w:rsidP="000D68B7">
            <w:pPr>
              <w:jc w:val="center"/>
              <w:rPr>
                <w:rFonts w:ascii="Arial" w:hAnsi="Arial" w:cs="Arial"/>
                <w:sz w:val="22"/>
                <w:szCs w:val="22"/>
              </w:rPr>
            </w:pPr>
          </w:p>
        </w:tc>
        <w:tc>
          <w:tcPr>
            <w:tcW w:w="1080" w:type="dxa"/>
          </w:tcPr>
          <w:p w14:paraId="50BB20DE" w14:textId="77777777" w:rsidR="00D766E2" w:rsidRPr="00004EAA" w:rsidRDefault="00D766E2" w:rsidP="000D68B7">
            <w:pPr>
              <w:jc w:val="center"/>
              <w:rPr>
                <w:rFonts w:ascii="Arial" w:hAnsi="Arial" w:cs="Arial"/>
                <w:sz w:val="22"/>
                <w:szCs w:val="22"/>
              </w:rPr>
            </w:pPr>
          </w:p>
        </w:tc>
        <w:tc>
          <w:tcPr>
            <w:tcW w:w="2160" w:type="dxa"/>
          </w:tcPr>
          <w:p w14:paraId="35E8D6D7" w14:textId="77777777" w:rsidR="00D766E2" w:rsidRPr="00004EAA" w:rsidRDefault="00D766E2" w:rsidP="000D68B7">
            <w:pPr>
              <w:jc w:val="center"/>
              <w:rPr>
                <w:rFonts w:ascii="Arial" w:hAnsi="Arial" w:cs="Arial"/>
                <w:sz w:val="22"/>
                <w:szCs w:val="22"/>
              </w:rPr>
            </w:pPr>
          </w:p>
        </w:tc>
        <w:tc>
          <w:tcPr>
            <w:tcW w:w="1080" w:type="dxa"/>
          </w:tcPr>
          <w:p w14:paraId="4086C90D" w14:textId="77777777" w:rsidR="00D766E2" w:rsidRPr="00004EAA" w:rsidRDefault="00D766E2" w:rsidP="000D68B7">
            <w:pPr>
              <w:jc w:val="center"/>
              <w:rPr>
                <w:rFonts w:ascii="Arial" w:hAnsi="Arial" w:cs="Arial"/>
                <w:sz w:val="22"/>
                <w:szCs w:val="22"/>
              </w:rPr>
            </w:pPr>
          </w:p>
        </w:tc>
      </w:tr>
      <w:tr w:rsidR="000B208F" w:rsidRPr="00004EAA" w14:paraId="051F3E4C" w14:textId="77777777" w:rsidTr="000140CD">
        <w:tc>
          <w:tcPr>
            <w:tcW w:w="2448" w:type="dxa"/>
            <w:gridSpan w:val="2"/>
          </w:tcPr>
          <w:p w14:paraId="45736DF1" w14:textId="41369A93" w:rsidR="00D766E2" w:rsidRPr="00004EAA" w:rsidRDefault="00D06007" w:rsidP="000D68B7">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Artificial tanning</w:t>
            </w:r>
          </w:p>
        </w:tc>
        <w:tc>
          <w:tcPr>
            <w:tcW w:w="810" w:type="dxa"/>
          </w:tcPr>
          <w:p w14:paraId="784D88AB" w14:textId="77777777" w:rsidR="00D766E2" w:rsidRPr="00004EAA" w:rsidRDefault="00D766E2" w:rsidP="000D68B7">
            <w:pPr>
              <w:jc w:val="center"/>
              <w:rPr>
                <w:rFonts w:ascii="Arial" w:hAnsi="Arial" w:cs="Arial"/>
                <w:sz w:val="22"/>
                <w:szCs w:val="22"/>
              </w:rPr>
            </w:pPr>
          </w:p>
        </w:tc>
        <w:tc>
          <w:tcPr>
            <w:tcW w:w="1260" w:type="dxa"/>
          </w:tcPr>
          <w:p w14:paraId="51810B52" w14:textId="77777777" w:rsidR="00D766E2" w:rsidRPr="00004EAA" w:rsidRDefault="00D766E2" w:rsidP="000D68B7">
            <w:pPr>
              <w:jc w:val="center"/>
              <w:rPr>
                <w:rFonts w:ascii="Arial" w:hAnsi="Arial" w:cs="Arial"/>
                <w:sz w:val="22"/>
                <w:szCs w:val="22"/>
              </w:rPr>
            </w:pPr>
          </w:p>
        </w:tc>
        <w:tc>
          <w:tcPr>
            <w:tcW w:w="2070" w:type="dxa"/>
          </w:tcPr>
          <w:p w14:paraId="5E9C24B9" w14:textId="77777777" w:rsidR="00D766E2" w:rsidRPr="00004EAA" w:rsidRDefault="00D766E2" w:rsidP="000D68B7">
            <w:pPr>
              <w:jc w:val="center"/>
              <w:rPr>
                <w:rFonts w:ascii="Arial" w:hAnsi="Arial" w:cs="Arial"/>
                <w:sz w:val="22"/>
                <w:szCs w:val="22"/>
              </w:rPr>
            </w:pPr>
          </w:p>
        </w:tc>
        <w:tc>
          <w:tcPr>
            <w:tcW w:w="1080" w:type="dxa"/>
          </w:tcPr>
          <w:p w14:paraId="2739C88A"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&lt;0.0001</w:t>
            </w:r>
          </w:p>
        </w:tc>
        <w:tc>
          <w:tcPr>
            <w:tcW w:w="2160" w:type="dxa"/>
          </w:tcPr>
          <w:p w14:paraId="6ECF2F38" w14:textId="77777777" w:rsidR="00D766E2" w:rsidRPr="00004EAA" w:rsidRDefault="00D766E2" w:rsidP="000D68B7">
            <w:pPr>
              <w:jc w:val="center"/>
              <w:rPr>
                <w:rFonts w:ascii="Arial" w:hAnsi="Arial" w:cs="Arial"/>
                <w:sz w:val="22"/>
                <w:szCs w:val="22"/>
              </w:rPr>
            </w:pPr>
          </w:p>
        </w:tc>
        <w:tc>
          <w:tcPr>
            <w:tcW w:w="1080" w:type="dxa"/>
          </w:tcPr>
          <w:p w14:paraId="1D53766D"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&lt;0.0001</w:t>
            </w:r>
          </w:p>
        </w:tc>
        <w:tc>
          <w:tcPr>
            <w:tcW w:w="2160" w:type="dxa"/>
          </w:tcPr>
          <w:p w14:paraId="25F2E979" w14:textId="77777777" w:rsidR="00D766E2" w:rsidRPr="00004EAA" w:rsidRDefault="00D766E2" w:rsidP="000D68B7">
            <w:pPr>
              <w:jc w:val="center"/>
              <w:rPr>
                <w:rFonts w:ascii="Arial" w:hAnsi="Arial" w:cs="Arial"/>
                <w:sz w:val="22"/>
                <w:szCs w:val="22"/>
              </w:rPr>
            </w:pPr>
          </w:p>
        </w:tc>
        <w:tc>
          <w:tcPr>
            <w:tcW w:w="1080" w:type="dxa"/>
          </w:tcPr>
          <w:p w14:paraId="72F3916F"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&lt;0.0001</w:t>
            </w:r>
          </w:p>
        </w:tc>
      </w:tr>
      <w:tr w:rsidR="000B208F" w:rsidRPr="00004EAA" w14:paraId="53D9E358" w14:textId="77777777" w:rsidTr="000140CD">
        <w:tc>
          <w:tcPr>
            <w:tcW w:w="2448" w:type="dxa"/>
            <w:gridSpan w:val="2"/>
          </w:tcPr>
          <w:p w14:paraId="1AA59D8A" w14:textId="66D4D2CA"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No</w:t>
            </w:r>
          </w:p>
        </w:tc>
        <w:tc>
          <w:tcPr>
            <w:tcW w:w="810" w:type="dxa"/>
          </w:tcPr>
          <w:p w14:paraId="5E9965E3"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2,107</w:t>
            </w:r>
          </w:p>
        </w:tc>
        <w:tc>
          <w:tcPr>
            <w:tcW w:w="1260" w:type="dxa"/>
          </w:tcPr>
          <w:p w14:paraId="3DE69C7E" w14:textId="7E664AF9" w:rsidR="00D766E2" w:rsidRPr="00004EAA" w:rsidRDefault="003B24CF" w:rsidP="000D68B7">
            <w:pPr>
              <w:jc w:val="center"/>
              <w:rPr>
                <w:rFonts w:ascii="Arial" w:hAnsi="Arial" w:cs="Arial"/>
                <w:sz w:val="22"/>
                <w:szCs w:val="22"/>
              </w:rPr>
            </w:pPr>
            <w:r w:rsidRPr="00004EAA">
              <w:rPr>
                <w:rFonts w:ascii="Arial" w:hAnsi="Arial" w:cs="Arial"/>
                <w:sz w:val="22"/>
                <w:szCs w:val="22"/>
              </w:rPr>
              <w:t>24.6 ± 8.4</w:t>
            </w:r>
          </w:p>
        </w:tc>
        <w:tc>
          <w:tcPr>
            <w:tcW w:w="2070" w:type="dxa"/>
          </w:tcPr>
          <w:p w14:paraId="530E5E3F"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694273DF" w14:textId="77777777" w:rsidR="00D766E2" w:rsidRPr="00004EAA" w:rsidRDefault="00D766E2" w:rsidP="000D68B7">
            <w:pPr>
              <w:jc w:val="center"/>
              <w:rPr>
                <w:rFonts w:ascii="Arial" w:hAnsi="Arial" w:cs="Arial"/>
                <w:sz w:val="22"/>
                <w:szCs w:val="22"/>
              </w:rPr>
            </w:pPr>
          </w:p>
        </w:tc>
        <w:tc>
          <w:tcPr>
            <w:tcW w:w="2160" w:type="dxa"/>
          </w:tcPr>
          <w:p w14:paraId="35641BD0"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5C8BC052" w14:textId="77777777" w:rsidR="00D766E2" w:rsidRPr="00004EAA" w:rsidRDefault="00D766E2" w:rsidP="000D68B7">
            <w:pPr>
              <w:jc w:val="center"/>
              <w:rPr>
                <w:rFonts w:ascii="Arial" w:hAnsi="Arial" w:cs="Arial"/>
                <w:sz w:val="22"/>
                <w:szCs w:val="22"/>
              </w:rPr>
            </w:pPr>
          </w:p>
        </w:tc>
        <w:tc>
          <w:tcPr>
            <w:tcW w:w="2160" w:type="dxa"/>
          </w:tcPr>
          <w:p w14:paraId="785DE7BF"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4590820C" w14:textId="77777777" w:rsidR="00D766E2" w:rsidRPr="00004EAA" w:rsidRDefault="00D766E2" w:rsidP="000D68B7">
            <w:pPr>
              <w:jc w:val="center"/>
              <w:rPr>
                <w:rFonts w:ascii="Arial" w:hAnsi="Arial" w:cs="Arial"/>
                <w:sz w:val="22"/>
                <w:szCs w:val="22"/>
              </w:rPr>
            </w:pPr>
          </w:p>
        </w:tc>
      </w:tr>
      <w:tr w:rsidR="000B208F" w:rsidRPr="00004EAA" w14:paraId="12854304" w14:textId="77777777" w:rsidTr="000140CD">
        <w:tc>
          <w:tcPr>
            <w:tcW w:w="2448" w:type="dxa"/>
            <w:gridSpan w:val="2"/>
          </w:tcPr>
          <w:p w14:paraId="68F390C4" w14:textId="0DA783FA"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Yes</w:t>
            </w:r>
          </w:p>
        </w:tc>
        <w:tc>
          <w:tcPr>
            <w:tcW w:w="810" w:type="dxa"/>
          </w:tcPr>
          <w:p w14:paraId="63059B53"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81</w:t>
            </w:r>
          </w:p>
        </w:tc>
        <w:tc>
          <w:tcPr>
            <w:tcW w:w="1260" w:type="dxa"/>
          </w:tcPr>
          <w:p w14:paraId="69249D1C" w14:textId="6EAF3E96" w:rsidR="00D766E2" w:rsidRPr="00004EAA" w:rsidRDefault="00D766E2" w:rsidP="000D68B7">
            <w:pPr>
              <w:jc w:val="center"/>
              <w:rPr>
                <w:rFonts w:ascii="Arial" w:hAnsi="Arial" w:cs="Arial"/>
                <w:sz w:val="22"/>
                <w:szCs w:val="22"/>
              </w:rPr>
            </w:pPr>
            <w:r w:rsidRPr="00004EAA">
              <w:rPr>
                <w:rFonts w:ascii="Arial" w:hAnsi="Arial" w:cs="Arial"/>
                <w:sz w:val="22"/>
                <w:szCs w:val="22"/>
              </w:rPr>
              <w:t xml:space="preserve">32.8 </w:t>
            </w:r>
            <w:r w:rsidR="003B24CF" w:rsidRPr="00004EAA">
              <w:rPr>
                <w:rFonts w:ascii="Arial" w:hAnsi="Arial" w:cs="Arial"/>
                <w:sz w:val="22"/>
                <w:szCs w:val="22"/>
              </w:rPr>
              <w:t xml:space="preserve">± </w:t>
            </w:r>
            <w:r w:rsidRPr="00004EAA">
              <w:rPr>
                <w:rFonts w:ascii="Arial" w:hAnsi="Arial" w:cs="Arial"/>
                <w:sz w:val="22"/>
                <w:szCs w:val="22"/>
              </w:rPr>
              <w:t>10.6</w:t>
            </w:r>
          </w:p>
        </w:tc>
        <w:tc>
          <w:tcPr>
            <w:tcW w:w="2070" w:type="dxa"/>
          </w:tcPr>
          <w:p w14:paraId="3CAC32D5"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33.9 (24.2, 44.3)</w:t>
            </w:r>
          </w:p>
        </w:tc>
        <w:tc>
          <w:tcPr>
            <w:tcW w:w="1080" w:type="dxa"/>
          </w:tcPr>
          <w:p w14:paraId="3526F24A" w14:textId="77777777" w:rsidR="00D766E2" w:rsidRPr="00004EAA" w:rsidRDefault="00D766E2" w:rsidP="000D68B7">
            <w:pPr>
              <w:jc w:val="center"/>
              <w:rPr>
                <w:rFonts w:ascii="Arial" w:hAnsi="Arial" w:cs="Arial"/>
                <w:sz w:val="22"/>
                <w:szCs w:val="22"/>
              </w:rPr>
            </w:pPr>
          </w:p>
        </w:tc>
        <w:tc>
          <w:tcPr>
            <w:tcW w:w="2160" w:type="dxa"/>
          </w:tcPr>
          <w:p w14:paraId="3229E3B7" w14:textId="30721D65" w:rsidR="00D766E2" w:rsidRPr="00004EAA" w:rsidRDefault="00D766E2" w:rsidP="000D68B7">
            <w:pPr>
              <w:jc w:val="center"/>
              <w:rPr>
                <w:rFonts w:ascii="Arial" w:hAnsi="Arial" w:cs="Arial"/>
                <w:sz w:val="22"/>
                <w:szCs w:val="22"/>
              </w:rPr>
            </w:pPr>
            <w:r w:rsidRPr="00004EAA">
              <w:rPr>
                <w:rFonts w:ascii="Arial" w:hAnsi="Arial" w:cs="Arial"/>
                <w:sz w:val="22"/>
                <w:szCs w:val="22"/>
              </w:rPr>
              <w:t>27.</w:t>
            </w:r>
            <w:r w:rsidR="0057149B">
              <w:rPr>
                <w:rFonts w:ascii="Arial" w:hAnsi="Arial" w:cs="Arial"/>
                <w:sz w:val="22"/>
                <w:szCs w:val="22"/>
              </w:rPr>
              <w:t>1</w:t>
            </w:r>
            <w:r w:rsidRPr="00004EAA">
              <w:rPr>
                <w:rFonts w:ascii="Arial" w:hAnsi="Arial" w:cs="Arial"/>
                <w:sz w:val="22"/>
                <w:szCs w:val="22"/>
              </w:rPr>
              <w:t xml:space="preserve"> (18.</w:t>
            </w:r>
            <w:r w:rsidR="0057149B">
              <w:rPr>
                <w:rFonts w:ascii="Arial" w:hAnsi="Arial" w:cs="Arial"/>
                <w:sz w:val="22"/>
                <w:szCs w:val="22"/>
              </w:rPr>
              <w:t>8</w:t>
            </w:r>
            <w:r w:rsidRPr="00004EAA">
              <w:rPr>
                <w:rFonts w:ascii="Arial" w:hAnsi="Arial" w:cs="Arial"/>
                <w:sz w:val="22"/>
                <w:szCs w:val="22"/>
              </w:rPr>
              <w:t>, 3</w:t>
            </w:r>
            <w:r w:rsidR="0057149B">
              <w:rPr>
                <w:rFonts w:ascii="Arial" w:hAnsi="Arial" w:cs="Arial"/>
                <w:sz w:val="22"/>
                <w:szCs w:val="22"/>
              </w:rPr>
              <w:t>5.9</w:t>
            </w:r>
            <w:r w:rsidRPr="00004EAA">
              <w:rPr>
                <w:rFonts w:ascii="Arial" w:hAnsi="Arial" w:cs="Arial"/>
                <w:sz w:val="22"/>
                <w:szCs w:val="22"/>
              </w:rPr>
              <w:t>)</w:t>
            </w:r>
          </w:p>
        </w:tc>
        <w:tc>
          <w:tcPr>
            <w:tcW w:w="1080" w:type="dxa"/>
          </w:tcPr>
          <w:p w14:paraId="0C11AD5D" w14:textId="77777777" w:rsidR="00D766E2" w:rsidRPr="00004EAA" w:rsidRDefault="00D766E2" w:rsidP="000D68B7">
            <w:pPr>
              <w:jc w:val="center"/>
              <w:rPr>
                <w:rFonts w:ascii="Arial" w:hAnsi="Arial" w:cs="Arial"/>
                <w:sz w:val="22"/>
                <w:szCs w:val="22"/>
              </w:rPr>
            </w:pPr>
          </w:p>
        </w:tc>
        <w:tc>
          <w:tcPr>
            <w:tcW w:w="2160" w:type="dxa"/>
          </w:tcPr>
          <w:p w14:paraId="1D348002" w14:textId="24DE7B92" w:rsidR="00D766E2" w:rsidRPr="00004EAA" w:rsidRDefault="00D766E2" w:rsidP="000D68B7">
            <w:pPr>
              <w:jc w:val="center"/>
              <w:rPr>
                <w:rFonts w:ascii="Arial" w:hAnsi="Arial" w:cs="Arial"/>
                <w:sz w:val="22"/>
                <w:szCs w:val="22"/>
              </w:rPr>
            </w:pPr>
            <w:r w:rsidRPr="00004EAA">
              <w:rPr>
                <w:rFonts w:ascii="Arial" w:hAnsi="Arial" w:cs="Arial"/>
                <w:sz w:val="22"/>
                <w:szCs w:val="22"/>
              </w:rPr>
              <w:t>25.</w:t>
            </w:r>
            <w:r w:rsidR="009571E3">
              <w:rPr>
                <w:rFonts w:ascii="Arial" w:hAnsi="Arial" w:cs="Arial"/>
                <w:sz w:val="22"/>
                <w:szCs w:val="22"/>
              </w:rPr>
              <w:t>7</w:t>
            </w:r>
            <w:r w:rsidRPr="00004EAA">
              <w:rPr>
                <w:rFonts w:ascii="Arial" w:hAnsi="Arial" w:cs="Arial"/>
                <w:sz w:val="22"/>
                <w:szCs w:val="22"/>
              </w:rPr>
              <w:t xml:space="preserve"> (17.</w:t>
            </w:r>
            <w:r w:rsidR="009571E3">
              <w:rPr>
                <w:rFonts w:ascii="Arial" w:hAnsi="Arial" w:cs="Arial"/>
                <w:sz w:val="22"/>
                <w:szCs w:val="22"/>
              </w:rPr>
              <w:t>1</w:t>
            </w:r>
            <w:r w:rsidRPr="00004EAA">
              <w:rPr>
                <w:rFonts w:ascii="Arial" w:hAnsi="Arial" w:cs="Arial"/>
                <w:sz w:val="22"/>
                <w:szCs w:val="22"/>
              </w:rPr>
              <w:t>, 34.</w:t>
            </w:r>
            <w:r w:rsidR="009571E3">
              <w:rPr>
                <w:rFonts w:ascii="Arial" w:hAnsi="Arial" w:cs="Arial"/>
                <w:sz w:val="22"/>
                <w:szCs w:val="22"/>
              </w:rPr>
              <w:t>9</w:t>
            </w:r>
            <w:r w:rsidRPr="00004EAA">
              <w:rPr>
                <w:rFonts w:ascii="Arial" w:hAnsi="Arial" w:cs="Arial"/>
                <w:sz w:val="22"/>
                <w:szCs w:val="22"/>
              </w:rPr>
              <w:t>)</w:t>
            </w:r>
          </w:p>
        </w:tc>
        <w:tc>
          <w:tcPr>
            <w:tcW w:w="1080" w:type="dxa"/>
          </w:tcPr>
          <w:p w14:paraId="021FA18D" w14:textId="77777777" w:rsidR="00D766E2" w:rsidRPr="00004EAA" w:rsidRDefault="00D766E2" w:rsidP="000D68B7">
            <w:pPr>
              <w:jc w:val="center"/>
              <w:rPr>
                <w:rFonts w:ascii="Arial" w:hAnsi="Arial" w:cs="Arial"/>
                <w:sz w:val="22"/>
                <w:szCs w:val="22"/>
              </w:rPr>
            </w:pPr>
          </w:p>
        </w:tc>
      </w:tr>
      <w:tr w:rsidR="000B208F" w:rsidRPr="00004EAA" w14:paraId="2D3E24FC" w14:textId="77777777" w:rsidTr="000140CD">
        <w:tc>
          <w:tcPr>
            <w:tcW w:w="2448" w:type="dxa"/>
            <w:gridSpan w:val="2"/>
          </w:tcPr>
          <w:p w14:paraId="1D68AB0D" w14:textId="77777777" w:rsidR="00D766E2" w:rsidRPr="00004EAA" w:rsidRDefault="00D766E2" w:rsidP="000D68B7">
            <w:pPr>
              <w:rPr>
                <w:rFonts w:ascii="Arial" w:hAnsi="Arial" w:cs="Arial"/>
                <w:sz w:val="22"/>
                <w:szCs w:val="22"/>
              </w:rPr>
            </w:pPr>
          </w:p>
        </w:tc>
        <w:tc>
          <w:tcPr>
            <w:tcW w:w="810" w:type="dxa"/>
          </w:tcPr>
          <w:p w14:paraId="5376DDD9" w14:textId="77777777" w:rsidR="00D766E2" w:rsidRPr="00004EAA" w:rsidRDefault="00D766E2" w:rsidP="000D68B7">
            <w:pPr>
              <w:jc w:val="center"/>
              <w:rPr>
                <w:rFonts w:ascii="Arial" w:hAnsi="Arial" w:cs="Arial"/>
                <w:sz w:val="22"/>
                <w:szCs w:val="22"/>
              </w:rPr>
            </w:pPr>
          </w:p>
        </w:tc>
        <w:tc>
          <w:tcPr>
            <w:tcW w:w="1260" w:type="dxa"/>
          </w:tcPr>
          <w:p w14:paraId="1229BCA7" w14:textId="77777777" w:rsidR="00D766E2" w:rsidRPr="00004EAA" w:rsidRDefault="00D766E2" w:rsidP="000D68B7">
            <w:pPr>
              <w:jc w:val="center"/>
              <w:rPr>
                <w:rFonts w:ascii="Arial" w:hAnsi="Arial" w:cs="Arial"/>
                <w:sz w:val="22"/>
                <w:szCs w:val="22"/>
              </w:rPr>
            </w:pPr>
          </w:p>
        </w:tc>
        <w:tc>
          <w:tcPr>
            <w:tcW w:w="2070" w:type="dxa"/>
          </w:tcPr>
          <w:p w14:paraId="66371EF1" w14:textId="77777777" w:rsidR="00D766E2" w:rsidRPr="00004EAA" w:rsidRDefault="00D766E2" w:rsidP="000D68B7">
            <w:pPr>
              <w:jc w:val="center"/>
              <w:rPr>
                <w:rFonts w:ascii="Arial" w:hAnsi="Arial" w:cs="Arial"/>
                <w:sz w:val="22"/>
                <w:szCs w:val="22"/>
              </w:rPr>
            </w:pPr>
          </w:p>
        </w:tc>
        <w:tc>
          <w:tcPr>
            <w:tcW w:w="1080" w:type="dxa"/>
          </w:tcPr>
          <w:p w14:paraId="6BAB004E" w14:textId="77777777" w:rsidR="00D766E2" w:rsidRPr="00004EAA" w:rsidRDefault="00D766E2" w:rsidP="000D68B7">
            <w:pPr>
              <w:jc w:val="center"/>
              <w:rPr>
                <w:rFonts w:ascii="Arial" w:hAnsi="Arial" w:cs="Arial"/>
                <w:sz w:val="22"/>
                <w:szCs w:val="22"/>
              </w:rPr>
            </w:pPr>
          </w:p>
        </w:tc>
        <w:tc>
          <w:tcPr>
            <w:tcW w:w="2160" w:type="dxa"/>
          </w:tcPr>
          <w:p w14:paraId="1A379ABD" w14:textId="77777777" w:rsidR="00D766E2" w:rsidRPr="00004EAA" w:rsidRDefault="00D766E2" w:rsidP="000D68B7">
            <w:pPr>
              <w:jc w:val="center"/>
              <w:rPr>
                <w:rFonts w:ascii="Arial" w:hAnsi="Arial" w:cs="Arial"/>
                <w:sz w:val="22"/>
                <w:szCs w:val="22"/>
              </w:rPr>
            </w:pPr>
          </w:p>
        </w:tc>
        <w:tc>
          <w:tcPr>
            <w:tcW w:w="1080" w:type="dxa"/>
          </w:tcPr>
          <w:p w14:paraId="6237F570" w14:textId="77777777" w:rsidR="00D766E2" w:rsidRPr="00004EAA" w:rsidRDefault="00D766E2" w:rsidP="000D68B7">
            <w:pPr>
              <w:jc w:val="center"/>
              <w:rPr>
                <w:rFonts w:ascii="Arial" w:hAnsi="Arial" w:cs="Arial"/>
                <w:sz w:val="22"/>
                <w:szCs w:val="22"/>
              </w:rPr>
            </w:pPr>
          </w:p>
        </w:tc>
        <w:tc>
          <w:tcPr>
            <w:tcW w:w="2160" w:type="dxa"/>
          </w:tcPr>
          <w:p w14:paraId="17CFAD0C" w14:textId="77777777" w:rsidR="00D766E2" w:rsidRPr="00004EAA" w:rsidRDefault="00D766E2" w:rsidP="000D68B7">
            <w:pPr>
              <w:jc w:val="center"/>
              <w:rPr>
                <w:rFonts w:ascii="Arial" w:hAnsi="Arial" w:cs="Arial"/>
                <w:sz w:val="22"/>
                <w:szCs w:val="22"/>
              </w:rPr>
            </w:pPr>
          </w:p>
        </w:tc>
        <w:tc>
          <w:tcPr>
            <w:tcW w:w="1080" w:type="dxa"/>
          </w:tcPr>
          <w:p w14:paraId="152E534B" w14:textId="77777777" w:rsidR="00D766E2" w:rsidRPr="00004EAA" w:rsidRDefault="00D766E2" w:rsidP="000D68B7">
            <w:pPr>
              <w:jc w:val="center"/>
              <w:rPr>
                <w:rFonts w:ascii="Arial" w:hAnsi="Arial" w:cs="Arial"/>
                <w:sz w:val="22"/>
                <w:szCs w:val="22"/>
              </w:rPr>
            </w:pPr>
          </w:p>
        </w:tc>
      </w:tr>
      <w:tr w:rsidR="000B208F" w:rsidRPr="00004EAA" w14:paraId="330D7413" w14:textId="77777777" w:rsidTr="000140CD">
        <w:tc>
          <w:tcPr>
            <w:tcW w:w="2448" w:type="dxa"/>
            <w:gridSpan w:val="2"/>
          </w:tcPr>
          <w:p w14:paraId="441DAEFD" w14:textId="6E7EB335" w:rsidR="00D766E2" w:rsidRPr="00004EAA" w:rsidRDefault="00D06007" w:rsidP="000D68B7">
            <w:pPr>
              <w:ind w:right="-108"/>
              <w:rPr>
                <w:rFonts w:ascii="Arial" w:hAnsi="Arial" w:cs="Arial"/>
                <w:sz w:val="22"/>
                <w:szCs w:val="22"/>
              </w:rPr>
            </w:pPr>
            <w:r w:rsidRPr="00004EAA">
              <w:rPr>
                <w:rFonts w:ascii="Arial" w:hAnsi="Arial" w:cs="Arial"/>
                <w:sz w:val="22"/>
                <w:szCs w:val="22"/>
              </w:rPr>
              <w:lastRenderedPageBreak/>
              <w:t xml:space="preserve">  </w:t>
            </w:r>
            <w:r w:rsidR="00643613" w:rsidRPr="00004EAA">
              <w:rPr>
                <w:rFonts w:ascii="Arial" w:hAnsi="Arial" w:cs="Arial"/>
                <w:sz w:val="22"/>
                <w:szCs w:val="22"/>
              </w:rPr>
              <w:t>Sunscreen u</w:t>
            </w:r>
            <w:r w:rsidR="00D766E2" w:rsidRPr="00004EAA">
              <w:rPr>
                <w:rFonts w:ascii="Arial" w:hAnsi="Arial" w:cs="Arial"/>
                <w:sz w:val="22"/>
                <w:szCs w:val="22"/>
              </w:rPr>
              <w:t>se</w:t>
            </w:r>
          </w:p>
        </w:tc>
        <w:tc>
          <w:tcPr>
            <w:tcW w:w="810" w:type="dxa"/>
          </w:tcPr>
          <w:p w14:paraId="41CEF8C6" w14:textId="77777777" w:rsidR="00D766E2" w:rsidRPr="00004EAA" w:rsidRDefault="00D766E2" w:rsidP="000D68B7">
            <w:pPr>
              <w:jc w:val="center"/>
              <w:rPr>
                <w:rFonts w:ascii="Arial" w:hAnsi="Arial" w:cs="Arial"/>
                <w:sz w:val="22"/>
                <w:szCs w:val="22"/>
              </w:rPr>
            </w:pPr>
          </w:p>
        </w:tc>
        <w:tc>
          <w:tcPr>
            <w:tcW w:w="1260" w:type="dxa"/>
          </w:tcPr>
          <w:p w14:paraId="3C2AAE1B" w14:textId="77777777" w:rsidR="00D766E2" w:rsidRPr="00004EAA" w:rsidRDefault="00D766E2" w:rsidP="000D68B7">
            <w:pPr>
              <w:jc w:val="center"/>
              <w:rPr>
                <w:rFonts w:ascii="Arial" w:hAnsi="Arial" w:cs="Arial"/>
                <w:sz w:val="22"/>
                <w:szCs w:val="22"/>
              </w:rPr>
            </w:pPr>
          </w:p>
        </w:tc>
        <w:tc>
          <w:tcPr>
            <w:tcW w:w="2070" w:type="dxa"/>
          </w:tcPr>
          <w:p w14:paraId="4C66040B" w14:textId="77777777" w:rsidR="00D766E2" w:rsidRPr="00004EAA" w:rsidRDefault="00D766E2" w:rsidP="000D68B7">
            <w:pPr>
              <w:jc w:val="center"/>
              <w:rPr>
                <w:rFonts w:ascii="Arial" w:hAnsi="Arial" w:cs="Arial"/>
                <w:sz w:val="22"/>
                <w:szCs w:val="22"/>
              </w:rPr>
            </w:pPr>
          </w:p>
        </w:tc>
        <w:tc>
          <w:tcPr>
            <w:tcW w:w="1080" w:type="dxa"/>
          </w:tcPr>
          <w:p w14:paraId="00B609B8"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&lt;0.0001</w:t>
            </w:r>
          </w:p>
        </w:tc>
        <w:tc>
          <w:tcPr>
            <w:tcW w:w="2160" w:type="dxa"/>
          </w:tcPr>
          <w:p w14:paraId="629F84A6" w14:textId="77777777" w:rsidR="00D766E2" w:rsidRPr="00004EAA" w:rsidRDefault="00D766E2" w:rsidP="000D68B7">
            <w:pPr>
              <w:jc w:val="center"/>
              <w:rPr>
                <w:rFonts w:ascii="Arial" w:hAnsi="Arial" w:cs="Arial"/>
                <w:sz w:val="22"/>
                <w:szCs w:val="22"/>
              </w:rPr>
            </w:pPr>
          </w:p>
        </w:tc>
        <w:tc>
          <w:tcPr>
            <w:tcW w:w="1080" w:type="dxa"/>
          </w:tcPr>
          <w:p w14:paraId="1CB0C5F9" w14:textId="77777777" w:rsidR="00D766E2" w:rsidRPr="00004EAA" w:rsidRDefault="00D766E2" w:rsidP="000D68B7">
            <w:pPr>
              <w:jc w:val="center"/>
              <w:rPr>
                <w:rFonts w:ascii="Arial" w:hAnsi="Arial" w:cs="Arial"/>
                <w:sz w:val="22"/>
                <w:szCs w:val="22"/>
              </w:rPr>
            </w:pPr>
          </w:p>
        </w:tc>
        <w:tc>
          <w:tcPr>
            <w:tcW w:w="2160" w:type="dxa"/>
          </w:tcPr>
          <w:p w14:paraId="44A7B574" w14:textId="77777777" w:rsidR="00D766E2" w:rsidRPr="00004EAA" w:rsidRDefault="00D766E2" w:rsidP="000D68B7">
            <w:pPr>
              <w:jc w:val="center"/>
              <w:rPr>
                <w:rFonts w:ascii="Arial" w:hAnsi="Arial" w:cs="Arial"/>
                <w:sz w:val="22"/>
                <w:szCs w:val="22"/>
              </w:rPr>
            </w:pPr>
          </w:p>
        </w:tc>
        <w:tc>
          <w:tcPr>
            <w:tcW w:w="1080" w:type="dxa"/>
          </w:tcPr>
          <w:p w14:paraId="70E8EE5E" w14:textId="77777777" w:rsidR="00D766E2" w:rsidRPr="00004EAA" w:rsidRDefault="00D766E2" w:rsidP="000D68B7">
            <w:pPr>
              <w:jc w:val="center"/>
              <w:rPr>
                <w:rFonts w:ascii="Arial" w:hAnsi="Arial" w:cs="Arial"/>
                <w:sz w:val="22"/>
                <w:szCs w:val="22"/>
              </w:rPr>
            </w:pPr>
          </w:p>
        </w:tc>
      </w:tr>
      <w:tr w:rsidR="000B208F" w:rsidRPr="00004EAA" w14:paraId="5BBA703C" w14:textId="77777777" w:rsidTr="000140CD">
        <w:tc>
          <w:tcPr>
            <w:tcW w:w="2448" w:type="dxa"/>
            <w:gridSpan w:val="2"/>
          </w:tcPr>
          <w:p w14:paraId="262AD458" w14:textId="0DADEA99" w:rsidR="00D766E2" w:rsidRPr="00004EAA" w:rsidRDefault="00D766E2" w:rsidP="000D68B7">
            <w:pPr>
              <w:ind w:right="-108"/>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Never/rarely (0-10%)</w:t>
            </w:r>
          </w:p>
        </w:tc>
        <w:tc>
          <w:tcPr>
            <w:tcW w:w="810" w:type="dxa"/>
          </w:tcPr>
          <w:p w14:paraId="54210CD5"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1,074</w:t>
            </w:r>
          </w:p>
        </w:tc>
        <w:tc>
          <w:tcPr>
            <w:tcW w:w="1260" w:type="dxa"/>
          </w:tcPr>
          <w:p w14:paraId="12F6318E" w14:textId="422EC4E5" w:rsidR="00D766E2" w:rsidRPr="00004EAA" w:rsidRDefault="003B24CF" w:rsidP="000D68B7">
            <w:pPr>
              <w:jc w:val="center"/>
              <w:rPr>
                <w:rFonts w:ascii="Arial" w:hAnsi="Arial" w:cs="Arial"/>
                <w:sz w:val="22"/>
                <w:szCs w:val="22"/>
              </w:rPr>
            </w:pPr>
            <w:r w:rsidRPr="00004EAA">
              <w:rPr>
                <w:rFonts w:ascii="Arial" w:hAnsi="Arial" w:cs="Arial"/>
                <w:sz w:val="22"/>
                <w:szCs w:val="22"/>
              </w:rPr>
              <w:t>24.0 ± 8.6</w:t>
            </w:r>
          </w:p>
        </w:tc>
        <w:tc>
          <w:tcPr>
            <w:tcW w:w="2070" w:type="dxa"/>
          </w:tcPr>
          <w:p w14:paraId="09D7D6D4"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38592602" w14:textId="77777777" w:rsidR="00D766E2" w:rsidRPr="00004EAA" w:rsidRDefault="00D766E2" w:rsidP="000D68B7">
            <w:pPr>
              <w:jc w:val="center"/>
              <w:rPr>
                <w:rFonts w:ascii="Arial" w:hAnsi="Arial" w:cs="Arial"/>
                <w:sz w:val="22"/>
                <w:szCs w:val="22"/>
              </w:rPr>
            </w:pPr>
          </w:p>
        </w:tc>
        <w:tc>
          <w:tcPr>
            <w:tcW w:w="2160" w:type="dxa"/>
          </w:tcPr>
          <w:p w14:paraId="4F13EDE5" w14:textId="77777777" w:rsidR="00D766E2" w:rsidRPr="00004EAA" w:rsidRDefault="00D766E2" w:rsidP="000D68B7">
            <w:pPr>
              <w:jc w:val="center"/>
              <w:rPr>
                <w:rFonts w:ascii="Arial" w:hAnsi="Arial" w:cs="Arial"/>
                <w:sz w:val="22"/>
                <w:szCs w:val="22"/>
              </w:rPr>
            </w:pPr>
          </w:p>
        </w:tc>
        <w:tc>
          <w:tcPr>
            <w:tcW w:w="1080" w:type="dxa"/>
          </w:tcPr>
          <w:p w14:paraId="4A9A5BDB" w14:textId="77777777" w:rsidR="00D766E2" w:rsidRPr="00004EAA" w:rsidRDefault="00D766E2" w:rsidP="000D68B7">
            <w:pPr>
              <w:jc w:val="center"/>
              <w:rPr>
                <w:rFonts w:ascii="Arial" w:hAnsi="Arial" w:cs="Arial"/>
                <w:sz w:val="22"/>
                <w:szCs w:val="22"/>
              </w:rPr>
            </w:pPr>
          </w:p>
        </w:tc>
        <w:tc>
          <w:tcPr>
            <w:tcW w:w="2160" w:type="dxa"/>
          </w:tcPr>
          <w:p w14:paraId="1EC2CF74" w14:textId="77777777" w:rsidR="00D766E2" w:rsidRPr="00004EAA" w:rsidRDefault="00D766E2" w:rsidP="000D68B7">
            <w:pPr>
              <w:jc w:val="center"/>
              <w:rPr>
                <w:rFonts w:ascii="Arial" w:hAnsi="Arial" w:cs="Arial"/>
                <w:sz w:val="22"/>
                <w:szCs w:val="22"/>
              </w:rPr>
            </w:pPr>
          </w:p>
        </w:tc>
        <w:tc>
          <w:tcPr>
            <w:tcW w:w="1080" w:type="dxa"/>
          </w:tcPr>
          <w:p w14:paraId="329D6863" w14:textId="77777777" w:rsidR="00D766E2" w:rsidRPr="00004EAA" w:rsidRDefault="00D766E2" w:rsidP="000D68B7">
            <w:pPr>
              <w:jc w:val="center"/>
              <w:rPr>
                <w:rFonts w:ascii="Arial" w:hAnsi="Arial" w:cs="Arial"/>
                <w:sz w:val="22"/>
                <w:szCs w:val="22"/>
              </w:rPr>
            </w:pPr>
          </w:p>
        </w:tc>
      </w:tr>
      <w:tr w:rsidR="000B208F" w:rsidRPr="00004EAA" w14:paraId="63F99B03" w14:textId="77777777" w:rsidTr="000140CD">
        <w:tc>
          <w:tcPr>
            <w:tcW w:w="2448" w:type="dxa"/>
            <w:gridSpan w:val="2"/>
          </w:tcPr>
          <w:p w14:paraId="1A709893" w14:textId="640DAA40" w:rsidR="00D766E2" w:rsidRPr="00004EAA" w:rsidRDefault="00D766E2" w:rsidP="000D68B7">
            <w:pPr>
              <w:ind w:right="-108"/>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Sometimes (11-85%)</w:t>
            </w:r>
          </w:p>
        </w:tc>
        <w:tc>
          <w:tcPr>
            <w:tcW w:w="810" w:type="dxa"/>
          </w:tcPr>
          <w:p w14:paraId="6C99ECA8"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933</w:t>
            </w:r>
          </w:p>
        </w:tc>
        <w:tc>
          <w:tcPr>
            <w:tcW w:w="1260" w:type="dxa"/>
          </w:tcPr>
          <w:p w14:paraId="6818DE24" w14:textId="367716A3" w:rsidR="00D766E2" w:rsidRPr="00004EAA" w:rsidRDefault="003B24CF" w:rsidP="000D68B7">
            <w:pPr>
              <w:jc w:val="center"/>
              <w:rPr>
                <w:rFonts w:ascii="Arial" w:hAnsi="Arial" w:cs="Arial"/>
                <w:sz w:val="22"/>
                <w:szCs w:val="22"/>
              </w:rPr>
            </w:pPr>
            <w:r w:rsidRPr="00004EAA">
              <w:rPr>
                <w:rFonts w:ascii="Arial" w:hAnsi="Arial" w:cs="Arial"/>
                <w:sz w:val="22"/>
                <w:szCs w:val="22"/>
              </w:rPr>
              <w:t>25.5 ± 8.5</w:t>
            </w:r>
          </w:p>
        </w:tc>
        <w:tc>
          <w:tcPr>
            <w:tcW w:w="2070" w:type="dxa"/>
          </w:tcPr>
          <w:p w14:paraId="1D0F07B0"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7.1 (4.0, 10.3)</w:t>
            </w:r>
          </w:p>
        </w:tc>
        <w:tc>
          <w:tcPr>
            <w:tcW w:w="1080" w:type="dxa"/>
          </w:tcPr>
          <w:p w14:paraId="64A6A109" w14:textId="77777777" w:rsidR="00D766E2" w:rsidRPr="00004EAA" w:rsidRDefault="00D766E2" w:rsidP="000D68B7">
            <w:pPr>
              <w:jc w:val="center"/>
              <w:rPr>
                <w:rFonts w:ascii="Arial" w:hAnsi="Arial" w:cs="Arial"/>
                <w:sz w:val="22"/>
                <w:szCs w:val="22"/>
              </w:rPr>
            </w:pPr>
          </w:p>
        </w:tc>
        <w:tc>
          <w:tcPr>
            <w:tcW w:w="2160" w:type="dxa"/>
          </w:tcPr>
          <w:p w14:paraId="677CB5A7" w14:textId="77777777" w:rsidR="00D766E2" w:rsidRPr="00004EAA" w:rsidRDefault="00D766E2" w:rsidP="000D68B7">
            <w:pPr>
              <w:jc w:val="center"/>
              <w:rPr>
                <w:rFonts w:ascii="Arial" w:hAnsi="Arial" w:cs="Arial"/>
                <w:sz w:val="22"/>
                <w:szCs w:val="22"/>
              </w:rPr>
            </w:pPr>
          </w:p>
        </w:tc>
        <w:tc>
          <w:tcPr>
            <w:tcW w:w="1080" w:type="dxa"/>
          </w:tcPr>
          <w:p w14:paraId="3651AA46" w14:textId="77777777" w:rsidR="00D766E2" w:rsidRPr="00004EAA" w:rsidRDefault="00D766E2" w:rsidP="000D68B7">
            <w:pPr>
              <w:jc w:val="center"/>
              <w:rPr>
                <w:rFonts w:ascii="Arial" w:hAnsi="Arial" w:cs="Arial"/>
                <w:sz w:val="22"/>
                <w:szCs w:val="22"/>
              </w:rPr>
            </w:pPr>
          </w:p>
        </w:tc>
        <w:tc>
          <w:tcPr>
            <w:tcW w:w="2160" w:type="dxa"/>
          </w:tcPr>
          <w:p w14:paraId="75FE1AC4" w14:textId="77777777" w:rsidR="00D766E2" w:rsidRPr="00004EAA" w:rsidRDefault="00D766E2" w:rsidP="000D68B7">
            <w:pPr>
              <w:jc w:val="center"/>
              <w:rPr>
                <w:rFonts w:ascii="Arial" w:hAnsi="Arial" w:cs="Arial"/>
                <w:sz w:val="22"/>
                <w:szCs w:val="22"/>
              </w:rPr>
            </w:pPr>
          </w:p>
        </w:tc>
        <w:tc>
          <w:tcPr>
            <w:tcW w:w="1080" w:type="dxa"/>
          </w:tcPr>
          <w:p w14:paraId="3055BB27" w14:textId="77777777" w:rsidR="00D766E2" w:rsidRPr="00004EAA" w:rsidRDefault="00D766E2" w:rsidP="000D68B7">
            <w:pPr>
              <w:jc w:val="center"/>
              <w:rPr>
                <w:rFonts w:ascii="Arial" w:hAnsi="Arial" w:cs="Arial"/>
                <w:sz w:val="22"/>
                <w:szCs w:val="22"/>
              </w:rPr>
            </w:pPr>
          </w:p>
        </w:tc>
      </w:tr>
      <w:tr w:rsidR="000B208F" w:rsidRPr="00004EAA" w14:paraId="6E01FE66" w14:textId="77777777" w:rsidTr="000140CD">
        <w:tc>
          <w:tcPr>
            <w:tcW w:w="2448" w:type="dxa"/>
            <w:gridSpan w:val="2"/>
          </w:tcPr>
          <w:p w14:paraId="79BCA5BE" w14:textId="7B493BB4" w:rsidR="00D766E2" w:rsidRPr="00004EAA" w:rsidRDefault="00D766E2" w:rsidP="000D68B7">
            <w:pPr>
              <w:ind w:right="-108"/>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Almost always (86-100%)</w:t>
            </w:r>
          </w:p>
        </w:tc>
        <w:tc>
          <w:tcPr>
            <w:tcW w:w="810" w:type="dxa"/>
          </w:tcPr>
          <w:p w14:paraId="552F5A31" w14:textId="77777777" w:rsidR="00D766E2" w:rsidRPr="00004EAA" w:rsidRDefault="00D766E2" w:rsidP="000140CD">
            <w:pPr>
              <w:ind w:left="-108"/>
              <w:jc w:val="center"/>
              <w:rPr>
                <w:rFonts w:ascii="Arial" w:hAnsi="Arial" w:cs="Arial"/>
                <w:sz w:val="22"/>
                <w:szCs w:val="22"/>
              </w:rPr>
            </w:pPr>
            <w:r w:rsidRPr="00004EAA">
              <w:rPr>
                <w:rFonts w:ascii="Arial" w:hAnsi="Arial" w:cs="Arial"/>
                <w:sz w:val="22"/>
                <w:szCs w:val="22"/>
              </w:rPr>
              <w:t>181</w:t>
            </w:r>
          </w:p>
        </w:tc>
        <w:tc>
          <w:tcPr>
            <w:tcW w:w="1260" w:type="dxa"/>
          </w:tcPr>
          <w:p w14:paraId="14A3E07F" w14:textId="18666152" w:rsidR="00D766E2" w:rsidRPr="00004EAA" w:rsidRDefault="003B24CF" w:rsidP="000D68B7">
            <w:pPr>
              <w:jc w:val="center"/>
              <w:rPr>
                <w:rFonts w:ascii="Arial" w:hAnsi="Arial" w:cs="Arial"/>
                <w:sz w:val="22"/>
                <w:szCs w:val="22"/>
              </w:rPr>
            </w:pPr>
            <w:r w:rsidRPr="00004EAA">
              <w:rPr>
                <w:rFonts w:ascii="Arial" w:hAnsi="Arial" w:cs="Arial"/>
                <w:sz w:val="22"/>
                <w:szCs w:val="22"/>
              </w:rPr>
              <w:t>26.6 ± 9.0</w:t>
            </w:r>
          </w:p>
        </w:tc>
        <w:tc>
          <w:tcPr>
            <w:tcW w:w="2070" w:type="dxa"/>
          </w:tcPr>
          <w:p w14:paraId="6DE821AE"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11.4 (5.6, 17.5)</w:t>
            </w:r>
          </w:p>
        </w:tc>
        <w:tc>
          <w:tcPr>
            <w:tcW w:w="1080" w:type="dxa"/>
          </w:tcPr>
          <w:p w14:paraId="7D60FD3A" w14:textId="77777777" w:rsidR="00D766E2" w:rsidRPr="00004EAA" w:rsidRDefault="00D766E2" w:rsidP="000D68B7">
            <w:pPr>
              <w:jc w:val="center"/>
              <w:rPr>
                <w:rFonts w:ascii="Arial" w:hAnsi="Arial" w:cs="Arial"/>
                <w:sz w:val="22"/>
                <w:szCs w:val="22"/>
              </w:rPr>
            </w:pPr>
          </w:p>
        </w:tc>
        <w:tc>
          <w:tcPr>
            <w:tcW w:w="2160" w:type="dxa"/>
          </w:tcPr>
          <w:p w14:paraId="0CDFA55E" w14:textId="77777777" w:rsidR="00D766E2" w:rsidRPr="00004EAA" w:rsidRDefault="00D766E2" w:rsidP="000D68B7">
            <w:pPr>
              <w:jc w:val="center"/>
              <w:rPr>
                <w:rFonts w:ascii="Arial" w:hAnsi="Arial" w:cs="Arial"/>
                <w:sz w:val="22"/>
                <w:szCs w:val="22"/>
              </w:rPr>
            </w:pPr>
          </w:p>
        </w:tc>
        <w:tc>
          <w:tcPr>
            <w:tcW w:w="1080" w:type="dxa"/>
          </w:tcPr>
          <w:p w14:paraId="7AD7AE08" w14:textId="77777777" w:rsidR="00D766E2" w:rsidRPr="00004EAA" w:rsidRDefault="00D766E2" w:rsidP="000D68B7">
            <w:pPr>
              <w:jc w:val="center"/>
              <w:rPr>
                <w:rFonts w:ascii="Arial" w:hAnsi="Arial" w:cs="Arial"/>
                <w:sz w:val="22"/>
                <w:szCs w:val="22"/>
              </w:rPr>
            </w:pPr>
          </w:p>
        </w:tc>
        <w:tc>
          <w:tcPr>
            <w:tcW w:w="2160" w:type="dxa"/>
          </w:tcPr>
          <w:p w14:paraId="3F3C7386" w14:textId="77777777" w:rsidR="00D766E2" w:rsidRPr="00004EAA" w:rsidRDefault="00D766E2" w:rsidP="000D68B7">
            <w:pPr>
              <w:jc w:val="center"/>
              <w:rPr>
                <w:rFonts w:ascii="Arial" w:hAnsi="Arial" w:cs="Arial"/>
                <w:sz w:val="22"/>
                <w:szCs w:val="22"/>
              </w:rPr>
            </w:pPr>
          </w:p>
        </w:tc>
        <w:tc>
          <w:tcPr>
            <w:tcW w:w="1080" w:type="dxa"/>
          </w:tcPr>
          <w:p w14:paraId="0D28B705" w14:textId="77777777" w:rsidR="00D766E2" w:rsidRPr="00004EAA" w:rsidRDefault="00D766E2" w:rsidP="000D68B7">
            <w:pPr>
              <w:jc w:val="center"/>
              <w:rPr>
                <w:rFonts w:ascii="Arial" w:hAnsi="Arial" w:cs="Arial"/>
                <w:sz w:val="22"/>
                <w:szCs w:val="22"/>
              </w:rPr>
            </w:pPr>
          </w:p>
        </w:tc>
      </w:tr>
      <w:tr w:rsidR="000B208F" w:rsidRPr="00004EAA" w14:paraId="2CE8C6D9" w14:textId="77777777" w:rsidTr="000140CD">
        <w:tc>
          <w:tcPr>
            <w:tcW w:w="2358" w:type="dxa"/>
          </w:tcPr>
          <w:p w14:paraId="5D89891D" w14:textId="77777777" w:rsidR="00D766E2" w:rsidRPr="00004EAA" w:rsidRDefault="00D766E2" w:rsidP="000D68B7">
            <w:pPr>
              <w:tabs>
                <w:tab w:val="left" w:pos="1962"/>
              </w:tabs>
              <w:rPr>
                <w:rFonts w:ascii="Arial" w:hAnsi="Arial" w:cs="Arial"/>
                <w:sz w:val="22"/>
                <w:szCs w:val="22"/>
              </w:rPr>
            </w:pPr>
            <w:r w:rsidRPr="00004EAA">
              <w:rPr>
                <w:rFonts w:ascii="Arial" w:hAnsi="Arial" w:cs="Arial"/>
                <w:sz w:val="22"/>
                <w:szCs w:val="22"/>
              </w:rPr>
              <w:tab/>
            </w:r>
          </w:p>
        </w:tc>
        <w:tc>
          <w:tcPr>
            <w:tcW w:w="900" w:type="dxa"/>
            <w:gridSpan w:val="2"/>
          </w:tcPr>
          <w:p w14:paraId="005DF355" w14:textId="77777777" w:rsidR="00D766E2" w:rsidRPr="00004EAA" w:rsidRDefault="00D766E2" w:rsidP="000D68B7">
            <w:pPr>
              <w:jc w:val="center"/>
              <w:rPr>
                <w:rFonts w:ascii="Arial" w:hAnsi="Arial" w:cs="Arial"/>
                <w:sz w:val="22"/>
                <w:szCs w:val="22"/>
              </w:rPr>
            </w:pPr>
          </w:p>
        </w:tc>
        <w:tc>
          <w:tcPr>
            <w:tcW w:w="1260" w:type="dxa"/>
          </w:tcPr>
          <w:p w14:paraId="2F4CB688" w14:textId="77777777" w:rsidR="00D766E2" w:rsidRPr="00004EAA" w:rsidRDefault="00D766E2" w:rsidP="000D68B7">
            <w:pPr>
              <w:jc w:val="center"/>
              <w:rPr>
                <w:rFonts w:ascii="Arial" w:hAnsi="Arial" w:cs="Arial"/>
                <w:sz w:val="22"/>
                <w:szCs w:val="22"/>
              </w:rPr>
            </w:pPr>
          </w:p>
        </w:tc>
        <w:tc>
          <w:tcPr>
            <w:tcW w:w="2070" w:type="dxa"/>
          </w:tcPr>
          <w:p w14:paraId="2D035128" w14:textId="77777777" w:rsidR="00D766E2" w:rsidRPr="00004EAA" w:rsidRDefault="00D766E2" w:rsidP="000D68B7">
            <w:pPr>
              <w:jc w:val="center"/>
              <w:rPr>
                <w:rFonts w:ascii="Arial" w:hAnsi="Arial" w:cs="Arial"/>
                <w:sz w:val="22"/>
                <w:szCs w:val="22"/>
              </w:rPr>
            </w:pPr>
          </w:p>
        </w:tc>
        <w:tc>
          <w:tcPr>
            <w:tcW w:w="1080" w:type="dxa"/>
          </w:tcPr>
          <w:p w14:paraId="734D33E9" w14:textId="77777777" w:rsidR="00D766E2" w:rsidRPr="00004EAA" w:rsidRDefault="00D766E2" w:rsidP="000D68B7">
            <w:pPr>
              <w:jc w:val="center"/>
              <w:rPr>
                <w:rFonts w:ascii="Arial" w:hAnsi="Arial" w:cs="Arial"/>
                <w:sz w:val="22"/>
                <w:szCs w:val="22"/>
              </w:rPr>
            </w:pPr>
          </w:p>
        </w:tc>
        <w:tc>
          <w:tcPr>
            <w:tcW w:w="2160" w:type="dxa"/>
          </w:tcPr>
          <w:p w14:paraId="73CD5D50" w14:textId="77777777" w:rsidR="00D766E2" w:rsidRPr="00004EAA" w:rsidRDefault="00D766E2" w:rsidP="000D68B7">
            <w:pPr>
              <w:jc w:val="center"/>
              <w:rPr>
                <w:rFonts w:ascii="Arial" w:hAnsi="Arial" w:cs="Arial"/>
                <w:sz w:val="22"/>
                <w:szCs w:val="22"/>
              </w:rPr>
            </w:pPr>
          </w:p>
        </w:tc>
        <w:tc>
          <w:tcPr>
            <w:tcW w:w="1080" w:type="dxa"/>
          </w:tcPr>
          <w:p w14:paraId="2881C704" w14:textId="77777777" w:rsidR="00D766E2" w:rsidRPr="00004EAA" w:rsidRDefault="00D766E2" w:rsidP="000D68B7">
            <w:pPr>
              <w:jc w:val="center"/>
              <w:rPr>
                <w:rFonts w:ascii="Arial" w:hAnsi="Arial" w:cs="Arial"/>
                <w:sz w:val="22"/>
                <w:szCs w:val="22"/>
              </w:rPr>
            </w:pPr>
          </w:p>
        </w:tc>
        <w:tc>
          <w:tcPr>
            <w:tcW w:w="2160" w:type="dxa"/>
          </w:tcPr>
          <w:p w14:paraId="15BCAF29" w14:textId="77777777" w:rsidR="00D766E2" w:rsidRPr="00004EAA" w:rsidRDefault="00D766E2" w:rsidP="000D68B7">
            <w:pPr>
              <w:jc w:val="center"/>
              <w:rPr>
                <w:rFonts w:ascii="Arial" w:hAnsi="Arial" w:cs="Arial"/>
                <w:sz w:val="22"/>
                <w:szCs w:val="22"/>
              </w:rPr>
            </w:pPr>
          </w:p>
        </w:tc>
        <w:tc>
          <w:tcPr>
            <w:tcW w:w="1080" w:type="dxa"/>
          </w:tcPr>
          <w:p w14:paraId="02986F0C" w14:textId="77777777" w:rsidR="00D766E2" w:rsidRPr="00004EAA" w:rsidRDefault="00D766E2" w:rsidP="000D68B7">
            <w:pPr>
              <w:jc w:val="center"/>
              <w:rPr>
                <w:rFonts w:ascii="Arial" w:hAnsi="Arial" w:cs="Arial"/>
                <w:sz w:val="22"/>
                <w:szCs w:val="22"/>
              </w:rPr>
            </w:pPr>
          </w:p>
        </w:tc>
      </w:tr>
      <w:tr w:rsidR="000B208F" w:rsidRPr="00004EAA" w14:paraId="28A8994E" w14:textId="77777777" w:rsidTr="000140CD">
        <w:tc>
          <w:tcPr>
            <w:tcW w:w="2358" w:type="dxa"/>
            <w:vAlign w:val="center"/>
          </w:tcPr>
          <w:p w14:paraId="7921421B" w14:textId="6483273C" w:rsidR="00D766E2" w:rsidRPr="00004EAA" w:rsidRDefault="00D06007" w:rsidP="000D68B7">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 xml:space="preserve">Wears pants </w:t>
            </w:r>
            <w:r w:rsidR="00FF6034" w:rsidRPr="00004EAA">
              <w:rPr>
                <w:rFonts w:ascii="Arial" w:hAnsi="Arial" w:cs="Arial"/>
                <w:sz w:val="22"/>
                <w:szCs w:val="22"/>
              </w:rPr>
              <w:t xml:space="preserve">/ </w:t>
            </w:r>
            <w:r w:rsidR="00D766E2" w:rsidRPr="00004EAA">
              <w:rPr>
                <w:rFonts w:ascii="Arial" w:hAnsi="Arial" w:cs="Arial"/>
                <w:sz w:val="22"/>
                <w:szCs w:val="22"/>
              </w:rPr>
              <w:t xml:space="preserve">sleeves in </w:t>
            </w:r>
            <w:r w:rsidR="00FD4961" w:rsidRPr="00004EAA">
              <w:rPr>
                <w:rFonts w:ascii="Arial" w:hAnsi="Arial" w:cs="Arial"/>
                <w:sz w:val="22"/>
                <w:szCs w:val="22"/>
              </w:rPr>
              <w:t xml:space="preserve">3 month period when outside </w:t>
            </w:r>
            <w:r w:rsidR="00D766E2" w:rsidRPr="00004EAA">
              <w:rPr>
                <w:rFonts w:ascii="Arial" w:hAnsi="Arial" w:cs="Arial"/>
                <w:sz w:val="22"/>
                <w:szCs w:val="22"/>
              </w:rPr>
              <w:t>most</w:t>
            </w:r>
          </w:p>
        </w:tc>
        <w:tc>
          <w:tcPr>
            <w:tcW w:w="900" w:type="dxa"/>
            <w:gridSpan w:val="2"/>
            <w:vAlign w:val="center"/>
          </w:tcPr>
          <w:p w14:paraId="0BF1FD66" w14:textId="77777777" w:rsidR="00D766E2" w:rsidRPr="00004EAA" w:rsidRDefault="00D766E2" w:rsidP="000D68B7">
            <w:pPr>
              <w:rPr>
                <w:rFonts w:ascii="Arial" w:hAnsi="Arial" w:cs="Arial"/>
                <w:sz w:val="22"/>
                <w:szCs w:val="22"/>
              </w:rPr>
            </w:pPr>
          </w:p>
        </w:tc>
        <w:tc>
          <w:tcPr>
            <w:tcW w:w="1260" w:type="dxa"/>
            <w:vAlign w:val="center"/>
          </w:tcPr>
          <w:p w14:paraId="5D92E1A2" w14:textId="77777777" w:rsidR="00D766E2" w:rsidRPr="00004EAA" w:rsidRDefault="00D766E2" w:rsidP="000D68B7">
            <w:pPr>
              <w:rPr>
                <w:rFonts w:ascii="Arial" w:hAnsi="Arial" w:cs="Arial"/>
                <w:sz w:val="22"/>
                <w:szCs w:val="22"/>
              </w:rPr>
            </w:pPr>
          </w:p>
        </w:tc>
        <w:tc>
          <w:tcPr>
            <w:tcW w:w="2070" w:type="dxa"/>
            <w:vAlign w:val="center"/>
          </w:tcPr>
          <w:p w14:paraId="66E6EACD" w14:textId="77777777" w:rsidR="00D766E2" w:rsidRPr="00004EAA" w:rsidRDefault="00D766E2" w:rsidP="000D68B7">
            <w:pPr>
              <w:rPr>
                <w:rFonts w:ascii="Arial" w:hAnsi="Arial" w:cs="Arial"/>
                <w:sz w:val="22"/>
                <w:szCs w:val="22"/>
              </w:rPr>
            </w:pPr>
          </w:p>
        </w:tc>
        <w:tc>
          <w:tcPr>
            <w:tcW w:w="1080" w:type="dxa"/>
          </w:tcPr>
          <w:p w14:paraId="43CAAA57"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&lt;0.0001</w:t>
            </w:r>
          </w:p>
        </w:tc>
        <w:tc>
          <w:tcPr>
            <w:tcW w:w="2160" w:type="dxa"/>
          </w:tcPr>
          <w:p w14:paraId="50F5ACB6" w14:textId="77777777" w:rsidR="00D766E2" w:rsidRPr="00004EAA" w:rsidRDefault="00D766E2" w:rsidP="000D68B7">
            <w:pPr>
              <w:jc w:val="center"/>
              <w:rPr>
                <w:rFonts w:ascii="Arial" w:hAnsi="Arial" w:cs="Arial"/>
                <w:sz w:val="22"/>
                <w:szCs w:val="22"/>
              </w:rPr>
            </w:pPr>
          </w:p>
        </w:tc>
        <w:tc>
          <w:tcPr>
            <w:tcW w:w="1080" w:type="dxa"/>
          </w:tcPr>
          <w:p w14:paraId="7BEFAB8A"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&lt;0.0001</w:t>
            </w:r>
          </w:p>
        </w:tc>
        <w:tc>
          <w:tcPr>
            <w:tcW w:w="2160" w:type="dxa"/>
          </w:tcPr>
          <w:p w14:paraId="3494BCC7" w14:textId="77777777" w:rsidR="00D766E2" w:rsidRPr="00004EAA" w:rsidRDefault="00D766E2" w:rsidP="000D68B7">
            <w:pPr>
              <w:jc w:val="center"/>
              <w:rPr>
                <w:rFonts w:ascii="Arial" w:hAnsi="Arial" w:cs="Arial"/>
                <w:sz w:val="22"/>
                <w:szCs w:val="22"/>
              </w:rPr>
            </w:pPr>
          </w:p>
        </w:tc>
        <w:tc>
          <w:tcPr>
            <w:tcW w:w="1080" w:type="dxa"/>
          </w:tcPr>
          <w:p w14:paraId="491AEAA5"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&lt;0.0001</w:t>
            </w:r>
          </w:p>
        </w:tc>
      </w:tr>
      <w:tr w:rsidR="000B208F" w:rsidRPr="00004EAA" w14:paraId="2922E929" w14:textId="77777777" w:rsidTr="000140CD">
        <w:tc>
          <w:tcPr>
            <w:tcW w:w="2358" w:type="dxa"/>
          </w:tcPr>
          <w:p w14:paraId="670E053F" w14:textId="47D0366F"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Never/rarely (0-10%)</w:t>
            </w:r>
          </w:p>
        </w:tc>
        <w:tc>
          <w:tcPr>
            <w:tcW w:w="900" w:type="dxa"/>
            <w:gridSpan w:val="2"/>
          </w:tcPr>
          <w:p w14:paraId="1FEC3FC5"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1,167</w:t>
            </w:r>
          </w:p>
        </w:tc>
        <w:tc>
          <w:tcPr>
            <w:tcW w:w="1260" w:type="dxa"/>
          </w:tcPr>
          <w:p w14:paraId="45572209" w14:textId="49360C28" w:rsidR="00D766E2" w:rsidRPr="00004EAA" w:rsidRDefault="003B24CF" w:rsidP="000D68B7">
            <w:pPr>
              <w:jc w:val="center"/>
              <w:rPr>
                <w:rFonts w:ascii="Arial" w:hAnsi="Arial" w:cs="Arial"/>
                <w:sz w:val="22"/>
                <w:szCs w:val="22"/>
              </w:rPr>
            </w:pPr>
            <w:r w:rsidRPr="00004EAA">
              <w:rPr>
                <w:rFonts w:ascii="Arial" w:hAnsi="Arial" w:cs="Arial"/>
                <w:sz w:val="22"/>
                <w:szCs w:val="22"/>
              </w:rPr>
              <w:t>26.0 ± 8.8</w:t>
            </w:r>
          </w:p>
        </w:tc>
        <w:tc>
          <w:tcPr>
            <w:tcW w:w="2070" w:type="dxa"/>
          </w:tcPr>
          <w:p w14:paraId="3AC19953"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3023C7C4" w14:textId="77777777" w:rsidR="00D766E2" w:rsidRPr="00004EAA" w:rsidRDefault="00D766E2" w:rsidP="000D68B7">
            <w:pPr>
              <w:jc w:val="center"/>
              <w:rPr>
                <w:rFonts w:ascii="Arial" w:hAnsi="Arial" w:cs="Arial"/>
                <w:sz w:val="22"/>
                <w:szCs w:val="22"/>
              </w:rPr>
            </w:pPr>
          </w:p>
        </w:tc>
        <w:tc>
          <w:tcPr>
            <w:tcW w:w="2160" w:type="dxa"/>
          </w:tcPr>
          <w:p w14:paraId="67B37009"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69DDEE32" w14:textId="77777777" w:rsidR="00D766E2" w:rsidRPr="00004EAA" w:rsidRDefault="00D766E2" w:rsidP="000D68B7">
            <w:pPr>
              <w:jc w:val="center"/>
              <w:rPr>
                <w:rFonts w:ascii="Arial" w:hAnsi="Arial" w:cs="Arial"/>
                <w:sz w:val="22"/>
                <w:szCs w:val="22"/>
              </w:rPr>
            </w:pPr>
          </w:p>
        </w:tc>
        <w:tc>
          <w:tcPr>
            <w:tcW w:w="2160" w:type="dxa"/>
          </w:tcPr>
          <w:p w14:paraId="0207E7B5"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0450C1AE" w14:textId="77777777" w:rsidR="00D766E2" w:rsidRPr="00004EAA" w:rsidRDefault="00D766E2" w:rsidP="000D68B7">
            <w:pPr>
              <w:jc w:val="center"/>
              <w:rPr>
                <w:rFonts w:ascii="Arial" w:hAnsi="Arial" w:cs="Arial"/>
                <w:sz w:val="22"/>
                <w:szCs w:val="22"/>
              </w:rPr>
            </w:pPr>
          </w:p>
        </w:tc>
      </w:tr>
      <w:tr w:rsidR="000B208F" w:rsidRPr="00004EAA" w14:paraId="08824EEE" w14:textId="77777777" w:rsidTr="000140CD">
        <w:tc>
          <w:tcPr>
            <w:tcW w:w="2358" w:type="dxa"/>
          </w:tcPr>
          <w:p w14:paraId="3B57962A" w14:textId="19C51A3E"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Sometimes (11-50%)</w:t>
            </w:r>
          </w:p>
        </w:tc>
        <w:tc>
          <w:tcPr>
            <w:tcW w:w="900" w:type="dxa"/>
            <w:gridSpan w:val="2"/>
          </w:tcPr>
          <w:p w14:paraId="2A289067"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394</w:t>
            </w:r>
          </w:p>
        </w:tc>
        <w:tc>
          <w:tcPr>
            <w:tcW w:w="1260" w:type="dxa"/>
          </w:tcPr>
          <w:p w14:paraId="713897FB" w14:textId="10E4EDFE" w:rsidR="00D766E2" w:rsidRPr="00004EAA" w:rsidRDefault="003B24CF" w:rsidP="000D68B7">
            <w:pPr>
              <w:jc w:val="center"/>
              <w:rPr>
                <w:rFonts w:ascii="Arial" w:hAnsi="Arial" w:cs="Arial"/>
                <w:sz w:val="22"/>
                <w:szCs w:val="22"/>
              </w:rPr>
            </w:pPr>
            <w:r w:rsidRPr="00004EAA">
              <w:rPr>
                <w:rFonts w:ascii="Arial" w:hAnsi="Arial" w:cs="Arial"/>
                <w:sz w:val="22"/>
                <w:szCs w:val="22"/>
              </w:rPr>
              <w:t>25.0 ± 8.4</w:t>
            </w:r>
          </w:p>
        </w:tc>
        <w:tc>
          <w:tcPr>
            <w:tcW w:w="2070" w:type="dxa"/>
          </w:tcPr>
          <w:p w14:paraId="232B6CD9"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-3.9 (-7.5, -0.1)</w:t>
            </w:r>
          </w:p>
        </w:tc>
        <w:tc>
          <w:tcPr>
            <w:tcW w:w="1080" w:type="dxa"/>
          </w:tcPr>
          <w:p w14:paraId="53FB93A0" w14:textId="77777777" w:rsidR="00D766E2" w:rsidRPr="00004EAA" w:rsidRDefault="00D766E2" w:rsidP="000D68B7">
            <w:pPr>
              <w:jc w:val="center"/>
              <w:rPr>
                <w:rFonts w:ascii="Arial" w:hAnsi="Arial" w:cs="Arial"/>
                <w:sz w:val="22"/>
                <w:szCs w:val="22"/>
              </w:rPr>
            </w:pPr>
          </w:p>
        </w:tc>
        <w:tc>
          <w:tcPr>
            <w:tcW w:w="2160" w:type="dxa"/>
          </w:tcPr>
          <w:p w14:paraId="755B564F" w14:textId="58511FC0" w:rsidR="00D766E2" w:rsidRPr="00004EAA" w:rsidRDefault="00D766E2" w:rsidP="000D68B7">
            <w:pPr>
              <w:jc w:val="center"/>
              <w:rPr>
                <w:rFonts w:ascii="Arial" w:hAnsi="Arial" w:cs="Arial"/>
                <w:sz w:val="22"/>
                <w:szCs w:val="22"/>
              </w:rPr>
            </w:pPr>
            <w:r w:rsidRPr="00004EAA">
              <w:rPr>
                <w:rFonts w:ascii="Arial" w:hAnsi="Arial" w:cs="Arial"/>
                <w:sz w:val="22"/>
                <w:szCs w:val="22"/>
              </w:rPr>
              <w:t>-3.6 (-</w:t>
            </w:r>
            <w:r w:rsidR="007A7003">
              <w:rPr>
                <w:rFonts w:ascii="Arial" w:hAnsi="Arial" w:cs="Arial"/>
                <w:sz w:val="22"/>
                <w:szCs w:val="22"/>
              </w:rPr>
              <w:t>6.9</w:t>
            </w:r>
            <w:r w:rsidRPr="00004EAA">
              <w:rPr>
                <w:rFonts w:ascii="Arial" w:hAnsi="Arial" w:cs="Arial"/>
                <w:sz w:val="22"/>
                <w:szCs w:val="22"/>
              </w:rPr>
              <w:t>, -0.</w:t>
            </w:r>
            <w:r w:rsidR="007A7003">
              <w:rPr>
                <w:rFonts w:ascii="Arial" w:hAnsi="Arial" w:cs="Arial"/>
                <w:sz w:val="22"/>
                <w:szCs w:val="22"/>
              </w:rPr>
              <w:t>1</w:t>
            </w:r>
            <w:r w:rsidRPr="00004EAA">
              <w:rPr>
                <w:rFonts w:ascii="Arial" w:hAnsi="Arial" w:cs="Arial"/>
                <w:sz w:val="22"/>
                <w:szCs w:val="22"/>
              </w:rPr>
              <w:t>)</w:t>
            </w:r>
          </w:p>
        </w:tc>
        <w:tc>
          <w:tcPr>
            <w:tcW w:w="1080" w:type="dxa"/>
          </w:tcPr>
          <w:p w14:paraId="4C0B1833" w14:textId="77777777" w:rsidR="00D766E2" w:rsidRPr="00004EAA" w:rsidRDefault="00D766E2" w:rsidP="000D68B7">
            <w:pPr>
              <w:jc w:val="center"/>
              <w:rPr>
                <w:rFonts w:ascii="Arial" w:hAnsi="Arial" w:cs="Arial"/>
                <w:sz w:val="22"/>
                <w:szCs w:val="22"/>
              </w:rPr>
            </w:pPr>
          </w:p>
        </w:tc>
        <w:tc>
          <w:tcPr>
            <w:tcW w:w="2160" w:type="dxa"/>
          </w:tcPr>
          <w:p w14:paraId="60AC2DF9"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-4.0 (-7.5, -0.3)</w:t>
            </w:r>
          </w:p>
        </w:tc>
        <w:tc>
          <w:tcPr>
            <w:tcW w:w="1080" w:type="dxa"/>
          </w:tcPr>
          <w:p w14:paraId="486C944E" w14:textId="77777777" w:rsidR="00D766E2" w:rsidRPr="00004EAA" w:rsidRDefault="00D766E2" w:rsidP="000D68B7">
            <w:pPr>
              <w:jc w:val="center"/>
              <w:rPr>
                <w:rFonts w:ascii="Arial" w:hAnsi="Arial" w:cs="Arial"/>
                <w:sz w:val="22"/>
                <w:szCs w:val="22"/>
              </w:rPr>
            </w:pPr>
          </w:p>
        </w:tc>
      </w:tr>
      <w:tr w:rsidR="000B208F" w:rsidRPr="00004EAA" w14:paraId="706F8F00" w14:textId="77777777" w:rsidTr="000140CD">
        <w:tc>
          <w:tcPr>
            <w:tcW w:w="2358" w:type="dxa"/>
          </w:tcPr>
          <w:p w14:paraId="0A1AA4BB" w14:textId="398C6ECD" w:rsidR="00D766E2" w:rsidRPr="00004EAA" w:rsidRDefault="00D766E2" w:rsidP="000D68B7">
            <w:pPr>
              <w:ind w:right="-108"/>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Usually (51-85%) </w:t>
            </w:r>
          </w:p>
        </w:tc>
        <w:tc>
          <w:tcPr>
            <w:tcW w:w="900" w:type="dxa"/>
            <w:gridSpan w:val="2"/>
          </w:tcPr>
          <w:p w14:paraId="3B2E4A1D"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195</w:t>
            </w:r>
          </w:p>
        </w:tc>
        <w:tc>
          <w:tcPr>
            <w:tcW w:w="1260" w:type="dxa"/>
          </w:tcPr>
          <w:p w14:paraId="79DE0C81" w14:textId="1FBF1DDD" w:rsidR="00D766E2" w:rsidRPr="00004EAA" w:rsidRDefault="003B24CF" w:rsidP="000D68B7">
            <w:pPr>
              <w:jc w:val="center"/>
              <w:rPr>
                <w:rFonts w:ascii="Arial" w:hAnsi="Arial" w:cs="Arial"/>
                <w:sz w:val="22"/>
                <w:szCs w:val="22"/>
              </w:rPr>
            </w:pPr>
            <w:r w:rsidRPr="00004EAA">
              <w:rPr>
                <w:rFonts w:ascii="Arial" w:hAnsi="Arial" w:cs="Arial"/>
                <w:sz w:val="22"/>
                <w:szCs w:val="22"/>
              </w:rPr>
              <w:t>23.4 ± 8.2</w:t>
            </w:r>
          </w:p>
        </w:tc>
        <w:tc>
          <w:tcPr>
            <w:tcW w:w="2070" w:type="dxa"/>
          </w:tcPr>
          <w:p w14:paraId="5692A620"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-10.1 (-14.6, -5.4)</w:t>
            </w:r>
          </w:p>
        </w:tc>
        <w:tc>
          <w:tcPr>
            <w:tcW w:w="1080" w:type="dxa"/>
          </w:tcPr>
          <w:p w14:paraId="52FBFDCE" w14:textId="77777777" w:rsidR="00D766E2" w:rsidRPr="00004EAA" w:rsidRDefault="00D766E2" w:rsidP="000D68B7">
            <w:pPr>
              <w:jc w:val="center"/>
              <w:rPr>
                <w:rFonts w:ascii="Arial" w:hAnsi="Arial" w:cs="Arial"/>
                <w:sz w:val="22"/>
                <w:szCs w:val="22"/>
              </w:rPr>
            </w:pPr>
          </w:p>
        </w:tc>
        <w:tc>
          <w:tcPr>
            <w:tcW w:w="2160" w:type="dxa"/>
          </w:tcPr>
          <w:p w14:paraId="28449C0F" w14:textId="1E787B3D" w:rsidR="00D766E2" w:rsidRPr="00004EAA" w:rsidRDefault="00D766E2" w:rsidP="000D68B7">
            <w:pPr>
              <w:jc w:val="center"/>
              <w:rPr>
                <w:rFonts w:ascii="Arial" w:hAnsi="Arial" w:cs="Arial"/>
                <w:sz w:val="22"/>
                <w:szCs w:val="22"/>
              </w:rPr>
            </w:pPr>
            <w:r w:rsidRPr="00004EAA">
              <w:rPr>
                <w:rFonts w:ascii="Arial" w:hAnsi="Arial" w:cs="Arial"/>
                <w:sz w:val="22"/>
                <w:szCs w:val="22"/>
              </w:rPr>
              <w:t>-6.</w:t>
            </w:r>
            <w:r w:rsidR="007A7003">
              <w:rPr>
                <w:rFonts w:ascii="Arial" w:hAnsi="Arial" w:cs="Arial"/>
                <w:sz w:val="22"/>
                <w:szCs w:val="22"/>
              </w:rPr>
              <w:t>5</w:t>
            </w:r>
            <w:r w:rsidRPr="00004EAA">
              <w:rPr>
                <w:rFonts w:ascii="Arial" w:hAnsi="Arial" w:cs="Arial"/>
                <w:sz w:val="22"/>
                <w:szCs w:val="22"/>
              </w:rPr>
              <w:t xml:space="preserve"> (-</w:t>
            </w:r>
            <w:r w:rsidR="007A7003">
              <w:rPr>
                <w:rFonts w:ascii="Arial" w:hAnsi="Arial" w:cs="Arial"/>
                <w:sz w:val="22"/>
                <w:szCs w:val="22"/>
              </w:rPr>
              <w:t>10.8</w:t>
            </w:r>
            <w:r w:rsidRPr="00004EAA">
              <w:rPr>
                <w:rFonts w:ascii="Arial" w:hAnsi="Arial" w:cs="Arial"/>
                <w:sz w:val="22"/>
                <w:szCs w:val="22"/>
              </w:rPr>
              <w:t>, -</w:t>
            </w:r>
            <w:r w:rsidR="007A7003">
              <w:rPr>
                <w:rFonts w:ascii="Arial" w:hAnsi="Arial" w:cs="Arial"/>
                <w:sz w:val="22"/>
                <w:szCs w:val="22"/>
              </w:rPr>
              <w:t>2.1</w:t>
            </w:r>
            <w:r w:rsidRPr="00004EAA">
              <w:rPr>
                <w:rFonts w:ascii="Arial" w:hAnsi="Arial" w:cs="Arial"/>
                <w:sz w:val="22"/>
                <w:szCs w:val="22"/>
              </w:rPr>
              <w:t>)</w:t>
            </w:r>
          </w:p>
        </w:tc>
        <w:tc>
          <w:tcPr>
            <w:tcW w:w="1080" w:type="dxa"/>
          </w:tcPr>
          <w:p w14:paraId="6B23A537" w14:textId="77777777" w:rsidR="00D766E2" w:rsidRPr="00004EAA" w:rsidRDefault="00D766E2" w:rsidP="000D68B7">
            <w:pPr>
              <w:jc w:val="center"/>
              <w:rPr>
                <w:rFonts w:ascii="Arial" w:hAnsi="Arial" w:cs="Arial"/>
                <w:sz w:val="22"/>
                <w:szCs w:val="22"/>
              </w:rPr>
            </w:pPr>
          </w:p>
        </w:tc>
        <w:tc>
          <w:tcPr>
            <w:tcW w:w="2160" w:type="dxa"/>
          </w:tcPr>
          <w:p w14:paraId="518630E8" w14:textId="79AD54E6" w:rsidR="00D766E2" w:rsidRPr="00004EAA" w:rsidRDefault="00D766E2" w:rsidP="000D68B7">
            <w:pPr>
              <w:jc w:val="center"/>
              <w:rPr>
                <w:rFonts w:ascii="Arial" w:hAnsi="Arial" w:cs="Arial"/>
                <w:sz w:val="22"/>
                <w:szCs w:val="22"/>
              </w:rPr>
            </w:pPr>
            <w:r w:rsidRPr="00004EAA">
              <w:rPr>
                <w:rFonts w:ascii="Arial" w:hAnsi="Arial" w:cs="Arial"/>
                <w:sz w:val="22"/>
                <w:szCs w:val="22"/>
              </w:rPr>
              <w:t>-8.4 (-12.</w:t>
            </w:r>
            <w:r w:rsidR="004079F0">
              <w:rPr>
                <w:rFonts w:ascii="Arial" w:hAnsi="Arial" w:cs="Arial"/>
                <w:sz w:val="22"/>
                <w:szCs w:val="22"/>
              </w:rPr>
              <w:t>9</w:t>
            </w:r>
            <w:r w:rsidRPr="00004EAA">
              <w:rPr>
                <w:rFonts w:ascii="Arial" w:hAnsi="Arial" w:cs="Arial"/>
                <w:sz w:val="22"/>
                <w:szCs w:val="22"/>
              </w:rPr>
              <w:t>, -3.</w:t>
            </w:r>
            <w:r w:rsidR="004079F0">
              <w:rPr>
                <w:rFonts w:ascii="Arial" w:hAnsi="Arial" w:cs="Arial"/>
                <w:sz w:val="22"/>
                <w:szCs w:val="22"/>
              </w:rPr>
              <w:t>8</w:t>
            </w:r>
            <w:r w:rsidRPr="00004EAA">
              <w:rPr>
                <w:rFonts w:ascii="Arial" w:hAnsi="Arial" w:cs="Arial"/>
                <w:sz w:val="22"/>
                <w:szCs w:val="22"/>
              </w:rPr>
              <w:t>)</w:t>
            </w:r>
          </w:p>
        </w:tc>
        <w:tc>
          <w:tcPr>
            <w:tcW w:w="1080" w:type="dxa"/>
          </w:tcPr>
          <w:p w14:paraId="240F0CEC" w14:textId="77777777" w:rsidR="00D766E2" w:rsidRPr="00004EAA" w:rsidRDefault="00D766E2" w:rsidP="000D68B7">
            <w:pPr>
              <w:jc w:val="center"/>
              <w:rPr>
                <w:rFonts w:ascii="Arial" w:hAnsi="Arial" w:cs="Arial"/>
                <w:sz w:val="22"/>
                <w:szCs w:val="22"/>
              </w:rPr>
            </w:pPr>
          </w:p>
        </w:tc>
      </w:tr>
      <w:tr w:rsidR="000B208F" w:rsidRPr="00004EAA" w14:paraId="039300CA" w14:textId="77777777" w:rsidTr="000140CD">
        <w:tc>
          <w:tcPr>
            <w:tcW w:w="2448" w:type="dxa"/>
            <w:gridSpan w:val="2"/>
          </w:tcPr>
          <w:p w14:paraId="02CDE7F8" w14:textId="5B8383BD" w:rsidR="00D766E2" w:rsidRPr="00004EAA" w:rsidRDefault="00D766E2" w:rsidP="000D68B7">
            <w:pPr>
              <w:ind w:right="-108"/>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Almost always (86-100%)</w:t>
            </w:r>
          </w:p>
        </w:tc>
        <w:tc>
          <w:tcPr>
            <w:tcW w:w="810" w:type="dxa"/>
          </w:tcPr>
          <w:p w14:paraId="3048B70A" w14:textId="6D2B7F36" w:rsidR="00D766E2" w:rsidRPr="00004EAA" w:rsidRDefault="00D766E2" w:rsidP="000140CD">
            <w:pPr>
              <w:ind w:left="-108"/>
              <w:jc w:val="center"/>
              <w:rPr>
                <w:rFonts w:ascii="Arial" w:hAnsi="Arial" w:cs="Arial"/>
                <w:sz w:val="22"/>
                <w:szCs w:val="22"/>
              </w:rPr>
            </w:pPr>
            <w:r w:rsidRPr="00004EAA">
              <w:rPr>
                <w:rFonts w:ascii="Arial" w:hAnsi="Arial" w:cs="Arial"/>
                <w:sz w:val="22"/>
                <w:szCs w:val="22"/>
              </w:rPr>
              <w:t>431</w:t>
            </w:r>
          </w:p>
        </w:tc>
        <w:tc>
          <w:tcPr>
            <w:tcW w:w="1260" w:type="dxa"/>
          </w:tcPr>
          <w:p w14:paraId="70A2B8F9" w14:textId="726B0411" w:rsidR="00D766E2" w:rsidRPr="00004EAA" w:rsidRDefault="003B24CF" w:rsidP="000D68B7">
            <w:pPr>
              <w:jc w:val="center"/>
              <w:rPr>
                <w:rFonts w:ascii="Arial" w:hAnsi="Arial" w:cs="Arial"/>
                <w:sz w:val="22"/>
                <w:szCs w:val="22"/>
              </w:rPr>
            </w:pPr>
            <w:r w:rsidRPr="00004EAA">
              <w:rPr>
                <w:rFonts w:ascii="Arial" w:hAnsi="Arial" w:cs="Arial"/>
                <w:sz w:val="22"/>
                <w:szCs w:val="22"/>
              </w:rPr>
              <w:t>22.3 ± 8.0</w:t>
            </w:r>
          </w:p>
        </w:tc>
        <w:tc>
          <w:tcPr>
            <w:tcW w:w="2070" w:type="dxa"/>
          </w:tcPr>
          <w:p w14:paraId="2D9F1E19"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-14.9 (-18.0, -11.7)</w:t>
            </w:r>
          </w:p>
        </w:tc>
        <w:tc>
          <w:tcPr>
            <w:tcW w:w="1080" w:type="dxa"/>
          </w:tcPr>
          <w:p w14:paraId="4C525F73" w14:textId="77777777" w:rsidR="00D766E2" w:rsidRPr="00004EAA" w:rsidRDefault="00D766E2" w:rsidP="000D68B7">
            <w:pPr>
              <w:jc w:val="center"/>
              <w:rPr>
                <w:rFonts w:ascii="Arial" w:hAnsi="Arial" w:cs="Arial"/>
                <w:sz w:val="22"/>
                <w:szCs w:val="22"/>
              </w:rPr>
            </w:pPr>
          </w:p>
        </w:tc>
        <w:tc>
          <w:tcPr>
            <w:tcW w:w="2160" w:type="dxa"/>
          </w:tcPr>
          <w:p w14:paraId="0F24ABBA" w14:textId="3223B235" w:rsidR="00D766E2" w:rsidRPr="00004EAA" w:rsidRDefault="00D766E2" w:rsidP="00123D47">
            <w:pPr>
              <w:jc w:val="center"/>
              <w:rPr>
                <w:rFonts w:ascii="Arial" w:hAnsi="Arial" w:cs="Arial"/>
                <w:b/>
                <w:bCs/>
                <w:color w:val="4F81BD"/>
                <w:sz w:val="22"/>
                <w:szCs w:val="22"/>
              </w:rPr>
            </w:pPr>
            <w:r w:rsidRPr="00004EAA">
              <w:rPr>
                <w:rFonts w:ascii="Arial" w:hAnsi="Arial" w:cs="Arial"/>
                <w:sz w:val="22"/>
                <w:szCs w:val="22"/>
              </w:rPr>
              <w:t>-12.3 (15.</w:t>
            </w:r>
            <w:r w:rsidR="007A7003">
              <w:rPr>
                <w:rFonts w:ascii="Arial" w:hAnsi="Arial" w:cs="Arial"/>
                <w:sz w:val="22"/>
                <w:szCs w:val="22"/>
              </w:rPr>
              <w:t>2</w:t>
            </w:r>
            <w:r w:rsidRPr="00004EAA">
              <w:rPr>
                <w:rFonts w:ascii="Arial" w:hAnsi="Arial" w:cs="Arial"/>
                <w:sz w:val="22"/>
                <w:szCs w:val="22"/>
              </w:rPr>
              <w:t>, -9.</w:t>
            </w:r>
            <w:r w:rsidR="007A7003">
              <w:rPr>
                <w:rFonts w:ascii="Arial" w:hAnsi="Arial" w:cs="Arial"/>
                <w:sz w:val="22"/>
                <w:szCs w:val="22"/>
              </w:rPr>
              <w:t>2</w:t>
            </w:r>
            <w:r w:rsidRPr="00004EAA">
              <w:rPr>
                <w:rFonts w:ascii="Arial" w:hAnsi="Arial" w:cs="Arial"/>
                <w:sz w:val="22"/>
                <w:szCs w:val="22"/>
              </w:rPr>
              <w:t>)</w:t>
            </w:r>
          </w:p>
        </w:tc>
        <w:tc>
          <w:tcPr>
            <w:tcW w:w="1080" w:type="dxa"/>
          </w:tcPr>
          <w:p w14:paraId="0CDCB618" w14:textId="77777777" w:rsidR="00D766E2" w:rsidRPr="00004EAA" w:rsidRDefault="00D766E2" w:rsidP="000D68B7">
            <w:pPr>
              <w:jc w:val="center"/>
              <w:rPr>
                <w:rFonts w:ascii="Arial" w:hAnsi="Arial" w:cs="Arial"/>
                <w:sz w:val="22"/>
                <w:szCs w:val="22"/>
              </w:rPr>
            </w:pPr>
          </w:p>
        </w:tc>
        <w:tc>
          <w:tcPr>
            <w:tcW w:w="2160" w:type="dxa"/>
          </w:tcPr>
          <w:p w14:paraId="0A42810D"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-10.5 (-13.6, -7.3)</w:t>
            </w:r>
          </w:p>
        </w:tc>
        <w:tc>
          <w:tcPr>
            <w:tcW w:w="1080" w:type="dxa"/>
          </w:tcPr>
          <w:p w14:paraId="345D8A64" w14:textId="77777777" w:rsidR="00D766E2" w:rsidRPr="00004EAA" w:rsidRDefault="00D766E2" w:rsidP="000D68B7">
            <w:pPr>
              <w:jc w:val="center"/>
              <w:rPr>
                <w:rFonts w:ascii="Arial" w:hAnsi="Arial" w:cs="Arial"/>
                <w:sz w:val="22"/>
                <w:szCs w:val="22"/>
              </w:rPr>
            </w:pPr>
          </w:p>
        </w:tc>
      </w:tr>
      <w:tr w:rsidR="000B208F" w:rsidRPr="00004EAA" w14:paraId="765B4B11" w14:textId="77777777" w:rsidTr="000140CD">
        <w:tc>
          <w:tcPr>
            <w:tcW w:w="2448" w:type="dxa"/>
            <w:gridSpan w:val="2"/>
          </w:tcPr>
          <w:p w14:paraId="3991EC6C" w14:textId="77777777" w:rsidR="00D766E2" w:rsidRPr="00004EAA" w:rsidRDefault="00D766E2" w:rsidP="000D68B7">
            <w:pPr>
              <w:rPr>
                <w:rFonts w:ascii="Arial" w:hAnsi="Arial" w:cs="Arial"/>
                <w:sz w:val="22"/>
                <w:szCs w:val="22"/>
              </w:rPr>
            </w:pPr>
          </w:p>
        </w:tc>
        <w:tc>
          <w:tcPr>
            <w:tcW w:w="810" w:type="dxa"/>
          </w:tcPr>
          <w:p w14:paraId="2E27B710" w14:textId="77777777" w:rsidR="00D766E2" w:rsidRPr="00004EAA" w:rsidRDefault="00D766E2" w:rsidP="000D68B7">
            <w:pPr>
              <w:jc w:val="center"/>
              <w:rPr>
                <w:rFonts w:ascii="Arial" w:hAnsi="Arial" w:cs="Arial"/>
                <w:sz w:val="22"/>
                <w:szCs w:val="22"/>
              </w:rPr>
            </w:pPr>
          </w:p>
        </w:tc>
        <w:tc>
          <w:tcPr>
            <w:tcW w:w="1260" w:type="dxa"/>
          </w:tcPr>
          <w:p w14:paraId="44A6B3C2" w14:textId="77777777" w:rsidR="00D766E2" w:rsidRPr="00004EAA" w:rsidRDefault="00D766E2" w:rsidP="000D68B7">
            <w:pPr>
              <w:jc w:val="center"/>
              <w:rPr>
                <w:rFonts w:ascii="Arial" w:hAnsi="Arial" w:cs="Arial"/>
                <w:sz w:val="22"/>
                <w:szCs w:val="22"/>
              </w:rPr>
            </w:pPr>
          </w:p>
        </w:tc>
        <w:tc>
          <w:tcPr>
            <w:tcW w:w="2070" w:type="dxa"/>
          </w:tcPr>
          <w:p w14:paraId="4A4AF63D" w14:textId="77777777" w:rsidR="00D766E2" w:rsidRPr="00004EAA" w:rsidRDefault="00D766E2" w:rsidP="000D68B7">
            <w:pPr>
              <w:jc w:val="center"/>
              <w:rPr>
                <w:rFonts w:ascii="Arial" w:hAnsi="Arial" w:cs="Arial"/>
                <w:sz w:val="22"/>
                <w:szCs w:val="22"/>
              </w:rPr>
            </w:pPr>
          </w:p>
        </w:tc>
        <w:tc>
          <w:tcPr>
            <w:tcW w:w="1080" w:type="dxa"/>
          </w:tcPr>
          <w:p w14:paraId="38D5570E" w14:textId="77777777" w:rsidR="00D766E2" w:rsidRPr="00004EAA" w:rsidRDefault="00D766E2" w:rsidP="000D68B7">
            <w:pPr>
              <w:jc w:val="center"/>
              <w:rPr>
                <w:rFonts w:ascii="Arial" w:hAnsi="Arial" w:cs="Arial"/>
                <w:sz w:val="22"/>
                <w:szCs w:val="22"/>
              </w:rPr>
            </w:pPr>
          </w:p>
        </w:tc>
        <w:tc>
          <w:tcPr>
            <w:tcW w:w="2160" w:type="dxa"/>
          </w:tcPr>
          <w:p w14:paraId="6B798634" w14:textId="77777777" w:rsidR="00D766E2" w:rsidRPr="00004EAA" w:rsidRDefault="00D766E2" w:rsidP="000D68B7">
            <w:pPr>
              <w:jc w:val="center"/>
              <w:rPr>
                <w:rFonts w:ascii="Arial" w:hAnsi="Arial" w:cs="Arial"/>
                <w:sz w:val="22"/>
                <w:szCs w:val="22"/>
              </w:rPr>
            </w:pPr>
          </w:p>
        </w:tc>
        <w:tc>
          <w:tcPr>
            <w:tcW w:w="1080" w:type="dxa"/>
          </w:tcPr>
          <w:p w14:paraId="301E7C17" w14:textId="77777777" w:rsidR="00D766E2" w:rsidRPr="00004EAA" w:rsidRDefault="00D766E2" w:rsidP="000D68B7">
            <w:pPr>
              <w:jc w:val="center"/>
              <w:rPr>
                <w:rFonts w:ascii="Arial" w:hAnsi="Arial" w:cs="Arial"/>
                <w:sz w:val="22"/>
                <w:szCs w:val="22"/>
              </w:rPr>
            </w:pPr>
          </w:p>
        </w:tc>
        <w:tc>
          <w:tcPr>
            <w:tcW w:w="2160" w:type="dxa"/>
          </w:tcPr>
          <w:p w14:paraId="1C8B5A4C" w14:textId="77777777" w:rsidR="00D766E2" w:rsidRPr="00004EAA" w:rsidRDefault="00D766E2" w:rsidP="000D68B7">
            <w:pPr>
              <w:jc w:val="center"/>
              <w:rPr>
                <w:rFonts w:ascii="Arial" w:hAnsi="Arial" w:cs="Arial"/>
                <w:sz w:val="22"/>
                <w:szCs w:val="22"/>
              </w:rPr>
            </w:pPr>
          </w:p>
        </w:tc>
        <w:tc>
          <w:tcPr>
            <w:tcW w:w="1080" w:type="dxa"/>
          </w:tcPr>
          <w:p w14:paraId="2913C437" w14:textId="77777777" w:rsidR="00D766E2" w:rsidRPr="00004EAA" w:rsidRDefault="00D766E2" w:rsidP="000D68B7">
            <w:pPr>
              <w:jc w:val="center"/>
              <w:rPr>
                <w:rFonts w:ascii="Arial" w:hAnsi="Arial" w:cs="Arial"/>
                <w:sz w:val="22"/>
                <w:szCs w:val="22"/>
              </w:rPr>
            </w:pPr>
          </w:p>
        </w:tc>
      </w:tr>
      <w:tr w:rsidR="000B208F" w:rsidRPr="00004EAA" w14:paraId="6470BFC7" w14:textId="77777777" w:rsidTr="000140CD">
        <w:tc>
          <w:tcPr>
            <w:tcW w:w="2448" w:type="dxa"/>
            <w:gridSpan w:val="2"/>
          </w:tcPr>
          <w:p w14:paraId="275BCA42" w14:textId="32FE48CC" w:rsidR="00D766E2" w:rsidRPr="00004EAA" w:rsidRDefault="00D06007" w:rsidP="000D68B7">
            <w:pPr>
              <w:rPr>
                <w:rFonts w:ascii="Arial" w:hAnsi="Arial" w:cs="Arial"/>
                <w:sz w:val="22"/>
                <w:szCs w:val="22"/>
              </w:rPr>
            </w:pPr>
            <w:r w:rsidRPr="00004EAA">
              <w:rPr>
                <w:rFonts w:ascii="Arial" w:hAnsi="Arial" w:cs="Arial"/>
                <w:sz w:val="22"/>
                <w:szCs w:val="22"/>
              </w:rPr>
              <w:t xml:space="preserve">  V</w:t>
            </w:r>
            <w:r w:rsidR="00D766E2" w:rsidRPr="00004EAA">
              <w:rPr>
                <w:rFonts w:ascii="Arial" w:hAnsi="Arial" w:cs="Arial"/>
                <w:sz w:val="22"/>
                <w:szCs w:val="22"/>
              </w:rPr>
              <w:t>acation days in warm climate</w:t>
            </w:r>
          </w:p>
        </w:tc>
        <w:tc>
          <w:tcPr>
            <w:tcW w:w="810" w:type="dxa"/>
          </w:tcPr>
          <w:p w14:paraId="076AFBDB" w14:textId="77777777" w:rsidR="00D766E2" w:rsidRPr="00004EAA" w:rsidRDefault="00D766E2" w:rsidP="000D68B7">
            <w:pPr>
              <w:jc w:val="center"/>
              <w:rPr>
                <w:rFonts w:ascii="Arial" w:hAnsi="Arial" w:cs="Arial"/>
                <w:sz w:val="22"/>
                <w:szCs w:val="22"/>
              </w:rPr>
            </w:pPr>
          </w:p>
        </w:tc>
        <w:tc>
          <w:tcPr>
            <w:tcW w:w="1260" w:type="dxa"/>
          </w:tcPr>
          <w:p w14:paraId="2E4CA4AD" w14:textId="77777777" w:rsidR="00D766E2" w:rsidRPr="00004EAA" w:rsidRDefault="00D766E2" w:rsidP="000D68B7">
            <w:pPr>
              <w:jc w:val="center"/>
              <w:rPr>
                <w:rFonts w:ascii="Arial" w:hAnsi="Arial" w:cs="Arial"/>
                <w:sz w:val="22"/>
                <w:szCs w:val="22"/>
              </w:rPr>
            </w:pPr>
          </w:p>
        </w:tc>
        <w:tc>
          <w:tcPr>
            <w:tcW w:w="2070" w:type="dxa"/>
          </w:tcPr>
          <w:p w14:paraId="4D564974" w14:textId="77777777" w:rsidR="00D766E2" w:rsidRPr="00004EAA" w:rsidRDefault="00D766E2" w:rsidP="000D68B7">
            <w:pPr>
              <w:jc w:val="center"/>
              <w:rPr>
                <w:rFonts w:ascii="Arial" w:hAnsi="Arial" w:cs="Arial"/>
                <w:sz w:val="22"/>
                <w:szCs w:val="22"/>
              </w:rPr>
            </w:pPr>
          </w:p>
        </w:tc>
        <w:tc>
          <w:tcPr>
            <w:tcW w:w="1080" w:type="dxa"/>
          </w:tcPr>
          <w:p w14:paraId="024CC15C" w14:textId="77777777" w:rsidR="00D766E2" w:rsidRPr="00004EAA" w:rsidRDefault="00D766E2" w:rsidP="000D68B7">
            <w:pPr>
              <w:jc w:val="center"/>
              <w:rPr>
                <w:rFonts w:ascii="Arial" w:hAnsi="Arial" w:cs="Arial"/>
                <w:sz w:val="22"/>
                <w:szCs w:val="22"/>
              </w:rPr>
            </w:pPr>
          </w:p>
          <w:p w14:paraId="55A28E35"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&lt;0.0001</w:t>
            </w:r>
          </w:p>
        </w:tc>
        <w:tc>
          <w:tcPr>
            <w:tcW w:w="2160" w:type="dxa"/>
          </w:tcPr>
          <w:p w14:paraId="58367267" w14:textId="77777777" w:rsidR="00D766E2" w:rsidRPr="00004EAA" w:rsidRDefault="00D766E2" w:rsidP="000D68B7">
            <w:pPr>
              <w:jc w:val="center"/>
              <w:rPr>
                <w:rFonts w:ascii="Arial" w:hAnsi="Arial" w:cs="Arial"/>
                <w:sz w:val="22"/>
                <w:szCs w:val="22"/>
              </w:rPr>
            </w:pPr>
          </w:p>
        </w:tc>
        <w:tc>
          <w:tcPr>
            <w:tcW w:w="1080" w:type="dxa"/>
          </w:tcPr>
          <w:p w14:paraId="3BCFC085" w14:textId="77777777" w:rsidR="00D766E2" w:rsidRPr="00004EAA" w:rsidRDefault="00D766E2" w:rsidP="000D68B7">
            <w:pPr>
              <w:jc w:val="center"/>
              <w:rPr>
                <w:rFonts w:ascii="Arial" w:hAnsi="Arial" w:cs="Arial"/>
                <w:sz w:val="22"/>
                <w:szCs w:val="22"/>
              </w:rPr>
            </w:pPr>
          </w:p>
        </w:tc>
        <w:tc>
          <w:tcPr>
            <w:tcW w:w="2160" w:type="dxa"/>
          </w:tcPr>
          <w:p w14:paraId="2C1985C2" w14:textId="77777777" w:rsidR="00D766E2" w:rsidRPr="00004EAA" w:rsidRDefault="00D766E2" w:rsidP="000D68B7">
            <w:pPr>
              <w:jc w:val="center"/>
              <w:rPr>
                <w:rFonts w:ascii="Arial" w:hAnsi="Arial" w:cs="Arial"/>
                <w:sz w:val="22"/>
                <w:szCs w:val="22"/>
              </w:rPr>
            </w:pPr>
          </w:p>
        </w:tc>
        <w:tc>
          <w:tcPr>
            <w:tcW w:w="1080" w:type="dxa"/>
          </w:tcPr>
          <w:p w14:paraId="6A2D3C57" w14:textId="77777777" w:rsidR="00D766E2" w:rsidRPr="00004EAA" w:rsidRDefault="00D766E2" w:rsidP="000D68B7">
            <w:pPr>
              <w:jc w:val="center"/>
              <w:rPr>
                <w:rFonts w:ascii="Arial" w:hAnsi="Arial" w:cs="Arial"/>
                <w:sz w:val="22"/>
                <w:szCs w:val="22"/>
              </w:rPr>
            </w:pPr>
          </w:p>
        </w:tc>
      </w:tr>
      <w:tr w:rsidR="000B208F" w:rsidRPr="00004EAA" w14:paraId="1785C130" w14:textId="77777777" w:rsidTr="000140CD">
        <w:tc>
          <w:tcPr>
            <w:tcW w:w="2448" w:type="dxa"/>
            <w:gridSpan w:val="2"/>
          </w:tcPr>
          <w:p w14:paraId="547A1DE4" w14:textId="603B7680"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None</w:t>
            </w:r>
          </w:p>
        </w:tc>
        <w:tc>
          <w:tcPr>
            <w:tcW w:w="810" w:type="dxa"/>
          </w:tcPr>
          <w:p w14:paraId="6BD9A38B"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936</w:t>
            </w:r>
          </w:p>
        </w:tc>
        <w:tc>
          <w:tcPr>
            <w:tcW w:w="1260" w:type="dxa"/>
          </w:tcPr>
          <w:p w14:paraId="17640508" w14:textId="10B4A6D0" w:rsidR="00D766E2" w:rsidRPr="00004EAA" w:rsidRDefault="003B24CF" w:rsidP="000D68B7">
            <w:pPr>
              <w:jc w:val="center"/>
              <w:rPr>
                <w:rFonts w:ascii="Arial" w:hAnsi="Arial" w:cs="Arial"/>
                <w:sz w:val="22"/>
                <w:szCs w:val="22"/>
              </w:rPr>
            </w:pPr>
            <w:r w:rsidRPr="00004EAA">
              <w:rPr>
                <w:rFonts w:ascii="Arial" w:hAnsi="Arial" w:cs="Arial"/>
                <w:sz w:val="22"/>
                <w:szCs w:val="22"/>
              </w:rPr>
              <w:t>23.8 ± 8.4</w:t>
            </w:r>
          </w:p>
        </w:tc>
        <w:tc>
          <w:tcPr>
            <w:tcW w:w="2070" w:type="dxa"/>
          </w:tcPr>
          <w:p w14:paraId="7321CF5B"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731CD2E3" w14:textId="77777777" w:rsidR="00D766E2" w:rsidRPr="00004EAA" w:rsidRDefault="00D766E2" w:rsidP="000D68B7">
            <w:pPr>
              <w:jc w:val="center"/>
              <w:rPr>
                <w:rFonts w:ascii="Arial" w:hAnsi="Arial" w:cs="Arial"/>
                <w:sz w:val="22"/>
                <w:szCs w:val="22"/>
              </w:rPr>
            </w:pPr>
          </w:p>
        </w:tc>
        <w:tc>
          <w:tcPr>
            <w:tcW w:w="2160" w:type="dxa"/>
          </w:tcPr>
          <w:p w14:paraId="33D33FFB" w14:textId="77777777" w:rsidR="00D766E2" w:rsidRPr="00004EAA" w:rsidRDefault="00D766E2" w:rsidP="000D68B7">
            <w:pPr>
              <w:jc w:val="center"/>
              <w:rPr>
                <w:rFonts w:ascii="Arial" w:hAnsi="Arial" w:cs="Arial"/>
                <w:sz w:val="22"/>
                <w:szCs w:val="22"/>
              </w:rPr>
            </w:pPr>
          </w:p>
        </w:tc>
        <w:tc>
          <w:tcPr>
            <w:tcW w:w="1080" w:type="dxa"/>
          </w:tcPr>
          <w:p w14:paraId="4A4A6137" w14:textId="77777777" w:rsidR="00D766E2" w:rsidRPr="00004EAA" w:rsidRDefault="00D766E2" w:rsidP="000D68B7">
            <w:pPr>
              <w:jc w:val="center"/>
              <w:rPr>
                <w:rFonts w:ascii="Arial" w:hAnsi="Arial" w:cs="Arial"/>
                <w:sz w:val="22"/>
                <w:szCs w:val="22"/>
              </w:rPr>
            </w:pPr>
          </w:p>
        </w:tc>
        <w:tc>
          <w:tcPr>
            <w:tcW w:w="2160" w:type="dxa"/>
          </w:tcPr>
          <w:p w14:paraId="22805D70" w14:textId="77777777" w:rsidR="00D766E2" w:rsidRPr="00004EAA" w:rsidRDefault="00D766E2" w:rsidP="000D68B7">
            <w:pPr>
              <w:jc w:val="center"/>
              <w:rPr>
                <w:rFonts w:ascii="Arial" w:hAnsi="Arial" w:cs="Arial"/>
                <w:sz w:val="22"/>
                <w:szCs w:val="22"/>
              </w:rPr>
            </w:pPr>
          </w:p>
        </w:tc>
        <w:tc>
          <w:tcPr>
            <w:tcW w:w="1080" w:type="dxa"/>
          </w:tcPr>
          <w:p w14:paraId="318D5F17" w14:textId="77777777" w:rsidR="00D766E2" w:rsidRPr="00004EAA" w:rsidRDefault="00D766E2" w:rsidP="000D68B7">
            <w:pPr>
              <w:jc w:val="center"/>
              <w:rPr>
                <w:rFonts w:ascii="Arial" w:hAnsi="Arial" w:cs="Arial"/>
                <w:sz w:val="22"/>
                <w:szCs w:val="22"/>
              </w:rPr>
            </w:pPr>
          </w:p>
        </w:tc>
      </w:tr>
      <w:tr w:rsidR="000B208F" w:rsidRPr="00004EAA" w14:paraId="31B1E936" w14:textId="77777777" w:rsidTr="000140CD">
        <w:tc>
          <w:tcPr>
            <w:tcW w:w="2448" w:type="dxa"/>
            <w:gridSpan w:val="2"/>
          </w:tcPr>
          <w:p w14:paraId="0150FB06" w14:textId="5B3FE48A"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1</w:t>
            </w:r>
            <w:r w:rsidR="00AC2974" w:rsidRPr="00004EAA">
              <w:rPr>
                <w:rFonts w:ascii="Arial" w:hAnsi="Arial" w:cs="Arial"/>
                <w:sz w:val="22"/>
                <w:szCs w:val="22"/>
              </w:rPr>
              <w:t xml:space="preserve"> </w:t>
            </w:r>
            <w:r w:rsidRPr="00004EAA">
              <w:rPr>
                <w:rFonts w:ascii="Arial" w:hAnsi="Arial" w:cs="Arial"/>
                <w:sz w:val="22"/>
                <w:szCs w:val="22"/>
              </w:rPr>
              <w:t>-</w:t>
            </w:r>
            <w:r w:rsidR="00AC2974" w:rsidRPr="00004EAA">
              <w:rPr>
                <w:rFonts w:ascii="Arial" w:hAnsi="Arial" w:cs="Arial"/>
                <w:sz w:val="22"/>
                <w:szCs w:val="22"/>
              </w:rPr>
              <w:t xml:space="preserve"> </w:t>
            </w:r>
            <w:r w:rsidRPr="00004EAA">
              <w:rPr>
                <w:rFonts w:ascii="Arial" w:hAnsi="Arial" w:cs="Arial"/>
                <w:sz w:val="22"/>
                <w:szCs w:val="22"/>
              </w:rPr>
              <w:t>7</w:t>
            </w:r>
          </w:p>
        </w:tc>
        <w:tc>
          <w:tcPr>
            <w:tcW w:w="810" w:type="dxa"/>
          </w:tcPr>
          <w:p w14:paraId="1ABACB95"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517</w:t>
            </w:r>
          </w:p>
        </w:tc>
        <w:tc>
          <w:tcPr>
            <w:tcW w:w="1260" w:type="dxa"/>
          </w:tcPr>
          <w:p w14:paraId="0B20C1AA" w14:textId="54CCFB2C" w:rsidR="00D766E2" w:rsidRPr="00004EAA" w:rsidRDefault="003B24CF" w:rsidP="000D68B7">
            <w:pPr>
              <w:jc w:val="center"/>
              <w:rPr>
                <w:rFonts w:ascii="Arial" w:hAnsi="Arial" w:cs="Arial"/>
                <w:sz w:val="22"/>
                <w:szCs w:val="22"/>
              </w:rPr>
            </w:pPr>
            <w:r w:rsidRPr="00004EAA">
              <w:rPr>
                <w:rFonts w:ascii="Arial" w:hAnsi="Arial" w:cs="Arial"/>
                <w:sz w:val="22"/>
                <w:szCs w:val="22"/>
              </w:rPr>
              <w:t>25.5 ± 8.9</w:t>
            </w:r>
          </w:p>
        </w:tc>
        <w:tc>
          <w:tcPr>
            <w:tcW w:w="2070" w:type="dxa"/>
          </w:tcPr>
          <w:p w14:paraId="02B24E06"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7.1 (3.3, 11.1)</w:t>
            </w:r>
          </w:p>
        </w:tc>
        <w:tc>
          <w:tcPr>
            <w:tcW w:w="1080" w:type="dxa"/>
          </w:tcPr>
          <w:p w14:paraId="0D67DAF1" w14:textId="77777777" w:rsidR="00D766E2" w:rsidRPr="00004EAA" w:rsidRDefault="00D766E2" w:rsidP="000D68B7">
            <w:pPr>
              <w:jc w:val="center"/>
              <w:rPr>
                <w:rFonts w:ascii="Arial" w:hAnsi="Arial" w:cs="Arial"/>
                <w:sz w:val="22"/>
                <w:szCs w:val="22"/>
              </w:rPr>
            </w:pPr>
          </w:p>
        </w:tc>
        <w:tc>
          <w:tcPr>
            <w:tcW w:w="2160" w:type="dxa"/>
          </w:tcPr>
          <w:p w14:paraId="64470576" w14:textId="77777777" w:rsidR="00D766E2" w:rsidRPr="00004EAA" w:rsidRDefault="00D766E2" w:rsidP="000D68B7">
            <w:pPr>
              <w:jc w:val="center"/>
              <w:rPr>
                <w:rFonts w:ascii="Arial" w:hAnsi="Arial" w:cs="Arial"/>
                <w:sz w:val="22"/>
                <w:szCs w:val="22"/>
              </w:rPr>
            </w:pPr>
          </w:p>
        </w:tc>
        <w:tc>
          <w:tcPr>
            <w:tcW w:w="1080" w:type="dxa"/>
          </w:tcPr>
          <w:p w14:paraId="13A97805" w14:textId="77777777" w:rsidR="00D766E2" w:rsidRPr="00004EAA" w:rsidRDefault="00D766E2" w:rsidP="000D68B7">
            <w:pPr>
              <w:jc w:val="center"/>
              <w:rPr>
                <w:rFonts w:ascii="Arial" w:hAnsi="Arial" w:cs="Arial"/>
                <w:sz w:val="22"/>
                <w:szCs w:val="22"/>
              </w:rPr>
            </w:pPr>
          </w:p>
        </w:tc>
        <w:tc>
          <w:tcPr>
            <w:tcW w:w="2160" w:type="dxa"/>
          </w:tcPr>
          <w:p w14:paraId="676E0213" w14:textId="77777777" w:rsidR="00D766E2" w:rsidRPr="00004EAA" w:rsidRDefault="00D766E2" w:rsidP="000D68B7">
            <w:pPr>
              <w:jc w:val="center"/>
              <w:rPr>
                <w:rFonts w:ascii="Arial" w:hAnsi="Arial" w:cs="Arial"/>
                <w:sz w:val="22"/>
                <w:szCs w:val="22"/>
              </w:rPr>
            </w:pPr>
          </w:p>
        </w:tc>
        <w:tc>
          <w:tcPr>
            <w:tcW w:w="1080" w:type="dxa"/>
          </w:tcPr>
          <w:p w14:paraId="02527DD4" w14:textId="77777777" w:rsidR="00D766E2" w:rsidRPr="00004EAA" w:rsidRDefault="00D766E2" w:rsidP="000D68B7">
            <w:pPr>
              <w:jc w:val="center"/>
              <w:rPr>
                <w:rFonts w:ascii="Arial" w:hAnsi="Arial" w:cs="Arial"/>
                <w:sz w:val="22"/>
                <w:szCs w:val="22"/>
              </w:rPr>
            </w:pPr>
          </w:p>
        </w:tc>
      </w:tr>
      <w:tr w:rsidR="000B208F" w:rsidRPr="00004EAA" w14:paraId="0983C516" w14:textId="77777777" w:rsidTr="000140CD">
        <w:tc>
          <w:tcPr>
            <w:tcW w:w="2448" w:type="dxa"/>
            <w:gridSpan w:val="2"/>
          </w:tcPr>
          <w:p w14:paraId="114C8321" w14:textId="60354B1B"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8</w:t>
            </w:r>
            <w:r w:rsidR="00AC2974" w:rsidRPr="00004EAA">
              <w:rPr>
                <w:rFonts w:ascii="Arial" w:hAnsi="Arial" w:cs="Arial"/>
                <w:sz w:val="22"/>
                <w:szCs w:val="22"/>
              </w:rPr>
              <w:t xml:space="preserve"> </w:t>
            </w:r>
            <w:r w:rsidRPr="00004EAA">
              <w:rPr>
                <w:rFonts w:ascii="Arial" w:hAnsi="Arial" w:cs="Arial"/>
                <w:sz w:val="22"/>
                <w:szCs w:val="22"/>
              </w:rPr>
              <w:t>-</w:t>
            </w:r>
            <w:r w:rsidR="00AC2974" w:rsidRPr="00004EAA">
              <w:rPr>
                <w:rFonts w:ascii="Arial" w:hAnsi="Arial" w:cs="Arial"/>
                <w:sz w:val="22"/>
                <w:szCs w:val="22"/>
              </w:rPr>
              <w:t xml:space="preserve"> </w:t>
            </w:r>
            <w:r w:rsidRPr="00004EAA">
              <w:rPr>
                <w:rFonts w:ascii="Arial" w:hAnsi="Arial" w:cs="Arial"/>
                <w:sz w:val="22"/>
                <w:szCs w:val="22"/>
              </w:rPr>
              <w:t>14</w:t>
            </w:r>
          </w:p>
        </w:tc>
        <w:tc>
          <w:tcPr>
            <w:tcW w:w="810" w:type="dxa"/>
          </w:tcPr>
          <w:p w14:paraId="3F4F508C"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363</w:t>
            </w:r>
          </w:p>
        </w:tc>
        <w:tc>
          <w:tcPr>
            <w:tcW w:w="1260" w:type="dxa"/>
          </w:tcPr>
          <w:p w14:paraId="60D1D03E" w14:textId="05AF7465" w:rsidR="00D766E2" w:rsidRPr="00004EAA" w:rsidRDefault="003B24CF" w:rsidP="000D68B7">
            <w:pPr>
              <w:jc w:val="center"/>
              <w:rPr>
                <w:rFonts w:ascii="Arial" w:hAnsi="Arial" w:cs="Arial"/>
                <w:sz w:val="22"/>
                <w:szCs w:val="22"/>
              </w:rPr>
            </w:pPr>
            <w:r w:rsidRPr="00004EAA">
              <w:rPr>
                <w:rFonts w:ascii="Arial" w:hAnsi="Arial" w:cs="Arial"/>
                <w:sz w:val="22"/>
                <w:szCs w:val="22"/>
              </w:rPr>
              <w:t>25.9 ± 8.9</w:t>
            </w:r>
          </w:p>
        </w:tc>
        <w:tc>
          <w:tcPr>
            <w:tcW w:w="2070" w:type="dxa"/>
          </w:tcPr>
          <w:p w14:paraId="6C2EBC01"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9.1 (4.7, 13.7)</w:t>
            </w:r>
          </w:p>
        </w:tc>
        <w:tc>
          <w:tcPr>
            <w:tcW w:w="1080" w:type="dxa"/>
          </w:tcPr>
          <w:p w14:paraId="57EF5844" w14:textId="77777777" w:rsidR="00D766E2" w:rsidRPr="00004EAA" w:rsidRDefault="00D766E2" w:rsidP="000D68B7">
            <w:pPr>
              <w:jc w:val="center"/>
              <w:rPr>
                <w:rFonts w:ascii="Arial" w:hAnsi="Arial" w:cs="Arial"/>
                <w:sz w:val="22"/>
                <w:szCs w:val="22"/>
              </w:rPr>
            </w:pPr>
          </w:p>
        </w:tc>
        <w:tc>
          <w:tcPr>
            <w:tcW w:w="2160" w:type="dxa"/>
          </w:tcPr>
          <w:p w14:paraId="141A03BE" w14:textId="77777777" w:rsidR="00D766E2" w:rsidRPr="00004EAA" w:rsidRDefault="00D766E2" w:rsidP="000D68B7">
            <w:pPr>
              <w:jc w:val="center"/>
              <w:rPr>
                <w:rFonts w:ascii="Arial" w:hAnsi="Arial" w:cs="Arial"/>
                <w:sz w:val="22"/>
                <w:szCs w:val="22"/>
              </w:rPr>
            </w:pPr>
          </w:p>
        </w:tc>
        <w:tc>
          <w:tcPr>
            <w:tcW w:w="1080" w:type="dxa"/>
          </w:tcPr>
          <w:p w14:paraId="450E5E19" w14:textId="77777777" w:rsidR="00D766E2" w:rsidRPr="00004EAA" w:rsidRDefault="00D766E2" w:rsidP="000D68B7">
            <w:pPr>
              <w:jc w:val="center"/>
              <w:rPr>
                <w:rFonts w:ascii="Arial" w:hAnsi="Arial" w:cs="Arial"/>
                <w:sz w:val="22"/>
                <w:szCs w:val="22"/>
              </w:rPr>
            </w:pPr>
          </w:p>
        </w:tc>
        <w:tc>
          <w:tcPr>
            <w:tcW w:w="2160" w:type="dxa"/>
          </w:tcPr>
          <w:p w14:paraId="533CC943" w14:textId="77777777" w:rsidR="00D766E2" w:rsidRPr="00004EAA" w:rsidRDefault="00D766E2" w:rsidP="000D68B7">
            <w:pPr>
              <w:jc w:val="center"/>
              <w:rPr>
                <w:rFonts w:ascii="Arial" w:hAnsi="Arial" w:cs="Arial"/>
                <w:sz w:val="22"/>
                <w:szCs w:val="22"/>
              </w:rPr>
            </w:pPr>
          </w:p>
        </w:tc>
        <w:tc>
          <w:tcPr>
            <w:tcW w:w="1080" w:type="dxa"/>
          </w:tcPr>
          <w:p w14:paraId="5E01E38F" w14:textId="77777777" w:rsidR="00D766E2" w:rsidRPr="00004EAA" w:rsidRDefault="00D766E2" w:rsidP="000D68B7">
            <w:pPr>
              <w:jc w:val="center"/>
              <w:rPr>
                <w:rFonts w:ascii="Arial" w:hAnsi="Arial" w:cs="Arial"/>
                <w:sz w:val="22"/>
                <w:szCs w:val="22"/>
              </w:rPr>
            </w:pPr>
          </w:p>
        </w:tc>
      </w:tr>
      <w:tr w:rsidR="000B208F" w:rsidRPr="00004EAA" w14:paraId="5C8F7E34" w14:textId="77777777" w:rsidTr="000140CD">
        <w:tc>
          <w:tcPr>
            <w:tcW w:w="2448" w:type="dxa"/>
            <w:gridSpan w:val="2"/>
          </w:tcPr>
          <w:p w14:paraId="1F2C9232" w14:textId="4BD3AB14"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15</w:t>
            </w:r>
            <w:r w:rsidR="00AC2974" w:rsidRPr="00004EAA">
              <w:rPr>
                <w:rFonts w:ascii="Arial" w:hAnsi="Arial" w:cs="Arial"/>
                <w:sz w:val="22"/>
                <w:szCs w:val="22"/>
              </w:rPr>
              <w:t xml:space="preserve"> </w:t>
            </w:r>
            <w:r w:rsidRPr="00004EAA">
              <w:rPr>
                <w:rFonts w:ascii="Arial" w:hAnsi="Arial" w:cs="Arial"/>
                <w:sz w:val="22"/>
                <w:szCs w:val="22"/>
              </w:rPr>
              <w:t>-</w:t>
            </w:r>
            <w:r w:rsidR="00AC2974" w:rsidRPr="00004EAA">
              <w:rPr>
                <w:rFonts w:ascii="Arial" w:hAnsi="Arial" w:cs="Arial"/>
                <w:sz w:val="22"/>
                <w:szCs w:val="22"/>
              </w:rPr>
              <w:t xml:space="preserve"> </w:t>
            </w:r>
            <w:r w:rsidRPr="00004EAA">
              <w:rPr>
                <w:rFonts w:ascii="Arial" w:hAnsi="Arial" w:cs="Arial"/>
                <w:sz w:val="22"/>
                <w:szCs w:val="22"/>
              </w:rPr>
              <w:t>120</w:t>
            </w:r>
          </w:p>
        </w:tc>
        <w:tc>
          <w:tcPr>
            <w:tcW w:w="810" w:type="dxa"/>
          </w:tcPr>
          <w:p w14:paraId="0BF13A4B"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374</w:t>
            </w:r>
          </w:p>
        </w:tc>
        <w:tc>
          <w:tcPr>
            <w:tcW w:w="1260" w:type="dxa"/>
          </w:tcPr>
          <w:p w14:paraId="40561694" w14:textId="201DE385" w:rsidR="00D766E2" w:rsidRPr="00004EAA" w:rsidRDefault="003B24CF" w:rsidP="000D68B7">
            <w:pPr>
              <w:jc w:val="center"/>
              <w:rPr>
                <w:rFonts w:ascii="Arial" w:hAnsi="Arial" w:cs="Arial"/>
                <w:sz w:val="22"/>
                <w:szCs w:val="22"/>
              </w:rPr>
            </w:pPr>
            <w:r w:rsidRPr="00004EAA">
              <w:rPr>
                <w:rFonts w:ascii="Arial" w:hAnsi="Arial" w:cs="Arial"/>
                <w:sz w:val="22"/>
                <w:szCs w:val="22"/>
              </w:rPr>
              <w:t>25.7 ± 8.4</w:t>
            </w:r>
          </w:p>
        </w:tc>
        <w:tc>
          <w:tcPr>
            <w:tcW w:w="2070" w:type="dxa"/>
          </w:tcPr>
          <w:p w14:paraId="41AD029C"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8.9 (4.5, 13.4)</w:t>
            </w:r>
          </w:p>
        </w:tc>
        <w:tc>
          <w:tcPr>
            <w:tcW w:w="1080" w:type="dxa"/>
          </w:tcPr>
          <w:p w14:paraId="2549E228" w14:textId="77777777" w:rsidR="00D766E2" w:rsidRPr="00004EAA" w:rsidRDefault="00D766E2" w:rsidP="000D68B7">
            <w:pPr>
              <w:jc w:val="center"/>
              <w:rPr>
                <w:rFonts w:ascii="Arial" w:hAnsi="Arial" w:cs="Arial"/>
                <w:sz w:val="22"/>
                <w:szCs w:val="22"/>
              </w:rPr>
            </w:pPr>
          </w:p>
        </w:tc>
        <w:tc>
          <w:tcPr>
            <w:tcW w:w="2160" w:type="dxa"/>
          </w:tcPr>
          <w:p w14:paraId="1E75D6F3" w14:textId="77777777" w:rsidR="00D766E2" w:rsidRPr="00004EAA" w:rsidRDefault="00D766E2" w:rsidP="000D68B7">
            <w:pPr>
              <w:jc w:val="center"/>
              <w:rPr>
                <w:rFonts w:ascii="Arial" w:hAnsi="Arial" w:cs="Arial"/>
                <w:sz w:val="22"/>
                <w:szCs w:val="22"/>
              </w:rPr>
            </w:pPr>
          </w:p>
        </w:tc>
        <w:tc>
          <w:tcPr>
            <w:tcW w:w="1080" w:type="dxa"/>
          </w:tcPr>
          <w:p w14:paraId="29C3E785" w14:textId="77777777" w:rsidR="00D766E2" w:rsidRPr="00004EAA" w:rsidRDefault="00D766E2" w:rsidP="000D68B7">
            <w:pPr>
              <w:jc w:val="center"/>
              <w:rPr>
                <w:rFonts w:ascii="Arial" w:hAnsi="Arial" w:cs="Arial"/>
                <w:sz w:val="22"/>
                <w:szCs w:val="22"/>
              </w:rPr>
            </w:pPr>
          </w:p>
        </w:tc>
        <w:tc>
          <w:tcPr>
            <w:tcW w:w="2160" w:type="dxa"/>
          </w:tcPr>
          <w:p w14:paraId="5B95987B" w14:textId="77777777" w:rsidR="00D766E2" w:rsidRPr="00004EAA" w:rsidRDefault="00D766E2" w:rsidP="000D68B7">
            <w:pPr>
              <w:jc w:val="center"/>
              <w:rPr>
                <w:rFonts w:ascii="Arial" w:hAnsi="Arial" w:cs="Arial"/>
                <w:sz w:val="22"/>
                <w:szCs w:val="22"/>
              </w:rPr>
            </w:pPr>
          </w:p>
        </w:tc>
        <w:tc>
          <w:tcPr>
            <w:tcW w:w="1080" w:type="dxa"/>
          </w:tcPr>
          <w:p w14:paraId="1507853F" w14:textId="77777777" w:rsidR="00D766E2" w:rsidRPr="00004EAA" w:rsidRDefault="00D766E2" w:rsidP="000D68B7">
            <w:pPr>
              <w:jc w:val="center"/>
              <w:rPr>
                <w:rFonts w:ascii="Arial" w:hAnsi="Arial" w:cs="Arial"/>
                <w:sz w:val="22"/>
                <w:szCs w:val="22"/>
              </w:rPr>
            </w:pPr>
          </w:p>
        </w:tc>
      </w:tr>
      <w:tr w:rsidR="000B208F" w:rsidRPr="00004EAA" w14:paraId="3BC4BBB5" w14:textId="77777777" w:rsidTr="000140CD">
        <w:tc>
          <w:tcPr>
            <w:tcW w:w="2448" w:type="dxa"/>
            <w:gridSpan w:val="2"/>
          </w:tcPr>
          <w:p w14:paraId="07E97333" w14:textId="77777777" w:rsidR="00D766E2" w:rsidRPr="00004EAA" w:rsidRDefault="00D766E2" w:rsidP="000D68B7">
            <w:pPr>
              <w:rPr>
                <w:rFonts w:ascii="Arial" w:hAnsi="Arial" w:cs="Arial"/>
                <w:sz w:val="22"/>
                <w:szCs w:val="22"/>
              </w:rPr>
            </w:pPr>
          </w:p>
        </w:tc>
        <w:tc>
          <w:tcPr>
            <w:tcW w:w="810" w:type="dxa"/>
          </w:tcPr>
          <w:p w14:paraId="21F52AFE" w14:textId="77777777" w:rsidR="00D766E2" w:rsidRPr="00004EAA" w:rsidRDefault="00D766E2" w:rsidP="000D68B7">
            <w:pPr>
              <w:jc w:val="center"/>
              <w:rPr>
                <w:rFonts w:ascii="Arial" w:hAnsi="Arial" w:cs="Arial"/>
                <w:sz w:val="22"/>
                <w:szCs w:val="22"/>
              </w:rPr>
            </w:pPr>
          </w:p>
        </w:tc>
        <w:tc>
          <w:tcPr>
            <w:tcW w:w="1260" w:type="dxa"/>
          </w:tcPr>
          <w:p w14:paraId="557F2658" w14:textId="77777777" w:rsidR="00D766E2" w:rsidRPr="00004EAA" w:rsidRDefault="00D766E2" w:rsidP="000D68B7">
            <w:pPr>
              <w:jc w:val="center"/>
              <w:rPr>
                <w:rFonts w:ascii="Arial" w:hAnsi="Arial" w:cs="Arial"/>
                <w:sz w:val="22"/>
                <w:szCs w:val="22"/>
              </w:rPr>
            </w:pPr>
          </w:p>
        </w:tc>
        <w:tc>
          <w:tcPr>
            <w:tcW w:w="2070" w:type="dxa"/>
          </w:tcPr>
          <w:p w14:paraId="09EED02B" w14:textId="77777777" w:rsidR="00D766E2" w:rsidRPr="00004EAA" w:rsidRDefault="00D766E2" w:rsidP="000D68B7">
            <w:pPr>
              <w:jc w:val="center"/>
              <w:rPr>
                <w:rFonts w:ascii="Arial" w:hAnsi="Arial" w:cs="Arial"/>
                <w:sz w:val="22"/>
                <w:szCs w:val="22"/>
              </w:rPr>
            </w:pPr>
          </w:p>
        </w:tc>
        <w:tc>
          <w:tcPr>
            <w:tcW w:w="1080" w:type="dxa"/>
          </w:tcPr>
          <w:p w14:paraId="29B4BF10" w14:textId="77777777" w:rsidR="00D766E2" w:rsidRPr="00004EAA" w:rsidRDefault="00D766E2" w:rsidP="000D68B7">
            <w:pPr>
              <w:jc w:val="center"/>
              <w:rPr>
                <w:rFonts w:ascii="Arial" w:hAnsi="Arial" w:cs="Arial"/>
                <w:sz w:val="22"/>
                <w:szCs w:val="22"/>
              </w:rPr>
            </w:pPr>
          </w:p>
        </w:tc>
        <w:tc>
          <w:tcPr>
            <w:tcW w:w="2160" w:type="dxa"/>
          </w:tcPr>
          <w:p w14:paraId="1612A08E" w14:textId="77777777" w:rsidR="00D766E2" w:rsidRPr="00004EAA" w:rsidRDefault="00D766E2" w:rsidP="000D68B7">
            <w:pPr>
              <w:jc w:val="center"/>
              <w:rPr>
                <w:rFonts w:ascii="Arial" w:hAnsi="Arial" w:cs="Arial"/>
                <w:sz w:val="22"/>
                <w:szCs w:val="22"/>
              </w:rPr>
            </w:pPr>
          </w:p>
        </w:tc>
        <w:tc>
          <w:tcPr>
            <w:tcW w:w="1080" w:type="dxa"/>
          </w:tcPr>
          <w:p w14:paraId="63A635F6" w14:textId="77777777" w:rsidR="00D766E2" w:rsidRPr="00004EAA" w:rsidRDefault="00D766E2" w:rsidP="000D68B7">
            <w:pPr>
              <w:jc w:val="center"/>
              <w:rPr>
                <w:rFonts w:ascii="Arial" w:hAnsi="Arial" w:cs="Arial"/>
                <w:sz w:val="22"/>
                <w:szCs w:val="22"/>
              </w:rPr>
            </w:pPr>
          </w:p>
        </w:tc>
        <w:tc>
          <w:tcPr>
            <w:tcW w:w="2160" w:type="dxa"/>
          </w:tcPr>
          <w:p w14:paraId="7A70F80E" w14:textId="77777777" w:rsidR="00D766E2" w:rsidRPr="00004EAA" w:rsidRDefault="00D766E2" w:rsidP="000D68B7">
            <w:pPr>
              <w:jc w:val="center"/>
              <w:rPr>
                <w:rFonts w:ascii="Arial" w:hAnsi="Arial" w:cs="Arial"/>
                <w:sz w:val="22"/>
                <w:szCs w:val="22"/>
              </w:rPr>
            </w:pPr>
          </w:p>
        </w:tc>
        <w:tc>
          <w:tcPr>
            <w:tcW w:w="1080" w:type="dxa"/>
          </w:tcPr>
          <w:p w14:paraId="5AE91B2F" w14:textId="77777777" w:rsidR="00D766E2" w:rsidRPr="00004EAA" w:rsidRDefault="00D766E2" w:rsidP="000D68B7">
            <w:pPr>
              <w:jc w:val="center"/>
              <w:rPr>
                <w:rFonts w:ascii="Arial" w:hAnsi="Arial" w:cs="Arial"/>
                <w:sz w:val="22"/>
                <w:szCs w:val="22"/>
              </w:rPr>
            </w:pPr>
          </w:p>
        </w:tc>
      </w:tr>
      <w:tr w:rsidR="000B208F" w:rsidRPr="00004EAA" w14:paraId="7DD62F5F" w14:textId="77777777" w:rsidTr="000140CD">
        <w:tc>
          <w:tcPr>
            <w:tcW w:w="3258" w:type="dxa"/>
            <w:gridSpan w:val="3"/>
            <w:vAlign w:val="center"/>
          </w:tcPr>
          <w:p w14:paraId="0561DC3C" w14:textId="09E9974C" w:rsidR="00D766E2" w:rsidRPr="00004EAA" w:rsidRDefault="003F7B29" w:rsidP="000D68B7">
            <w:pPr>
              <w:rPr>
                <w:rFonts w:ascii="Arial" w:hAnsi="Arial" w:cs="Arial"/>
                <w:sz w:val="22"/>
                <w:szCs w:val="22"/>
              </w:rPr>
            </w:pPr>
            <w:r w:rsidRPr="00004EAA">
              <w:rPr>
                <w:rFonts w:ascii="Arial" w:hAnsi="Arial" w:cs="Arial"/>
                <w:sz w:val="22"/>
                <w:szCs w:val="22"/>
              </w:rPr>
              <w:t>Health-related factors</w:t>
            </w:r>
          </w:p>
        </w:tc>
        <w:tc>
          <w:tcPr>
            <w:tcW w:w="1260" w:type="dxa"/>
          </w:tcPr>
          <w:p w14:paraId="164A963B" w14:textId="77777777" w:rsidR="00D766E2" w:rsidRPr="00004EAA" w:rsidRDefault="00D766E2" w:rsidP="000D68B7">
            <w:pPr>
              <w:jc w:val="center"/>
              <w:rPr>
                <w:rFonts w:ascii="Arial" w:hAnsi="Arial" w:cs="Arial"/>
                <w:sz w:val="22"/>
                <w:szCs w:val="22"/>
              </w:rPr>
            </w:pPr>
          </w:p>
        </w:tc>
        <w:tc>
          <w:tcPr>
            <w:tcW w:w="2070" w:type="dxa"/>
          </w:tcPr>
          <w:p w14:paraId="46722442" w14:textId="77777777" w:rsidR="00D766E2" w:rsidRPr="00004EAA" w:rsidRDefault="00D766E2" w:rsidP="000D68B7">
            <w:pPr>
              <w:jc w:val="center"/>
              <w:rPr>
                <w:rFonts w:ascii="Arial" w:hAnsi="Arial" w:cs="Arial"/>
                <w:sz w:val="22"/>
                <w:szCs w:val="22"/>
              </w:rPr>
            </w:pPr>
          </w:p>
        </w:tc>
        <w:tc>
          <w:tcPr>
            <w:tcW w:w="1080" w:type="dxa"/>
          </w:tcPr>
          <w:p w14:paraId="23E5D51D" w14:textId="77777777" w:rsidR="00D766E2" w:rsidRPr="00004EAA" w:rsidRDefault="00D766E2" w:rsidP="000D68B7">
            <w:pPr>
              <w:jc w:val="center"/>
              <w:rPr>
                <w:rFonts w:ascii="Arial" w:hAnsi="Arial" w:cs="Arial"/>
                <w:sz w:val="22"/>
                <w:szCs w:val="22"/>
              </w:rPr>
            </w:pPr>
          </w:p>
        </w:tc>
        <w:tc>
          <w:tcPr>
            <w:tcW w:w="2160" w:type="dxa"/>
          </w:tcPr>
          <w:p w14:paraId="432D8AE8" w14:textId="77777777" w:rsidR="00D766E2" w:rsidRPr="00004EAA" w:rsidRDefault="00D766E2" w:rsidP="000D68B7">
            <w:pPr>
              <w:jc w:val="center"/>
              <w:rPr>
                <w:rFonts w:ascii="Arial" w:hAnsi="Arial" w:cs="Arial"/>
                <w:sz w:val="22"/>
                <w:szCs w:val="22"/>
              </w:rPr>
            </w:pPr>
          </w:p>
        </w:tc>
        <w:tc>
          <w:tcPr>
            <w:tcW w:w="1080" w:type="dxa"/>
          </w:tcPr>
          <w:p w14:paraId="4536CA29" w14:textId="77777777" w:rsidR="00D766E2" w:rsidRPr="00004EAA" w:rsidRDefault="00D766E2" w:rsidP="000D68B7">
            <w:pPr>
              <w:jc w:val="center"/>
              <w:rPr>
                <w:rFonts w:ascii="Arial" w:hAnsi="Arial" w:cs="Arial"/>
                <w:sz w:val="22"/>
                <w:szCs w:val="22"/>
              </w:rPr>
            </w:pPr>
          </w:p>
        </w:tc>
        <w:tc>
          <w:tcPr>
            <w:tcW w:w="2160" w:type="dxa"/>
          </w:tcPr>
          <w:p w14:paraId="61F6659A" w14:textId="77777777" w:rsidR="00D766E2" w:rsidRPr="00004EAA" w:rsidRDefault="00D766E2" w:rsidP="000D68B7">
            <w:pPr>
              <w:jc w:val="center"/>
              <w:rPr>
                <w:rFonts w:ascii="Arial" w:hAnsi="Arial" w:cs="Arial"/>
                <w:sz w:val="22"/>
                <w:szCs w:val="22"/>
              </w:rPr>
            </w:pPr>
          </w:p>
        </w:tc>
        <w:tc>
          <w:tcPr>
            <w:tcW w:w="1080" w:type="dxa"/>
          </w:tcPr>
          <w:p w14:paraId="44A4B590" w14:textId="77777777" w:rsidR="00D766E2" w:rsidRPr="00004EAA" w:rsidRDefault="00D766E2" w:rsidP="000D68B7">
            <w:pPr>
              <w:jc w:val="center"/>
              <w:rPr>
                <w:rFonts w:ascii="Arial" w:hAnsi="Arial" w:cs="Arial"/>
                <w:sz w:val="22"/>
                <w:szCs w:val="22"/>
              </w:rPr>
            </w:pPr>
          </w:p>
        </w:tc>
      </w:tr>
      <w:tr w:rsidR="000B208F" w:rsidRPr="00004EAA" w14:paraId="39A9E7DA" w14:textId="77777777" w:rsidTr="000140CD">
        <w:tc>
          <w:tcPr>
            <w:tcW w:w="2358" w:type="dxa"/>
          </w:tcPr>
          <w:p w14:paraId="1CE45C74" w14:textId="3C743D12" w:rsidR="00D766E2" w:rsidRPr="00004EAA" w:rsidRDefault="00D06007" w:rsidP="000D68B7">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Diabetes</w:t>
            </w:r>
          </w:p>
        </w:tc>
        <w:tc>
          <w:tcPr>
            <w:tcW w:w="900" w:type="dxa"/>
            <w:gridSpan w:val="2"/>
          </w:tcPr>
          <w:p w14:paraId="7FBB9B3D" w14:textId="77777777" w:rsidR="00D766E2" w:rsidRPr="00004EAA" w:rsidRDefault="00D766E2" w:rsidP="000D68B7">
            <w:pPr>
              <w:jc w:val="center"/>
              <w:rPr>
                <w:rFonts w:ascii="Arial" w:hAnsi="Arial" w:cs="Arial"/>
                <w:sz w:val="22"/>
                <w:szCs w:val="22"/>
              </w:rPr>
            </w:pPr>
          </w:p>
        </w:tc>
        <w:tc>
          <w:tcPr>
            <w:tcW w:w="1260" w:type="dxa"/>
          </w:tcPr>
          <w:p w14:paraId="5B3F6FD7" w14:textId="77777777" w:rsidR="00D766E2" w:rsidRPr="00004EAA" w:rsidRDefault="00D766E2" w:rsidP="000D68B7">
            <w:pPr>
              <w:jc w:val="center"/>
              <w:rPr>
                <w:rFonts w:ascii="Arial" w:hAnsi="Arial" w:cs="Arial"/>
                <w:sz w:val="22"/>
                <w:szCs w:val="22"/>
              </w:rPr>
            </w:pPr>
          </w:p>
        </w:tc>
        <w:tc>
          <w:tcPr>
            <w:tcW w:w="2070" w:type="dxa"/>
          </w:tcPr>
          <w:p w14:paraId="2BB26E89" w14:textId="77777777" w:rsidR="00D766E2" w:rsidRPr="00004EAA" w:rsidRDefault="00D766E2" w:rsidP="000D68B7">
            <w:pPr>
              <w:jc w:val="center"/>
              <w:rPr>
                <w:rFonts w:ascii="Arial" w:hAnsi="Arial" w:cs="Arial"/>
                <w:sz w:val="22"/>
                <w:szCs w:val="22"/>
              </w:rPr>
            </w:pPr>
          </w:p>
        </w:tc>
        <w:tc>
          <w:tcPr>
            <w:tcW w:w="1080" w:type="dxa"/>
          </w:tcPr>
          <w:p w14:paraId="77475907"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0.002</w:t>
            </w:r>
          </w:p>
        </w:tc>
        <w:tc>
          <w:tcPr>
            <w:tcW w:w="2160" w:type="dxa"/>
          </w:tcPr>
          <w:p w14:paraId="072F6AE4" w14:textId="77777777" w:rsidR="00D766E2" w:rsidRPr="00004EAA" w:rsidRDefault="00D766E2" w:rsidP="000D68B7">
            <w:pPr>
              <w:jc w:val="center"/>
              <w:rPr>
                <w:rFonts w:ascii="Arial" w:hAnsi="Arial" w:cs="Arial"/>
                <w:sz w:val="22"/>
                <w:szCs w:val="22"/>
              </w:rPr>
            </w:pPr>
          </w:p>
        </w:tc>
        <w:tc>
          <w:tcPr>
            <w:tcW w:w="1080" w:type="dxa"/>
          </w:tcPr>
          <w:p w14:paraId="41245E5B" w14:textId="77777777" w:rsidR="00D766E2" w:rsidRPr="00004EAA" w:rsidRDefault="00D766E2" w:rsidP="000D68B7">
            <w:pPr>
              <w:jc w:val="center"/>
              <w:rPr>
                <w:rFonts w:ascii="Arial" w:hAnsi="Arial" w:cs="Arial"/>
                <w:sz w:val="22"/>
                <w:szCs w:val="22"/>
              </w:rPr>
            </w:pPr>
          </w:p>
        </w:tc>
        <w:tc>
          <w:tcPr>
            <w:tcW w:w="2160" w:type="dxa"/>
          </w:tcPr>
          <w:p w14:paraId="2B44A55F" w14:textId="77777777" w:rsidR="00D766E2" w:rsidRPr="00004EAA" w:rsidRDefault="00D766E2" w:rsidP="000D68B7">
            <w:pPr>
              <w:jc w:val="center"/>
              <w:rPr>
                <w:rFonts w:ascii="Arial" w:hAnsi="Arial" w:cs="Arial"/>
                <w:sz w:val="22"/>
                <w:szCs w:val="22"/>
              </w:rPr>
            </w:pPr>
          </w:p>
        </w:tc>
        <w:tc>
          <w:tcPr>
            <w:tcW w:w="1080" w:type="dxa"/>
          </w:tcPr>
          <w:p w14:paraId="0388FEF6" w14:textId="77777777" w:rsidR="00D766E2" w:rsidRPr="00004EAA" w:rsidRDefault="00D766E2" w:rsidP="000D68B7">
            <w:pPr>
              <w:jc w:val="center"/>
              <w:rPr>
                <w:rFonts w:ascii="Arial" w:hAnsi="Arial" w:cs="Arial"/>
                <w:sz w:val="22"/>
                <w:szCs w:val="22"/>
              </w:rPr>
            </w:pPr>
          </w:p>
        </w:tc>
      </w:tr>
      <w:tr w:rsidR="000B208F" w:rsidRPr="00004EAA" w14:paraId="7BA43531" w14:textId="77777777" w:rsidTr="000140CD">
        <w:tc>
          <w:tcPr>
            <w:tcW w:w="2358" w:type="dxa"/>
          </w:tcPr>
          <w:p w14:paraId="463070C9" w14:textId="5257AABD"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No history</w:t>
            </w:r>
          </w:p>
        </w:tc>
        <w:tc>
          <w:tcPr>
            <w:tcW w:w="900" w:type="dxa"/>
            <w:gridSpan w:val="2"/>
          </w:tcPr>
          <w:p w14:paraId="4B6399A6"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2,025</w:t>
            </w:r>
          </w:p>
        </w:tc>
        <w:tc>
          <w:tcPr>
            <w:tcW w:w="1260" w:type="dxa"/>
          </w:tcPr>
          <w:p w14:paraId="470A4BD9" w14:textId="779A4022" w:rsidR="00D766E2" w:rsidRPr="00004EAA" w:rsidRDefault="003B24CF" w:rsidP="000D68B7">
            <w:pPr>
              <w:jc w:val="center"/>
              <w:rPr>
                <w:rFonts w:ascii="Arial" w:hAnsi="Arial" w:cs="Arial"/>
                <w:sz w:val="22"/>
                <w:szCs w:val="22"/>
              </w:rPr>
            </w:pPr>
            <w:r w:rsidRPr="00004EAA">
              <w:rPr>
                <w:rFonts w:ascii="Arial" w:hAnsi="Arial" w:cs="Arial"/>
                <w:sz w:val="22"/>
                <w:szCs w:val="22"/>
              </w:rPr>
              <w:t>25.1 ± 8.7</w:t>
            </w:r>
          </w:p>
        </w:tc>
        <w:tc>
          <w:tcPr>
            <w:tcW w:w="2070" w:type="dxa"/>
          </w:tcPr>
          <w:p w14:paraId="710C95CD"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0ADBCEBD" w14:textId="77777777" w:rsidR="00D766E2" w:rsidRPr="00004EAA" w:rsidRDefault="00D766E2" w:rsidP="000D68B7">
            <w:pPr>
              <w:jc w:val="center"/>
              <w:rPr>
                <w:rFonts w:ascii="Arial" w:hAnsi="Arial" w:cs="Arial"/>
                <w:sz w:val="22"/>
                <w:szCs w:val="22"/>
              </w:rPr>
            </w:pPr>
          </w:p>
        </w:tc>
        <w:tc>
          <w:tcPr>
            <w:tcW w:w="2160" w:type="dxa"/>
          </w:tcPr>
          <w:p w14:paraId="2D96E67A" w14:textId="77777777" w:rsidR="00D766E2" w:rsidRPr="00004EAA" w:rsidRDefault="00D766E2" w:rsidP="000D68B7">
            <w:pPr>
              <w:jc w:val="center"/>
              <w:rPr>
                <w:rFonts w:ascii="Arial" w:hAnsi="Arial" w:cs="Arial"/>
                <w:sz w:val="22"/>
                <w:szCs w:val="22"/>
              </w:rPr>
            </w:pPr>
          </w:p>
        </w:tc>
        <w:tc>
          <w:tcPr>
            <w:tcW w:w="1080" w:type="dxa"/>
          </w:tcPr>
          <w:p w14:paraId="1114AA8B" w14:textId="77777777" w:rsidR="00D766E2" w:rsidRPr="00004EAA" w:rsidRDefault="00D766E2" w:rsidP="000D68B7">
            <w:pPr>
              <w:jc w:val="center"/>
              <w:rPr>
                <w:rFonts w:ascii="Arial" w:hAnsi="Arial" w:cs="Arial"/>
                <w:sz w:val="22"/>
                <w:szCs w:val="22"/>
              </w:rPr>
            </w:pPr>
          </w:p>
        </w:tc>
        <w:tc>
          <w:tcPr>
            <w:tcW w:w="2160" w:type="dxa"/>
          </w:tcPr>
          <w:p w14:paraId="60DF5044" w14:textId="77777777" w:rsidR="00D766E2" w:rsidRPr="00004EAA" w:rsidRDefault="00D766E2" w:rsidP="000D68B7">
            <w:pPr>
              <w:jc w:val="center"/>
              <w:rPr>
                <w:rFonts w:ascii="Arial" w:hAnsi="Arial" w:cs="Arial"/>
                <w:sz w:val="22"/>
                <w:szCs w:val="22"/>
              </w:rPr>
            </w:pPr>
          </w:p>
        </w:tc>
        <w:tc>
          <w:tcPr>
            <w:tcW w:w="1080" w:type="dxa"/>
          </w:tcPr>
          <w:p w14:paraId="72171C43" w14:textId="77777777" w:rsidR="00D766E2" w:rsidRPr="00004EAA" w:rsidRDefault="00D766E2" w:rsidP="000D68B7">
            <w:pPr>
              <w:jc w:val="center"/>
              <w:rPr>
                <w:rFonts w:ascii="Arial" w:hAnsi="Arial" w:cs="Arial"/>
                <w:sz w:val="22"/>
                <w:szCs w:val="22"/>
              </w:rPr>
            </w:pPr>
          </w:p>
        </w:tc>
      </w:tr>
      <w:tr w:rsidR="000B208F" w:rsidRPr="00004EAA" w14:paraId="2CE80B03" w14:textId="77777777" w:rsidTr="000140CD">
        <w:tc>
          <w:tcPr>
            <w:tcW w:w="2358" w:type="dxa"/>
          </w:tcPr>
          <w:p w14:paraId="65998692" w14:textId="083DEE47"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Diet controlled</w:t>
            </w:r>
          </w:p>
        </w:tc>
        <w:tc>
          <w:tcPr>
            <w:tcW w:w="900" w:type="dxa"/>
            <w:gridSpan w:val="2"/>
          </w:tcPr>
          <w:p w14:paraId="4DCC6CEC"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34</w:t>
            </w:r>
          </w:p>
        </w:tc>
        <w:tc>
          <w:tcPr>
            <w:tcW w:w="1260" w:type="dxa"/>
          </w:tcPr>
          <w:p w14:paraId="367B8A6D" w14:textId="2814632E" w:rsidR="00D766E2" w:rsidRPr="00004EAA" w:rsidRDefault="003B24CF" w:rsidP="000D68B7">
            <w:pPr>
              <w:jc w:val="center"/>
              <w:rPr>
                <w:rFonts w:ascii="Arial" w:hAnsi="Arial" w:cs="Arial"/>
                <w:sz w:val="22"/>
                <w:szCs w:val="22"/>
              </w:rPr>
            </w:pPr>
            <w:r w:rsidRPr="00004EAA">
              <w:rPr>
                <w:rFonts w:ascii="Arial" w:hAnsi="Arial" w:cs="Arial"/>
                <w:sz w:val="22"/>
                <w:szCs w:val="22"/>
              </w:rPr>
              <w:t>24.1 ± 8.1</w:t>
            </w:r>
          </w:p>
        </w:tc>
        <w:tc>
          <w:tcPr>
            <w:tcW w:w="2070" w:type="dxa"/>
          </w:tcPr>
          <w:p w14:paraId="3C7A58A1"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-3.4 (-13.9, 8.5)</w:t>
            </w:r>
          </w:p>
        </w:tc>
        <w:tc>
          <w:tcPr>
            <w:tcW w:w="1080" w:type="dxa"/>
          </w:tcPr>
          <w:p w14:paraId="3CA6FAF2" w14:textId="77777777" w:rsidR="00D766E2" w:rsidRPr="00004EAA" w:rsidRDefault="00D766E2" w:rsidP="000D68B7">
            <w:pPr>
              <w:jc w:val="center"/>
              <w:rPr>
                <w:rFonts w:ascii="Arial" w:hAnsi="Arial" w:cs="Arial"/>
                <w:sz w:val="22"/>
                <w:szCs w:val="22"/>
              </w:rPr>
            </w:pPr>
          </w:p>
        </w:tc>
        <w:tc>
          <w:tcPr>
            <w:tcW w:w="2160" w:type="dxa"/>
          </w:tcPr>
          <w:p w14:paraId="6CF5E350" w14:textId="77777777" w:rsidR="00D766E2" w:rsidRPr="00004EAA" w:rsidRDefault="00D766E2" w:rsidP="000D68B7">
            <w:pPr>
              <w:jc w:val="center"/>
              <w:rPr>
                <w:rFonts w:ascii="Arial" w:hAnsi="Arial" w:cs="Arial"/>
                <w:sz w:val="22"/>
                <w:szCs w:val="22"/>
              </w:rPr>
            </w:pPr>
          </w:p>
        </w:tc>
        <w:tc>
          <w:tcPr>
            <w:tcW w:w="1080" w:type="dxa"/>
          </w:tcPr>
          <w:p w14:paraId="301E6641" w14:textId="77777777" w:rsidR="00D766E2" w:rsidRPr="00004EAA" w:rsidRDefault="00D766E2" w:rsidP="000D68B7">
            <w:pPr>
              <w:jc w:val="center"/>
              <w:rPr>
                <w:rFonts w:ascii="Arial" w:hAnsi="Arial" w:cs="Arial"/>
                <w:sz w:val="22"/>
                <w:szCs w:val="22"/>
              </w:rPr>
            </w:pPr>
          </w:p>
        </w:tc>
        <w:tc>
          <w:tcPr>
            <w:tcW w:w="2160" w:type="dxa"/>
          </w:tcPr>
          <w:p w14:paraId="19459E90" w14:textId="77777777" w:rsidR="00D766E2" w:rsidRPr="00004EAA" w:rsidRDefault="00D766E2" w:rsidP="000D68B7">
            <w:pPr>
              <w:jc w:val="center"/>
              <w:rPr>
                <w:rFonts w:ascii="Arial" w:hAnsi="Arial" w:cs="Arial"/>
                <w:sz w:val="22"/>
                <w:szCs w:val="22"/>
              </w:rPr>
            </w:pPr>
          </w:p>
        </w:tc>
        <w:tc>
          <w:tcPr>
            <w:tcW w:w="1080" w:type="dxa"/>
          </w:tcPr>
          <w:p w14:paraId="1EE0B0B6" w14:textId="77777777" w:rsidR="00D766E2" w:rsidRPr="00004EAA" w:rsidRDefault="00D766E2" w:rsidP="000D68B7">
            <w:pPr>
              <w:jc w:val="center"/>
              <w:rPr>
                <w:rFonts w:ascii="Arial" w:hAnsi="Arial" w:cs="Arial"/>
                <w:sz w:val="22"/>
                <w:szCs w:val="22"/>
              </w:rPr>
            </w:pPr>
          </w:p>
        </w:tc>
      </w:tr>
      <w:tr w:rsidR="000B208F" w:rsidRPr="00004EAA" w14:paraId="103272EC" w14:textId="77777777" w:rsidTr="000140CD">
        <w:tc>
          <w:tcPr>
            <w:tcW w:w="2358" w:type="dxa"/>
          </w:tcPr>
          <w:p w14:paraId="5CFB4436" w14:textId="4AEAD68F"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Non-insulin dependent</w:t>
            </w:r>
          </w:p>
        </w:tc>
        <w:tc>
          <w:tcPr>
            <w:tcW w:w="900" w:type="dxa"/>
            <w:gridSpan w:val="2"/>
          </w:tcPr>
          <w:p w14:paraId="2E74A874"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107</w:t>
            </w:r>
          </w:p>
        </w:tc>
        <w:tc>
          <w:tcPr>
            <w:tcW w:w="1260" w:type="dxa"/>
          </w:tcPr>
          <w:p w14:paraId="4C6F4601" w14:textId="4194F427" w:rsidR="00D766E2" w:rsidRPr="00004EAA" w:rsidRDefault="003B24CF" w:rsidP="000D68B7">
            <w:pPr>
              <w:jc w:val="center"/>
              <w:rPr>
                <w:rFonts w:ascii="Arial" w:hAnsi="Arial" w:cs="Arial"/>
                <w:sz w:val="22"/>
                <w:szCs w:val="22"/>
              </w:rPr>
            </w:pPr>
            <w:r w:rsidRPr="00004EAA">
              <w:rPr>
                <w:rFonts w:ascii="Arial" w:hAnsi="Arial" w:cs="Arial"/>
                <w:sz w:val="22"/>
                <w:szCs w:val="22"/>
              </w:rPr>
              <w:t>22.6 ± 7.4</w:t>
            </w:r>
          </w:p>
        </w:tc>
        <w:tc>
          <w:tcPr>
            <w:tcW w:w="2070" w:type="dxa"/>
          </w:tcPr>
          <w:p w14:paraId="63DD625D"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-9.6 (-15.4, -3.3)</w:t>
            </w:r>
          </w:p>
        </w:tc>
        <w:tc>
          <w:tcPr>
            <w:tcW w:w="1080" w:type="dxa"/>
          </w:tcPr>
          <w:p w14:paraId="3F1366FF" w14:textId="77777777" w:rsidR="00D766E2" w:rsidRPr="00004EAA" w:rsidRDefault="00D766E2" w:rsidP="000D68B7">
            <w:pPr>
              <w:jc w:val="center"/>
              <w:rPr>
                <w:rFonts w:ascii="Arial" w:hAnsi="Arial" w:cs="Arial"/>
                <w:sz w:val="22"/>
                <w:szCs w:val="22"/>
              </w:rPr>
            </w:pPr>
          </w:p>
        </w:tc>
        <w:tc>
          <w:tcPr>
            <w:tcW w:w="2160" w:type="dxa"/>
          </w:tcPr>
          <w:p w14:paraId="66631CFA" w14:textId="77777777" w:rsidR="00D766E2" w:rsidRPr="00004EAA" w:rsidRDefault="00D766E2" w:rsidP="000D68B7">
            <w:pPr>
              <w:jc w:val="center"/>
              <w:rPr>
                <w:rFonts w:ascii="Arial" w:hAnsi="Arial" w:cs="Arial"/>
                <w:sz w:val="22"/>
                <w:szCs w:val="22"/>
              </w:rPr>
            </w:pPr>
          </w:p>
        </w:tc>
        <w:tc>
          <w:tcPr>
            <w:tcW w:w="1080" w:type="dxa"/>
          </w:tcPr>
          <w:p w14:paraId="035B8295" w14:textId="77777777" w:rsidR="00D766E2" w:rsidRPr="00004EAA" w:rsidRDefault="00D766E2" w:rsidP="000D68B7">
            <w:pPr>
              <w:jc w:val="center"/>
              <w:rPr>
                <w:rFonts w:ascii="Arial" w:hAnsi="Arial" w:cs="Arial"/>
                <w:sz w:val="22"/>
                <w:szCs w:val="22"/>
              </w:rPr>
            </w:pPr>
          </w:p>
        </w:tc>
        <w:tc>
          <w:tcPr>
            <w:tcW w:w="2160" w:type="dxa"/>
          </w:tcPr>
          <w:p w14:paraId="68AD46D9" w14:textId="77777777" w:rsidR="00D766E2" w:rsidRPr="00004EAA" w:rsidRDefault="00D766E2" w:rsidP="000D68B7">
            <w:pPr>
              <w:jc w:val="center"/>
              <w:rPr>
                <w:rFonts w:ascii="Arial" w:hAnsi="Arial" w:cs="Arial"/>
                <w:sz w:val="22"/>
                <w:szCs w:val="22"/>
              </w:rPr>
            </w:pPr>
          </w:p>
        </w:tc>
        <w:tc>
          <w:tcPr>
            <w:tcW w:w="1080" w:type="dxa"/>
          </w:tcPr>
          <w:p w14:paraId="5A83DFED" w14:textId="77777777" w:rsidR="00D766E2" w:rsidRPr="00004EAA" w:rsidRDefault="00D766E2" w:rsidP="000D68B7">
            <w:pPr>
              <w:jc w:val="center"/>
              <w:rPr>
                <w:rFonts w:ascii="Arial" w:hAnsi="Arial" w:cs="Arial"/>
                <w:sz w:val="22"/>
                <w:szCs w:val="22"/>
              </w:rPr>
            </w:pPr>
          </w:p>
        </w:tc>
      </w:tr>
      <w:tr w:rsidR="000B208F" w:rsidRPr="00004EAA" w14:paraId="06F12352" w14:textId="77777777" w:rsidTr="000140CD">
        <w:tc>
          <w:tcPr>
            <w:tcW w:w="2358" w:type="dxa"/>
          </w:tcPr>
          <w:p w14:paraId="7A6F89D1" w14:textId="2E3611B4"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Insulin dependent</w:t>
            </w:r>
          </w:p>
        </w:tc>
        <w:tc>
          <w:tcPr>
            <w:tcW w:w="900" w:type="dxa"/>
            <w:gridSpan w:val="2"/>
          </w:tcPr>
          <w:p w14:paraId="24071F13"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25</w:t>
            </w:r>
          </w:p>
        </w:tc>
        <w:tc>
          <w:tcPr>
            <w:tcW w:w="1260" w:type="dxa"/>
          </w:tcPr>
          <w:p w14:paraId="403FD107" w14:textId="3A864EF3" w:rsidR="00D766E2" w:rsidRPr="00004EAA" w:rsidRDefault="003B24CF" w:rsidP="000D68B7">
            <w:pPr>
              <w:jc w:val="center"/>
              <w:rPr>
                <w:rFonts w:ascii="Arial" w:hAnsi="Arial" w:cs="Arial"/>
                <w:sz w:val="22"/>
                <w:szCs w:val="22"/>
              </w:rPr>
            </w:pPr>
            <w:r w:rsidRPr="00004EAA">
              <w:rPr>
                <w:rFonts w:ascii="Arial" w:hAnsi="Arial" w:cs="Arial"/>
                <w:sz w:val="22"/>
                <w:szCs w:val="22"/>
              </w:rPr>
              <w:t>20.7 ± 6.2</w:t>
            </w:r>
          </w:p>
        </w:tc>
        <w:tc>
          <w:tcPr>
            <w:tcW w:w="2070" w:type="dxa"/>
          </w:tcPr>
          <w:p w14:paraId="6B42CB10"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-16.3 (-26.8, -4.2)</w:t>
            </w:r>
          </w:p>
        </w:tc>
        <w:tc>
          <w:tcPr>
            <w:tcW w:w="1080" w:type="dxa"/>
          </w:tcPr>
          <w:p w14:paraId="7C7516A0" w14:textId="77777777" w:rsidR="00D766E2" w:rsidRPr="00004EAA" w:rsidRDefault="00D766E2" w:rsidP="000D68B7">
            <w:pPr>
              <w:jc w:val="center"/>
              <w:rPr>
                <w:rFonts w:ascii="Arial" w:hAnsi="Arial" w:cs="Arial"/>
                <w:sz w:val="22"/>
                <w:szCs w:val="22"/>
              </w:rPr>
            </w:pPr>
          </w:p>
        </w:tc>
        <w:tc>
          <w:tcPr>
            <w:tcW w:w="2160" w:type="dxa"/>
          </w:tcPr>
          <w:p w14:paraId="32F1F508" w14:textId="77777777" w:rsidR="00D766E2" w:rsidRPr="00004EAA" w:rsidRDefault="00D766E2" w:rsidP="000D68B7">
            <w:pPr>
              <w:jc w:val="center"/>
              <w:rPr>
                <w:rFonts w:ascii="Arial" w:hAnsi="Arial" w:cs="Arial"/>
                <w:sz w:val="22"/>
                <w:szCs w:val="22"/>
              </w:rPr>
            </w:pPr>
          </w:p>
        </w:tc>
        <w:tc>
          <w:tcPr>
            <w:tcW w:w="1080" w:type="dxa"/>
          </w:tcPr>
          <w:p w14:paraId="075205F5" w14:textId="77777777" w:rsidR="00D766E2" w:rsidRPr="00004EAA" w:rsidRDefault="00D766E2" w:rsidP="000D68B7">
            <w:pPr>
              <w:jc w:val="center"/>
              <w:rPr>
                <w:rFonts w:ascii="Arial" w:hAnsi="Arial" w:cs="Arial"/>
                <w:sz w:val="22"/>
                <w:szCs w:val="22"/>
              </w:rPr>
            </w:pPr>
          </w:p>
        </w:tc>
        <w:tc>
          <w:tcPr>
            <w:tcW w:w="2160" w:type="dxa"/>
          </w:tcPr>
          <w:p w14:paraId="70BB3781" w14:textId="77777777" w:rsidR="00D766E2" w:rsidRPr="00004EAA" w:rsidRDefault="00D766E2" w:rsidP="000D68B7">
            <w:pPr>
              <w:jc w:val="center"/>
              <w:rPr>
                <w:rFonts w:ascii="Arial" w:hAnsi="Arial" w:cs="Arial"/>
                <w:sz w:val="22"/>
                <w:szCs w:val="22"/>
              </w:rPr>
            </w:pPr>
          </w:p>
        </w:tc>
        <w:tc>
          <w:tcPr>
            <w:tcW w:w="1080" w:type="dxa"/>
          </w:tcPr>
          <w:p w14:paraId="594D5635" w14:textId="77777777" w:rsidR="00D766E2" w:rsidRPr="00004EAA" w:rsidRDefault="00D766E2" w:rsidP="000D68B7">
            <w:pPr>
              <w:jc w:val="center"/>
              <w:rPr>
                <w:rFonts w:ascii="Arial" w:hAnsi="Arial" w:cs="Arial"/>
                <w:sz w:val="22"/>
                <w:szCs w:val="22"/>
              </w:rPr>
            </w:pPr>
          </w:p>
        </w:tc>
      </w:tr>
      <w:tr w:rsidR="000B208F" w:rsidRPr="00004EAA" w14:paraId="72A52AC0" w14:textId="77777777" w:rsidTr="000140CD">
        <w:tc>
          <w:tcPr>
            <w:tcW w:w="2358" w:type="dxa"/>
          </w:tcPr>
          <w:p w14:paraId="6BE4C220" w14:textId="77777777" w:rsidR="00D766E2" w:rsidRPr="00004EAA" w:rsidRDefault="00D766E2" w:rsidP="000D68B7">
            <w:pPr>
              <w:rPr>
                <w:rFonts w:ascii="Arial" w:hAnsi="Arial" w:cs="Arial"/>
                <w:sz w:val="22"/>
                <w:szCs w:val="22"/>
              </w:rPr>
            </w:pPr>
          </w:p>
        </w:tc>
        <w:tc>
          <w:tcPr>
            <w:tcW w:w="900" w:type="dxa"/>
            <w:gridSpan w:val="2"/>
          </w:tcPr>
          <w:p w14:paraId="41F82E73" w14:textId="77777777" w:rsidR="00D766E2" w:rsidRPr="00004EAA" w:rsidRDefault="00D766E2" w:rsidP="000D68B7">
            <w:pPr>
              <w:jc w:val="center"/>
              <w:rPr>
                <w:rFonts w:ascii="Arial" w:hAnsi="Arial" w:cs="Arial"/>
                <w:sz w:val="22"/>
                <w:szCs w:val="22"/>
              </w:rPr>
            </w:pPr>
          </w:p>
        </w:tc>
        <w:tc>
          <w:tcPr>
            <w:tcW w:w="1260" w:type="dxa"/>
          </w:tcPr>
          <w:p w14:paraId="691AD01C" w14:textId="77777777" w:rsidR="00D766E2" w:rsidRPr="00004EAA" w:rsidRDefault="00D766E2" w:rsidP="000D68B7">
            <w:pPr>
              <w:jc w:val="center"/>
              <w:rPr>
                <w:rFonts w:ascii="Arial" w:hAnsi="Arial" w:cs="Arial"/>
                <w:sz w:val="22"/>
                <w:szCs w:val="22"/>
              </w:rPr>
            </w:pPr>
          </w:p>
        </w:tc>
        <w:tc>
          <w:tcPr>
            <w:tcW w:w="2070" w:type="dxa"/>
          </w:tcPr>
          <w:p w14:paraId="44AEB650" w14:textId="77777777" w:rsidR="00D766E2" w:rsidRPr="00004EAA" w:rsidRDefault="00D766E2" w:rsidP="000D68B7">
            <w:pPr>
              <w:jc w:val="center"/>
              <w:rPr>
                <w:rFonts w:ascii="Arial" w:hAnsi="Arial" w:cs="Arial"/>
                <w:sz w:val="22"/>
                <w:szCs w:val="22"/>
              </w:rPr>
            </w:pPr>
          </w:p>
        </w:tc>
        <w:tc>
          <w:tcPr>
            <w:tcW w:w="1080" w:type="dxa"/>
          </w:tcPr>
          <w:p w14:paraId="7D94E35D" w14:textId="77777777" w:rsidR="00D766E2" w:rsidRPr="00004EAA" w:rsidRDefault="00D766E2" w:rsidP="000D68B7">
            <w:pPr>
              <w:jc w:val="center"/>
              <w:rPr>
                <w:rFonts w:ascii="Arial" w:hAnsi="Arial" w:cs="Arial"/>
                <w:sz w:val="22"/>
                <w:szCs w:val="22"/>
              </w:rPr>
            </w:pPr>
          </w:p>
        </w:tc>
        <w:tc>
          <w:tcPr>
            <w:tcW w:w="2160" w:type="dxa"/>
          </w:tcPr>
          <w:p w14:paraId="53E371DA" w14:textId="77777777" w:rsidR="00D766E2" w:rsidRPr="00004EAA" w:rsidRDefault="00D766E2" w:rsidP="000D68B7">
            <w:pPr>
              <w:jc w:val="center"/>
              <w:rPr>
                <w:rFonts w:ascii="Arial" w:hAnsi="Arial" w:cs="Arial"/>
                <w:sz w:val="22"/>
                <w:szCs w:val="22"/>
              </w:rPr>
            </w:pPr>
          </w:p>
        </w:tc>
        <w:tc>
          <w:tcPr>
            <w:tcW w:w="1080" w:type="dxa"/>
          </w:tcPr>
          <w:p w14:paraId="579396D4" w14:textId="77777777" w:rsidR="00D766E2" w:rsidRPr="00004EAA" w:rsidRDefault="00D766E2" w:rsidP="000D68B7">
            <w:pPr>
              <w:jc w:val="center"/>
              <w:rPr>
                <w:rFonts w:ascii="Arial" w:hAnsi="Arial" w:cs="Arial"/>
                <w:sz w:val="22"/>
                <w:szCs w:val="22"/>
              </w:rPr>
            </w:pPr>
          </w:p>
        </w:tc>
        <w:tc>
          <w:tcPr>
            <w:tcW w:w="2160" w:type="dxa"/>
          </w:tcPr>
          <w:p w14:paraId="540E2CAA" w14:textId="77777777" w:rsidR="00D766E2" w:rsidRPr="00004EAA" w:rsidRDefault="00D766E2" w:rsidP="000D68B7">
            <w:pPr>
              <w:jc w:val="center"/>
              <w:rPr>
                <w:rFonts w:ascii="Arial" w:hAnsi="Arial" w:cs="Arial"/>
                <w:sz w:val="22"/>
                <w:szCs w:val="22"/>
              </w:rPr>
            </w:pPr>
          </w:p>
        </w:tc>
        <w:tc>
          <w:tcPr>
            <w:tcW w:w="1080" w:type="dxa"/>
          </w:tcPr>
          <w:p w14:paraId="3ED453F1" w14:textId="77777777" w:rsidR="00D766E2" w:rsidRPr="00004EAA" w:rsidRDefault="00D766E2" w:rsidP="000D68B7">
            <w:pPr>
              <w:jc w:val="center"/>
              <w:rPr>
                <w:rFonts w:ascii="Arial" w:hAnsi="Arial" w:cs="Arial"/>
                <w:sz w:val="22"/>
                <w:szCs w:val="22"/>
              </w:rPr>
            </w:pPr>
          </w:p>
        </w:tc>
      </w:tr>
      <w:tr w:rsidR="000B208F" w:rsidRPr="00004EAA" w14:paraId="47335549" w14:textId="77777777" w:rsidTr="000140CD">
        <w:tc>
          <w:tcPr>
            <w:tcW w:w="2358" w:type="dxa"/>
          </w:tcPr>
          <w:p w14:paraId="4565FEA9" w14:textId="6B51F37D" w:rsidR="00D766E2" w:rsidRPr="00004EAA" w:rsidRDefault="00D06007" w:rsidP="000D68B7">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Ever had hypertension</w:t>
            </w:r>
          </w:p>
        </w:tc>
        <w:tc>
          <w:tcPr>
            <w:tcW w:w="900" w:type="dxa"/>
            <w:gridSpan w:val="2"/>
          </w:tcPr>
          <w:p w14:paraId="74E77D6C" w14:textId="77777777" w:rsidR="00D766E2" w:rsidRPr="00004EAA" w:rsidRDefault="00D766E2" w:rsidP="000D68B7">
            <w:pPr>
              <w:jc w:val="center"/>
              <w:rPr>
                <w:rFonts w:ascii="Arial" w:hAnsi="Arial" w:cs="Arial"/>
                <w:sz w:val="22"/>
                <w:szCs w:val="22"/>
              </w:rPr>
            </w:pPr>
          </w:p>
        </w:tc>
        <w:tc>
          <w:tcPr>
            <w:tcW w:w="1260" w:type="dxa"/>
          </w:tcPr>
          <w:p w14:paraId="6FC384E1" w14:textId="77777777" w:rsidR="00D766E2" w:rsidRPr="00004EAA" w:rsidRDefault="00D766E2" w:rsidP="000D68B7">
            <w:pPr>
              <w:jc w:val="center"/>
              <w:rPr>
                <w:rFonts w:ascii="Arial" w:hAnsi="Arial" w:cs="Arial"/>
                <w:sz w:val="22"/>
                <w:szCs w:val="22"/>
              </w:rPr>
            </w:pPr>
          </w:p>
        </w:tc>
        <w:tc>
          <w:tcPr>
            <w:tcW w:w="2070" w:type="dxa"/>
          </w:tcPr>
          <w:p w14:paraId="3ACD9444" w14:textId="77777777" w:rsidR="00D766E2" w:rsidRPr="00004EAA" w:rsidRDefault="00D766E2" w:rsidP="000D68B7">
            <w:pPr>
              <w:jc w:val="center"/>
              <w:rPr>
                <w:rFonts w:ascii="Arial" w:hAnsi="Arial" w:cs="Arial"/>
                <w:sz w:val="22"/>
                <w:szCs w:val="22"/>
              </w:rPr>
            </w:pPr>
          </w:p>
        </w:tc>
        <w:tc>
          <w:tcPr>
            <w:tcW w:w="1080" w:type="dxa"/>
          </w:tcPr>
          <w:p w14:paraId="7BBDB729"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0.003</w:t>
            </w:r>
          </w:p>
        </w:tc>
        <w:tc>
          <w:tcPr>
            <w:tcW w:w="2160" w:type="dxa"/>
          </w:tcPr>
          <w:p w14:paraId="3828A485" w14:textId="77777777" w:rsidR="00D766E2" w:rsidRPr="00004EAA" w:rsidRDefault="00D766E2" w:rsidP="000D68B7">
            <w:pPr>
              <w:jc w:val="center"/>
              <w:rPr>
                <w:rFonts w:ascii="Arial" w:hAnsi="Arial" w:cs="Arial"/>
                <w:sz w:val="22"/>
                <w:szCs w:val="22"/>
              </w:rPr>
            </w:pPr>
          </w:p>
        </w:tc>
        <w:tc>
          <w:tcPr>
            <w:tcW w:w="1080" w:type="dxa"/>
          </w:tcPr>
          <w:p w14:paraId="0A3C4947" w14:textId="77777777" w:rsidR="00D766E2" w:rsidRPr="00004EAA" w:rsidRDefault="00D766E2" w:rsidP="000D68B7">
            <w:pPr>
              <w:jc w:val="center"/>
              <w:rPr>
                <w:rFonts w:ascii="Arial" w:hAnsi="Arial" w:cs="Arial"/>
                <w:sz w:val="22"/>
                <w:szCs w:val="22"/>
              </w:rPr>
            </w:pPr>
          </w:p>
        </w:tc>
        <w:tc>
          <w:tcPr>
            <w:tcW w:w="2160" w:type="dxa"/>
          </w:tcPr>
          <w:p w14:paraId="45D3DCCB" w14:textId="77777777" w:rsidR="00D766E2" w:rsidRPr="00004EAA" w:rsidRDefault="00D766E2" w:rsidP="000D68B7">
            <w:pPr>
              <w:jc w:val="center"/>
              <w:rPr>
                <w:rFonts w:ascii="Arial" w:hAnsi="Arial" w:cs="Arial"/>
                <w:sz w:val="22"/>
                <w:szCs w:val="22"/>
              </w:rPr>
            </w:pPr>
          </w:p>
        </w:tc>
        <w:tc>
          <w:tcPr>
            <w:tcW w:w="1080" w:type="dxa"/>
          </w:tcPr>
          <w:p w14:paraId="6BCA33D5" w14:textId="77777777" w:rsidR="00D766E2" w:rsidRPr="00004EAA" w:rsidRDefault="00D766E2" w:rsidP="000D68B7">
            <w:pPr>
              <w:jc w:val="center"/>
              <w:rPr>
                <w:rFonts w:ascii="Arial" w:hAnsi="Arial" w:cs="Arial"/>
                <w:sz w:val="22"/>
                <w:szCs w:val="22"/>
              </w:rPr>
            </w:pPr>
          </w:p>
        </w:tc>
      </w:tr>
      <w:tr w:rsidR="000B208F" w:rsidRPr="00004EAA" w14:paraId="128BC78D" w14:textId="77777777" w:rsidTr="000140CD">
        <w:tc>
          <w:tcPr>
            <w:tcW w:w="2358" w:type="dxa"/>
          </w:tcPr>
          <w:p w14:paraId="175BA25F" w14:textId="41F6FF17"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No</w:t>
            </w:r>
          </w:p>
        </w:tc>
        <w:tc>
          <w:tcPr>
            <w:tcW w:w="900" w:type="dxa"/>
            <w:gridSpan w:val="2"/>
          </w:tcPr>
          <w:p w14:paraId="3170C99D"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1,416</w:t>
            </w:r>
          </w:p>
        </w:tc>
        <w:tc>
          <w:tcPr>
            <w:tcW w:w="1260" w:type="dxa"/>
          </w:tcPr>
          <w:p w14:paraId="4EF3613A" w14:textId="54E3D2B5" w:rsidR="00D766E2" w:rsidRPr="00004EAA" w:rsidRDefault="003B24CF" w:rsidP="000D68B7">
            <w:pPr>
              <w:jc w:val="center"/>
              <w:rPr>
                <w:rFonts w:ascii="Arial" w:hAnsi="Arial" w:cs="Arial"/>
                <w:sz w:val="22"/>
                <w:szCs w:val="22"/>
              </w:rPr>
            </w:pPr>
            <w:r w:rsidRPr="00004EAA">
              <w:rPr>
                <w:rFonts w:ascii="Arial" w:hAnsi="Arial" w:cs="Arial"/>
                <w:sz w:val="22"/>
                <w:szCs w:val="22"/>
              </w:rPr>
              <w:t>25.3 ± 8.8</w:t>
            </w:r>
          </w:p>
        </w:tc>
        <w:tc>
          <w:tcPr>
            <w:tcW w:w="2070" w:type="dxa"/>
          </w:tcPr>
          <w:p w14:paraId="69E5DC10"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32384487" w14:textId="77777777" w:rsidR="00D766E2" w:rsidRPr="00004EAA" w:rsidRDefault="00D766E2" w:rsidP="000D68B7">
            <w:pPr>
              <w:jc w:val="center"/>
              <w:rPr>
                <w:rFonts w:ascii="Arial" w:hAnsi="Arial" w:cs="Arial"/>
                <w:sz w:val="22"/>
                <w:szCs w:val="22"/>
              </w:rPr>
            </w:pPr>
          </w:p>
        </w:tc>
        <w:tc>
          <w:tcPr>
            <w:tcW w:w="2160" w:type="dxa"/>
          </w:tcPr>
          <w:p w14:paraId="33A9CC68" w14:textId="77777777" w:rsidR="00D766E2" w:rsidRPr="00004EAA" w:rsidRDefault="00D766E2" w:rsidP="000D68B7">
            <w:pPr>
              <w:jc w:val="center"/>
              <w:rPr>
                <w:rFonts w:ascii="Arial" w:hAnsi="Arial" w:cs="Arial"/>
                <w:sz w:val="22"/>
                <w:szCs w:val="22"/>
              </w:rPr>
            </w:pPr>
          </w:p>
        </w:tc>
        <w:tc>
          <w:tcPr>
            <w:tcW w:w="1080" w:type="dxa"/>
          </w:tcPr>
          <w:p w14:paraId="141371B3" w14:textId="77777777" w:rsidR="00D766E2" w:rsidRPr="00004EAA" w:rsidRDefault="00D766E2" w:rsidP="000D68B7">
            <w:pPr>
              <w:jc w:val="center"/>
              <w:rPr>
                <w:rFonts w:ascii="Arial" w:hAnsi="Arial" w:cs="Arial"/>
                <w:sz w:val="22"/>
                <w:szCs w:val="22"/>
              </w:rPr>
            </w:pPr>
          </w:p>
        </w:tc>
        <w:tc>
          <w:tcPr>
            <w:tcW w:w="2160" w:type="dxa"/>
          </w:tcPr>
          <w:p w14:paraId="48FD912E" w14:textId="77777777" w:rsidR="00D766E2" w:rsidRPr="00004EAA" w:rsidRDefault="00D766E2" w:rsidP="000D68B7">
            <w:pPr>
              <w:jc w:val="center"/>
              <w:rPr>
                <w:rFonts w:ascii="Arial" w:hAnsi="Arial" w:cs="Arial"/>
                <w:sz w:val="22"/>
                <w:szCs w:val="22"/>
              </w:rPr>
            </w:pPr>
          </w:p>
        </w:tc>
        <w:tc>
          <w:tcPr>
            <w:tcW w:w="1080" w:type="dxa"/>
          </w:tcPr>
          <w:p w14:paraId="42B7718B" w14:textId="77777777" w:rsidR="00D766E2" w:rsidRPr="00004EAA" w:rsidRDefault="00D766E2" w:rsidP="000D68B7">
            <w:pPr>
              <w:jc w:val="center"/>
              <w:rPr>
                <w:rFonts w:ascii="Arial" w:hAnsi="Arial" w:cs="Arial"/>
                <w:sz w:val="22"/>
                <w:szCs w:val="22"/>
              </w:rPr>
            </w:pPr>
          </w:p>
        </w:tc>
      </w:tr>
      <w:tr w:rsidR="000B208F" w:rsidRPr="00004EAA" w14:paraId="45876F1C" w14:textId="77777777" w:rsidTr="000140CD">
        <w:tc>
          <w:tcPr>
            <w:tcW w:w="2358" w:type="dxa"/>
          </w:tcPr>
          <w:p w14:paraId="17732ED6" w14:textId="3BA4F8C9"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Yes</w:t>
            </w:r>
          </w:p>
        </w:tc>
        <w:tc>
          <w:tcPr>
            <w:tcW w:w="900" w:type="dxa"/>
            <w:gridSpan w:val="2"/>
          </w:tcPr>
          <w:p w14:paraId="38D88D93"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774</w:t>
            </w:r>
          </w:p>
        </w:tc>
        <w:tc>
          <w:tcPr>
            <w:tcW w:w="1260" w:type="dxa"/>
          </w:tcPr>
          <w:p w14:paraId="66BC2554" w14:textId="6D441E81" w:rsidR="00D766E2" w:rsidRPr="00004EAA" w:rsidRDefault="003B24CF" w:rsidP="000D68B7">
            <w:pPr>
              <w:jc w:val="center"/>
              <w:rPr>
                <w:rFonts w:ascii="Arial" w:hAnsi="Arial" w:cs="Arial"/>
                <w:sz w:val="22"/>
                <w:szCs w:val="22"/>
              </w:rPr>
            </w:pPr>
            <w:r w:rsidRPr="00004EAA">
              <w:rPr>
                <w:rFonts w:ascii="Arial" w:hAnsi="Arial" w:cs="Arial"/>
                <w:sz w:val="22"/>
                <w:szCs w:val="22"/>
              </w:rPr>
              <w:t>24.1 ± 8.3</w:t>
            </w:r>
          </w:p>
        </w:tc>
        <w:tc>
          <w:tcPr>
            <w:tcW w:w="2070" w:type="dxa"/>
          </w:tcPr>
          <w:p w14:paraId="5AF0FB0E"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-4.4 (-7.2, -1.5)</w:t>
            </w:r>
          </w:p>
        </w:tc>
        <w:tc>
          <w:tcPr>
            <w:tcW w:w="1080" w:type="dxa"/>
          </w:tcPr>
          <w:p w14:paraId="69DC255F" w14:textId="77777777" w:rsidR="00D766E2" w:rsidRPr="00004EAA" w:rsidRDefault="00D766E2" w:rsidP="000D68B7">
            <w:pPr>
              <w:jc w:val="center"/>
              <w:rPr>
                <w:rFonts w:ascii="Arial" w:hAnsi="Arial" w:cs="Arial"/>
                <w:sz w:val="22"/>
                <w:szCs w:val="22"/>
              </w:rPr>
            </w:pPr>
          </w:p>
        </w:tc>
        <w:tc>
          <w:tcPr>
            <w:tcW w:w="2160" w:type="dxa"/>
          </w:tcPr>
          <w:p w14:paraId="3D928CD2" w14:textId="77777777" w:rsidR="00D766E2" w:rsidRPr="00004EAA" w:rsidRDefault="00D766E2" w:rsidP="000D68B7">
            <w:pPr>
              <w:jc w:val="center"/>
              <w:rPr>
                <w:rFonts w:ascii="Arial" w:hAnsi="Arial" w:cs="Arial"/>
                <w:sz w:val="22"/>
                <w:szCs w:val="22"/>
              </w:rPr>
            </w:pPr>
          </w:p>
        </w:tc>
        <w:tc>
          <w:tcPr>
            <w:tcW w:w="1080" w:type="dxa"/>
          </w:tcPr>
          <w:p w14:paraId="3A312FED" w14:textId="77777777" w:rsidR="00D766E2" w:rsidRPr="00004EAA" w:rsidRDefault="00D766E2" w:rsidP="000D68B7">
            <w:pPr>
              <w:jc w:val="center"/>
              <w:rPr>
                <w:rFonts w:ascii="Arial" w:hAnsi="Arial" w:cs="Arial"/>
                <w:sz w:val="22"/>
                <w:szCs w:val="22"/>
              </w:rPr>
            </w:pPr>
          </w:p>
        </w:tc>
        <w:tc>
          <w:tcPr>
            <w:tcW w:w="2160" w:type="dxa"/>
          </w:tcPr>
          <w:p w14:paraId="0C08768F" w14:textId="77777777" w:rsidR="00D766E2" w:rsidRPr="00004EAA" w:rsidRDefault="00D766E2" w:rsidP="000D68B7">
            <w:pPr>
              <w:jc w:val="center"/>
              <w:rPr>
                <w:rFonts w:ascii="Arial" w:hAnsi="Arial" w:cs="Arial"/>
                <w:sz w:val="22"/>
                <w:szCs w:val="22"/>
              </w:rPr>
            </w:pPr>
          </w:p>
        </w:tc>
        <w:tc>
          <w:tcPr>
            <w:tcW w:w="1080" w:type="dxa"/>
          </w:tcPr>
          <w:p w14:paraId="3BB90F29" w14:textId="77777777" w:rsidR="00D766E2" w:rsidRPr="00004EAA" w:rsidRDefault="00D766E2" w:rsidP="000D68B7">
            <w:pPr>
              <w:jc w:val="center"/>
              <w:rPr>
                <w:rFonts w:ascii="Arial" w:hAnsi="Arial" w:cs="Arial"/>
                <w:sz w:val="22"/>
                <w:szCs w:val="22"/>
              </w:rPr>
            </w:pPr>
          </w:p>
        </w:tc>
      </w:tr>
      <w:tr w:rsidR="000B208F" w:rsidRPr="00004EAA" w14:paraId="17E093A8" w14:textId="77777777" w:rsidTr="000140CD">
        <w:tc>
          <w:tcPr>
            <w:tcW w:w="2358" w:type="dxa"/>
          </w:tcPr>
          <w:p w14:paraId="77BE6F7E" w14:textId="77777777" w:rsidR="00D766E2" w:rsidRPr="00004EAA" w:rsidRDefault="00D766E2" w:rsidP="000D68B7">
            <w:pPr>
              <w:rPr>
                <w:rFonts w:ascii="Arial" w:hAnsi="Arial" w:cs="Arial"/>
                <w:sz w:val="22"/>
                <w:szCs w:val="22"/>
              </w:rPr>
            </w:pPr>
          </w:p>
        </w:tc>
        <w:tc>
          <w:tcPr>
            <w:tcW w:w="900" w:type="dxa"/>
            <w:gridSpan w:val="2"/>
          </w:tcPr>
          <w:p w14:paraId="5FC82B4F" w14:textId="77777777" w:rsidR="00D766E2" w:rsidRPr="00004EAA" w:rsidRDefault="00D766E2" w:rsidP="000D68B7">
            <w:pPr>
              <w:jc w:val="center"/>
              <w:rPr>
                <w:rFonts w:ascii="Arial" w:hAnsi="Arial" w:cs="Arial"/>
                <w:sz w:val="22"/>
                <w:szCs w:val="22"/>
              </w:rPr>
            </w:pPr>
          </w:p>
        </w:tc>
        <w:tc>
          <w:tcPr>
            <w:tcW w:w="1260" w:type="dxa"/>
          </w:tcPr>
          <w:p w14:paraId="1D325D54" w14:textId="77777777" w:rsidR="00D766E2" w:rsidRPr="00004EAA" w:rsidRDefault="00D766E2" w:rsidP="000D68B7">
            <w:pPr>
              <w:jc w:val="center"/>
              <w:rPr>
                <w:rFonts w:ascii="Arial" w:hAnsi="Arial" w:cs="Arial"/>
                <w:sz w:val="22"/>
                <w:szCs w:val="22"/>
              </w:rPr>
            </w:pPr>
          </w:p>
        </w:tc>
        <w:tc>
          <w:tcPr>
            <w:tcW w:w="2070" w:type="dxa"/>
          </w:tcPr>
          <w:p w14:paraId="30331B03" w14:textId="77777777" w:rsidR="00D766E2" w:rsidRPr="00004EAA" w:rsidRDefault="00D766E2" w:rsidP="000D68B7">
            <w:pPr>
              <w:jc w:val="center"/>
              <w:rPr>
                <w:rFonts w:ascii="Arial" w:hAnsi="Arial" w:cs="Arial"/>
                <w:sz w:val="22"/>
                <w:szCs w:val="22"/>
              </w:rPr>
            </w:pPr>
          </w:p>
        </w:tc>
        <w:tc>
          <w:tcPr>
            <w:tcW w:w="1080" w:type="dxa"/>
          </w:tcPr>
          <w:p w14:paraId="339FFE1C" w14:textId="77777777" w:rsidR="00D766E2" w:rsidRPr="00004EAA" w:rsidRDefault="00D766E2" w:rsidP="000D68B7">
            <w:pPr>
              <w:jc w:val="center"/>
              <w:rPr>
                <w:rFonts w:ascii="Arial" w:hAnsi="Arial" w:cs="Arial"/>
                <w:sz w:val="22"/>
                <w:szCs w:val="22"/>
              </w:rPr>
            </w:pPr>
          </w:p>
        </w:tc>
        <w:tc>
          <w:tcPr>
            <w:tcW w:w="2160" w:type="dxa"/>
          </w:tcPr>
          <w:p w14:paraId="1BE43E9B" w14:textId="77777777" w:rsidR="00D766E2" w:rsidRPr="00004EAA" w:rsidRDefault="00D766E2" w:rsidP="000D68B7">
            <w:pPr>
              <w:jc w:val="center"/>
              <w:rPr>
                <w:rFonts w:ascii="Arial" w:hAnsi="Arial" w:cs="Arial"/>
                <w:sz w:val="22"/>
                <w:szCs w:val="22"/>
              </w:rPr>
            </w:pPr>
          </w:p>
        </w:tc>
        <w:tc>
          <w:tcPr>
            <w:tcW w:w="1080" w:type="dxa"/>
          </w:tcPr>
          <w:p w14:paraId="1E429042" w14:textId="77777777" w:rsidR="00D766E2" w:rsidRPr="00004EAA" w:rsidRDefault="00D766E2" w:rsidP="000D68B7">
            <w:pPr>
              <w:jc w:val="center"/>
              <w:rPr>
                <w:rFonts w:ascii="Arial" w:hAnsi="Arial" w:cs="Arial"/>
                <w:sz w:val="22"/>
                <w:szCs w:val="22"/>
              </w:rPr>
            </w:pPr>
          </w:p>
        </w:tc>
        <w:tc>
          <w:tcPr>
            <w:tcW w:w="2160" w:type="dxa"/>
          </w:tcPr>
          <w:p w14:paraId="7AA5068B" w14:textId="77777777" w:rsidR="00D766E2" w:rsidRPr="00004EAA" w:rsidRDefault="00D766E2" w:rsidP="000D68B7">
            <w:pPr>
              <w:jc w:val="center"/>
              <w:rPr>
                <w:rFonts w:ascii="Arial" w:hAnsi="Arial" w:cs="Arial"/>
                <w:sz w:val="22"/>
                <w:szCs w:val="22"/>
              </w:rPr>
            </w:pPr>
          </w:p>
        </w:tc>
        <w:tc>
          <w:tcPr>
            <w:tcW w:w="1080" w:type="dxa"/>
          </w:tcPr>
          <w:p w14:paraId="27F90925" w14:textId="77777777" w:rsidR="00D766E2" w:rsidRPr="00004EAA" w:rsidRDefault="00D766E2" w:rsidP="000D68B7">
            <w:pPr>
              <w:jc w:val="center"/>
              <w:rPr>
                <w:rFonts w:ascii="Arial" w:hAnsi="Arial" w:cs="Arial"/>
                <w:sz w:val="22"/>
                <w:szCs w:val="22"/>
              </w:rPr>
            </w:pPr>
          </w:p>
        </w:tc>
      </w:tr>
      <w:tr w:rsidR="000B208F" w:rsidRPr="00004EAA" w14:paraId="3D987A83" w14:textId="77777777" w:rsidTr="000140CD">
        <w:tc>
          <w:tcPr>
            <w:tcW w:w="2358" w:type="dxa"/>
          </w:tcPr>
          <w:p w14:paraId="1D8D44E3" w14:textId="42E91248" w:rsidR="00D766E2" w:rsidRPr="00004EAA" w:rsidRDefault="00D06007" w:rsidP="000D68B7">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Ever had high cholesterol</w:t>
            </w:r>
          </w:p>
        </w:tc>
        <w:tc>
          <w:tcPr>
            <w:tcW w:w="900" w:type="dxa"/>
            <w:gridSpan w:val="2"/>
          </w:tcPr>
          <w:p w14:paraId="4F987C6D" w14:textId="77777777" w:rsidR="00D766E2" w:rsidRPr="00004EAA" w:rsidRDefault="00D766E2" w:rsidP="000D68B7">
            <w:pPr>
              <w:jc w:val="center"/>
              <w:rPr>
                <w:rFonts w:ascii="Arial" w:hAnsi="Arial" w:cs="Arial"/>
                <w:sz w:val="22"/>
                <w:szCs w:val="22"/>
              </w:rPr>
            </w:pPr>
          </w:p>
        </w:tc>
        <w:tc>
          <w:tcPr>
            <w:tcW w:w="1260" w:type="dxa"/>
          </w:tcPr>
          <w:p w14:paraId="27EA31C6" w14:textId="77777777" w:rsidR="00D766E2" w:rsidRPr="00004EAA" w:rsidRDefault="00D766E2" w:rsidP="000D68B7">
            <w:pPr>
              <w:jc w:val="center"/>
              <w:rPr>
                <w:rFonts w:ascii="Arial" w:hAnsi="Arial" w:cs="Arial"/>
                <w:sz w:val="22"/>
                <w:szCs w:val="22"/>
              </w:rPr>
            </w:pPr>
          </w:p>
        </w:tc>
        <w:tc>
          <w:tcPr>
            <w:tcW w:w="2070" w:type="dxa"/>
          </w:tcPr>
          <w:p w14:paraId="5E843A0A" w14:textId="77777777" w:rsidR="00D766E2" w:rsidRPr="00004EAA" w:rsidRDefault="00D766E2" w:rsidP="000D68B7">
            <w:pPr>
              <w:jc w:val="center"/>
              <w:rPr>
                <w:rFonts w:ascii="Arial" w:hAnsi="Arial" w:cs="Arial"/>
                <w:sz w:val="22"/>
                <w:szCs w:val="22"/>
              </w:rPr>
            </w:pPr>
          </w:p>
        </w:tc>
        <w:tc>
          <w:tcPr>
            <w:tcW w:w="1080" w:type="dxa"/>
          </w:tcPr>
          <w:p w14:paraId="11B38BEB"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0.004</w:t>
            </w:r>
          </w:p>
        </w:tc>
        <w:tc>
          <w:tcPr>
            <w:tcW w:w="2160" w:type="dxa"/>
          </w:tcPr>
          <w:p w14:paraId="300B7AA2" w14:textId="77777777" w:rsidR="00D766E2" w:rsidRPr="00004EAA" w:rsidRDefault="00D766E2" w:rsidP="000D68B7">
            <w:pPr>
              <w:jc w:val="center"/>
              <w:rPr>
                <w:rFonts w:ascii="Arial" w:hAnsi="Arial" w:cs="Arial"/>
                <w:sz w:val="22"/>
                <w:szCs w:val="22"/>
              </w:rPr>
            </w:pPr>
          </w:p>
        </w:tc>
        <w:tc>
          <w:tcPr>
            <w:tcW w:w="1080" w:type="dxa"/>
          </w:tcPr>
          <w:p w14:paraId="436C5E89" w14:textId="77777777" w:rsidR="00D766E2" w:rsidRPr="00004EAA" w:rsidRDefault="00D766E2" w:rsidP="000D68B7">
            <w:pPr>
              <w:jc w:val="center"/>
              <w:rPr>
                <w:rFonts w:ascii="Arial" w:hAnsi="Arial" w:cs="Arial"/>
                <w:sz w:val="22"/>
                <w:szCs w:val="22"/>
              </w:rPr>
            </w:pPr>
          </w:p>
        </w:tc>
        <w:tc>
          <w:tcPr>
            <w:tcW w:w="2160" w:type="dxa"/>
          </w:tcPr>
          <w:p w14:paraId="2F7384C3" w14:textId="77777777" w:rsidR="00D766E2" w:rsidRPr="00004EAA" w:rsidRDefault="00D766E2" w:rsidP="000D68B7">
            <w:pPr>
              <w:jc w:val="center"/>
              <w:rPr>
                <w:rFonts w:ascii="Arial" w:hAnsi="Arial" w:cs="Arial"/>
                <w:sz w:val="22"/>
                <w:szCs w:val="22"/>
              </w:rPr>
            </w:pPr>
          </w:p>
        </w:tc>
        <w:tc>
          <w:tcPr>
            <w:tcW w:w="1080" w:type="dxa"/>
          </w:tcPr>
          <w:p w14:paraId="7DB90241" w14:textId="77777777" w:rsidR="00D766E2" w:rsidRPr="00004EAA" w:rsidRDefault="00D766E2" w:rsidP="000D68B7">
            <w:pPr>
              <w:jc w:val="center"/>
              <w:rPr>
                <w:rFonts w:ascii="Arial" w:hAnsi="Arial" w:cs="Arial"/>
                <w:sz w:val="22"/>
                <w:szCs w:val="22"/>
              </w:rPr>
            </w:pPr>
          </w:p>
        </w:tc>
      </w:tr>
      <w:tr w:rsidR="000B208F" w:rsidRPr="00004EAA" w14:paraId="7A5A8D25" w14:textId="77777777" w:rsidTr="000140CD">
        <w:tc>
          <w:tcPr>
            <w:tcW w:w="2358" w:type="dxa"/>
          </w:tcPr>
          <w:p w14:paraId="1DA0DA05" w14:textId="026F3724" w:rsidR="00D766E2" w:rsidRPr="00004EAA" w:rsidRDefault="00D06007" w:rsidP="000D68B7">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 xml:space="preserve">   No</w:t>
            </w:r>
          </w:p>
        </w:tc>
        <w:tc>
          <w:tcPr>
            <w:tcW w:w="900" w:type="dxa"/>
            <w:gridSpan w:val="2"/>
          </w:tcPr>
          <w:p w14:paraId="3ED8B0E8"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1,157</w:t>
            </w:r>
          </w:p>
        </w:tc>
        <w:tc>
          <w:tcPr>
            <w:tcW w:w="1260" w:type="dxa"/>
          </w:tcPr>
          <w:p w14:paraId="1A078BE0" w14:textId="3408E6A8" w:rsidR="00D766E2" w:rsidRPr="00004EAA" w:rsidRDefault="003B24CF" w:rsidP="000D68B7">
            <w:pPr>
              <w:jc w:val="center"/>
              <w:rPr>
                <w:rFonts w:ascii="Arial" w:hAnsi="Arial" w:cs="Arial"/>
                <w:sz w:val="22"/>
                <w:szCs w:val="22"/>
              </w:rPr>
            </w:pPr>
            <w:r w:rsidRPr="00004EAA">
              <w:rPr>
                <w:rFonts w:ascii="Arial" w:hAnsi="Arial" w:cs="Arial"/>
                <w:sz w:val="22"/>
                <w:szCs w:val="22"/>
              </w:rPr>
              <w:t>25.4 ± 8.9</w:t>
            </w:r>
          </w:p>
        </w:tc>
        <w:tc>
          <w:tcPr>
            <w:tcW w:w="2070" w:type="dxa"/>
          </w:tcPr>
          <w:p w14:paraId="2E8DD0D1"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11909D7F" w14:textId="77777777" w:rsidR="00D766E2" w:rsidRPr="00004EAA" w:rsidRDefault="00D766E2" w:rsidP="000D68B7">
            <w:pPr>
              <w:jc w:val="center"/>
              <w:rPr>
                <w:rFonts w:ascii="Arial" w:hAnsi="Arial" w:cs="Arial"/>
                <w:sz w:val="22"/>
                <w:szCs w:val="22"/>
              </w:rPr>
            </w:pPr>
          </w:p>
        </w:tc>
        <w:tc>
          <w:tcPr>
            <w:tcW w:w="2160" w:type="dxa"/>
          </w:tcPr>
          <w:p w14:paraId="73F6D41F" w14:textId="77777777" w:rsidR="00D766E2" w:rsidRPr="00004EAA" w:rsidRDefault="00D766E2" w:rsidP="000D68B7">
            <w:pPr>
              <w:jc w:val="center"/>
              <w:rPr>
                <w:rFonts w:ascii="Arial" w:hAnsi="Arial" w:cs="Arial"/>
                <w:sz w:val="22"/>
                <w:szCs w:val="22"/>
              </w:rPr>
            </w:pPr>
          </w:p>
        </w:tc>
        <w:tc>
          <w:tcPr>
            <w:tcW w:w="1080" w:type="dxa"/>
          </w:tcPr>
          <w:p w14:paraId="5F3491EF" w14:textId="77777777" w:rsidR="00D766E2" w:rsidRPr="00004EAA" w:rsidRDefault="00D766E2" w:rsidP="000D68B7">
            <w:pPr>
              <w:jc w:val="center"/>
              <w:rPr>
                <w:rFonts w:ascii="Arial" w:hAnsi="Arial" w:cs="Arial"/>
                <w:sz w:val="22"/>
                <w:szCs w:val="22"/>
              </w:rPr>
            </w:pPr>
          </w:p>
        </w:tc>
        <w:tc>
          <w:tcPr>
            <w:tcW w:w="2160" w:type="dxa"/>
          </w:tcPr>
          <w:p w14:paraId="7ECF7495" w14:textId="77777777" w:rsidR="00D766E2" w:rsidRPr="00004EAA" w:rsidRDefault="00D766E2" w:rsidP="000D68B7">
            <w:pPr>
              <w:jc w:val="center"/>
              <w:rPr>
                <w:rFonts w:ascii="Arial" w:hAnsi="Arial" w:cs="Arial"/>
                <w:sz w:val="22"/>
                <w:szCs w:val="22"/>
              </w:rPr>
            </w:pPr>
          </w:p>
        </w:tc>
        <w:tc>
          <w:tcPr>
            <w:tcW w:w="1080" w:type="dxa"/>
          </w:tcPr>
          <w:p w14:paraId="77B87482" w14:textId="77777777" w:rsidR="00D766E2" w:rsidRPr="00004EAA" w:rsidRDefault="00D766E2" w:rsidP="000D68B7">
            <w:pPr>
              <w:jc w:val="center"/>
              <w:rPr>
                <w:rFonts w:ascii="Arial" w:hAnsi="Arial" w:cs="Arial"/>
                <w:sz w:val="22"/>
                <w:szCs w:val="22"/>
              </w:rPr>
            </w:pPr>
          </w:p>
        </w:tc>
      </w:tr>
      <w:tr w:rsidR="000B208F" w:rsidRPr="00004EAA" w14:paraId="06D16279" w14:textId="77777777" w:rsidTr="000140CD">
        <w:tc>
          <w:tcPr>
            <w:tcW w:w="2358" w:type="dxa"/>
          </w:tcPr>
          <w:p w14:paraId="7EE5B042" w14:textId="7FA31187" w:rsidR="00D766E2" w:rsidRPr="00004EAA" w:rsidRDefault="00D766E2" w:rsidP="000D68B7">
            <w:pPr>
              <w:rPr>
                <w:rFonts w:ascii="Arial" w:hAnsi="Arial" w:cs="Arial"/>
                <w:sz w:val="22"/>
                <w:szCs w:val="22"/>
              </w:rPr>
            </w:pPr>
            <w:r w:rsidRPr="00004EAA">
              <w:rPr>
                <w:rFonts w:ascii="Arial" w:hAnsi="Arial" w:cs="Arial"/>
                <w:sz w:val="22"/>
                <w:szCs w:val="22"/>
              </w:rPr>
              <w:lastRenderedPageBreak/>
              <w:t xml:space="preserve"> </w:t>
            </w:r>
            <w:r w:rsidR="00D06007" w:rsidRPr="00004EAA">
              <w:rPr>
                <w:rFonts w:ascii="Arial" w:hAnsi="Arial" w:cs="Arial"/>
                <w:sz w:val="22"/>
                <w:szCs w:val="22"/>
              </w:rPr>
              <w:t xml:space="preserve">  </w:t>
            </w:r>
            <w:r w:rsidRPr="00004EAA">
              <w:rPr>
                <w:rFonts w:ascii="Arial" w:hAnsi="Arial" w:cs="Arial"/>
                <w:sz w:val="22"/>
                <w:szCs w:val="22"/>
              </w:rPr>
              <w:t xml:space="preserve">  Yes</w:t>
            </w:r>
          </w:p>
        </w:tc>
        <w:tc>
          <w:tcPr>
            <w:tcW w:w="900" w:type="dxa"/>
            <w:gridSpan w:val="2"/>
          </w:tcPr>
          <w:p w14:paraId="4CA7E2DD"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1,028</w:t>
            </w:r>
          </w:p>
        </w:tc>
        <w:tc>
          <w:tcPr>
            <w:tcW w:w="1260" w:type="dxa"/>
          </w:tcPr>
          <w:p w14:paraId="5FB7211C" w14:textId="23B5A04C" w:rsidR="00D766E2" w:rsidRPr="00004EAA" w:rsidRDefault="003B24CF" w:rsidP="000D68B7">
            <w:pPr>
              <w:jc w:val="center"/>
              <w:rPr>
                <w:rFonts w:ascii="Arial" w:hAnsi="Arial" w:cs="Arial"/>
                <w:sz w:val="22"/>
                <w:szCs w:val="22"/>
              </w:rPr>
            </w:pPr>
            <w:r w:rsidRPr="00004EAA">
              <w:rPr>
                <w:rFonts w:ascii="Arial" w:hAnsi="Arial" w:cs="Arial"/>
                <w:sz w:val="22"/>
                <w:szCs w:val="22"/>
              </w:rPr>
              <w:t>24.3 ± 8.3</w:t>
            </w:r>
          </w:p>
        </w:tc>
        <w:tc>
          <w:tcPr>
            <w:tcW w:w="2070" w:type="dxa"/>
          </w:tcPr>
          <w:p w14:paraId="0F7E0D6F"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-4.2 (-6.9, -1.4)</w:t>
            </w:r>
          </w:p>
        </w:tc>
        <w:tc>
          <w:tcPr>
            <w:tcW w:w="1080" w:type="dxa"/>
          </w:tcPr>
          <w:p w14:paraId="71D62221" w14:textId="77777777" w:rsidR="00D766E2" w:rsidRPr="00004EAA" w:rsidRDefault="00D766E2" w:rsidP="000D68B7">
            <w:pPr>
              <w:jc w:val="center"/>
              <w:rPr>
                <w:rFonts w:ascii="Arial" w:hAnsi="Arial" w:cs="Arial"/>
                <w:sz w:val="22"/>
                <w:szCs w:val="22"/>
              </w:rPr>
            </w:pPr>
          </w:p>
        </w:tc>
        <w:tc>
          <w:tcPr>
            <w:tcW w:w="2160" w:type="dxa"/>
          </w:tcPr>
          <w:p w14:paraId="3EE83EC7" w14:textId="77777777" w:rsidR="00D766E2" w:rsidRPr="00004EAA" w:rsidRDefault="00D766E2" w:rsidP="000D68B7">
            <w:pPr>
              <w:jc w:val="center"/>
              <w:rPr>
                <w:rFonts w:ascii="Arial" w:hAnsi="Arial" w:cs="Arial"/>
                <w:sz w:val="22"/>
                <w:szCs w:val="22"/>
              </w:rPr>
            </w:pPr>
          </w:p>
        </w:tc>
        <w:tc>
          <w:tcPr>
            <w:tcW w:w="1080" w:type="dxa"/>
          </w:tcPr>
          <w:p w14:paraId="6EBD3C9F" w14:textId="77777777" w:rsidR="00D766E2" w:rsidRPr="00004EAA" w:rsidRDefault="00D766E2" w:rsidP="000D68B7">
            <w:pPr>
              <w:jc w:val="center"/>
              <w:rPr>
                <w:rFonts w:ascii="Arial" w:hAnsi="Arial" w:cs="Arial"/>
                <w:sz w:val="22"/>
                <w:szCs w:val="22"/>
              </w:rPr>
            </w:pPr>
          </w:p>
        </w:tc>
        <w:tc>
          <w:tcPr>
            <w:tcW w:w="2160" w:type="dxa"/>
          </w:tcPr>
          <w:p w14:paraId="6CCB81EA" w14:textId="77777777" w:rsidR="00D766E2" w:rsidRPr="00004EAA" w:rsidRDefault="00D766E2" w:rsidP="000D68B7">
            <w:pPr>
              <w:jc w:val="center"/>
              <w:rPr>
                <w:rFonts w:ascii="Arial" w:hAnsi="Arial" w:cs="Arial"/>
                <w:sz w:val="22"/>
                <w:szCs w:val="22"/>
              </w:rPr>
            </w:pPr>
          </w:p>
        </w:tc>
        <w:tc>
          <w:tcPr>
            <w:tcW w:w="1080" w:type="dxa"/>
          </w:tcPr>
          <w:p w14:paraId="5643EC69" w14:textId="77777777" w:rsidR="00D766E2" w:rsidRPr="00004EAA" w:rsidRDefault="00D766E2" w:rsidP="000D68B7">
            <w:pPr>
              <w:jc w:val="center"/>
              <w:rPr>
                <w:rFonts w:ascii="Arial" w:hAnsi="Arial" w:cs="Arial"/>
                <w:sz w:val="22"/>
                <w:szCs w:val="22"/>
              </w:rPr>
            </w:pPr>
          </w:p>
        </w:tc>
      </w:tr>
      <w:tr w:rsidR="000B208F" w:rsidRPr="00004EAA" w14:paraId="68524B48" w14:textId="77777777" w:rsidTr="000140CD">
        <w:tc>
          <w:tcPr>
            <w:tcW w:w="2358" w:type="dxa"/>
          </w:tcPr>
          <w:p w14:paraId="29BB65C5" w14:textId="77777777" w:rsidR="00D766E2" w:rsidRPr="00004EAA" w:rsidRDefault="00D766E2" w:rsidP="000D68B7">
            <w:pPr>
              <w:rPr>
                <w:rFonts w:ascii="Arial" w:hAnsi="Arial" w:cs="Arial"/>
                <w:sz w:val="22"/>
                <w:szCs w:val="22"/>
              </w:rPr>
            </w:pPr>
          </w:p>
        </w:tc>
        <w:tc>
          <w:tcPr>
            <w:tcW w:w="900" w:type="dxa"/>
            <w:gridSpan w:val="2"/>
          </w:tcPr>
          <w:p w14:paraId="153BF7AF" w14:textId="77777777" w:rsidR="00D766E2" w:rsidRPr="00004EAA" w:rsidRDefault="00D766E2" w:rsidP="000D68B7">
            <w:pPr>
              <w:jc w:val="center"/>
              <w:rPr>
                <w:rFonts w:ascii="Arial" w:hAnsi="Arial" w:cs="Arial"/>
                <w:sz w:val="22"/>
                <w:szCs w:val="22"/>
              </w:rPr>
            </w:pPr>
          </w:p>
        </w:tc>
        <w:tc>
          <w:tcPr>
            <w:tcW w:w="1260" w:type="dxa"/>
          </w:tcPr>
          <w:p w14:paraId="3899A222" w14:textId="77777777" w:rsidR="00D766E2" w:rsidRPr="00004EAA" w:rsidRDefault="00D766E2" w:rsidP="000D68B7">
            <w:pPr>
              <w:jc w:val="center"/>
              <w:rPr>
                <w:rFonts w:ascii="Arial" w:hAnsi="Arial" w:cs="Arial"/>
                <w:sz w:val="22"/>
                <w:szCs w:val="22"/>
              </w:rPr>
            </w:pPr>
          </w:p>
        </w:tc>
        <w:tc>
          <w:tcPr>
            <w:tcW w:w="2070" w:type="dxa"/>
          </w:tcPr>
          <w:p w14:paraId="78EDB69C" w14:textId="77777777" w:rsidR="00D766E2" w:rsidRPr="00004EAA" w:rsidRDefault="00D766E2" w:rsidP="000D68B7">
            <w:pPr>
              <w:jc w:val="center"/>
              <w:rPr>
                <w:rFonts w:ascii="Arial" w:hAnsi="Arial" w:cs="Arial"/>
                <w:sz w:val="22"/>
                <w:szCs w:val="22"/>
              </w:rPr>
            </w:pPr>
          </w:p>
        </w:tc>
        <w:tc>
          <w:tcPr>
            <w:tcW w:w="1080" w:type="dxa"/>
          </w:tcPr>
          <w:p w14:paraId="52836AB8" w14:textId="77777777" w:rsidR="00D766E2" w:rsidRPr="00004EAA" w:rsidRDefault="00D766E2" w:rsidP="000D68B7">
            <w:pPr>
              <w:jc w:val="center"/>
              <w:rPr>
                <w:rFonts w:ascii="Arial" w:hAnsi="Arial" w:cs="Arial"/>
                <w:sz w:val="22"/>
                <w:szCs w:val="22"/>
              </w:rPr>
            </w:pPr>
          </w:p>
        </w:tc>
        <w:tc>
          <w:tcPr>
            <w:tcW w:w="2160" w:type="dxa"/>
          </w:tcPr>
          <w:p w14:paraId="16A1EBFD" w14:textId="77777777" w:rsidR="00D766E2" w:rsidRPr="00004EAA" w:rsidRDefault="00D766E2" w:rsidP="000D68B7">
            <w:pPr>
              <w:jc w:val="center"/>
              <w:rPr>
                <w:rFonts w:ascii="Arial" w:hAnsi="Arial" w:cs="Arial"/>
                <w:sz w:val="22"/>
                <w:szCs w:val="22"/>
              </w:rPr>
            </w:pPr>
          </w:p>
        </w:tc>
        <w:tc>
          <w:tcPr>
            <w:tcW w:w="1080" w:type="dxa"/>
          </w:tcPr>
          <w:p w14:paraId="5CE705E6" w14:textId="77777777" w:rsidR="00D766E2" w:rsidRPr="00004EAA" w:rsidRDefault="00D766E2" w:rsidP="000D68B7">
            <w:pPr>
              <w:jc w:val="center"/>
              <w:rPr>
                <w:rFonts w:ascii="Arial" w:hAnsi="Arial" w:cs="Arial"/>
                <w:sz w:val="22"/>
                <w:szCs w:val="22"/>
              </w:rPr>
            </w:pPr>
          </w:p>
        </w:tc>
        <w:tc>
          <w:tcPr>
            <w:tcW w:w="2160" w:type="dxa"/>
          </w:tcPr>
          <w:p w14:paraId="25DA4337" w14:textId="77777777" w:rsidR="00D766E2" w:rsidRPr="00004EAA" w:rsidRDefault="00D766E2" w:rsidP="000D68B7">
            <w:pPr>
              <w:jc w:val="center"/>
              <w:rPr>
                <w:rFonts w:ascii="Arial" w:hAnsi="Arial" w:cs="Arial"/>
                <w:sz w:val="22"/>
                <w:szCs w:val="22"/>
              </w:rPr>
            </w:pPr>
          </w:p>
        </w:tc>
        <w:tc>
          <w:tcPr>
            <w:tcW w:w="1080" w:type="dxa"/>
          </w:tcPr>
          <w:p w14:paraId="415155B8" w14:textId="77777777" w:rsidR="00D766E2" w:rsidRPr="00004EAA" w:rsidRDefault="00D766E2" w:rsidP="000D68B7">
            <w:pPr>
              <w:jc w:val="center"/>
              <w:rPr>
                <w:rFonts w:ascii="Arial" w:hAnsi="Arial" w:cs="Arial"/>
                <w:sz w:val="22"/>
                <w:szCs w:val="22"/>
              </w:rPr>
            </w:pPr>
          </w:p>
        </w:tc>
      </w:tr>
      <w:tr w:rsidR="000B208F" w:rsidRPr="00004EAA" w14:paraId="61056752" w14:textId="77777777" w:rsidTr="000140CD">
        <w:tc>
          <w:tcPr>
            <w:tcW w:w="2358" w:type="dxa"/>
          </w:tcPr>
          <w:p w14:paraId="381F0863" w14:textId="2DE463C1" w:rsidR="00D766E2" w:rsidRPr="00004EAA" w:rsidRDefault="00D06007" w:rsidP="000D68B7">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Taking oral corticosteroid</w:t>
            </w:r>
          </w:p>
        </w:tc>
        <w:tc>
          <w:tcPr>
            <w:tcW w:w="900" w:type="dxa"/>
            <w:gridSpan w:val="2"/>
          </w:tcPr>
          <w:p w14:paraId="199181C7" w14:textId="77777777" w:rsidR="00D766E2" w:rsidRPr="00004EAA" w:rsidRDefault="00D766E2" w:rsidP="000D68B7">
            <w:pPr>
              <w:rPr>
                <w:rFonts w:ascii="Arial" w:hAnsi="Arial" w:cs="Arial"/>
                <w:sz w:val="22"/>
                <w:szCs w:val="22"/>
              </w:rPr>
            </w:pPr>
          </w:p>
        </w:tc>
        <w:tc>
          <w:tcPr>
            <w:tcW w:w="1260" w:type="dxa"/>
          </w:tcPr>
          <w:p w14:paraId="7E2C7187" w14:textId="77777777" w:rsidR="00D766E2" w:rsidRPr="00004EAA" w:rsidRDefault="00D766E2" w:rsidP="000D68B7">
            <w:pPr>
              <w:jc w:val="center"/>
              <w:rPr>
                <w:rFonts w:ascii="Arial" w:hAnsi="Arial" w:cs="Arial"/>
                <w:sz w:val="22"/>
                <w:szCs w:val="22"/>
              </w:rPr>
            </w:pPr>
          </w:p>
        </w:tc>
        <w:tc>
          <w:tcPr>
            <w:tcW w:w="2070" w:type="dxa"/>
          </w:tcPr>
          <w:p w14:paraId="0A0C37C4" w14:textId="77777777" w:rsidR="00D766E2" w:rsidRPr="00004EAA" w:rsidRDefault="00D766E2" w:rsidP="000D68B7">
            <w:pPr>
              <w:jc w:val="center"/>
              <w:rPr>
                <w:rFonts w:ascii="Arial" w:hAnsi="Arial" w:cs="Arial"/>
                <w:sz w:val="22"/>
                <w:szCs w:val="22"/>
              </w:rPr>
            </w:pPr>
          </w:p>
        </w:tc>
        <w:tc>
          <w:tcPr>
            <w:tcW w:w="1080" w:type="dxa"/>
          </w:tcPr>
          <w:p w14:paraId="11C40717"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0.01</w:t>
            </w:r>
          </w:p>
        </w:tc>
        <w:tc>
          <w:tcPr>
            <w:tcW w:w="2160" w:type="dxa"/>
          </w:tcPr>
          <w:p w14:paraId="2850A944" w14:textId="77777777" w:rsidR="00D766E2" w:rsidRPr="00004EAA" w:rsidRDefault="00D766E2" w:rsidP="000D68B7">
            <w:pPr>
              <w:jc w:val="center"/>
              <w:rPr>
                <w:rFonts w:ascii="Arial" w:hAnsi="Arial" w:cs="Arial"/>
                <w:sz w:val="22"/>
                <w:szCs w:val="22"/>
              </w:rPr>
            </w:pPr>
          </w:p>
        </w:tc>
        <w:tc>
          <w:tcPr>
            <w:tcW w:w="1080" w:type="dxa"/>
          </w:tcPr>
          <w:p w14:paraId="397A5A1D" w14:textId="77777777" w:rsidR="00D766E2" w:rsidRPr="00004EAA" w:rsidRDefault="00D766E2" w:rsidP="000D68B7">
            <w:pPr>
              <w:jc w:val="center"/>
              <w:rPr>
                <w:rFonts w:ascii="Arial" w:hAnsi="Arial" w:cs="Arial"/>
                <w:sz w:val="22"/>
                <w:szCs w:val="22"/>
              </w:rPr>
            </w:pPr>
          </w:p>
        </w:tc>
        <w:tc>
          <w:tcPr>
            <w:tcW w:w="2160" w:type="dxa"/>
          </w:tcPr>
          <w:p w14:paraId="25DFDE28" w14:textId="77777777" w:rsidR="00D766E2" w:rsidRPr="00004EAA" w:rsidRDefault="00D766E2" w:rsidP="000D68B7">
            <w:pPr>
              <w:jc w:val="center"/>
              <w:rPr>
                <w:rFonts w:ascii="Arial" w:hAnsi="Arial" w:cs="Arial"/>
                <w:sz w:val="22"/>
                <w:szCs w:val="22"/>
              </w:rPr>
            </w:pPr>
          </w:p>
        </w:tc>
        <w:tc>
          <w:tcPr>
            <w:tcW w:w="1080" w:type="dxa"/>
          </w:tcPr>
          <w:p w14:paraId="185A7349" w14:textId="77777777" w:rsidR="00D766E2" w:rsidRPr="00004EAA" w:rsidRDefault="00D766E2" w:rsidP="000D68B7">
            <w:pPr>
              <w:jc w:val="center"/>
              <w:rPr>
                <w:rFonts w:ascii="Arial" w:hAnsi="Arial" w:cs="Arial"/>
                <w:sz w:val="22"/>
                <w:szCs w:val="22"/>
              </w:rPr>
            </w:pPr>
          </w:p>
        </w:tc>
      </w:tr>
      <w:tr w:rsidR="000B208F" w:rsidRPr="00004EAA" w14:paraId="2CCCB704" w14:textId="77777777" w:rsidTr="000140CD">
        <w:tc>
          <w:tcPr>
            <w:tcW w:w="2358" w:type="dxa"/>
          </w:tcPr>
          <w:p w14:paraId="2759B0A6" w14:textId="2DD3A953" w:rsidR="00D766E2" w:rsidRPr="00004EAA" w:rsidRDefault="00D06007" w:rsidP="000D68B7">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 xml:space="preserve">   No</w:t>
            </w:r>
          </w:p>
        </w:tc>
        <w:tc>
          <w:tcPr>
            <w:tcW w:w="900" w:type="dxa"/>
            <w:gridSpan w:val="2"/>
          </w:tcPr>
          <w:p w14:paraId="36DA8D72"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2,164</w:t>
            </w:r>
          </w:p>
        </w:tc>
        <w:tc>
          <w:tcPr>
            <w:tcW w:w="1260" w:type="dxa"/>
          </w:tcPr>
          <w:p w14:paraId="797130A4" w14:textId="0AC94C91" w:rsidR="00D766E2" w:rsidRPr="00004EAA" w:rsidRDefault="003B24CF" w:rsidP="000D68B7">
            <w:pPr>
              <w:jc w:val="center"/>
              <w:rPr>
                <w:rFonts w:ascii="Arial" w:hAnsi="Arial" w:cs="Arial"/>
                <w:sz w:val="22"/>
                <w:szCs w:val="22"/>
              </w:rPr>
            </w:pPr>
            <w:r w:rsidRPr="00004EAA">
              <w:rPr>
                <w:rFonts w:ascii="Arial" w:hAnsi="Arial" w:cs="Arial"/>
                <w:sz w:val="22"/>
                <w:szCs w:val="22"/>
              </w:rPr>
              <w:t>24.9 ± 8.7</w:t>
            </w:r>
          </w:p>
        </w:tc>
        <w:tc>
          <w:tcPr>
            <w:tcW w:w="2070" w:type="dxa"/>
          </w:tcPr>
          <w:p w14:paraId="066408CE"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46B278D0" w14:textId="77777777" w:rsidR="00D766E2" w:rsidRPr="00004EAA" w:rsidRDefault="00D766E2" w:rsidP="000D68B7">
            <w:pPr>
              <w:jc w:val="center"/>
              <w:rPr>
                <w:rFonts w:ascii="Arial" w:hAnsi="Arial" w:cs="Arial"/>
                <w:sz w:val="22"/>
                <w:szCs w:val="22"/>
              </w:rPr>
            </w:pPr>
          </w:p>
        </w:tc>
        <w:tc>
          <w:tcPr>
            <w:tcW w:w="2160" w:type="dxa"/>
          </w:tcPr>
          <w:p w14:paraId="47D1A352" w14:textId="77777777" w:rsidR="00D766E2" w:rsidRPr="00004EAA" w:rsidRDefault="00D766E2" w:rsidP="000D68B7">
            <w:pPr>
              <w:jc w:val="center"/>
              <w:rPr>
                <w:rFonts w:ascii="Arial" w:hAnsi="Arial" w:cs="Arial"/>
                <w:sz w:val="22"/>
                <w:szCs w:val="22"/>
              </w:rPr>
            </w:pPr>
          </w:p>
        </w:tc>
        <w:tc>
          <w:tcPr>
            <w:tcW w:w="1080" w:type="dxa"/>
          </w:tcPr>
          <w:p w14:paraId="50735FDF" w14:textId="77777777" w:rsidR="00D766E2" w:rsidRPr="00004EAA" w:rsidRDefault="00D766E2" w:rsidP="000D68B7">
            <w:pPr>
              <w:jc w:val="center"/>
              <w:rPr>
                <w:rFonts w:ascii="Arial" w:hAnsi="Arial" w:cs="Arial"/>
                <w:sz w:val="22"/>
                <w:szCs w:val="22"/>
              </w:rPr>
            </w:pPr>
          </w:p>
        </w:tc>
        <w:tc>
          <w:tcPr>
            <w:tcW w:w="2160" w:type="dxa"/>
          </w:tcPr>
          <w:p w14:paraId="7531DB1B" w14:textId="77777777" w:rsidR="00D766E2" w:rsidRPr="00004EAA" w:rsidRDefault="00D766E2" w:rsidP="000D68B7">
            <w:pPr>
              <w:jc w:val="center"/>
              <w:rPr>
                <w:rFonts w:ascii="Arial" w:hAnsi="Arial" w:cs="Arial"/>
                <w:sz w:val="22"/>
                <w:szCs w:val="22"/>
              </w:rPr>
            </w:pPr>
          </w:p>
        </w:tc>
        <w:tc>
          <w:tcPr>
            <w:tcW w:w="1080" w:type="dxa"/>
          </w:tcPr>
          <w:p w14:paraId="14AF86A2" w14:textId="77777777" w:rsidR="00D766E2" w:rsidRPr="00004EAA" w:rsidRDefault="00D766E2" w:rsidP="000D68B7">
            <w:pPr>
              <w:jc w:val="center"/>
              <w:rPr>
                <w:rFonts w:ascii="Arial" w:hAnsi="Arial" w:cs="Arial"/>
                <w:sz w:val="22"/>
                <w:szCs w:val="22"/>
              </w:rPr>
            </w:pPr>
          </w:p>
        </w:tc>
      </w:tr>
      <w:tr w:rsidR="000B208F" w:rsidRPr="00004EAA" w14:paraId="018C367F" w14:textId="77777777" w:rsidTr="000140CD">
        <w:tc>
          <w:tcPr>
            <w:tcW w:w="2358" w:type="dxa"/>
          </w:tcPr>
          <w:p w14:paraId="4495D6D7" w14:textId="2C139033"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Yes</w:t>
            </w:r>
          </w:p>
        </w:tc>
        <w:tc>
          <w:tcPr>
            <w:tcW w:w="900" w:type="dxa"/>
            <w:gridSpan w:val="2"/>
          </w:tcPr>
          <w:p w14:paraId="435FCD66"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27</w:t>
            </w:r>
          </w:p>
        </w:tc>
        <w:tc>
          <w:tcPr>
            <w:tcW w:w="1260" w:type="dxa"/>
          </w:tcPr>
          <w:p w14:paraId="4D578CFC" w14:textId="5E1F542C" w:rsidR="00D766E2" w:rsidRPr="00004EAA" w:rsidRDefault="003B24CF" w:rsidP="000D68B7">
            <w:pPr>
              <w:jc w:val="center"/>
              <w:rPr>
                <w:rFonts w:ascii="Arial" w:hAnsi="Arial" w:cs="Arial"/>
                <w:sz w:val="22"/>
                <w:szCs w:val="22"/>
              </w:rPr>
            </w:pPr>
            <w:r w:rsidRPr="00004EAA">
              <w:rPr>
                <w:rFonts w:ascii="Arial" w:hAnsi="Arial" w:cs="Arial"/>
                <w:sz w:val="22"/>
                <w:szCs w:val="22"/>
              </w:rPr>
              <w:t>20.7 ± 6.1</w:t>
            </w:r>
          </w:p>
        </w:tc>
        <w:tc>
          <w:tcPr>
            <w:tcW w:w="2070" w:type="dxa"/>
          </w:tcPr>
          <w:p w14:paraId="32C86B9A"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-15.8 (-26.0, -4.1)</w:t>
            </w:r>
          </w:p>
        </w:tc>
        <w:tc>
          <w:tcPr>
            <w:tcW w:w="1080" w:type="dxa"/>
          </w:tcPr>
          <w:p w14:paraId="4DD4B46F" w14:textId="77777777" w:rsidR="00D766E2" w:rsidRPr="00004EAA" w:rsidRDefault="00D766E2" w:rsidP="000D68B7">
            <w:pPr>
              <w:jc w:val="center"/>
              <w:rPr>
                <w:rFonts w:ascii="Arial" w:hAnsi="Arial" w:cs="Arial"/>
                <w:sz w:val="22"/>
                <w:szCs w:val="22"/>
              </w:rPr>
            </w:pPr>
          </w:p>
        </w:tc>
        <w:tc>
          <w:tcPr>
            <w:tcW w:w="2160" w:type="dxa"/>
          </w:tcPr>
          <w:p w14:paraId="741AD6B8" w14:textId="77777777" w:rsidR="00D766E2" w:rsidRPr="00004EAA" w:rsidRDefault="00D766E2" w:rsidP="000D68B7">
            <w:pPr>
              <w:jc w:val="center"/>
              <w:rPr>
                <w:rFonts w:ascii="Arial" w:hAnsi="Arial" w:cs="Arial"/>
                <w:sz w:val="22"/>
                <w:szCs w:val="22"/>
              </w:rPr>
            </w:pPr>
          </w:p>
        </w:tc>
        <w:tc>
          <w:tcPr>
            <w:tcW w:w="1080" w:type="dxa"/>
          </w:tcPr>
          <w:p w14:paraId="44AC4D3A" w14:textId="77777777" w:rsidR="00D766E2" w:rsidRPr="00004EAA" w:rsidRDefault="00D766E2" w:rsidP="000D68B7">
            <w:pPr>
              <w:jc w:val="center"/>
              <w:rPr>
                <w:rFonts w:ascii="Arial" w:hAnsi="Arial" w:cs="Arial"/>
                <w:sz w:val="22"/>
                <w:szCs w:val="22"/>
              </w:rPr>
            </w:pPr>
          </w:p>
        </w:tc>
        <w:tc>
          <w:tcPr>
            <w:tcW w:w="2160" w:type="dxa"/>
          </w:tcPr>
          <w:p w14:paraId="211B71A1" w14:textId="77777777" w:rsidR="00D766E2" w:rsidRPr="00004EAA" w:rsidRDefault="00D766E2" w:rsidP="000D68B7">
            <w:pPr>
              <w:jc w:val="center"/>
              <w:rPr>
                <w:rFonts w:ascii="Arial" w:hAnsi="Arial" w:cs="Arial"/>
                <w:sz w:val="22"/>
                <w:szCs w:val="22"/>
              </w:rPr>
            </w:pPr>
          </w:p>
        </w:tc>
        <w:tc>
          <w:tcPr>
            <w:tcW w:w="1080" w:type="dxa"/>
          </w:tcPr>
          <w:p w14:paraId="34E2F2DF" w14:textId="77777777" w:rsidR="00D766E2" w:rsidRPr="00004EAA" w:rsidRDefault="00D766E2" w:rsidP="000D68B7">
            <w:pPr>
              <w:jc w:val="center"/>
              <w:rPr>
                <w:rFonts w:ascii="Arial" w:hAnsi="Arial" w:cs="Arial"/>
                <w:sz w:val="22"/>
                <w:szCs w:val="22"/>
              </w:rPr>
            </w:pPr>
          </w:p>
        </w:tc>
      </w:tr>
      <w:tr w:rsidR="000B208F" w:rsidRPr="00004EAA" w14:paraId="47FE99F5" w14:textId="77777777" w:rsidTr="000140CD">
        <w:tc>
          <w:tcPr>
            <w:tcW w:w="2358" w:type="dxa"/>
          </w:tcPr>
          <w:p w14:paraId="7B1365AC" w14:textId="77777777" w:rsidR="00D766E2" w:rsidRPr="00004EAA" w:rsidRDefault="00D766E2" w:rsidP="000D68B7">
            <w:pPr>
              <w:rPr>
                <w:rFonts w:ascii="Arial" w:hAnsi="Arial" w:cs="Arial"/>
                <w:sz w:val="22"/>
                <w:szCs w:val="22"/>
              </w:rPr>
            </w:pPr>
          </w:p>
        </w:tc>
        <w:tc>
          <w:tcPr>
            <w:tcW w:w="900" w:type="dxa"/>
            <w:gridSpan w:val="2"/>
          </w:tcPr>
          <w:p w14:paraId="323078E3" w14:textId="77777777" w:rsidR="00D766E2" w:rsidRPr="00004EAA" w:rsidRDefault="00D766E2" w:rsidP="000D68B7">
            <w:pPr>
              <w:jc w:val="center"/>
              <w:rPr>
                <w:rFonts w:ascii="Arial" w:hAnsi="Arial" w:cs="Arial"/>
                <w:sz w:val="22"/>
                <w:szCs w:val="22"/>
              </w:rPr>
            </w:pPr>
          </w:p>
        </w:tc>
        <w:tc>
          <w:tcPr>
            <w:tcW w:w="1260" w:type="dxa"/>
          </w:tcPr>
          <w:p w14:paraId="089A7628" w14:textId="77777777" w:rsidR="00D766E2" w:rsidRPr="00004EAA" w:rsidRDefault="00D766E2" w:rsidP="000D68B7">
            <w:pPr>
              <w:jc w:val="center"/>
              <w:rPr>
                <w:rFonts w:ascii="Arial" w:hAnsi="Arial" w:cs="Arial"/>
                <w:sz w:val="22"/>
                <w:szCs w:val="22"/>
              </w:rPr>
            </w:pPr>
          </w:p>
        </w:tc>
        <w:tc>
          <w:tcPr>
            <w:tcW w:w="2070" w:type="dxa"/>
          </w:tcPr>
          <w:p w14:paraId="28B3A045" w14:textId="77777777" w:rsidR="00D766E2" w:rsidRPr="00004EAA" w:rsidRDefault="00D766E2" w:rsidP="000D68B7">
            <w:pPr>
              <w:jc w:val="center"/>
              <w:rPr>
                <w:rFonts w:ascii="Arial" w:hAnsi="Arial" w:cs="Arial"/>
                <w:sz w:val="22"/>
                <w:szCs w:val="22"/>
              </w:rPr>
            </w:pPr>
          </w:p>
        </w:tc>
        <w:tc>
          <w:tcPr>
            <w:tcW w:w="1080" w:type="dxa"/>
          </w:tcPr>
          <w:p w14:paraId="0E183257" w14:textId="77777777" w:rsidR="00D766E2" w:rsidRPr="00004EAA" w:rsidRDefault="00D766E2" w:rsidP="000D68B7">
            <w:pPr>
              <w:jc w:val="center"/>
              <w:rPr>
                <w:rFonts w:ascii="Arial" w:hAnsi="Arial" w:cs="Arial"/>
                <w:sz w:val="22"/>
                <w:szCs w:val="22"/>
              </w:rPr>
            </w:pPr>
          </w:p>
        </w:tc>
        <w:tc>
          <w:tcPr>
            <w:tcW w:w="2160" w:type="dxa"/>
          </w:tcPr>
          <w:p w14:paraId="514FDAB8" w14:textId="77777777" w:rsidR="00D766E2" w:rsidRPr="00004EAA" w:rsidRDefault="00D766E2" w:rsidP="000D68B7">
            <w:pPr>
              <w:jc w:val="center"/>
              <w:rPr>
                <w:rFonts w:ascii="Arial" w:hAnsi="Arial" w:cs="Arial"/>
                <w:sz w:val="22"/>
                <w:szCs w:val="22"/>
              </w:rPr>
            </w:pPr>
          </w:p>
        </w:tc>
        <w:tc>
          <w:tcPr>
            <w:tcW w:w="1080" w:type="dxa"/>
          </w:tcPr>
          <w:p w14:paraId="7F8697A3" w14:textId="77777777" w:rsidR="00D766E2" w:rsidRPr="00004EAA" w:rsidRDefault="00D766E2" w:rsidP="000D68B7">
            <w:pPr>
              <w:jc w:val="center"/>
              <w:rPr>
                <w:rFonts w:ascii="Arial" w:hAnsi="Arial" w:cs="Arial"/>
                <w:sz w:val="22"/>
                <w:szCs w:val="22"/>
              </w:rPr>
            </w:pPr>
          </w:p>
        </w:tc>
        <w:tc>
          <w:tcPr>
            <w:tcW w:w="2160" w:type="dxa"/>
          </w:tcPr>
          <w:p w14:paraId="69743D67" w14:textId="77777777" w:rsidR="00D766E2" w:rsidRPr="00004EAA" w:rsidRDefault="00D766E2" w:rsidP="000D68B7">
            <w:pPr>
              <w:jc w:val="center"/>
              <w:rPr>
                <w:rFonts w:ascii="Arial" w:hAnsi="Arial" w:cs="Arial"/>
                <w:sz w:val="22"/>
                <w:szCs w:val="22"/>
              </w:rPr>
            </w:pPr>
          </w:p>
        </w:tc>
        <w:tc>
          <w:tcPr>
            <w:tcW w:w="1080" w:type="dxa"/>
          </w:tcPr>
          <w:p w14:paraId="2B64758E" w14:textId="77777777" w:rsidR="00D766E2" w:rsidRPr="00004EAA" w:rsidRDefault="00D766E2" w:rsidP="000D68B7">
            <w:pPr>
              <w:jc w:val="center"/>
              <w:rPr>
                <w:rFonts w:ascii="Arial" w:hAnsi="Arial" w:cs="Arial"/>
                <w:sz w:val="22"/>
                <w:szCs w:val="22"/>
              </w:rPr>
            </w:pPr>
          </w:p>
        </w:tc>
      </w:tr>
      <w:tr w:rsidR="000B208F" w:rsidRPr="00004EAA" w14:paraId="2163D728" w14:textId="77777777" w:rsidTr="000140CD">
        <w:tc>
          <w:tcPr>
            <w:tcW w:w="2358" w:type="dxa"/>
          </w:tcPr>
          <w:p w14:paraId="0D652FE3" w14:textId="058FAD1A" w:rsidR="00D766E2" w:rsidRPr="00004EAA" w:rsidRDefault="00D06007" w:rsidP="000D68B7">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Taking a statin</w:t>
            </w:r>
          </w:p>
        </w:tc>
        <w:tc>
          <w:tcPr>
            <w:tcW w:w="900" w:type="dxa"/>
            <w:gridSpan w:val="2"/>
          </w:tcPr>
          <w:p w14:paraId="7DEACFCF" w14:textId="77777777" w:rsidR="00D766E2" w:rsidRPr="00004EAA" w:rsidRDefault="00D766E2" w:rsidP="000D68B7">
            <w:pPr>
              <w:jc w:val="center"/>
              <w:rPr>
                <w:rFonts w:ascii="Arial" w:hAnsi="Arial" w:cs="Arial"/>
                <w:sz w:val="22"/>
                <w:szCs w:val="22"/>
              </w:rPr>
            </w:pPr>
          </w:p>
        </w:tc>
        <w:tc>
          <w:tcPr>
            <w:tcW w:w="1260" w:type="dxa"/>
          </w:tcPr>
          <w:p w14:paraId="343328D1" w14:textId="77777777" w:rsidR="00D766E2" w:rsidRPr="00004EAA" w:rsidRDefault="00D766E2" w:rsidP="000D68B7">
            <w:pPr>
              <w:jc w:val="center"/>
              <w:rPr>
                <w:rFonts w:ascii="Arial" w:hAnsi="Arial" w:cs="Arial"/>
                <w:sz w:val="22"/>
                <w:szCs w:val="22"/>
              </w:rPr>
            </w:pPr>
          </w:p>
        </w:tc>
        <w:tc>
          <w:tcPr>
            <w:tcW w:w="2070" w:type="dxa"/>
          </w:tcPr>
          <w:p w14:paraId="29B1B411" w14:textId="77777777" w:rsidR="00D766E2" w:rsidRPr="00004EAA" w:rsidRDefault="00D766E2" w:rsidP="000D68B7">
            <w:pPr>
              <w:jc w:val="center"/>
              <w:rPr>
                <w:rFonts w:ascii="Arial" w:hAnsi="Arial" w:cs="Arial"/>
                <w:sz w:val="22"/>
                <w:szCs w:val="22"/>
              </w:rPr>
            </w:pPr>
          </w:p>
        </w:tc>
        <w:tc>
          <w:tcPr>
            <w:tcW w:w="1080" w:type="dxa"/>
          </w:tcPr>
          <w:p w14:paraId="2155B75C"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0.04</w:t>
            </w:r>
          </w:p>
        </w:tc>
        <w:tc>
          <w:tcPr>
            <w:tcW w:w="2160" w:type="dxa"/>
          </w:tcPr>
          <w:p w14:paraId="70680D53" w14:textId="77777777" w:rsidR="00D766E2" w:rsidRPr="00004EAA" w:rsidRDefault="00D766E2" w:rsidP="000D68B7">
            <w:pPr>
              <w:jc w:val="center"/>
              <w:rPr>
                <w:rFonts w:ascii="Arial" w:hAnsi="Arial" w:cs="Arial"/>
                <w:sz w:val="22"/>
                <w:szCs w:val="22"/>
              </w:rPr>
            </w:pPr>
          </w:p>
        </w:tc>
        <w:tc>
          <w:tcPr>
            <w:tcW w:w="1080" w:type="dxa"/>
          </w:tcPr>
          <w:p w14:paraId="62D41F3D" w14:textId="77777777" w:rsidR="00D766E2" w:rsidRPr="00004EAA" w:rsidRDefault="00D766E2" w:rsidP="000D68B7">
            <w:pPr>
              <w:jc w:val="center"/>
              <w:rPr>
                <w:rFonts w:ascii="Arial" w:hAnsi="Arial" w:cs="Arial"/>
                <w:sz w:val="22"/>
                <w:szCs w:val="22"/>
              </w:rPr>
            </w:pPr>
          </w:p>
        </w:tc>
        <w:tc>
          <w:tcPr>
            <w:tcW w:w="2160" w:type="dxa"/>
          </w:tcPr>
          <w:p w14:paraId="7EBF4B30" w14:textId="77777777" w:rsidR="00D766E2" w:rsidRPr="00004EAA" w:rsidRDefault="00D766E2" w:rsidP="000D68B7">
            <w:pPr>
              <w:jc w:val="center"/>
              <w:rPr>
                <w:rFonts w:ascii="Arial" w:hAnsi="Arial" w:cs="Arial"/>
                <w:sz w:val="22"/>
                <w:szCs w:val="22"/>
              </w:rPr>
            </w:pPr>
          </w:p>
        </w:tc>
        <w:tc>
          <w:tcPr>
            <w:tcW w:w="1080" w:type="dxa"/>
          </w:tcPr>
          <w:p w14:paraId="0BB45D16" w14:textId="77777777" w:rsidR="00D766E2" w:rsidRPr="00004EAA" w:rsidRDefault="00D766E2" w:rsidP="000D68B7">
            <w:pPr>
              <w:jc w:val="center"/>
              <w:rPr>
                <w:rFonts w:ascii="Arial" w:hAnsi="Arial" w:cs="Arial"/>
                <w:sz w:val="22"/>
                <w:szCs w:val="22"/>
              </w:rPr>
            </w:pPr>
          </w:p>
        </w:tc>
      </w:tr>
      <w:tr w:rsidR="000B208F" w:rsidRPr="00004EAA" w14:paraId="186A9169" w14:textId="77777777" w:rsidTr="000140CD">
        <w:tc>
          <w:tcPr>
            <w:tcW w:w="2358" w:type="dxa"/>
          </w:tcPr>
          <w:p w14:paraId="0E41DBEC" w14:textId="73F0773D"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No</w:t>
            </w:r>
          </w:p>
        </w:tc>
        <w:tc>
          <w:tcPr>
            <w:tcW w:w="900" w:type="dxa"/>
            <w:gridSpan w:val="2"/>
          </w:tcPr>
          <w:p w14:paraId="0F9E9DAA"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1,487</w:t>
            </w:r>
          </w:p>
        </w:tc>
        <w:tc>
          <w:tcPr>
            <w:tcW w:w="1260" w:type="dxa"/>
          </w:tcPr>
          <w:p w14:paraId="53134DAF" w14:textId="09853B79" w:rsidR="00D766E2" w:rsidRPr="00004EAA" w:rsidRDefault="003B24CF" w:rsidP="000D68B7">
            <w:pPr>
              <w:jc w:val="center"/>
              <w:rPr>
                <w:rFonts w:ascii="Arial" w:hAnsi="Arial" w:cs="Arial"/>
                <w:sz w:val="22"/>
                <w:szCs w:val="22"/>
              </w:rPr>
            </w:pPr>
            <w:r w:rsidRPr="00004EAA">
              <w:rPr>
                <w:rFonts w:ascii="Arial" w:hAnsi="Arial" w:cs="Arial"/>
                <w:sz w:val="22"/>
                <w:szCs w:val="22"/>
              </w:rPr>
              <w:t>25.2 ± 8.8</w:t>
            </w:r>
          </w:p>
        </w:tc>
        <w:tc>
          <w:tcPr>
            <w:tcW w:w="2070" w:type="dxa"/>
          </w:tcPr>
          <w:p w14:paraId="269824FE"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35CFE5C3" w14:textId="77777777" w:rsidR="00D766E2" w:rsidRPr="00004EAA" w:rsidRDefault="00D766E2" w:rsidP="000D68B7">
            <w:pPr>
              <w:jc w:val="center"/>
              <w:rPr>
                <w:rFonts w:ascii="Arial" w:hAnsi="Arial" w:cs="Arial"/>
                <w:sz w:val="22"/>
                <w:szCs w:val="22"/>
              </w:rPr>
            </w:pPr>
          </w:p>
        </w:tc>
        <w:tc>
          <w:tcPr>
            <w:tcW w:w="2160" w:type="dxa"/>
          </w:tcPr>
          <w:p w14:paraId="03AE3A3E" w14:textId="77777777" w:rsidR="00D766E2" w:rsidRPr="00004EAA" w:rsidRDefault="00D766E2" w:rsidP="000D68B7">
            <w:pPr>
              <w:jc w:val="center"/>
              <w:rPr>
                <w:rFonts w:ascii="Arial" w:hAnsi="Arial" w:cs="Arial"/>
                <w:sz w:val="22"/>
                <w:szCs w:val="22"/>
              </w:rPr>
            </w:pPr>
          </w:p>
        </w:tc>
        <w:tc>
          <w:tcPr>
            <w:tcW w:w="1080" w:type="dxa"/>
          </w:tcPr>
          <w:p w14:paraId="4DFD0C2D" w14:textId="77777777" w:rsidR="00D766E2" w:rsidRPr="00004EAA" w:rsidRDefault="00D766E2" w:rsidP="000D68B7">
            <w:pPr>
              <w:jc w:val="center"/>
              <w:rPr>
                <w:rFonts w:ascii="Arial" w:hAnsi="Arial" w:cs="Arial"/>
                <w:sz w:val="22"/>
                <w:szCs w:val="22"/>
              </w:rPr>
            </w:pPr>
          </w:p>
        </w:tc>
        <w:tc>
          <w:tcPr>
            <w:tcW w:w="2160" w:type="dxa"/>
          </w:tcPr>
          <w:p w14:paraId="7FC90844" w14:textId="77777777" w:rsidR="00D766E2" w:rsidRPr="00004EAA" w:rsidRDefault="00D766E2" w:rsidP="000D68B7">
            <w:pPr>
              <w:jc w:val="center"/>
              <w:rPr>
                <w:rFonts w:ascii="Arial" w:hAnsi="Arial" w:cs="Arial"/>
                <w:sz w:val="22"/>
                <w:szCs w:val="22"/>
              </w:rPr>
            </w:pPr>
          </w:p>
        </w:tc>
        <w:tc>
          <w:tcPr>
            <w:tcW w:w="1080" w:type="dxa"/>
          </w:tcPr>
          <w:p w14:paraId="5E4F0473" w14:textId="77777777" w:rsidR="00D766E2" w:rsidRPr="00004EAA" w:rsidRDefault="00D766E2" w:rsidP="000D68B7">
            <w:pPr>
              <w:jc w:val="center"/>
              <w:rPr>
                <w:rFonts w:ascii="Arial" w:hAnsi="Arial" w:cs="Arial"/>
                <w:sz w:val="22"/>
                <w:szCs w:val="22"/>
              </w:rPr>
            </w:pPr>
          </w:p>
        </w:tc>
      </w:tr>
      <w:tr w:rsidR="000B208F" w:rsidRPr="00004EAA" w14:paraId="22E48E05" w14:textId="77777777" w:rsidTr="000140CD">
        <w:tc>
          <w:tcPr>
            <w:tcW w:w="2358" w:type="dxa"/>
          </w:tcPr>
          <w:p w14:paraId="4B59369F" w14:textId="6B1B5339"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Yes</w:t>
            </w:r>
          </w:p>
        </w:tc>
        <w:tc>
          <w:tcPr>
            <w:tcW w:w="900" w:type="dxa"/>
            <w:gridSpan w:val="2"/>
          </w:tcPr>
          <w:p w14:paraId="3891448F"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704</w:t>
            </w:r>
          </w:p>
        </w:tc>
        <w:tc>
          <w:tcPr>
            <w:tcW w:w="1260" w:type="dxa"/>
          </w:tcPr>
          <w:p w14:paraId="37FFF0C6" w14:textId="6327B2DC" w:rsidR="00D766E2" w:rsidRPr="00004EAA" w:rsidRDefault="003B24CF" w:rsidP="000D68B7">
            <w:pPr>
              <w:jc w:val="center"/>
              <w:rPr>
                <w:rFonts w:ascii="Arial" w:hAnsi="Arial" w:cs="Arial"/>
                <w:sz w:val="22"/>
                <w:szCs w:val="22"/>
              </w:rPr>
            </w:pPr>
            <w:r w:rsidRPr="00004EAA">
              <w:rPr>
                <w:rFonts w:ascii="Arial" w:hAnsi="Arial" w:cs="Arial"/>
                <w:sz w:val="22"/>
                <w:szCs w:val="22"/>
              </w:rPr>
              <w:t>24.3 ± 8.3</w:t>
            </w:r>
          </w:p>
        </w:tc>
        <w:tc>
          <w:tcPr>
            <w:tcW w:w="2070" w:type="dxa"/>
          </w:tcPr>
          <w:p w14:paraId="70C4B910"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-3.2 (-6.1, -0.2)</w:t>
            </w:r>
          </w:p>
        </w:tc>
        <w:tc>
          <w:tcPr>
            <w:tcW w:w="1080" w:type="dxa"/>
          </w:tcPr>
          <w:p w14:paraId="45FC928C" w14:textId="77777777" w:rsidR="00D766E2" w:rsidRPr="00004EAA" w:rsidRDefault="00D766E2" w:rsidP="000D68B7">
            <w:pPr>
              <w:jc w:val="center"/>
              <w:rPr>
                <w:rFonts w:ascii="Arial" w:hAnsi="Arial" w:cs="Arial"/>
                <w:sz w:val="22"/>
                <w:szCs w:val="22"/>
              </w:rPr>
            </w:pPr>
          </w:p>
        </w:tc>
        <w:tc>
          <w:tcPr>
            <w:tcW w:w="2160" w:type="dxa"/>
          </w:tcPr>
          <w:p w14:paraId="058EE8E4" w14:textId="77777777" w:rsidR="00D766E2" w:rsidRPr="00004EAA" w:rsidRDefault="00D766E2" w:rsidP="000D68B7">
            <w:pPr>
              <w:jc w:val="center"/>
              <w:rPr>
                <w:rFonts w:ascii="Arial" w:hAnsi="Arial" w:cs="Arial"/>
                <w:sz w:val="22"/>
                <w:szCs w:val="22"/>
              </w:rPr>
            </w:pPr>
          </w:p>
        </w:tc>
        <w:tc>
          <w:tcPr>
            <w:tcW w:w="1080" w:type="dxa"/>
          </w:tcPr>
          <w:p w14:paraId="5689391C" w14:textId="77777777" w:rsidR="00D766E2" w:rsidRPr="00004EAA" w:rsidRDefault="00D766E2" w:rsidP="000D68B7">
            <w:pPr>
              <w:jc w:val="center"/>
              <w:rPr>
                <w:rFonts w:ascii="Arial" w:hAnsi="Arial" w:cs="Arial"/>
                <w:sz w:val="22"/>
                <w:szCs w:val="22"/>
              </w:rPr>
            </w:pPr>
          </w:p>
        </w:tc>
        <w:tc>
          <w:tcPr>
            <w:tcW w:w="2160" w:type="dxa"/>
          </w:tcPr>
          <w:p w14:paraId="6960CF8B" w14:textId="77777777" w:rsidR="00D766E2" w:rsidRPr="00004EAA" w:rsidRDefault="00D766E2" w:rsidP="000D68B7">
            <w:pPr>
              <w:jc w:val="center"/>
              <w:rPr>
                <w:rFonts w:ascii="Arial" w:hAnsi="Arial" w:cs="Arial"/>
                <w:sz w:val="22"/>
                <w:szCs w:val="22"/>
              </w:rPr>
            </w:pPr>
          </w:p>
        </w:tc>
        <w:tc>
          <w:tcPr>
            <w:tcW w:w="1080" w:type="dxa"/>
          </w:tcPr>
          <w:p w14:paraId="420708AC" w14:textId="77777777" w:rsidR="00D766E2" w:rsidRPr="00004EAA" w:rsidRDefault="00D766E2" w:rsidP="000D68B7">
            <w:pPr>
              <w:jc w:val="center"/>
              <w:rPr>
                <w:rFonts w:ascii="Arial" w:hAnsi="Arial" w:cs="Arial"/>
                <w:sz w:val="22"/>
                <w:szCs w:val="22"/>
              </w:rPr>
            </w:pPr>
          </w:p>
        </w:tc>
      </w:tr>
      <w:tr w:rsidR="000B208F" w:rsidRPr="00004EAA" w14:paraId="034F4A39" w14:textId="77777777" w:rsidTr="000140CD">
        <w:tc>
          <w:tcPr>
            <w:tcW w:w="2358" w:type="dxa"/>
          </w:tcPr>
          <w:p w14:paraId="35291FFF" w14:textId="77777777" w:rsidR="00D766E2" w:rsidRPr="00004EAA" w:rsidRDefault="00D766E2" w:rsidP="000D68B7">
            <w:pPr>
              <w:rPr>
                <w:rFonts w:ascii="Arial" w:hAnsi="Arial" w:cs="Arial"/>
                <w:sz w:val="22"/>
                <w:szCs w:val="22"/>
              </w:rPr>
            </w:pPr>
          </w:p>
        </w:tc>
        <w:tc>
          <w:tcPr>
            <w:tcW w:w="900" w:type="dxa"/>
            <w:gridSpan w:val="2"/>
          </w:tcPr>
          <w:p w14:paraId="05BD4CBC" w14:textId="77777777" w:rsidR="00D766E2" w:rsidRPr="00004EAA" w:rsidRDefault="00D766E2" w:rsidP="000D68B7">
            <w:pPr>
              <w:jc w:val="center"/>
              <w:rPr>
                <w:rFonts w:ascii="Arial" w:hAnsi="Arial" w:cs="Arial"/>
                <w:sz w:val="22"/>
                <w:szCs w:val="22"/>
              </w:rPr>
            </w:pPr>
          </w:p>
        </w:tc>
        <w:tc>
          <w:tcPr>
            <w:tcW w:w="1260" w:type="dxa"/>
          </w:tcPr>
          <w:p w14:paraId="4A358CA2" w14:textId="77777777" w:rsidR="00D766E2" w:rsidRPr="00004EAA" w:rsidRDefault="00D766E2" w:rsidP="000D68B7">
            <w:pPr>
              <w:jc w:val="center"/>
              <w:rPr>
                <w:rFonts w:ascii="Arial" w:hAnsi="Arial" w:cs="Arial"/>
                <w:sz w:val="22"/>
                <w:szCs w:val="22"/>
              </w:rPr>
            </w:pPr>
          </w:p>
        </w:tc>
        <w:tc>
          <w:tcPr>
            <w:tcW w:w="2070" w:type="dxa"/>
          </w:tcPr>
          <w:p w14:paraId="0360EF82" w14:textId="77777777" w:rsidR="00D766E2" w:rsidRPr="00004EAA" w:rsidRDefault="00D766E2" w:rsidP="000D68B7">
            <w:pPr>
              <w:jc w:val="center"/>
              <w:rPr>
                <w:rFonts w:ascii="Arial" w:hAnsi="Arial" w:cs="Arial"/>
                <w:sz w:val="22"/>
                <w:szCs w:val="22"/>
              </w:rPr>
            </w:pPr>
          </w:p>
        </w:tc>
        <w:tc>
          <w:tcPr>
            <w:tcW w:w="1080" w:type="dxa"/>
          </w:tcPr>
          <w:p w14:paraId="38D0FABC" w14:textId="77777777" w:rsidR="00D766E2" w:rsidRPr="00004EAA" w:rsidRDefault="00D766E2" w:rsidP="000D68B7">
            <w:pPr>
              <w:jc w:val="center"/>
              <w:rPr>
                <w:rFonts w:ascii="Arial" w:hAnsi="Arial" w:cs="Arial"/>
                <w:sz w:val="22"/>
                <w:szCs w:val="22"/>
              </w:rPr>
            </w:pPr>
          </w:p>
        </w:tc>
        <w:tc>
          <w:tcPr>
            <w:tcW w:w="2160" w:type="dxa"/>
          </w:tcPr>
          <w:p w14:paraId="442FD417" w14:textId="77777777" w:rsidR="00D766E2" w:rsidRPr="00004EAA" w:rsidRDefault="00D766E2" w:rsidP="000D68B7">
            <w:pPr>
              <w:jc w:val="center"/>
              <w:rPr>
                <w:rFonts w:ascii="Arial" w:hAnsi="Arial" w:cs="Arial"/>
                <w:sz w:val="22"/>
                <w:szCs w:val="22"/>
              </w:rPr>
            </w:pPr>
          </w:p>
        </w:tc>
        <w:tc>
          <w:tcPr>
            <w:tcW w:w="1080" w:type="dxa"/>
          </w:tcPr>
          <w:p w14:paraId="79E84F5E" w14:textId="77777777" w:rsidR="00D766E2" w:rsidRPr="00004EAA" w:rsidRDefault="00D766E2" w:rsidP="000D68B7">
            <w:pPr>
              <w:jc w:val="center"/>
              <w:rPr>
                <w:rFonts w:ascii="Arial" w:hAnsi="Arial" w:cs="Arial"/>
                <w:sz w:val="22"/>
                <w:szCs w:val="22"/>
              </w:rPr>
            </w:pPr>
          </w:p>
        </w:tc>
        <w:tc>
          <w:tcPr>
            <w:tcW w:w="2160" w:type="dxa"/>
          </w:tcPr>
          <w:p w14:paraId="6039C142" w14:textId="77777777" w:rsidR="00D766E2" w:rsidRPr="00004EAA" w:rsidRDefault="00D766E2" w:rsidP="000D68B7">
            <w:pPr>
              <w:jc w:val="center"/>
              <w:rPr>
                <w:rFonts w:ascii="Arial" w:hAnsi="Arial" w:cs="Arial"/>
                <w:sz w:val="22"/>
                <w:szCs w:val="22"/>
              </w:rPr>
            </w:pPr>
          </w:p>
        </w:tc>
        <w:tc>
          <w:tcPr>
            <w:tcW w:w="1080" w:type="dxa"/>
          </w:tcPr>
          <w:p w14:paraId="22B7E169" w14:textId="77777777" w:rsidR="00D766E2" w:rsidRPr="00004EAA" w:rsidRDefault="00D766E2" w:rsidP="000D68B7">
            <w:pPr>
              <w:jc w:val="center"/>
              <w:rPr>
                <w:rFonts w:ascii="Arial" w:hAnsi="Arial" w:cs="Arial"/>
                <w:sz w:val="22"/>
                <w:szCs w:val="22"/>
              </w:rPr>
            </w:pPr>
          </w:p>
        </w:tc>
      </w:tr>
      <w:tr w:rsidR="000B208F" w:rsidRPr="00004EAA" w14:paraId="7D0FBA2D" w14:textId="77777777" w:rsidTr="000140CD">
        <w:tc>
          <w:tcPr>
            <w:tcW w:w="2358" w:type="dxa"/>
          </w:tcPr>
          <w:p w14:paraId="13DF0E5A" w14:textId="1254997C" w:rsidR="00D766E2" w:rsidRPr="00004EAA" w:rsidRDefault="00D06007" w:rsidP="000D68B7">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Taking warfarin</w:t>
            </w:r>
          </w:p>
        </w:tc>
        <w:tc>
          <w:tcPr>
            <w:tcW w:w="900" w:type="dxa"/>
            <w:gridSpan w:val="2"/>
          </w:tcPr>
          <w:p w14:paraId="6F365B87" w14:textId="77777777" w:rsidR="00D766E2" w:rsidRPr="00004EAA" w:rsidRDefault="00D766E2" w:rsidP="000D68B7">
            <w:pPr>
              <w:jc w:val="center"/>
              <w:rPr>
                <w:rFonts w:ascii="Arial" w:hAnsi="Arial" w:cs="Arial"/>
                <w:sz w:val="22"/>
                <w:szCs w:val="22"/>
              </w:rPr>
            </w:pPr>
          </w:p>
        </w:tc>
        <w:tc>
          <w:tcPr>
            <w:tcW w:w="1260" w:type="dxa"/>
          </w:tcPr>
          <w:p w14:paraId="136229CE" w14:textId="77777777" w:rsidR="00D766E2" w:rsidRPr="00004EAA" w:rsidRDefault="00D766E2" w:rsidP="000D68B7">
            <w:pPr>
              <w:jc w:val="center"/>
              <w:rPr>
                <w:rFonts w:ascii="Arial" w:hAnsi="Arial" w:cs="Arial"/>
                <w:sz w:val="22"/>
                <w:szCs w:val="22"/>
              </w:rPr>
            </w:pPr>
          </w:p>
        </w:tc>
        <w:tc>
          <w:tcPr>
            <w:tcW w:w="2070" w:type="dxa"/>
          </w:tcPr>
          <w:p w14:paraId="37EA7CB5" w14:textId="77777777" w:rsidR="00D766E2" w:rsidRPr="00004EAA" w:rsidRDefault="00D766E2" w:rsidP="000D68B7">
            <w:pPr>
              <w:jc w:val="center"/>
              <w:rPr>
                <w:rFonts w:ascii="Arial" w:hAnsi="Arial" w:cs="Arial"/>
                <w:sz w:val="22"/>
                <w:szCs w:val="22"/>
              </w:rPr>
            </w:pPr>
          </w:p>
        </w:tc>
        <w:tc>
          <w:tcPr>
            <w:tcW w:w="1080" w:type="dxa"/>
          </w:tcPr>
          <w:p w14:paraId="39BF006C"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0.01</w:t>
            </w:r>
          </w:p>
        </w:tc>
        <w:tc>
          <w:tcPr>
            <w:tcW w:w="2160" w:type="dxa"/>
          </w:tcPr>
          <w:p w14:paraId="6F8012D0" w14:textId="77777777" w:rsidR="00D766E2" w:rsidRPr="00004EAA" w:rsidRDefault="00D766E2" w:rsidP="000D68B7">
            <w:pPr>
              <w:jc w:val="center"/>
              <w:rPr>
                <w:rFonts w:ascii="Arial" w:hAnsi="Arial" w:cs="Arial"/>
                <w:sz w:val="22"/>
                <w:szCs w:val="22"/>
              </w:rPr>
            </w:pPr>
          </w:p>
        </w:tc>
        <w:tc>
          <w:tcPr>
            <w:tcW w:w="1080" w:type="dxa"/>
          </w:tcPr>
          <w:p w14:paraId="1F5E9EC4" w14:textId="77777777" w:rsidR="00D766E2" w:rsidRPr="00004EAA" w:rsidRDefault="00D766E2" w:rsidP="000D68B7">
            <w:pPr>
              <w:jc w:val="center"/>
              <w:rPr>
                <w:rFonts w:ascii="Arial" w:hAnsi="Arial" w:cs="Arial"/>
                <w:sz w:val="22"/>
                <w:szCs w:val="22"/>
              </w:rPr>
            </w:pPr>
          </w:p>
        </w:tc>
        <w:tc>
          <w:tcPr>
            <w:tcW w:w="2160" w:type="dxa"/>
          </w:tcPr>
          <w:p w14:paraId="0BFD7995" w14:textId="77777777" w:rsidR="00D766E2" w:rsidRPr="00004EAA" w:rsidRDefault="00D766E2" w:rsidP="000D68B7">
            <w:pPr>
              <w:jc w:val="center"/>
              <w:rPr>
                <w:rFonts w:ascii="Arial" w:hAnsi="Arial" w:cs="Arial"/>
                <w:sz w:val="22"/>
                <w:szCs w:val="22"/>
              </w:rPr>
            </w:pPr>
          </w:p>
        </w:tc>
        <w:tc>
          <w:tcPr>
            <w:tcW w:w="1080" w:type="dxa"/>
          </w:tcPr>
          <w:p w14:paraId="162DFB55" w14:textId="77777777" w:rsidR="00D766E2" w:rsidRPr="00004EAA" w:rsidRDefault="00D766E2" w:rsidP="000D68B7">
            <w:pPr>
              <w:jc w:val="center"/>
              <w:rPr>
                <w:rFonts w:ascii="Arial" w:hAnsi="Arial" w:cs="Arial"/>
                <w:sz w:val="22"/>
                <w:szCs w:val="22"/>
              </w:rPr>
            </w:pPr>
          </w:p>
        </w:tc>
      </w:tr>
      <w:tr w:rsidR="000B208F" w:rsidRPr="00004EAA" w14:paraId="6F4F00AA" w14:textId="77777777" w:rsidTr="000140CD">
        <w:tc>
          <w:tcPr>
            <w:tcW w:w="2358" w:type="dxa"/>
          </w:tcPr>
          <w:p w14:paraId="5F66496E" w14:textId="5290F38D"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No</w:t>
            </w:r>
          </w:p>
        </w:tc>
        <w:tc>
          <w:tcPr>
            <w:tcW w:w="900" w:type="dxa"/>
            <w:gridSpan w:val="2"/>
          </w:tcPr>
          <w:p w14:paraId="721BEF2D"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2,165</w:t>
            </w:r>
          </w:p>
        </w:tc>
        <w:tc>
          <w:tcPr>
            <w:tcW w:w="1260" w:type="dxa"/>
          </w:tcPr>
          <w:p w14:paraId="34B398F8" w14:textId="3E7AF8BC" w:rsidR="00D766E2" w:rsidRPr="00004EAA" w:rsidRDefault="003B24CF" w:rsidP="000D68B7">
            <w:pPr>
              <w:jc w:val="center"/>
              <w:rPr>
                <w:rFonts w:ascii="Arial" w:hAnsi="Arial" w:cs="Arial"/>
                <w:sz w:val="22"/>
                <w:szCs w:val="22"/>
              </w:rPr>
            </w:pPr>
            <w:r w:rsidRPr="00004EAA">
              <w:rPr>
                <w:rFonts w:ascii="Arial" w:hAnsi="Arial" w:cs="Arial"/>
                <w:sz w:val="22"/>
                <w:szCs w:val="22"/>
              </w:rPr>
              <w:t>24.9 ± 8.7</w:t>
            </w:r>
          </w:p>
        </w:tc>
        <w:tc>
          <w:tcPr>
            <w:tcW w:w="2070" w:type="dxa"/>
          </w:tcPr>
          <w:p w14:paraId="6900333D"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47BAA07F" w14:textId="77777777" w:rsidR="00D766E2" w:rsidRPr="00004EAA" w:rsidRDefault="00D766E2" w:rsidP="000D68B7">
            <w:pPr>
              <w:jc w:val="center"/>
              <w:rPr>
                <w:rFonts w:ascii="Arial" w:hAnsi="Arial" w:cs="Arial"/>
                <w:sz w:val="22"/>
                <w:szCs w:val="22"/>
              </w:rPr>
            </w:pPr>
          </w:p>
        </w:tc>
        <w:tc>
          <w:tcPr>
            <w:tcW w:w="2160" w:type="dxa"/>
          </w:tcPr>
          <w:p w14:paraId="5DAC1335" w14:textId="77777777" w:rsidR="00D766E2" w:rsidRPr="00004EAA" w:rsidRDefault="00D766E2" w:rsidP="000D68B7">
            <w:pPr>
              <w:jc w:val="center"/>
              <w:rPr>
                <w:rFonts w:ascii="Arial" w:hAnsi="Arial" w:cs="Arial"/>
                <w:sz w:val="22"/>
                <w:szCs w:val="22"/>
              </w:rPr>
            </w:pPr>
          </w:p>
        </w:tc>
        <w:tc>
          <w:tcPr>
            <w:tcW w:w="1080" w:type="dxa"/>
          </w:tcPr>
          <w:p w14:paraId="2D69C7C0" w14:textId="77777777" w:rsidR="00D766E2" w:rsidRPr="00004EAA" w:rsidRDefault="00D766E2" w:rsidP="000D68B7">
            <w:pPr>
              <w:jc w:val="center"/>
              <w:rPr>
                <w:rFonts w:ascii="Arial" w:hAnsi="Arial" w:cs="Arial"/>
                <w:sz w:val="22"/>
                <w:szCs w:val="22"/>
              </w:rPr>
            </w:pPr>
          </w:p>
        </w:tc>
        <w:tc>
          <w:tcPr>
            <w:tcW w:w="2160" w:type="dxa"/>
          </w:tcPr>
          <w:p w14:paraId="4E20CF04" w14:textId="77777777" w:rsidR="00D766E2" w:rsidRPr="00004EAA" w:rsidRDefault="00D766E2" w:rsidP="000D68B7">
            <w:pPr>
              <w:jc w:val="center"/>
              <w:rPr>
                <w:rFonts w:ascii="Arial" w:hAnsi="Arial" w:cs="Arial"/>
                <w:sz w:val="22"/>
                <w:szCs w:val="22"/>
              </w:rPr>
            </w:pPr>
          </w:p>
        </w:tc>
        <w:tc>
          <w:tcPr>
            <w:tcW w:w="1080" w:type="dxa"/>
          </w:tcPr>
          <w:p w14:paraId="5BB2A41E" w14:textId="77777777" w:rsidR="00D766E2" w:rsidRPr="00004EAA" w:rsidRDefault="00D766E2" w:rsidP="000D68B7">
            <w:pPr>
              <w:jc w:val="center"/>
              <w:rPr>
                <w:rFonts w:ascii="Arial" w:hAnsi="Arial" w:cs="Arial"/>
                <w:sz w:val="22"/>
                <w:szCs w:val="22"/>
              </w:rPr>
            </w:pPr>
          </w:p>
        </w:tc>
      </w:tr>
      <w:tr w:rsidR="000B208F" w:rsidRPr="00004EAA" w14:paraId="589E56EF" w14:textId="77777777" w:rsidTr="000140CD">
        <w:tc>
          <w:tcPr>
            <w:tcW w:w="2358" w:type="dxa"/>
          </w:tcPr>
          <w:p w14:paraId="44D97DEE" w14:textId="1DDC4955"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Yes</w:t>
            </w:r>
          </w:p>
        </w:tc>
        <w:tc>
          <w:tcPr>
            <w:tcW w:w="900" w:type="dxa"/>
            <w:gridSpan w:val="2"/>
          </w:tcPr>
          <w:p w14:paraId="66C0FD2F"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26</w:t>
            </w:r>
          </w:p>
        </w:tc>
        <w:tc>
          <w:tcPr>
            <w:tcW w:w="1260" w:type="dxa"/>
          </w:tcPr>
          <w:p w14:paraId="14BDD93B" w14:textId="717BDF9F" w:rsidR="00D766E2" w:rsidRPr="00004EAA" w:rsidRDefault="003B24CF" w:rsidP="000D68B7">
            <w:pPr>
              <w:jc w:val="center"/>
              <w:rPr>
                <w:rFonts w:ascii="Arial" w:hAnsi="Arial" w:cs="Arial"/>
                <w:sz w:val="22"/>
                <w:szCs w:val="22"/>
              </w:rPr>
            </w:pPr>
            <w:r w:rsidRPr="00004EAA">
              <w:rPr>
                <w:rFonts w:ascii="Arial" w:hAnsi="Arial" w:cs="Arial"/>
                <w:sz w:val="22"/>
                <w:szCs w:val="22"/>
              </w:rPr>
              <w:t>20.7 ± 6.3</w:t>
            </w:r>
          </w:p>
        </w:tc>
        <w:tc>
          <w:tcPr>
            <w:tcW w:w="2070" w:type="dxa"/>
          </w:tcPr>
          <w:p w14:paraId="52436827"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-16.1 (-26.5, -4.2)</w:t>
            </w:r>
          </w:p>
        </w:tc>
        <w:tc>
          <w:tcPr>
            <w:tcW w:w="1080" w:type="dxa"/>
          </w:tcPr>
          <w:p w14:paraId="7EFF7116" w14:textId="77777777" w:rsidR="00D766E2" w:rsidRPr="00004EAA" w:rsidRDefault="00D766E2" w:rsidP="000D68B7">
            <w:pPr>
              <w:jc w:val="center"/>
              <w:rPr>
                <w:rFonts w:ascii="Arial" w:hAnsi="Arial" w:cs="Arial"/>
                <w:sz w:val="22"/>
                <w:szCs w:val="22"/>
              </w:rPr>
            </w:pPr>
          </w:p>
        </w:tc>
        <w:tc>
          <w:tcPr>
            <w:tcW w:w="2160" w:type="dxa"/>
          </w:tcPr>
          <w:p w14:paraId="28A25FCA" w14:textId="77777777" w:rsidR="00D766E2" w:rsidRPr="00004EAA" w:rsidRDefault="00D766E2" w:rsidP="000D68B7">
            <w:pPr>
              <w:jc w:val="center"/>
              <w:rPr>
                <w:rFonts w:ascii="Arial" w:hAnsi="Arial" w:cs="Arial"/>
                <w:sz w:val="22"/>
                <w:szCs w:val="22"/>
              </w:rPr>
            </w:pPr>
          </w:p>
        </w:tc>
        <w:tc>
          <w:tcPr>
            <w:tcW w:w="1080" w:type="dxa"/>
          </w:tcPr>
          <w:p w14:paraId="78419987" w14:textId="77777777" w:rsidR="00D766E2" w:rsidRPr="00004EAA" w:rsidRDefault="00D766E2" w:rsidP="000D68B7">
            <w:pPr>
              <w:jc w:val="center"/>
              <w:rPr>
                <w:rFonts w:ascii="Arial" w:hAnsi="Arial" w:cs="Arial"/>
                <w:sz w:val="22"/>
                <w:szCs w:val="22"/>
              </w:rPr>
            </w:pPr>
          </w:p>
        </w:tc>
        <w:tc>
          <w:tcPr>
            <w:tcW w:w="2160" w:type="dxa"/>
          </w:tcPr>
          <w:p w14:paraId="07ABC562" w14:textId="77777777" w:rsidR="00D766E2" w:rsidRPr="00004EAA" w:rsidRDefault="00D766E2" w:rsidP="000D68B7">
            <w:pPr>
              <w:jc w:val="center"/>
              <w:rPr>
                <w:rFonts w:ascii="Arial" w:hAnsi="Arial" w:cs="Arial"/>
                <w:sz w:val="22"/>
                <w:szCs w:val="22"/>
              </w:rPr>
            </w:pPr>
          </w:p>
        </w:tc>
        <w:tc>
          <w:tcPr>
            <w:tcW w:w="1080" w:type="dxa"/>
          </w:tcPr>
          <w:p w14:paraId="63C00575" w14:textId="77777777" w:rsidR="00D766E2" w:rsidRPr="00004EAA" w:rsidRDefault="00D766E2" w:rsidP="000D68B7">
            <w:pPr>
              <w:jc w:val="center"/>
              <w:rPr>
                <w:rFonts w:ascii="Arial" w:hAnsi="Arial" w:cs="Arial"/>
                <w:sz w:val="22"/>
                <w:szCs w:val="22"/>
              </w:rPr>
            </w:pPr>
          </w:p>
        </w:tc>
      </w:tr>
      <w:tr w:rsidR="000B208F" w:rsidRPr="00004EAA" w14:paraId="00CEC798" w14:textId="77777777" w:rsidTr="000140CD">
        <w:tc>
          <w:tcPr>
            <w:tcW w:w="2358" w:type="dxa"/>
          </w:tcPr>
          <w:p w14:paraId="4D79EB36" w14:textId="77777777" w:rsidR="00D766E2" w:rsidRPr="00004EAA" w:rsidRDefault="00D766E2" w:rsidP="000D68B7">
            <w:pPr>
              <w:rPr>
                <w:rFonts w:ascii="Arial" w:hAnsi="Arial" w:cs="Arial"/>
                <w:sz w:val="22"/>
                <w:szCs w:val="22"/>
              </w:rPr>
            </w:pPr>
          </w:p>
        </w:tc>
        <w:tc>
          <w:tcPr>
            <w:tcW w:w="900" w:type="dxa"/>
            <w:gridSpan w:val="2"/>
          </w:tcPr>
          <w:p w14:paraId="59414F08" w14:textId="77777777" w:rsidR="00D766E2" w:rsidRPr="00004EAA" w:rsidRDefault="00D766E2" w:rsidP="000D68B7">
            <w:pPr>
              <w:jc w:val="center"/>
              <w:rPr>
                <w:rFonts w:ascii="Arial" w:hAnsi="Arial" w:cs="Arial"/>
                <w:sz w:val="22"/>
                <w:szCs w:val="22"/>
              </w:rPr>
            </w:pPr>
          </w:p>
        </w:tc>
        <w:tc>
          <w:tcPr>
            <w:tcW w:w="1260" w:type="dxa"/>
          </w:tcPr>
          <w:p w14:paraId="3981CCA2" w14:textId="77777777" w:rsidR="00D766E2" w:rsidRPr="00004EAA" w:rsidRDefault="00D766E2" w:rsidP="000D68B7">
            <w:pPr>
              <w:jc w:val="center"/>
              <w:rPr>
                <w:rFonts w:ascii="Arial" w:hAnsi="Arial" w:cs="Arial"/>
                <w:sz w:val="22"/>
                <w:szCs w:val="22"/>
              </w:rPr>
            </w:pPr>
          </w:p>
        </w:tc>
        <w:tc>
          <w:tcPr>
            <w:tcW w:w="2070" w:type="dxa"/>
          </w:tcPr>
          <w:p w14:paraId="43943DD1" w14:textId="77777777" w:rsidR="00D766E2" w:rsidRPr="00004EAA" w:rsidRDefault="00D766E2" w:rsidP="000D68B7">
            <w:pPr>
              <w:jc w:val="center"/>
              <w:rPr>
                <w:rFonts w:ascii="Arial" w:hAnsi="Arial" w:cs="Arial"/>
                <w:sz w:val="22"/>
                <w:szCs w:val="22"/>
              </w:rPr>
            </w:pPr>
          </w:p>
        </w:tc>
        <w:tc>
          <w:tcPr>
            <w:tcW w:w="1080" w:type="dxa"/>
          </w:tcPr>
          <w:p w14:paraId="29144209" w14:textId="77777777" w:rsidR="00D766E2" w:rsidRPr="00004EAA" w:rsidRDefault="00D766E2" w:rsidP="000D68B7">
            <w:pPr>
              <w:jc w:val="center"/>
              <w:rPr>
                <w:rFonts w:ascii="Arial" w:hAnsi="Arial" w:cs="Arial"/>
                <w:sz w:val="22"/>
                <w:szCs w:val="22"/>
              </w:rPr>
            </w:pPr>
          </w:p>
        </w:tc>
        <w:tc>
          <w:tcPr>
            <w:tcW w:w="2160" w:type="dxa"/>
          </w:tcPr>
          <w:p w14:paraId="09361536" w14:textId="77777777" w:rsidR="00D766E2" w:rsidRPr="00004EAA" w:rsidRDefault="00D766E2" w:rsidP="000D68B7">
            <w:pPr>
              <w:jc w:val="center"/>
              <w:rPr>
                <w:rFonts w:ascii="Arial" w:hAnsi="Arial" w:cs="Arial"/>
                <w:sz w:val="22"/>
                <w:szCs w:val="22"/>
              </w:rPr>
            </w:pPr>
          </w:p>
        </w:tc>
        <w:tc>
          <w:tcPr>
            <w:tcW w:w="1080" w:type="dxa"/>
          </w:tcPr>
          <w:p w14:paraId="7AD86618" w14:textId="77777777" w:rsidR="00D766E2" w:rsidRPr="00004EAA" w:rsidRDefault="00D766E2" w:rsidP="000D68B7">
            <w:pPr>
              <w:jc w:val="center"/>
              <w:rPr>
                <w:rFonts w:ascii="Arial" w:hAnsi="Arial" w:cs="Arial"/>
                <w:sz w:val="22"/>
                <w:szCs w:val="22"/>
              </w:rPr>
            </w:pPr>
          </w:p>
        </w:tc>
        <w:tc>
          <w:tcPr>
            <w:tcW w:w="2160" w:type="dxa"/>
          </w:tcPr>
          <w:p w14:paraId="5AD1B0BC" w14:textId="77777777" w:rsidR="00D766E2" w:rsidRPr="00004EAA" w:rsidRDefault="00D766E2" w:rsidP="000D68B7">
            <w:pPr>
              <w:jc w:val="center"/>
              <w:rPr>
                <w:rFonts w:ascii="Arial" w:hAnsi="Arial" w:cs="Arial"/>
                <w:sz w:val="22"/>
                <w:szCs w:val="22"/>
              </w:rPr>
            </w:pPr>
          </w:p>
        </w:tc>
        <w:tc>
          <w:tcPr>
            <w:tcW w:w="1080" w:type="dxa"/>
          </w:tcPr>
          <w:p w14:paraId="39760C9D" w14:textId="77777777" w:rsidR="00D766E2" w:rsidRPr="00004EAA" w:rsidRDefault="00D766E2" w:rsidP="000D68B7">
            <w:pPr>
              <w:jc w:val="center"/>
              <w:rPr>
                <w:rFonts w:ascii="Arial" w:hAnsi="Arial" w:cs="Arial"/>
                <w:sz w:val="22"/>
                <w:szCs w:val="22"/>
              </w:rPr>
            </w:pPr>
          </w:p>
        </w:tc>
      </w:tr>
      <w:tr w:rsidR="000B208F" w:rsidRPr="00004EAA" w14:paraId="13EB6A85" w14:textId="77777777" w:rsidTr="000140CD">
        <w:tc>
          <w:tcPr>
            <w:tcW w:w="2358" w:type="dxa"/>
          </w:tcPr>
          <w:p w14:paraId="17CBBC8E" w14:textId="26F604F1" w:rsidR="00D766E2" w:rsidRPr="00004EAA" w:rsidRDefault="00D06007" w:rsidP="000D68B7">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Taking cholesterol-lowering drug</w:t>
            </w:r>
          </w:p>
        </w:tc>
        <w:tc>
          <w:tcPr>
            <w:tcW w:w="900" w:type="dxa"/>
            <w:gridSpan w:val="2"/>
          </w:tcPr>
          <w:p w14:paraId="7E0D5F1D" w14:textId="77777777" w:rsidR="00D766E2" w:rsidRPr="00004EAA" w:rsidRDefault="00D766E2" w:rsidP="000D68B7">
            <w:pPr>
              <w:rPr>
                <w:rFonts w:ascii="Arial" w:hAnsi="Arial" w:cs="Arial"/>
                <w:sz w:val="22"/>
                <w:szCs w:val="22"/>
              </w:rPr>
            </w:pPr>
          </w:p>
        </w:tc>
        <w:tc>
          <w:tcPr>
            <w:tcW w:w="1260" w:type="dxa"/>
          </w:tcPr>
          <w:p w14:paraId="6206C478" w14:textId="77777777" w:rsidR="00D766E2" w:rsidRPr="00004EAA" w:rsidRDefault="00D766E2" w:rsidP="000D68B7">
            <w:pPr>
              <w:rPr>
                <w:rFonts w:ascii="Arial" w:hAnsi="Arial" w:cs="Arial"/>
                <w:sz w:val="22"/>
                <w:szCs w:val="22"/>
              </w:rPr>
            </w:pPr>
          </w:p>
        </w:tc>
        <w:tc>
          <w:tcPr>
            <w:tcW w:w="2070" w:type="dxa"/>
          </w:tcPr>
          <w:p w14:paraId="38AC2B9A" w14:textId="77777777" w:rsidR="00D766E2" w:rsidRPr="00004EAA" w:rsidRDefault="00D766E2" w:rsidP="000D68B7">
            <w:pPr>
              <w:jc w:val="center"/>
              <w:rPr>
                <w:rFonts w:ascii="Arial" w:hAnsi="Arial" w:cs="Arial"/>
                <w:sz w:val="22"/>
                <w:szCs w:val="22"/>
              </w:rPr>
            </w:pPr>
          </w:p>
        </w:tc>
        <w:tc>
          <w:tcPr>
            <w:tcW w:w="1080" w:type="dxa"/>
          </w:tcPr>
          <w:p w14:paraId="40117E06"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0.049</w:t>
            </w:r>
          </w:p>
        </w:tc>
        <w:tc>
          <w:tcPr>
            <w:tcW w:w="2160" w:type="dxa"/>
          </w:tcPr>
          <w:p w14:paraId="7A1C862A" w14:textId="77777777" w:rsidR="00D766E2" w:rsidRPr="00004EAA" w:rsidRDefault="00D766E2" w:rsidP="000D68B7">
            <w:pPr>
              <w:jc w:val="center"/>
              <w:rPr>
                <w:rFonts w:ascii="Arial" w:hAnsi="Arial" w:cs="Arial"/>
                <w:sz w:val="22"/>
                <w:szCs w:val="22"/>
              </w:rPr>
            </w:pPr>
          </w:p>
        </w:tc>
        <w:tc>
          <w:tcPr>
            <w:tcW w:w="1080" w:type="dxa"/>
          </w:tcPr>
          <w:p w14:paraId="3353FF3B" w14:textId="77777777" w:rsidR="00D766E2" w:rsidRPr="00004EAA" w:rsidRDefault="00D766E2" w:rsidP="000D68B7">
            <w:pPr>
              <w:jc w:val="center"/>
              <w:rPr>
                <w:rFonts w:ascii="Arial" w:hAnsi="Arial" w:cs="Arial"/>
                <w:sz w:val="22"/>
                <w:szCs w:val="22"/>
              </w:rPr>
            </w:pPr>
          </w:p>
        </w:tc>
        <w:tc>
          <w:tcPr>
            <w:tcW w:w="2160" w:type="dxa"/>
          </w:tcPr>
          <w:p w14:paraId="38734B95" w14:textId="77777777" w:rsidR="00D766E2" w:rsidRPr="00004EAA" w:rsidRDefault="00D766E2" w:rsidP="000D68B7">
            <w:pPr>
              <w:jc w:val="center"/>
              <w:rPr>
                <w:rFonts w:ascii="Arial" w:hAnsi="Arial" w:cs="Arial"/>
                <w:sz w:val="22"/>
                <w:szCs w:val="22"/>
              </w:rPr>
            </w:pPr>
          </w:p>
        </w:tc>
        <w:tc>
          <w:tcPr>
            <w:tcW w:w="1080" w:type="dxa"/>
          </w:tcPr>
          <w:p w14:paraId="3A27621B" w14:textId="77777777" w:rsidR="00D766E2" w:rsidRPr="00004EAA" w:rsidRDefault="00D766E2" w:rsidP="000D68B7">
            <w:pPr>
              <w:jc w:val="center"/>
              <w:rPr>
                <w:rFonts w:ascii="Arial" w:hAnsi="Arial" w:cs="Arial"/>
                <w:sz w:val="22"/>
                <w:szCs w:val="22"/>
              </w:rPr>
            </w:pPr>
          </w:p>
        </w:tc>
      </w:tr>
      <w:tr w:rsidR="000B208F" w:rsidRPr="00004EAA" w14:paraId="34F1FFF9" w14:textId="77777777" w:rsidTr="000140CD">
        <w:tc>
          <w:tcPr>
            <w:tcW w:w="2358" w:type="dxa"/>
          </w:tcPr>
          <w:p w14:paraId="49623972" w14:textId="47285AD5"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No</w:t>
            </w:r>
          </w:p>
        </w:tc>
        <w:tc>
          <w:tcPr>
            <w:tcW w:w="900" w:type="dxa"/>
            <w:gridSpan w:val="2"/>
          </w:tcPr>
          <w:p w14:paraId="5842AF0B"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1,432</w:t>
            </w:r>
          </w:p>
        </w:tc>
        <w:tc>
          <w:tcPr>
            <w:tcW w:w="1260" w:type="dxa"/>
          </w:tcPr>
          <w:p w14:paraId="114210AA" w14:textId="5E424E0B" w:rsidR="00D766E2" w:rsidRPr="00004EAA" w:rsidRDefault="003B24CF" w:rsidP="000D68B7">
            <w:pPr>
              <w:jc w:val="center"/>
              <w:rPr>
                <w:rFonts w:ascii="Arial" w:hAnsi="Arial" w:cs="Arial"/>
                <w:sz w:val="22"/>
                <w:szCs w:val="22"/>
              </w:rPr>
            </w:pPr>
            <w:r w:rsidRPr="00004EAA">
              <w:rPr>
                <w:rFonts w:ascii="Arial" w:hAnsi="Arial" w:cs="Arial"/>
                <w:sz w:val="22"/>
                <w:szCs w:val="22"/>
              </w:rPr>
              <w:t>25.2 ± 8.8</w:t>
            </w:r>
          </w:p>
        </w:tc>
        <w:tc>
          <w:tcPr>
            <w:tcW w:w="2070" w:type="dxa"/>
          </w:tcPr>
          <w:p w14:paraId="2E86112A"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684D5611" w14:textId="77777777" w:rsidR="00D766E2" w:rsidRPr="00004EAA" w:rsidRDefault="00D766E2" w:rsidP="000D68B7">
            <w:pPr>
              <w:jc w:val="center"/>
              <w:rPr>
                <w:rFonts w:ascii="Arial" w:hAnsi="Arial" w:cs="Arial"/>
                <w:sz w:val="22"/>
                <w:szCs w:val="22"/>
              </w:rPr>
            </w:pPr>
          </w:p>
        </w:tc>
        <w:tc>
          <w:tcPr>
            <w:tcW w:w="2160" w:type="dxa"/>
          </w:tcPr>
          <w:p w14:paraId="79EBB3E5" w14:textId="77777777" w:rsidR="00D766E2" w:rsidRPr="00004EAA" w:rsidRDefault="00D766E2" w:rsidP="000D68B7">
            <w:pPr>
              <w:jc w:val="center"/>
              <w:rPr>
                <w:rFonts w:ascii="Arial" w:hAnsi="Arial" w:cs="Arial"/>
                <w:sz w:val="22"/>
                <w:szCs w:val="22"/>
              </w:rPr>
            </w:pPr>
          </w:p>
        </w:tc>
        <w:tc>
          <w:tcPr>
            <w:tcW w:w="1080" w:type="dxa"/>
          </w:tcPr>
          <w:p w14:paraId="626163B5" w14:textId="77777777" w:rsidR="00D766E2" w:rsidRPr="00004EAA" w:rsidRDefault="00D766E2" w:rsidP="000D68B7">
            <w:pPr>
              <w:jc w:val="center"/>
              <w:rPr>
                <w:rFonts w:ascii="Arial" w:hAnsi="Arial" w:cs="Arial"/>
                <w:sz w:val="22"/>
                <w:szCs w:val="22"/>
              </w:rPr>
            </w:pPr>
          </w:p>
        </w:tc>
        <w:tc>
          <w:tcPr>
            <w:tcW w:w="2160" w:type="dxa"/>
          </w:tcPr>
          <w:p w14:paraId="4D3AF8FC" w14:textId="77777777" w:rsidR="00D766E2" w:rsidRPr="00004EAA" w:rsidRDefault="00D766E2" w:rsidP="000D68B7">
            <w:pPr>
              <w:jc w:val="center"/>
              <w:rPr>
                <w:rFonts w:ascii="Arial" w:hAnsi="Arial" w:cs="Arial"/>
                <w:sz w:val="22"/>
                <w:szCs w:val="22"/>
              </w:rPr>
            </w:pPr>
          </w:p>
        </w:tc>
        <w:tc>
          <w:tcPr>
            <w:tcW w:w="1080" w:type="dxa"/>
          </w:tcPr>
          <w:p w14:paraId="6A6EBA67" w14:textId="77777777" w:rsidR="00D766E2" w:rsidRPr="00004EAA" w:rsidRDefault="00D766E2" w:rsidP="000D68B7">
            <w:pPr>
              <w:jc w:val="center"/>
              <w:rPr>
                <w:rFonts w:ascii="Arial" w:hAnsi="Arial" w:cs="Arial"/>
                <w:sz w:val="22"/>
                <w:szCs w:val="22"/>
              </w:rPr>
            </w:pPr>
          </w:p>
        </w:tc>
      </w:tr>
      <w:tr w:rsidR="000B208F" w:rsidRPr="00004EAA" w14:paraId="431AE8B7" w14:textId="77777777" w:rsidTr="000140CD">
        <w:tc>
          <w:tcPr>
            <w:tcW w:w="2358" w:type="dxa"/>
          </w:tcPr>
          <w:p w14:paraId="42F5C547" w14:textId="72316994"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Yes</w:t>
            </w:r>
          </w:p>
        </w:tc>
        <w:tc>
          <w:tcPr>
            <w:tcW w:w="900" w:type="dxa"/>
            <w:gridSpan w:val="2"/>
          </w:tcPr>
          <w:p w14:paraId="699E1C1E"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759</w:t>
            </w:r>
          </w:p>
        </w:tc>
        <w:tc>
          <w:tcPr>
            <w:tcW w:w="1260" w:type="dxa"/>
          </w:tcPr>
          <w:p w14:paraId="71A9973E" w14:textId="41B8F8D5" w:rsidR="00D766E2" w:rsidRPr="00004EAA" w:rsidRDefault="003B24CF" w:rsidP="000D68B7">
            <w:pPr>
              <w:jc w:val="center"/>
              <w:rPr>
                <w:rFonts w:ascii="Arial" w:hAnsi="Arial" w:cs="Arial"/>
                <w:sz w:val="22"/>
                <w:szCs w:val="22"/>
              </w:rPr>
            </w:pPr>
            <w:r w:rsidRPr="00004EAA">
              <w:rPr>
                <w:rFonts w:ascii="Arial" w:hAnsi="Arial" w:cs="Arial"/>
                <w:sz w:val="22"/>
                <w:szCs w:val="22"/>
              </w:rPr>
              <w:t>24.4 ± 8.3</w:t>
            </w:r>
          </w:p>
        </w:tc>
        <w:tc>
          <w:tcPr>
            <w:tcW w:w="2070" w:type="dxa"/>
          </w:tcPr>
          <w:p w14:paraId="121C1864"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-3.0 (-5.9, -0.0)</w:t>
            </w:r>
          </w:p>
        </w:tc>
        <w:tc>
          <w:tcPr>
            <w:tcW w:w="1080" w:type="dxa"/>
          </w:tcPr>
          <w:p w14:paraId="5AE07956" w14:textId="77777777" w:rsidR="00D766E2" w:rsidRPr="00004EAA" w:rsidRDefault="00D766E2" w:rsidP="000D68B7">
            <w:pPr>
              <w:jc w:val="center"/>
              <w:rPr>
                <w:rFonts w:ascii="Arial" w:hAnsi="Arial" w:cs="Arial"/>
                <w:sz w:val="22"/>
                <w:szCs w:val="22"/>
              </w:rPr>
            </w:pPr>
          </w:p>
        </w:tc>
        <w:tc>
          <w:tcPr>
            <w:tcW w:w="2160" w:type="dxa"/>
          </w:tcPr>
          <w:p w14:paraId="709BBD3E" w14:textId="77777777" w:rsidR="00D766E2" w:rsidRPr="00004EAA" w:rsidRDefault="00D766E2" w:rsidP="000D68B7">
            <w:pPr>
              <w:jc w:val="center"/>
              <w:rPr>
                <w:rFonts w:ascii="Arial" w:hAnsi="Arial" w:cs="Arial"/>
                <w:sz w:val="22"/>
                <w:szCs w:val="22"/>
              </w:rPr>
            </w:pPr>
          </w:p>
        </w:tc>
        <w:tc>
          <w:tcPr>
            <w:tcW w:w="1080" w:type="dxa"/>
          </w:tcPr>
          <w:p w14:paraId="21B7EE09" w14:textId="77777777" w:rsidR="00D766E2" w:rsidRPr="00004EAA" w:rsidRDefault="00D766E2" w:rsidP="000D68B7">
            <w:pPr>
              <w:jc w:val="center"/>
              <w:rPr>
                <w:rFonts w:ascii="Arial" w:hAnsi="Arial" w:cs="Arial"/>
                <w:sz w:val="22"/>
                <w:szCs w:val="22"/>
              </w:rPr>
            </w:pPr>
          </w:p>
        </w:tc>
        <w:tc>
          <w:tcPr>
            <w:tcW w:w="2160" w:type="dxa"/>
          </w:tcPr>
          <w:p w14:paraId="28338226" w14:textId="77777777" w:rsidR="00D766E2" w:rsidRPr="00004EAA" w:rsidRDefault="00D766E2" w:rsidP="000D68B7">
            <w:pPr>
              <w:jc w:val="center"/>
              <w:rPr>
                <w:rFonts w:ascii="Arial" w:hAnsi="Arial" w:cs="Arial"/>
                <w:sz w:val="22"/>
                <w:szCs w:val="22"/>
              </w:rPr>
            </w:pPr>
          </w:p>
        </w:tc>
        <w:tc>
          <w:tcPr>
            <w:tcW w:w="1080" w:type="dxa"/>
          </w:tcPr>
          <w:p w14:paraId="5B14AC18" w14:textId="77777777" w:rsidR="00D766E2" w:rsidRPr="00004EAA" w:rsidRDefault="00D766E2" w:rsidP="000D68B7">
            <w:pPr>
              <w:jc w:val="center"/>
              <w:rPr>
                <w:rFonts w:ascii="Arial" w:hAnsi="Arial" w:cs="Arial"/>
                <w:sz w:val="22"/>
                <w:szCs w:val="22"/>
              </w:rPr>
            </w:pPr>
          </w:p>
        </w:tc>
      </w:tr>
      <w:tr w:rsidR="000B208F" w:rsidRPr="00004EAA" w14:paraId="20C7D180" w14:textId="77777777" w:rsidTr="000140CD">
        <w:tc>
          <w:tcPr>
            <w:tcW w:w="2358" w:type="dxa"/>
          </w:tcPr>
          <w:p w14:paraId="7A5E7FB5" w14:textId="77777777" w:rsidR="00D766E2" w:rsidRPr="00004EAA" w:rsidRDefault="00D766E2" w:rsidP="000D68B7">
            <w:pPr>
              <w:rPr>
                <w:rFonts w:ascii="Arial" w:hAnsi="Arial" w:cs="Arial"/>
                <w:sz w:val="22"/>
                <w:szCs w:val="22"/>
              </w:rPr>
            </w:pPr>
          </w:p>
        </w:tc>
        <w:tc>
          <w:tcPr>
            <w:tcW w:w="900" w:type="dxa"/>
            <w:gridSpan w:val="2"/>
          </w:tcPr>
          <w:p w14:paraId="16562AAF" w14:textId="77777777" w:rsidR="00D766E2" w:rsidRPr="00004EAA" w:rsidRDefault="00D766E2" w:rsidP="000D68B7">
            <w:pPr>
              <w:jc w:val="center"/>
              <w:rPr>
                <w:rFonts w:ascii="Arial" w:hAnsi="Arial" w:cs="Arial"/>
                <w:sz w:val="22"/>
                <w:szCs w:val="22"/>
              </w:rPr>
            </w:pPr>
          </w:p>
        </w:tc>
        <w:tc>
          <w:tcPr>
            <w:tcW w:w="1260" w:type="dxa"/>
          </w:tcPr>
          <w:p w14:paraId="02B02CA8" w14:textId="77777777" w:rsidR="00D766E2" w:rsidRPr="00004EAA" w:rsidRDefault="00D766E2" w:rsidP="000D68B7">
            <w:pPr>
              <w:jc w:val="center"/>
              <w:rPr>
                <w:rFonts w:ascii="Arial" w:hAnsi="Arial" w:cs="Arial"/>
                <w:sz w:val="22"/>
                <w:szCs w:val="22"/>
              </w:rPr>
            </w:pPr>
          </w:p>
        </w:tc>
        <w:tc>
          <w:tcPr>
            <w:tcW w:w="2070" w:type="dxa"/>
          </w:tcPr>
          <w:p w14:paraId="3BADDB89" w14:textId="77777777" w:rsidR="00D766E2" w:rsidRPr="00004EAA" w:rsidRDefault="00D766E2" w:rsidP="000D68B7">
            <w:pPr>
              <w:jc w:val="center"/>
              <w:rPr>
                <w:rFonts w:ascii="Arial" w:hAnsi="Arial" w:cs="Arial"/>
                <w:sz w:val="22"/>
                <w:szCs w:val="22"/>
              </w:rPr>
            </w:pPr>
          </w:p>
        </w:tc>
        <w:tc>
          <w:tcPr>
            <w:tcW w:w="1080" w:type="dxa"/>
          </w:tcPr>
          <w:p w14:paraId="17CBDA96" w14:textId="77777777" w:rsidR="00D766E2" w:rsidRPr="00004EAA" w:rsidRDefault="00D766E2" w:rsidP="000D68B7">
            <w:pPr>
              <w:jc w:val="center"/>
              <w:rPr>
                <w:rFonts w:ascii="Arial" w:hAnsi="Arial" w:cs="Arial"/>
                <w:sz w:val="22"/>
                <w:szCs w:val="22"/>
              </w:rPr>
            </w:pPr>
          </w:p>
        </w:tc>
        <w:tc>
          <w:tcPr>
            <w:tcW w:w="2160" w:type="dxa"/>
          </w:tcPr>
          <w:p w14:paraId="028D5F5F" w14:textId="77777777" w:rsidR="00D766E2" w:rsidRPr="00004EAA" w:rsidRDefault="00D766E2" w:rsidP="000D68B7">
            <w:pPr>
              <w:jc w:val="center"/>
              <w:rPr>
                <w:rFonts w:ascii="Arial" w:hAnsi="Arial" w:cs="Arial"/>
                <w:sz w:val="22"/>
                <w:szCs w:val="22"/>
              </w:rPr>
            </w:pPr>
          </w:p>
        </w:tc>
        <w:tc>
          <w:tcPr>
            <w:tcW w:w="1080" w:type="dxa"/>
          </w:tcPr>
          <w:p w14:paraId="04907FCE" w14:textId="77777777" w:rsidR="00D766E2" w:rsidRPr="00004EAA" w:rsidRDefault="00D766E2" w:rsidP="000D68B7">
            <w:pPr>
              <w:jc w:val="center"/>
              <w:rPr>
                <w:rFonts w:ascii="Arial" w:hAnsi="Arial" w:cs="Arial"/>
                <w:sz w:val="22"/>
                <w:szCs w:val="22"/>
              </w:rPr>
            </w:pPr>
          </w:p>
        </w:tc>
        <w:tc>
          <w:tcPr>
            <w:tcW w:w="2160" w:type="dxa"/>
          </w:tcPr>
          <w:p w14:paraId="3683AF78" w14:textId="77777777" w:rsidR="00D766E2" w:rsidRPr="00004EAA" w:rsidRDefault="00D766E2" w:rsidP="000D68B7">
            <w:pPr>
              <w:jc w:val="center"/>
              <w:rPr>
                <w:rFonts w:ascii="Arial" w:hAnsi="Arial" w:cs="Arial"/>
                <w:sz w:val="22"/>
                <w:szCs w:val="22"/>
              </w:rPr>
            </w:pPr>
          </w:p>
        </w:tc>
        <w:tc>
          <w:tcPr>
            <w:tcW w:w="1080" w:type="dxa"/>
          </w:tcPr>
          <w:p w14:paraId="74EF70D0" w14:textId="77777777" w:rsidR="00D766E2" w:rsidRPr="00004EAA" w:rsidRDefault="00D766E2" w:rsidP="000D68B7">
            <w:pPr>
              <w:jc w:val="center"/>
              <w:rPr>
                <w:rFonts w:ascii="Arial" w:hAnsi="Arial" w:cs="Arial"/>
                <w:sz w:val="22"/>
                <w:szCs w:val="22"/>
              </w:rPr>
            </w:pPr>
          </w:p>
        </w:tc>
      </w:tr>
      <w:tr w:rsidR="000B208F" w:rsidRPr="00004EAA" w14:paraId="61A4EFC9" w14:textId="77777777" w:rsidTr="000140CD">
        <w:tc>
          <w:tcPr>
            <w:tcW w:w="2358" w:type="dxa"/>
          </w:tcPr>
          <w:p w14:paraId="2CBCF1BE" w14:textId="6CAC488D" w:rsidR="00D766E2" w:rsidRPr="00004EAA" w:rsidRDefault="00D06007" w:rsidP="000D68B7">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Taking any diuretic</w:t>
            </w:r>
          </w:p>
        </w:tc>
        <w:tc>
          <w:tcPr>
            <w:tcW w:w="900" w:type="dxa"/>
            <w:gridSpan w:val="2"/>
          </w:tcPr>
          <w:p w14:paraId="6792E27C" w14:textId="77777777" w:rsidR="00D766E2" w:rsidRPr="00004EAA" w:rsidRDefault="00D766E2" w:rsidP="000D68B7">
            <w:pPr>
              <w:jc w:val="center"/>
              <w:rPr>
                <w:rFonts w:ascii="Arial" w:hAnsi="Arial" w:cs="Arial"/>
                <w:sz w:val="22"/>
                <w:szCs w:val="22"/>
              </w:rPr>
            </w:pPr>
          </w:p>
        </w:tc>
        <w:tc>
          <w:tcPr>
            <w:tcW w:w="1260" w:type="dxa"/>
          </w:tcPr>
          <w:p w14:paraId="09078E6F" w14:textId="77777777" w:rsidR="00D766E2" w:rsidRPr="00004EAA" w:rsidRDefault="00D766E2" w:rsidP="000D68B7">
            <w:pPr>
              <w:jc w:val="center"/>
              <w:rPr>
                <w:rFonts w:ascii="Arial" w:hAnsi="Arial" w:cs="Arial"/>
                <w:sz w:val="22"/>
                <w:szCs w:val="22"/>
              </w:rPr>
            </w:pPr>
          </w:p>
        </w:tc>
        <w:tc>
          <w:tcPr>
            <w:tcW w:w="2070" w:type="dxa"/>
          </w:tcPr>
          <w:p w14:paraId="01EFF492" w14:textId="77777777" w:rsidR="00D766E2" w:rsidRPr="00004EAA" w:rsidRDefault="00D766E2" w:rsidP="000D68B7">
            <w:pPr>
              <w:jc w:val="center"/>
              <w:rPr>
                <w:rFonts w:ascii="Arial" w:hAnsi="Arial" w:cs="Arial"/>
                <w:sz w:val="22"/>
                <w:szCs w:val="22"/>
              </w:rPr>
            </w:pPr>
          </w:p>
        </w:tc>
        <w:tc>
          <w:tcPr>
            <w:tcW w:w="1080" w:type="dxa"/>
          </w:tcPr>
          <w:p w14:paraId="6D863A03"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&lt;0.0001</w:t>
            </w:r>
          </w:p>
        </w:tc>
        <w:tc>
          <w:tcPr>
            <w:tcW w:w="2160" w:type="dxa"/>
          </w:tcPr>
          <w:p w14:paraId="516C6F0A" w14:textId="77777777" w:rsidR="00D766E2" w:rsidRPr="00004EAA" w:rsidRDefault="00D766E2" w:rsidP="000D68B7">
            <w:pPr>
              <w:jc w:val="center"/>
              <w:rPr>
                <w:rFonts w:ascii="Arial" w:hAnsi="Arial" w:cs="Arial"/>
                <w:sz w:val="22"/>
                <w:szCs w:val="22"/>
              </w:rPr>
            </w:pPr>
          </w:p>
        </w:tc>
        <w:tc>
          <w:tcPr>
            <w:tcW w:w="1080" w:type="dxa"/>
          </w:tcPr>
          <w:p w14:paraId="47ECBD68" w14:textId="77777777" w:rsidR="00D766E2" w:rsidRPr="00004EAA" w:rsidRDefault="00D766E2" w:rsidP="000D68B7">
            <w:pPr>
              <w:jc w:val="center"/>
              <w:rPr>
                <w:rFonts w:ascii="Arial" w:hAnsi="Arial" w:cs="Arial"/>
                <w:sz w:val="22"/>
                <w:szCs w:val="22"/>
              </w:rPr>
            </w:pPr>
          </w:p>
        </w:tc>
        <w:tc>
          <w:tcPr>
            <w:tcW w:w="2160" w:type="dxa"/>
          </w:tcPr>
          <w:p w14:paraId="602B1266" w14:textId="77777777" w:rsidR="00D766E2" w:rsidRPr="00004EAA" w:rsidRDefault="00D766E2" w:rsidP="000D68B7">
            <w:pPr>
              <w:jc w:val="center"/>
              <w:rPr>
                <w:rFonts w:ascii="Arial" w:hAnsi="Arial" w:cs="Arial"/>
                <w:sz w:val="22"/>
                <w:szCs w:val="22"/>
              </w:rPr>
            </w:pPr>
          </w:p>
        </w:tc>
        <w:tc>
          <w:tcPr>
            <w:tcW w:w="1080" w:type="dxa"/>
          </w:tcPr>
          <w:p w14:paraId="6F6DC82A" w14:textId="77777777" w:rsidR="00D766E2" w:rsidRPr="00004EAA" w:rsidRDefault="00D766E2" w:rsidP="000D68B7">
            <w:pPr>
              <w:jc w:val="center"/>
              <w:rPr>
                <w:rFonts w:ascii="Arial" w:hAnsi="Arial" w:cs="Arial"/>
                <w:sz w:val="22"/>
                <w:szCs w:val="22"/>
              </w:rPr>
            </w:pPr>
          </w:p>
        </w:tc>
      </w:tr>
      <w:tr w:rsidR="000B208F" w:rsidRPr="00004EAA" w14:paraId="2B57B7E3" w14:textId="77777777" w:rsidTr="000140CD">
        <w:tc>
          <w:tcPr>
            <w:tcW w:w="2358" w:type="dxa"/>
          </w:tcPr>
          <w:p w14:paraId="0F8FEE07" w14:textId="286837BE"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No</w:t>
            </w:r>
          </w:p>
        </w:tc>
        <w:tc>
          <w:tcPr>
            <w:tcW w:w="900" w:type="dxa"/>
            <w:gridSpan w:val="2"/>
          </w:tcPr>
          <w:p w14:paraId="1FAB4DA0"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1,828</w:t>
            </w:r>
          </w:p>
        </w:tc>
        <w:tc>
          <w:tcPr>
            <w:tcW w:w="1260" w:type="dxa"/>
          </w:tcPr>
          <w:p w14:paraId="09CDA6C1" w14:textId="4FB02D1D" w:rsidR="00D766E2" w:rsidRPr="00004EAA" w:rsidRDefault="003B24CF" w:rsidP="000D68B7">
            <w:pPr>
              <w:jc w:val="center"/>
              <w:rPr>
                <w:rFonts w:ascii="Arial" w:hAnsi="Arial" w:cs="Arial"/>
                <w:sz w:val="22"/>
                <w:szCs w:val="22"/>
              </w:rPr>
            </w:pPr>
            <w:r w:rsidRPr="00004EAA">
              <w:rPr>
                <w:rFonts w:ascii="Arial" w:hAnsi="Arial" w:cs="Arial"/>
                <w:sz w:val="22"/>
                <w:szCs w:val="22"/>
              </w:rPr>
              <w:t>25.2 ± 8.7</w:t>
            </w:r>
          </w:p>
        </w:tc>
        <w:tc>
          <w:tcPr>
            <w:tcW w:w="2070" w:type="dxa"/>
          </w:tcPr>
          <w:p w14:paraId="3182F35C"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07BEE193" w14:textId="77777777" w:rsidR="00D766E2" w:rsidRPr="00004EAA" w:rsidRDefault="00D766E2" w:rsidP="000D68B7">
            <w:pPr>
              <w:jc w:val="center"/>
              <w:rPr>
                <w:rFonts w:ascii="Arial" w:hAnsi="Arial" w:cs="Arial"/>
                <w:sz w:val="22"/>
                <w:szCs w:val="22"/>
              </w:rPr>
            </w:pPr>
          </w:p>
        </w:tc>
        <w:tc>
          <w:tcPr>
            <w:tcW w:w="2160" w:type="dxa"/>
          </w:tcPr>
          <w:p w14:paraId="40E06D04" w14:textId="77777777" w:rsidR="00D766E2" w:rsidRPr="00004EAA" w:rsidRDefault="00D766E2" w:rsidP="000D68B7">
            <w:pPr>
              <w:jc w:val="center"/>
              <w:rPr>
                <w:rFonts w:ascii="Arial" w:hAnsi="Arial" w:cs="Arial"/>
                <w:sz w:val="22"/>
                <w:szCs w:val="22"/>
              </w:rPr>
            </w:pPr>
          </w:p>
        </w:tc>
        <w:tc>
          <w:tcPr>
            <w:tcW w:w="1080" w:type="dxa"/>
          </w:tcPr>
          <w:p w14:paraId="7CC2F729" w14:textId="77777777" w:rsidR="00D766E2" w:rsidRPr="00004EAA" w:rsidRDefault="00D766E2" w:rsidP="000D68B7">
            <w:pPr>
              <w:jc w:val="center"/>
              <w:rPr>
                <w:rFonts w:ascii="Arial" w:hAnsi="Arial" w:cs="Arial"/>
                <w:sz w:val="22"/>
                <w:szCs w:val="22"/>
              </w:rPr>
            </w:pPr>
          </w:p>
        </w:tc>
        <w:tc>
          <w:tcPr>
            <w:tcW w:w="2160" w:type="dxa"/>
          </w:tcPr>
          <w:p w14:paraId="5E90CF63" w14:textId="77777777" w:rsidR="00D766E2" w:rsidRPr="00004EAA" w:rsidRDefault="00D766E2" w:rsidP="000D68B7">
            <w:pPr>
              <w:jc w:val="center"/>
              <w:rPr>
                <w:rFonts w:ascii="Arial" w:hAnsi="Arial" w:cs="Arial"/>
                <w:sz w:val="22"/>
                <w:szCs w:val="22"/>
              </w:rPr>
            </w:pPr>
          </w:p>
        </w:tc>
        <w:tc>
          <w:tcPr>
            <w:tcW w:w="1080" w:type="dxa"/>
          </w:tcPr>
          <w:p w14:paraId="7470ED97" w14:textId="77777777" w:rsidR="00D766E2" w:rsidRPr="00004EAA" w:rsidRDefault="00D766E2" w:rsidP="000D68B7">
            <w:pPr>
              <w:jc w:val="center"/>
              <w:rPr>
                <w:rFonts w:ascii="Arial" w:hAnsi="Arial" w:cs="Arial"/>
                <w:sz w:val="22"/>
                <w:szCs w:val="22"/>
              </w:rPr>
            </w:pPr>
          </w:p>
        </w:tc>
      </w:tr>
      <w:tr w:rsidR="000B208F" w:rsidRPr="00004EAA" w14:paraId="604FC5A7" w14:textId="77777777" w:rsidTr="000140CD">
        <w:tc>
          <w:tcPr>
            <w:tcW w:w="2358" w:type="dxa"/>
          </w:tcPr>
          <w:p w14:paraId="5F364705" w14:textId="412F4ADE"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Yes</w:t>
            </w:r>
          </w:p>
        </w:tc>
        <w:tc>
          <w:tcPr>
            <w:tcW w:w="900" w:type="dxa"/>
            <w:gridSpan w:val="2"/>
          </w:tcPr>
          <w:p w14:paraId="404F7690"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363</w:t>
            </w:r>
          </w:p>
        </w:tc>
        <w:tc>
          <w:tcPr>
            <w:tcW w:w="1260" w:type="dxa"/>
          </w:tcPr>
          <w:p w14:paraId="438453CB" w14:textId="31980777" w:rsidR="00D766E2" w:rsidRPr="00004EAA" w:rsidRDefault="003B24CF" w:rsidP="000D68B7">
            <w:pPr>
              <w:jc w:val="center"/>
              <w:rPr>
                <w:rFonts w:ascii="Arial" w:hAnsi="Arial" w:cs="Arial"/>
                <w:sz w:val="22"/>
                <w:szCs w:val="22"/>
              </w:rPr>
            </w:pPr>
            <w:r w:rsidRPr="00004EAA">
              <w:rPr>
                <w:rFonts w:ascii="Arial" w:hAnsi="Arial" w:cs="Arial"/>
                <w:sz w:val="22"/>
                <w:szCs w:val="22"/>
              </w:rPr>
              <w:t>23.2 ± 8.0</w:t>
            </w:r>
          </w:p>
        </w:tc>
        <w:tc>
          <w:tcPr>
            <w:tcW w:w="2070" w:type="dxa"/>
          </w:tcPr>
          <w:p w14:paraId="468F78A6"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-8.0 (-11.5, -4.4)</w:t>
            </w:r>
          </w:p>
        </w:tc>
        <w:tc>
          <w:tcPr>
            <w:tcW w:w="1080" w:type="dxa"/>
          </w:tcPr>
          <w:p w14:paraId="09145359" w14:textId="77777777" w:rsidR="00D766E2" w:rsidRPr="00004EAA" w:rsidRDefault="00D766E2" w:rsidP="000D68B7">
            <w:pPr>
              <w:jc w:val="center"/>
              <w:rPr>
                <w:rFonts w:ascii="Arial" w:hAnsi="Arial" w:cs="Arial"/>
                <w:sz w:val="22"/>
                <w:szCs w:val="22"/>
              </w:rPr>
            </w:pPr>
          </w:p>
        </w:tc>
        <w:tc>
          <w:tcPr>
            <w:tcW w:w="2160" w:type="dxa"/>
          </w:tcPr>
          <w:p w14:paraId="6BCE250B" w14:textId="77777777" w:rsidR="00D766E2" w:rsidRPr="00004EAA" w:rsidRDefault="00D766E2" w:rsidP="000D68B7">
            <w:pPr>
              <w:jc w:val="center"/>
              <w:rPr>
                <w:rFonts w:ascii="Arial" w:hAnsi="Arial" w:cs="Arial"/>
                <w:sz w:val="22"/>
                <w:szCs w:val="22"/>
              </w:rPr>
            </w:pPr>
          </w:p>
        </w:tc>
        <w:tc>
          <w:tcPr>
            <w:tcW w:w="1080" w:type="dxa"/>
          </w:tcPr>
          <w:p w14:paraId="5E6FFB2C" w14:textId="77777777" w:rsidR="00D766E2" w:rsidRPr="00004EAA" w:rsidRDefault="00D766E2" w:rsidP="000D68B7">
            <w:pPr>
              <w:jc w:val="center"/>
              <w:rPr>
                <w:rFonts w:ascii="Arial" w:hAnsi="Arial" w:cs="Arial"/>
                <w:sz w:val="22"/>
                <w:szCs w:val="22"/>
              </w:rPr>
            </w:pPr>
          </w:p>
        </w:tc>
        <w:tc>
          <w:tcPr>
            <w:tcW w:w="2160" w:type="dxa"/>
          </w:tcPr>
          <w:p w14:paraId="0903C1A5" w14:textId="77777777" w:rsidR="00D766E2" w:rsidRPr="00004EAA" w:rsidRDefault="00D766E2" w:rsidP="000D68B7">
            <w:pPr>
              <w:jc w:val="center"/>
              <w:rPr>
                <w:rFonts w:ascii="Arial" w:hAnsi="Arial" w:cs="Arial"/>
                <w:sz w:val="22"/>
                <w:szCs w:val="22"/>
              </w:rPr>
            </w:pPr>
          </w:p>
        </w:tc>
        <w:tc>
          <w:tcPr>
            <w:tcW w:w="1080" w:type="dxa"/>
          </w:tcPr>
          <w:p w14:paraId="702897AD" w14:textId="77777777" w:rsidR="00D766E2" w:rsidRPr="00004EAA" w:rsidRDefault="00D766E2" w:rsidP="000D68B7">
            <w:pPr>
              <w:jc w:val="center"/>
              <w:rPr>
                <w:rFonts w:ascii="Arial" w:hAnsi="Arial" w:cs="Arial"/>
                <w:sz w:val="22"/>
                <w:szCs w:val="22"/>
              </w:rPr>
            </w:pPr>
          </w:p>
        </w:tc>
      </w:tr>
      <w:tr w:rsidR="000B208F" w:rsidRPr="00004EAA" w14:paraId="7E88B54A" w14:textId="77777777" w:rsidTr="000140CD">
        <w:tc>
          <w:tcPr>
            <w:tcW w:w="2358" w:type="dxa"/>
          </w:tcPr>
          <w:p w14:paraId="6F5E709B" w14:textId="77777777" w:rsidR="00D766E2" w:rsidRPr="00004EAA" w:rsidRDefault="00D766E2" w:rsidP="000D68B7">
            <w:pPr>
              <w:rPr>
                <w:rFonts w:ascii="Arial" w:hAnsi="Arial" w:cs="Arial"/>
                <w:sz w:val="22"/>
                <w:szCs w:val="22"/>
              </w:rPr>
            </w:pPr>
          </w:p>
        </w:tc>
        <w:tc>
          <w:tcPr>
            <w:tcW w:w="900" w:type="dxa"/>
            <w:gridSpan w:val="2"/>
          </w:tcPr>
          <w:p w14:paraId="1512DB74" w14:textId="77777777" w:rsidR="00D766E2" w:rsidRPr="00004EAA" w:rsidRDefault="00D766E2" w:rsidP="000D68B7">
            <w:pPr>
              <w:jc w:val="center"/>
              <w:rPr>
                <w:rFonts w:ascii="Arial" w:hAnsi="Arial" w:cs="Arial"/>
                <w:sz w:val="22"/>
                <w:szCs w:val="22"/>
              </w:rPr>
            </w:pPr>
          </w:p>
        </w:tc>
        <w:tc>
          <w:tcPr>
            <w:tcW w:w="1260" w:type="dxa"/>
          </w:tcPr>
          <w:p w14:paraId="0F79AF69" w14:textId="77777777" w:rsidR="00D766E2" w:rsidRPr="00004EAA" w:rsidRDefault="00D766E2" w:rsidP="000D68B7">
            <w:pPr>
              <w:jc w:val="center"/>
              <w:rPr>
                <w:rFonts w:ascii="Arial" w:hAnsi="Arial" w:cs="Arial"/>
                <w:sz w:val="22"/>
                <w:szCs w:val="22"/>
              </w:rPr>
            </w:pPr>
          </w:p>
        </w:tc>
        <w:tc>
          <w:tcPr>
            <w:tcW w:w="2070" w:type="dxa"/>
          </w:tcPr>
          <w:p w14:paraId="4A4B0072" w14:textId="77777777" w:rsidR="00D766E2" w:rsidRPr="00004EAA" w:rsidRDefault="00D766E2" w:rsidP="000D68B7">
            <w:pPr>
              <w:jc w:val="center"/>
              <w:rPr>
                <w:rFonts w:ascii="Arial" w:hAnsi="Arial" w:cs="Arial"/>
                <w:sz w:val="22"/>
                <w:szCs w:val="22"/>
              </w:rPr>
            </w:pPr>
          </w:p>
        </w:tc>
        <w:tc>
          <w:tcPr>
            <w:tcW w:w="1080" w:type="dxa"/>
          </w:tcPr>
          <w:p w14:paraId="3A5D032F" w14:textId="77777777" w:rsidR="00D766E2" w:rsidRPr="00004EAA" w:rsidRDefault="00D766E2" w:rsidP="000D68B7">
            <w:pPr>
              <w:jc w:val="center"/>
              <w:rPr>
                <w:rFonts w:ascii="Arial" w:hAnsi="Arial" w:cs="Arial"/>
                <w:sz w:val="22"/>
                <w:szCs w:val="22"/>
              </w:rPr>
            </w:pPr>
          </w:p>
        </w:tc>
        <w:tc>
          <w:tcPr>
            <w:tcW w:w="2160" w:type="dxa"/>
          </w:tcPr>
          <w:p w14:paraId="1D4FFFE3" w14:textId="77777777" w:rsidR="00D766E2" w:rsidRPr="00004EAA" w:rsidRDefault="00D766E2" w:rsidP="000D68B7">
            <w:pPr>
              <w:jc w:val="center"/>
              <w:rPr>
                <w:rFonts w:ascii="Arial" w:hAnsi="Arial" w:cs="Arial"/>
                <w:sz w:val="22"/>
                <w:szCs w:val="22"/>
              </w:rPr>
            </w:pPr>
          </w:p>
        </w:tc>
        <w:tc>
          <w:tcPr>
            <w:tcW w:w="1080" w:type="dxa"/>
          </w:tcPr>
          <w:p w14:paraId="21186AD4" w14:textId="77777777" w:rsidR="00D766E2" w:rsidRPr="00004EAA" w:rsidRDefault="00D766E2" w:rsidP="000D68B7">
            <w:pPr>
              <w:jc w:val="center"/>
              <w:rPr>
                <w:rFonts w:ascii="Arial" w:hAnsi="Arial" w:cs="Arial"/>
                <w:sz w:val="22"/>
                <w:szCs w:val="22"/>
              </w:rPr>
            </w:pPr>
          </w:p>
        </w:tc>
        <w:tc>
          <w:tcPr>
            <w:tcW w:w="2160" w:type="dxa"/>
          </w:tcPr>
          <w:p w14:paraId="40C705CE" w14:textId="77777777" w:rsidR="00D766E2" w:rsidRPr="00004EAA" w:rsidRDefault="00D766E2" w:rsidP="000D68B7">
            <w:pPr>
              <w:jc w:val="center"/>
              <w:rPr>
                <w:rFonts w:ascii="Arial" w:hAnsi="Arial" w:cs="Arial"/>
                <w:sz w:val="22"/>
                <w:szCs w:val="22"/>
              </w:rPr>
            </w:pPr>
          </w:p>
        </w:tc>
        <w:tc>
          <w:tcPr>
            <w:tcW w:w="1080" w:type="dxa"/>
          </w:tcPr>
          <w:p w14:paraId="2E3691EB" w14:textId="77777777" w:rsidR="00D766E2" w:rsidRPr="00004EAA" w:rsidRDefault="00D766E2" w:rsidP="000D68B7">
            <w:pPr>
              <w:jc w:val="center"/>
              <w:rPr>
                <w:rFonts w:ascii="Arial" w:hAnsi="Arial" w:cs="Arial"/>
                <w:sz w:val="22"/>
                <w:szCs w:val="22"/>
              </w:rPr>
            </w:pPr>
          </w:p>
        </w:tc>
      </w:tr>
      <w:tr w:rsidR="000B208F" w:rsidRPr="00004EAA" w14:paraId="78D5170C" w14:textId="77777777" w:rsidTr="000140CD">
        <w:tc>
          <w:tcPr>
            <w:tcW w:w="2358" w:type="dxa"/>
          </w:tcPr>
          <w:p w14:paraId="5D9FDEAD" w14:textId="00A0629F" w:rsidR="00D766E2" w:rsidRPr="00004EAA" w:rsidRDefault="00D06007" w:rsidP="000D68B7">
            <w:pPr>
              <w:rPr>
                <w:rFonts w:ascii="Arial" w:hAnsi="Arial" w:cs="Arial"/>
                <w:sz w:val="22"/>
                <w:szCs w:val="22"/>
              </w:rPr>
            </w:pPr>
            <w:r w:rsidRPr="00004EAA">
              <w:rPr>
                <w:rFonts w:ascii="Arial" w:hAnsi="Arial" w:cs="Arial"/>
                <w:sz w:val="22"/>
                <w:szCs w:val="22"/>
              </w:rPr>
              <w:t xml:space="preserve">  </w:t>
            </w:r>
            <w:r w:rsidR="00643613" w:rsidRPr="00004EAA">
              <w:rPr>
                <w:rFonts w:ascii="Arial" w:hAnsi="Arial" w:cs="Arial"/>
                <w:sz w:val="22"/>
                <w:szCs w:val="22"/>
              </w:rPr>
              <w:t>Taking proton pump inhibitor</w:t>
            </w:r>
          </w:p>
        </w:tc>
        <w:tc>
          <w:tcPr>
            <w:tcW w:w="900" w:type="dxa"/>
            <w:gridSpan w:val="2"/>
          </w:tcPr>
          <w:p w14:paraId="592E8A5B" w14:textId="77777777" w:rsidR="00D766E2" w:rsidRPr="00004EAA" w:rsidRDefault="00D766E2" w:rsidP="000D68B7">
            <w:pPr>
              <w:rPr>
                <w:rFonts w:ascii="Arial" w:hAnsi="Arial" w:cs="Arial"/>
                <w:sz w:val="22"/>
                <w:szCs w:val="22"/>
              </w:rPr>
            </w:pPr>
          </w:p>
        </w:tc>
        <w:tc>
          <w:tcPr>
            <w:tcW w:w="1260" w:type="dxa"/>
          </w:tcPr>
          <w:p w14:paraId="697EBA65" w14:textId="77777777" w:rsidR="00D766E2" w:rsidRPr="00004EAA" w:rsidRDefault="00D766E2" w:rsidP="000D68B7">
            <w:pPr>
              <w:rPr>
                <w:rFonts w:ascii="Arial" w:hAnsi="Arial" w:cs="Arial"/>
                <w:sz w:val="22"/>
                <w:szCs w:val="22"/>
              </w:rPr>
            </w:pPr>
          </w:p>
        </w:tc>
        <w:tc>
          <w:tcPr>
            <w:tcW w:w="2070" w:type="dxa"/>
          </w:tcPr>
          <w:p w14:paraId="3DC19FC4" w14:textId="77777777" w:rsidR="00D766E2" w:rsidRPr="00004EAA" w:rsidRDefault="00D766E2" w:rsidP="000D68B7">
            <w:pPr>
              <w:jc w:val="center"/>
              <w:rPr>
                <w:rFonts w:ascii="Arial" w:hAnsi="Arial" w:cs="Arial"/>
                <w:sz w:val="22"/>
                <w:szCs w:val="22"/>
              </w:rPr>
            </w:pPr>
          </w:p>
        </w:tc>
        <w:tc>
          <w:tcPr>
            <w:tcW w:w="1080" w:type="dxa"/>
          </w:tcPr>
          <w:p w14:paraId="481AEB55"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0.001</w:t>
            </w:r>
          </w:p>
        </w:tc>
        <w:tc>
          <w:tcPr>
            <w:tcW w:w="2160" w:type="dxa"/>
          </w:tcPr>
          <w:p w14:paraId="4BC30082" w14:textId="77777777" w:rsidR="00D766E2" w:rsidRPr="00004EAA" w:rsidRDefault="00D766E2" w:rsidP="000D68B7">
            <w:pPr>
              <w:jc w:val="center"/>
              <w:rPr>
                <w:rFonts w:ascii="Arial" w:hAnsi="Arial" w:cs="Arial"/>
                <w:sz w:val="22"/>
                <w:szCs w:val="22"/>
              </w:rPr>
            </w:pPr>
          </w:p>
        </w:tc>
        <w:tc>
          <w:tcPr>
            <w:tcW w:w="1080" w:type="dxa"/>
          </w:tcPr>
          <w:p w14:paraId="12F752E5" w14:textId="77777777" w:rsidR="00D766E2" w:rsidRPr="00004EAA" w:rsidRDefault="00D766E2" w:rsidP="000D68B7">
            <w:pPr>
              <w:jc w:val="center"/>
              <w:rPr>
                <w:rFonts w:ascii="Arial" w:hAnsi="Arial" w:cs="Arial"/>
                <w:sz w:val="22"/>
                <w:szCs w:val="22"/>
              </w:rPr>
            </w:pPr>
          </w:p>
        </w:tc>
        <w:tc>
          <w:tcPr>
            <w:tcW w:w="2160" w:type="dxa"/>
          </w:tcPr>
          <w:p w14:paraId="3533E299" w14:textId="77777777" w:rsidR="00D766E2" w:rsidRPr="00004EAA" w:rsidRDefault="00D766E2" w:rsidP="000D68B7">
            <w:pPr>
              <w:jc w:val="center"/>
              <w:rPr>
                <w:rFonts w:ascii="Arial" w:hAnsi="Arial" w:cs="Arial"/>
                <w:sz w:val="22"/>
                <w:szCs w:val="22"/>
              </w:rPr>
            </w:pPr>
          </w:p>
        </w:tc>
        <w:tc>
          <w:tcPr>
            <w:tcW w:w="1080" w:type="dxa"/>
          </w:tcPr>
          <w:p w14:paraId="2288E565" w14:textId="77777777" w:rsidR="00D766E2" w:rsidRPr="00004EAA" w:rsidRDefault="00D766E2" w:rsidP="000D68B7">
            <w:pPr>
              <w:jc w:val="center"/>
              <w:rPr>
                <w:rFonts w:ascii="Arial" w:hAnsi="Arial" w:cs="Arial"/>
                <w:sz w:val="22"/>
                <w:szCs w:val="22"/>
              </w:rPr>
            </w:pPr>
          </w:p>
        </w:tc>
      </w:tr>
      <w:tr w:rsidR="000B208F" w:rsidRPr="00004EAA" w14:paraId="410E5DE2" w14:textId="77777777" w:rsidTr="000140CD">
        <w:tc>
          <w:tcPr>
            <w:tcW w:w="2358" w:type="dxa"/>
          </w:tcPr>
          <w:p w14:paraId="21E232E1" w14:textId="1E574CC5"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No</w:t>
            </w:r>
          </w:p>
        </w:tc>
        <w:tc>
          <w:tcPr>
            <w:tcW w:w="900" w:type="dxa"/>
            <w:gridSpan w:val="2"/>
          </w:tcPr>
          <w:p w14:paraId="7DC69D9A"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1,897</w:t>
            </w:r>
          </w:p>
        </w:tc>
        <w:tc>
          <w:tcPr>
            <w:tcW w:w="1260" w:type="dxa"/>
          </w:tcPr>
          <w:p w14:paraId="4799222B" w14:textId="6705B53F" w:rsidR="00D766E2" w:rsidRPr="00004EAA" w:rsidRDefault="003B24CF" w:rsidP="000D68B7">
            <w:pPr>
              <w:jc w:val="center"/>
              <w:rPr>
                <w:rFonts w:ascii="Arial" w:hAnsi="Arial" w:cs="Arial"/>
                <w:sz w:val="22"/>
                <w:szCs w:val="22"/>
              </w:rPr>
            </w:pPr>
            <w:r w:rsidRPr="00004EAA">
              <w:rPr>
                <w:rFonts w:ascii="Arial" w:hAnsi="Arial" w:cs="Arial"/>
                <w:sz w:val="22"/>
                <w:szCs w:val="22"/>
              </w:rPr>
              <w:t>25.1 ± 8.7</w:t>
            </w:r>
          </w:p>
        </w:tc>
        <w:tc>
          <w:tcPr>
            <w:tcW w:w="2070" w:type="dxa"/>
          </w:tcPr>
          <w:p w14:paraId="58C0A3F6"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715EF41F" w14:textId="77777777" w:rsidR="00D766E2" w:rsidRPr="00004EAA" w:rsidRDefault="00D766E2" w:rsidP="000D68B7">
            <w:pPr>
              <w:jc w:val="center"/>
              <w:rPr>
                <w:rFonts w:ascii="Arial" w:hAnsi="Arial" w:cs="Arial"/>
                <w:sz w:val="22"/>
                <w:szCs w:val="22"/>
              </w:rPr>
            </w:pPr>
          </w:p>
        </w:tc>
        <w:tc>
          <w:tcPr>
            <w:tcW w:w="2160" w:type="dxa"/>
          </w:tcPr>
          <w:p w14:paraId="62C84EB5" w14:textId="77777777" w:rsidR="00D766E2" w:rsidRPr="00004EAA" w:rsidRDefault="00D766E2" w:rsidP="000D68B7">
            <w:pPr>
              <w:jc w:val="center"/>
              <w:rPr>
                <w:rFonts w:ascii="Arial" w:hAnsi="Arial" w:cs="Arial"/>
                <w:sz w:val="22"/>
                <w:szCs w:val="22"/>
              </w:rPr>
            </w:pPr>
          </w:p>
        </w:tc>
        <w:tc>
          <w:tcPr>
            <w:tcW w:w="1080" w:type="dxa"/>
          </w:tcPr>
          <w:p w14:paraId="398062ED" w14:textId="77777777" w:rsidR="00D766E2" w:rsidRPr="00004EAA" w:rsidRDefault="00D766E2" w:rsidP="000D68B7">
            <w:pPr>
              <w:jc w:val="center"/>
              <w:rPr>
                <w:rFonts w:ascii="Arial" w:hAnsi="Arial" w:cs="Arial"/>
                <w:sz w:val="22"/>
                <w:szCs w:val="22"/>
              </w:rPr>
            </w:pPr>
          </w:p>
        </w:tc>
        <w:tc>
          <w:tcPr>
            <w:tcW w:w="2160" w:type="dxa"/>
          </w:tcPr>
          <w:p w14:paraId="0D5FEA87" w14:textId="77777777" w:rsidR="00D766E2" w:rsidRPr="00004EAA" w:rsidRDefault="00D766E2" w:rsidP="000D68B7">
            <w:pPr>
              <w:jc w:val="center"/>
              <w:rPr>
                <w:rFonts w:ascii="Arial" w:hAnsi="Arial" w:cs="Arial"/>
                <w:sz w:val="22"/>
                <w:szCs w:val="22"/>
              </w:rPr>
            </w:pPr>
          </w:p>
        </w:tc>
        <w:tc>
          <w:tcPr>
            <w:tcW w:w="1080" w:type="dxa"/>
          </w:tcPr>
          <w:p w14:paraId="33B4FB02" w14:textId="77777777" w:rsidR="00D766E2" w:rsidRPr="00004EAA" w:rsidRDefault="00D766E2" w:rsidP="000D68B7">
            <w:pPr>
              <w:jc w:val="center"/>
              <w:rPr>
                <w:rFonts w:ascii="Arial" w:hAnsi="Arial" w:cs="Arial"/>
                <w:sz w:val="22"/>
                <w:szCs w:val="22"/>
              </w:rPr>
            </w:pPr>
          </w:p>
        </w:tc>
      </w:tr>
      <w:tr w:rsidR="000B208F" w:rsidRPr="00004EAA" w14:paraId="1501C6FB" w14:textId="77777777" w:rsidTr="000140CD">
        <w:tc>
          <w:tcPr>
            <w:tcW w:w="2358" w:type="dxa"/>
          </w:tcPr>
          <w:p w14:paraId="5F347EFE" w14:textId="1628E0CF"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Yes</w:t>
            </w:r>
          </w:p>
        </w:tc>
        <w:tc>
          <w:tcPr>
            <w:tcW w:w="900" w:type="dxa"/>
            <w:gridSpan w:val="2"/>
          </w:tcPr>
          <w:p w14:paraId="7BF8B295"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 xml:space="preserve">294 </w:t>
            </w:r>
          </w:p>
        </w:tc>
        <w:tc>
          <w:tcPr>
            <w:tcW w:w="1260" w:type="dxa"/>
          </w:tcPr>
          <w:p w14:paraId="0EE7F5F1" w14:textId="6AC63D49" w:rsidR="00D766E2" w:rsidRPr="00004EAA" w:rsidRDefault="003B24CF" w:rsidP="000D68B7">
            <w:pPr>
              <w:jc w:val="center"/>
              <w:rPr>
                <w:rFonts w:ascii="Arial" w:hAnsi="Arial" w:cs="Arial"/>
                <w:sz w:val="22"/>
                <w:szCs w:val="22"/>
              </w:rPr>
            </w:pPr>
            <w:r w:rsidRPr="00004EAA">
              <w:rPr>
                <w:rFonts w:ascii="Arial" w:hAnsi="Arial" w:cs="Arial"/>
                <w:sz w:val="22"/>
                <w:szCs w:val="22"/>
              </w:rPr>
              <w:t>23.4 ± 8.1</w:t>
            </w:r>
          </w:p>
        </w:tc>
        <w:tc>
          <w:tcPr>
            <w:tcW w:w="2070" w:type="dxa"/>
          </w:tcPr>
          <w:p w14:paraId="73D2E31B"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-7.1 (-10.9, -3.1)</w:t>
            </w:r>
          </w:p>
        </w:tc>
        <w:tc>
          <w:tcPr>
            <w:tcW w:w="1080" w:type="dxa"/>
          </w:tcPr>
          <w:p w14:paraId="7C5F8ABA" w14:textId="77777777" w:rsidR="00D766E2" w:rsidRPr="00004EAA" w:rsidRDefault="00D766E2" w:rsidP="000D68B7">
            <w:pPr>
              <w:jc w:val="center"/>
              <w:rPr>
                <w:rFonts w:ascii="Arial" w:hAnsi="Arial" w:cs="Arial"/>
                <w:sz w:val="22"/>
                <w:szCs w:val="22"/>
              </w:rPr>
            </w:pPr>
          </w:p>
        </w:tc>
        <w:tc>
          <w:tcPr>
            <w:tcW w:w="2160" w:type="dxa"/>
          </w:tcPr>
          <w:p w14:paraId="7859EE96" w14:textId="77777777" w:rsidR="00D766E2" w:rsidRPr="00004EAA" w:rsidRDefault="00D766E2" w:rsidP="000D68B7">
            <w:pPr>
              <w:jc w:val="center"/>
              <w:rPr>
                <w:rFonts w:ascii="Arial" w:hAnsi="Arial" w:cs="Arial"/>
                <w:sz w:val="22"/>
                <w:szCs w:val="22"/>
              </w:rPr>
            </w:pPr>
          </w:p>
        </w:tc>
        <w:tc>
          <w:tcPr>
            <w:tcW w:w="1080" w:type="dxa"/>
          </w:tcPr>
          <w:p w14:paraId="2D22FBC9" w14:textId="77777777" w:rsidR="00D766E2" w:rsidRPr="00004EAA" w:rsidRDefault="00D766E2" w:rsidP="000D68B7">
            <w:pPr>
              <w:jc w:val="center"/>
              <w:rPr>
                <w:rFonts w:ascii="Arial" w:hAnsi="Arial" w:cs="Arial"/>
                <w:sz w:val="22"/>
                <w:szCs w:val="22"/>
              </w:rPr>
            </w:pPr>
          </w:p>
        </w:tc>
        <w:tc>
          <w:tcPr>
            <w:tcW w:w="2160" w:type="dxa"/>
          </w:tcPr>
          <w:p w14:paraId="32221B46" w14:textId="77777777" w:rsidR="00D766E2" w:rsidRPr="00004EAA" w:rsidRDefault="00D766E2" w:rsidP="000D68B7">
            <w:pPr>
              <w:jc w:val="center"/>
              <w:rPr>
                <w:rFonts w:ascii="Arial" w:hAnsi="Arial" w:cs="Arial"/>
                <w:sz w:val="22"/>
                <w:szCs w:val="22"/>
              </w:rPr>
            </w:pPr>
          </w:p>
        </w:tc>
        <w:tc>
          <w:tcPr>
            <w:tcW w:w="1080" w:type="dxa"/>
          </w:tcPr>
          <w:p w14:paraId="617D0A52" w14:textId="77777777" w:rsidR="00D766E2" w:rsidRPr="00004EAA" w:rsidRDefault="00D766E2" w:rsidP="000D68B7">
            <w:pPr>
              <w:jc w:val="center"/>
              <w:rPr>
                <w:rFonts w:ascii="Arial" w:hAnsi="Arial" w:cs="Arial"/>
                <w:sz w:val="22"/>
                <w:szCs w:val="22"/>
              </w:rPr>
            </w:pPr>
          </w:p>
        </w:tc>
      </w:tr>
      <w:tr w:rsidR="000B208F" w:rsidRPr="00004EAA" w14:paraId="1A4F269B" w14:textId="77777777" w:rsidTr="000140CD">
        <w:tc>
          <w:tcPr>
            <w:tcW w:w="2358" w:type="dxa"/>
          </w:tcPr>
          <w:p w14:paraId="003B40D6" w14:textId="77777777" w:rsidR="00D766E2" w:rsidRPr="00004EAA" w:rsidRDefault="00D766E2" w:rsidP="000D68B7">
            <w:pPr>
              <w:rPr>
                <w:rFonts w:ascii="Arial" w:hAnsi="Arial" w:cs="Arial"/>
                <w:sz w:val="22"/>
                <w:szCs w:val="22"/>
              </w:rPr>
            </w:pPr>
          </w:p>
        </w:tc>
        <w:tc>
          <w:tcPr>
            <w:tcW w:w="900" w:type="dxa"/>
            <w:gridSpan w:val="2"/>
          </w:tcPr>
          <w:p w14:paraId="7C330750" w14:textId="77777777" w:rsidR="00D766E2" w:rsidRPr="00004EAA" w:rsidRDefault="00D766E2" w:rsidP="000D68B7">
            <w:pPr>
              <w:jc w:val="center"/>
              <w:rPr>
                <w:rFonts w:ascii="Arial" w:hAnsi="Arial" w:cs="Arial"/>
                <w:sz w:val="22"/>
                <w:szCs w:val="22"/>
              </w:rPr>
            </w:pPr>
          </w:p>
        </w:tc>
        <w:tc>
          <w:tcPr>
            <w:tcW w:w="1260" w:type="dxa"/>
          </w:tcPr>
          <w:p w14:paraId="4CAC8365" w14:textId="77777777" w:rsidR="00D766E2" w:rsidRPr="00004EAA" w:rsidRDefault="00D766E2" w:rsidP="000D68B7">
            <w:pPr>
              <w:jc w:val="center"/>
              <w:rPr>
                <w:rFonts w:ascii="Arial" w:hAnsi="Arial" w:cs="Arial"/>
                <w:sz w:val="22"/>
                <w:szCs w:val="22"/>
              </w:rPr>
            </w:pPr>
          </w:p>
        </w:tc>
        <w:tc>
          <w:tcPr>
            <w:tcW w:w="2070" w:type="dxa"/>
          </w:tcPr>
          <w:p w14:paraId="1139A12C" w14:textId="77777777" w:rsidR="00D766E2" w:rsidRPr="00004EAA" w:rsidRDefault="00D766E2" w:rsidP="000D68B7">
            <w:pPr>
              <w:jc w:val="center"/>
              <w:rPr>
                <w:rFonts w:ascii="Arial" w:hAnsi="Arial" w:cs="Arial"/>
                <w:sz w:val="22"/>
                <w:szCs w:val="22"/>
              </w:rPr>
            </w:pPr>
          </w:p>
        </w:tc>
        <w:tc>
          <w:tcPr>
            <w:tcW w:w="1080" w:type="dxa"/>
          </w:tcPr>
          <w:p w14:paraId="6AE8C28A" w14:textId="77777777" w:rsidR="00D766E2" w:rsidRPr="00004EAA" w:rsidRDefault="00D766E2" w:rsidP="000D68B7">
            <w:pPr>
              <w:jc w:val="center"/>
              <w:rPr>
                <w:rFonts w:ascii="Arial" w:hAnsi="Arial" w:cs="Arial"/>
                <w:sz w:val="22"/>
                <w:szCs w:val="22"/>
              </w:rPr>
            </w:pPr>
          </w:p>
        </w:tc>
        <w:tc>
          <w:tcPr>
            <w:tcW w:w="2160" w:type="dxa"/>
          </w:tcPr>
          <w:p w14:paraId="7E7C12C1" w14:textId="77777777" w:rsidR="00D766E2" w:rsidRPr="00004EAA" w:rsidRDefault="00D766E2" w:rsidP="000D68B7">
            <w:pPr>
              <w:jc w:val="center"/>
              <w:rPr>
                <w:rFonts w:ascii="Arial" w:hAnsi="Arial" w:cs="Arial"/>
                <w:sz w:val="22"/>
                <w:szCs w:val="22"/>
              </w:rPr>
            </w:pPr>
          </w:p>
        </w:tc>
        <w:tc>
          <w:tcPr>
            <w:tcW w:w="1080" w:type="dxa"/>
          </w:tcPr>
          <w:p w14:paraId="78E8623B" w14:textId="77777777" w:rsidR="00D766E2" w:rsidRPr="00004EAA" w:rsidRDefault="00D766E2" w:rsidP="000D68B7">
            <w:pPr>
              <w:jc w:val="center"/>
              <w:rPr>
                <w:rFonts w:ascii="Arial" w:hAnsi="Arial" w:cs="Arial"/>
                <w:sz w:val="22"/>
                <w:szCs w:val="22"/>
              </w:rPr>
            </w:pPr>
          </w:p>
        </w:tc>
        <w:tc>
          <w:tcPr>
            <w:tcW w:w="2160" w:type="dxa"/>
          </w:tcPr>
          <w:p w14:paraId="060D75D6" w14:textId="77777777" w:rsidR="00D766E2" w:rsidRPr="00004EAA" w:rsidRDefault="00D766E2" w:rsidP="000D68B7">
            <w:pPr>
              <w:jc w:val="center"/>
              <w:rPr>
                <w:rFonts w:ascii="Arial" w:hAnsi="Arial" w:cs="Arial"/>
                <w:sz w:val="22"/>
                <w:szCs w:val="22"/>
              </w:rPr>
            </w:pPr>
          </w:p>
        </w:tc>
        <w:tc>
          <w:tcPr>
            <w:tcW w:w="1080" w:type="dxa"/>
          </w:tcPr>
          <w:p w14:paraId="4D6E44B8" w14:textId="77777777" w:rsidR="00D766E2" w:rsidRPr="00004EAA" w:rsidRDefault="00D766E2" w:rsidP="000D68B7">
            <w:pPr>
              <w:jc w:val="center"/>
              <w:rPr>
                <w:rFonts w:ascii="Arial" w:hAnsi="Arial" w:cs="Arial"/>
                <w:sz w:val="22"/>
                <w:szCs w:val="22"/>
              </w:rPr>
            </w:pPr>
          </w:p>
        </w:tc>
      </w:tr>
      <w:tr w:rsidR="000B208F" w:rsidRPr="00004EAA" w14:paraId="4B2790DC" w14:textId="77777777" w:rsidTr="000140CD">
        <w:tc>
          <w:tcPr>
            <w:tcW w:w="2358" w:type="dxa"/>
          </w:tcPr>
          <w:p w14:paraId="6988C107" w14:textId="6E232FE6" w:rsidR="00D766E2" w:rsidRPr="00004EAA" w:rsidRDefault="003F7B29" w:rsidP="000D68B7">
            <w:pPr>
              <w:rPr>
                <w:rFonts w:ascii="Arial" w:hAnsi="Arial" w:cs="Arial"/>
                <w:sz w:val="22"/>
                <w:szCs w:val="22"/>
              </w:rPr>
            </w:pPr>
            <w:r w:rsidRPr="00004EAA">
              <w:rPr>
                <w:rFonts w:ascii="Arial" w:hAnsi="Arial" w:cs="Arial"/>
                <w:sz w:val="22"/>
                <w:szCs w:val="22"/>
              </w:rPr>
              <w:t>Behavioral factors</w:t>
            </w:r>
          </w:p>
        </w:tc>
        <w:tc>
          <w:tcPr>
            <w:tcW w:w="900" w:type="dxa"/>
            <w:gridSpan w:val="2"/>
          </w:tcPr>
          <w:p w14:paraId="3E6216A4" w14:textId="77777777" w:rsidR="00D766E2" w:rsidRPr="00004EAA" w:rsidRDefault="00D766E2" w:rsidP="000D68B7">
            <w:pPr>
              <w:jc w:val="center"/>
              <w:rPr>
                <w:rFonts w:ascii="Arial" w:hAnsi="Arial" w:cs="Arial"/>
                <w:sz w:val="22"/>
                <w:szCs w:val="22"/>
              </w:rPr>
            </w:pPr>
          </w:p>
        </w:tc>
        <w:tc>
          <w:tcPr>
            <w:tcW w:w="1260" w:type="dxa"/>
          </w:tcPr>
          <w:p w14:paraId="540B5709" w14:textId="77777777" w:rsidR="00D766E2" w:rsidRPr="00004EAA" w:rsidRDefault="00D766E2" w:rsidP="000D68B7">
            <w:pPr>
              <w:jc w:val="center"/>
              <w:rPr>
                <w:rFonts w:ascii="Arial" w:hAnsi="Arial" w:cs="Arial"/>
                <w:sz w:val="22"/>
                <w:szCs w:val="22"/>
              </w:rPr>
            </w:pPr>
          </w:p>
        </w:tc>
        <w:tc>
          <w:tcPr>
            <w:tcW w:w="2070" w:type="dxa"/>
          </w:tcPr>
          <w:p w14:paraId="5216DCB8" w14:textId="77777777" w:rsidR="00D766E2" w:rsidRPr="00004EAA" w:rsidRDefault="00D766E2" w:rsidP="000D68B7">
            <w:pPr>
              <w:jc w:val="center"/>
              <w:rPr>
                <w:rFonts w:ascii="Arial" w:hAnsi="Arial" w:cs="Arial"/>
                <w:sz w:val="22"/>
                <w:szCs w:val="22"/>
              </w:rPr>
            </w:pPr>
          </w:p>
        </w:tc>
        <w:tc>
          <w:tcPr>
            <w:tcW w:w="1080" w:type="dxa"/>
          </w:tcPr>
          <w:p w14:paraId="521E60A0" w14:textId="77777777" w:rsidR="00D766E2" w:rsidRPr="00004EAA" w:rsidRDefault="00D766E2" w:rsidP="000D68B7">
            <w:pPr>
              <w:jc w:val="center"/>
              <w:rPr>
                <w:rFonts w:ascii="Arial" w:hAnsi="Arial" w:cs="Arial"/>
                <w:sz w:val="22"/>
                <w:szCs w:val="22"/>
              </w:rPr>
            </w:pPr>
          </w:p>
        </w:tc>
        <w:tc>
          <w:tcPr>
            <w:tcW w:w="2160" w:type="dxa"/>
          </w:tcPr>
          <w:p w14:paraId="726DB589" w14:textId="77777777" w:rsidR="00D766E2" w:rsidRPr="00004EAA" w:rsidRDefault="00D766E2" w:rsidP="000D68B7">
            <w:pPr>
              <w:jc w:val="center"/>
              <w:rPr>
                <w:rFonts w:ascii="Arial" w:hAnsi="Arial" w:cs="Arial"/>
                <w:sz w:val="22"/>
                <w:szCs w:val="22"/>
              </w:rPr>
            </w:pPr>
          </w:p>
        </w:tc>
        <w:tc>
          <w:tcPr>
            <w:tcW w:w="1080" w:type="dxa"/>
          </w:tcPr>
          <w:p w14:paraId="75DA39AF" w14:textId="77777777" w:rsidR="00D766E2" w:rsidRPr="00004EAA" w:rsidRDefault="00D766E2" w:rsidP="000D68B7">
            <w:pPr>
              <w:jc w:val="center"/>
              <w:rPr>
                <w:rFonts w:ascii="Arial" w:hAnsi="Arial" w:cs="Arial"/>
                <w:sz w:val="22"/>
                <w:szCs w:val="22"/>
              </w:rPr>
            </w:pPr>
          </w:p>
        </w:tc>
        <w:tc>
          <w:tcPr>
            <w:tcW w:w="2160" w:type="dxa"/>
          </w:tcPr>
          <w:p w14:paraId="4FE3E496" w14:textId="77777777" w:rsidR="00D766E2" w:rsidRPr="00004EAA" w:rsidRDefault="00D766E2" w:rsidP="000D68B7">
            <w:pPr>
              <w:jc w:val="center"/>
              <w:rPr>
                <w:rFonts w:ascii="Arial" w:hAnsi="Arial" w:cs="Arial"/>
                <w:sz w:val="22"/>
                <w:szCs w:val="22"/>
              </w:rPr>
            </w:pPr>
          </w:p>
        </w:tc>
        <w:tc>
          <w:tcPr>
            <w:tcW w:w="1080" w:type="dxa"/>
          </w:tcPr>
          <w:p w14:paraId="74C52BA0" w14:textId="77777777" w:rsidR="00D766E2" w:rsidRPr="00004EAA" w:rsidRDefault="00D766E2" w:rsidP="000D68B7">
            <w:pPr>
              <w:jc w:val="center"/>
              <w:rPr>
                <w:rFonts w:ascii="Arial" w:hAnsi="Arial" w:cs="Arial"/>
                <w:sz w:val="22"/>
                <w:szCs w:val="22"/>
              </w:rPr>
            </w:pPr>
          </w:p>
        </w:tc>
      </w:tr>
      <w:tr w:rsidR="000B208F" w:rsidRPr="00004EAA" w14:paraId="081AA6A7" w14:textId="77777777" w:rsidTr="000140CD">
        <w:tc>
          <w:tcPr>
            <w:tcW w:w="2358" w:type="dxa"/>
          </w:tcPr>
          <w:p w14:paraId="47ED2BF3" w14:textId="4D482CA6" w:rsidR="00D766E2" w:rsidRPr="00004EAA" w:rsidRDefault="00D06007" w:rsidP="000D68B7">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B</w:t>
            </w:r>
            <w:r w:rsidRPr="00004EAA">
              <w:rPr>
                <w:rFonts w:ascii="Arial" w:hAnsi="Arial" w:cs="Arial"/>
                <w:sz w:val="22"/>
                <w:szCs w:val="22"/>
              </w:rPr>
              <w:t>ody mass index</w:t>
            </w:r>
          </w:p>
        </w:tc>
        <w:tc>
          <w:tcPr>
            <w:tcW w:w="900" w:type="dxa"/>
            <w:gridSpan w:val="2"/>
          </w:tcPr>
          <w:p w14:paraId="70BBF5EC" w14:textId="77777777" w:rsidR="00D766E2" w:rsidRPr="00004EAA" w:rsidRDefault="00D766E2" w:rsidP="000D68B7">
            <w:pPr>
              <w:jc w:val="center"/>
              <w:rPr>
                <w:rFonts w:ascii="Arial" w:hAnsi="Arial" w:cs="Arial"/>
                <w:sz w:val="22"/>
                <w:szCs w:val="22"/>
              </w:rPr>
            </w:pPr>
          </w:p>
        </w:tc>
        <w:tc>
          <w:tcPr>
            <w:tcW w:w="1260" w:type="dxa"/>
          </w:tcPr>
          <w:p w14:paraId="75D6471B" w14:textId="77777777" w:rsidR="00D766E2" w:rsidRPr="00004EAA" w:rsidRDefault="00D766E2" w:rsidP="000D68B7">
            <w:pPr>
              <w:jc w:val="center"/>
              <w:rPr>
                <w:rFonts w:ascii="Arial" w:hAnsi="Arial" w:cs="Arial"/>
                <w:sz w:val="22"/>
                <w:szCs w:val="22"/>
              </w:rPr>
            </w:pPr>
          </w:p>
        </w:tc>
        <w:tc>
          <w:tcPr>
            <w:tcW w:w="2070" w:type="dxa"/>
          </w:tcPr>
          <w:p w14:paraId="3872D810" w14:textId="77777777" w:rsidR="00D766E2" w:rsidRPr="00004EAA" w:rsidRDefault="00D766E2" w:rsidP="000D68B7">
            <w:pPr>
              <w:jc w:val="center"/>
              <w:rPr>
                <w:rFonts w:ascii="Arial" w:hAnsi="Arial" w:cs="Arial"/>
                <w:sz w:val="22"/>
                <w:szCs w:val="22"/>
              </w:rPr>
            </w:pPr>
          </w:p>
        </w:tc>
        <w:tc>
          <w:tcPr>
            <w:tcW w:w="1080" w:type="dxa"/>
          </w:tcPr>
          <w:p w14:paraId="28D79E07"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&lt;0.0001</w:t>
            </w:r>
          </w:p>
        </w:tc>
        <w:tc>
          <w:tcPr>
            <w:tcW w:w="2160" w:type="dxa"/>
          </w:tcPr>
          <w:p w14:paraId="72D63F91" w14:textId="77777777" w:rsidR="00D766E2" w:rsidRPr="00004EAA" w:rsidRDefault="00D766E2" w:rsidP="000D68B7">
            <w:pPr>
              <w:jc w:val="center"/>
              <w:rPr>
                <w:rFonts w:ascii="Arial" w:hAnsi="Arial" w:cs="Arial"/>
                <w:sz w:val="22"/>
                <w:szCs w:val="22"/>
              </w:rPr>
            </w:pPr>
          </w:p>
        </w:tc>
        <w:tc>
          <w:tcPr>
            <w:tcW w:w="1080" w:type="dxa"/>
          </w:tcPr>
          <w:p w14:paraId="20519364"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&lt;0.0001</w:t>
            </w:r>
          </w:p>
        </w:tc>
        <w:tc>
          <w:tcPr>
            <w:tcW w:w="2160" w:type="dxa"/>
          </w:tcPr>
          <w:p w14:paraId="74902496" w14:textId="77777777" w:rsidR="00D766E2" w:rsidRPr="00004EAA" w:rsidRDefault="00D766E2" w:rsidP="000D68B7">
            <w:pPr>
              <w:jc w:val="center"/>
              <w:rPr>
                <w:rFonts w:ascii="Arial" w:hAnsi="Arial" w:cs="Arial"/>
                <w:sz w:val="22"/>
                <w:szCs w:val="22"/>
              </w:rPr>
            </w:pPr>
          </w:p>
        </w:tc>
        <w:tc>
          <w:tcPr>
            <w:tcW w:w="1080" w:type="dxa"/>
          </w:tcPr>
          <w:p w14:paraId="58D896B6"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&lt;0.0001</w:t>
            </w:r>
          </w:p>
        </w:tc>
      </w:tr>
      <w:tr w:rsidR="000B208F" w:rsidRPr="00004EAA" w14:paraId="64623C9E" w14:textId="77777777" w:rsidTr="000140CD">
        <w:tc>
          <w:tcPr>
            <w:tcW w:w="2358" w:type="dxa"/>
          </w:tcPr>
          <w:p w14:paraId="017802AE" w14:textId="64E5BE9C"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&lt;25</w:t>
            </w:r>
          </w:p>
        </w:tc>
        <w:tc>
          <w:tcPr>
            <w:tcW w:w="900" w:type="dxa"/>
            <w:gridSpan w:val="2"/>
          </w:tcPr>
          <w:p w14:paraId="740B6E8D"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489</w:t>
            </w:r>
          </w:p>
        </w:tc>
        <w:tc>
          <w:tcPr>
            <w:tcW w:w="1260" w:type="dxa"/>
          </w:tcPr>
          <w:p w14:paraId="759D10E8" w14:textId="323B3633" w:rsidR="00D766E2" w:rsidRPr="00004EAA" w:rsidRDefault="003B24CF" w:rsidP="000D68B7">
            <w:pPr>
              <w:jc w:val="center"/>
              <w:rPr>
                <w:rFonts w:ascii="Arial" w:hAnsi="Arial" w:cs="Arial"/>
                <w:sz w:val="22"/>
                <w:szCs w:val="22"/>
              </w:rPr>
            </w:pPr>
            <w:r w:rsidRPr="00004EAA">
              <w:rPr>
                <w:rFonts w:ascii="Arial" w:hAnsi="Arial" w:cs="Arial"/>
                <w:sz w:val="22"/>
                <w:szCs w:val="22"/>
              </w:rPr>
              <w:t>27.0 ± 9.0</w:t>
            </w:r>
          </w:p>
        </w:tc>
        <w:tc>
          <w:tcPr>
            <w:tcW w:w="2070" w:type="dxa"/>
          </w:tcPr>
          <w:p w14:paraId="259E7910"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4B971A20" w14:textId="77777777" w:rsidR="00D766E2" w:rsidRPr="00004EAA" w:rsidRDefault="00D766E2" w:rsidP="000D68B7">
            <w:pPr>
              <w:jc w:val="center"/>
              <w:rPr>
                <w:rFonts w:ascii="Arial" w:hAnsi="Arial" w:cs="Arial"/>
                <w:sz w:val="22"/>
                <w:szCs w:val="22"/>
              </w:rPr>
            </w:pPr>
          </w:p>
        </w:tc>
        <w:tc>
          <w:tcPr>
            <w:tcW w:w="2160" w:type="dxa"/>
          </w:tcPr>
          <w:p w14:paraId="7ED22A1E"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5FA6C1B3" w14:textId="77777777" w:rsidR="00D766E2" w:rsidRPr="00004EAA" w:rsidRDefault="00D766E2" w:rsidP="000D68B7">
            <w:pPr>
              <w:jc w:val="center"/>
              <w:rPr>
                <w:rFonts w:ascii="Arial" w:hAnsi="Arial" w:cs="Arial"/>
                <w:sz w:val="22"/>
                <w:szCs w:val="22"/>
              </w:rPr>
            </w:pPr>
          </w:p>
        </w:tc>
        <w:tc>
          <w:tcPr>
            <w:tcW w:w="2160" w:type="dxa"/>
          </w:tcPr>
          <w:p w14:paraId="1B61D329"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12EE8B49" w14:textId="77777777" w:rsidR="00D766E2" w:rsidRPr="00004EAA" w:rsidRDefault="00D766E2" w:rsidP="000D68B7">
            <w:pPr>
              <w:jc w:val="center"/>
              <w:rPr>
                <w:rFonts w:ascii="Arial" w:hAnsi="Arial" w:cs="Arial"/>
                <w:sz w:val="22"/>
                <w:szCs w:val="22"/>
              </w:rPr>
            </w:pPr>
          </w:p>
        </w:tc>
      </w:tr>
      <w:tr w:rsidR="000B208F" w:rsidRPr="00004EAA" w14:paraId="1F1F7A7A" w14:textId="77777777" w:rsidTr="000140CD">
        <w:tc>
          <w:tcPr>
            <w:tcW w:w="2358" w:type="dxa"/>
          </w:tcPr>
          <w:p w14:paraId="27BC7615" w14:textId="5614C226"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25</w:t>
            </w:r>
            <w:r w:rsidR="00AC2974" w:rsidRPr="00004EAA">
              <w:rPr>
                <w:rFonts w:ascii="Arial" w:hAnsi="Arial" w:cs="Arial"/>
                <w:sz w:val="22"/>
                <w:szCs w:val="22"/>
              </w:rPr>
              <w:t xml:space="preserve"> </w:t>
            </w:r>
            <w:r w:rsidRPr="00004EAA">
              <w:rPr>
                <w:rFonts w:ascii="Arial" w:hAnsi="Arial" w:cs="Arial"/>
                <w:sz w:val="22"/>
                <w:szCs w:val="22"/>
              </w:rPr>
              <w:t>-</w:t>
            </w:r>
            <w:r w:rsidR="00AC2974" w:rsidRPr="00004EAA">
              <w:rPr>
                <w:rFonts w:ascii="Arial" w:hAnsi="Arial" w:cs="Arial"/>
                <w:sz w:val="22"/>
                <w:szCs w:val="22"/>
              </w:rPr>
              <w:t xml:space="preserve"> </w:t>
            </w:r>
            <w:r w:rsidRPr="00004EAA">
              <w:rPr>
                <w:rFonts w:ascii="Arial" w:hAnsi="Arial" w:cs="Arial"/>
                <w:sz w:val="22"/>
                <w:szCs w:val="22"/>
              </w:rPr>
              <w:t>29</w:t>
            </w:r>
          </w:p>
        </w:tc>
        <w:tc>
          <w:tcPr>
            <w:tcW w:w="900" w:type="dxa"/>
            <w:gridSpan w:val="2"/>
          </w:tcPr>
          <w:p w14:paraId="040AC0B3"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891</w:t>
            </w:r>
          </w:p>
        </w:tc>
        <w:tc>
          <w:tcPr>
            <w:tcW w:w="1260" w:type="dxa"/>
          </w:tcPr>
          <w:p w14:paraId="2B8F47EE" w14:textId="6B93CB3A" w:rsidR="00D766E2" w:rsidRPr="00004EAA" w:rsidRDefault="003B24CF" w:rsidP="000D68B7">
            <w:pPr>
              <w:jc w:val="center"/>
              <w:rPr>
                <w:rFonts w:ascii="Arial" w:hAnsi="Arial" w:cs="Arial"/>
                <w:sz w:val="22"/>
                <w:szCs w:val="22"/>
              </w:rPr>
            </w:pPr>
            <w:r w:rsidRPr="00004EAA">
              <w:rPr>
                <w:rFonts w:ascii="Arial" w:hAnsi="Arial" w:cs="Arial"/>
                <w:sz w:val="22"/>
                <w:szCs w:val="22"/>
              </w:rPr>
              <w:t>25.3 ± 8.3</w:t>
            </w:r>
          </w:p>
        </w:tc>
        <w:tc>
          <w:tcPr>
            <w:tcW w:w="2070" w:type="dxa"/>
          </w:tcPr>
          <w:p w14:paraId="32C73214"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-6.2 (-9.6, -2.7)</w:t>
            </w:r>
          </w:p>
        </w:tc>
        <w:tc>
          <w:tcPr>
            <w:tcW w:w="1080" w:type="dxa"/>
          </w:tcPr>
          <w:p w14:paraId="1ED90115" w14:textId="77777777" w:rsidR="00D766E2" w:rsidRPr="00004EAA" w:rsidRDefault="00D766E2" w:rsidP="000D68B7">
            <w:pPr>
              <w:jc w:val="center"/>
              <w:rPr>
                <w:rFonts w:ascii="Arial" w:hAnsi="Arial" w:cs="Arial"/>
                <w:sz w:val="22"/>
                <w:szCs w:val="22"/>
              </w:rPr>
            </w:pPr>
          </w:p>
        </w:tc>
        <w:tc>
          <w:tcPr>
            <w:tcW w:w="2160" w:type="dxa"/>
          </w:tcPr>
          <w:p w14:paraId="060B57FA" w14:textId="67EF6A8D" w:rsidR="00D766E2" w:rsidRPr="00004EAA" w:rsidRDefault="00D766E2" w:rsidP="000D68B7">
            <w:pPr>
              <w:jc w:val="center"/>
              <w:rPr>
                <w:rFonts w:ascii="Arial" w:hAnsi="Arial" w:cs="Arial"/>
                <w:sz w:val="22"/>
                <w:szCs w:val="22"/>
              </w:rPr>
            </w:pPr>
            <w:r w:rsidRPr="00004EAA">
              <w:rPr>
                <w:rFonts w:ascii="Arial" w:hAnsi="Arial" w:cs="Arial"/>
                <w:sz w:val="22"/>
                <w:szCs w:val="22"/>
              </w:rPr>
              <w:t>-6.</w:t>
            </w:r>
            <w:r w:rsidR="007A7003">
              <w:rPr>
                <w:rFonts w:ascii="Arial" w:hAnsi="Arial" w:cs="Arial"/>
                <w:sz w:val="22"/>
                <w:szCs w:val="22"/>
              </w:rPr>
              <w:t>5</w:t>
            </w:r>
            <w:r w:rsidRPr="00004EAA">
              <w:rPr>
                <w:rFonts w:ascii="Arial" w:hAnsi="Arial" w:cs="Arial"/>
                <w:sz w:val="22"/>
                <w:szCs w:val="22"/>
              </w:rPr>
              <w:t xml:space="preserve"> (-9.</w:t>
            </w:r>
            <w:r w:rsidR="007A7003">
              <w:rPr>
                <w:rFonts w:ascii="Arial" w:hAnsi="Arial" w:cs="Arial"/>
                <w:sz w:val="22"/>
                <w:szCs w:val="22"/>
              </w:rPr>
              <w:t>6</w:t>
            </w:r>
            <w:r w:rsidRPr="00004EAA">
              <w:rPr>
                <w:rFonts w:ascii="Arial" w:hAnsi="Arial" w:cs="Arial"/>
                <w:sz w:val="22"/>
                <w:szCs w:val="22"/>
              </w:rPr>
              <w:t>, -3.</w:t>
            </w:r>
            <w:r w:rsidR="007A7003">
              <w:rPr>
                <w:rFonts w:ascii="Arial" w:hAnsi="Arial" w:cs="Arial"/>
                <w:sz w:val="22"/>
                <w:szCs w:val="22"/>
              </w:rPr>
              <w:t>3</w:t>
            </w:r>
            <w:r w:rsidRPr="00004EAA">
              <w:rPr>
                <w:rFonts w:ascii="Arial" w:hAnsi="Arial" w:cs="Arial"/>
                <w:sz w:val="22"/>
                <w:szCs w:val="22"/>
              </w:rPr>
              <w:t>)</w:t>
            </w:r>
          </w:p>
        </w:tc>
        <w:tc>
          <w:tcPr>
            <w:tcW w:w="1080" w:type="dxa"/>
          </w:tcPr>
          <w:p w14:paraId="7C3AC106" w14:textId="77777777" w:rsidR="00D766E2" w:rsidRPr="00004EAA" w:rsidRDefault="00D766E2" w:rsidP="000D68B7">
            <w:pPr>
              <w:jc w:val="center"/>
              <w:rPr>
                <w:rFonts w:ascii="Arial" w:hAnsi="Arial" w:cs="Arial"/>
                <w:sz w:val="22"/>
                <w:szCs w:val="22"/>
              </w:rPr>
            </w:pPr>
          </w:p>
        </w:tc>
        <w:tc>
          <w:tcPr>
            <w:tcW w:w="2160" w:type="dxa"/>
          </w:tcPr>
          <w:p w14:paraId="750BEDA6" w14:textId="25B243F1" w:rsidR="00D766E2" w:rsidRPr="00004EAA" w:rsidRDefault="00D766E2" w:rsidP="000D68B7">
            <w:pPr>
              <w:jc w:val="center"/>
              <w:rPr>
                <w:rFonts w:ascii="Arial" w:hAnsi="Arial" w:cs="Arial"/>
                <w:sz w:val="22"/>
                <w:szCs w:val="22"/>
              </w:rPr>
            </w:pPr>
            <w:r w:rsidRPr="00004EAA">
              <w:rPr>
                <w:rFonts w:ascii="Arial" w:hAnsi="Arial" w:cs="Arial"/>
                <w:sz w:val="22"/>
                <w:szCs w:val="22"/>
              </w:rPr>
              <w:t>-5.</w:t>
            </w:r>
            <w:r w:rsidR="004079F0">
              <w:rPr>
                <w:rFonts w:ascii="Arial" w:hAnsi="Arial" w:cs="Arial"/>
                <w:sz w:val="22"/>
                <w:szCs w:val="22"/>
              </w:rPr>
              <w:t>7</w:t>
            </w:r>
            <w:r w:rsidRPr="00004EAA">
              <w:rPr>
                <w:rFonts w:ascii="Arial" w:hAnsi="Arial" w:cs="Arial"/>
                <w:sz w:val="22"/>
                <w:szCs w:val="22"/>
              </w:rPr>
              <w:t xml:space="preserve"> (-</w:t>
            </w:r>
            <w:r w:rsidR="004079F0">
              <w:rPr>
                <w:rFonts w:ascii="Arial" w:hAnsi="Arial" w:cs="Arial"/>
                <w:sz w:val="22"/>
                <w:szCs w:val="22"/>
              </w:rPr>
              <w:t>9.0</w:t>
            </w:r>
            <w:r w:rsidRPr="00004EAA">
              <w:rPr>
                <w:rFonts w:ascii="Arial" w:hAnsi="Arial" w:cs="Arial"/>
                <w:sz w:val="22"/>
                <w:szCs w:val="22"/>
              </w:rPr>
              <w:t>, -2.</w:t>
            </w:r>
            <w:r w:rsidR="004079F0">
              <w:rPr>
                <w:rFonts w:ascii="Arial" w:hAnsi="Arial" w:cs="Arial"/>
                <w:sz w:val="22"/>
                <w:szCs w:val="22"/>
              </w:rPr>
              <w:t>4</w:t>
            </w:r>
            <w:r w:rsidRPr="00004EAA">
              <w:rPr>
                <w:rFonts w:ascii="Arial" w:hAnsi="Arial" w:cs="Arial"/>
                <w:sz w:val="22"/>
                <w:szCs w:val="22"/>
              </w:rPr>
              <w:t>)</w:t>
            </w:r>
          </w:p>
        </w:tc>
        <w:tc>
          <w:tcPr>
            <w:tcW w:w="1080" w:type="dxa"/>
          </w:tcPr>
          <w:p w14:paraId="65A8FDDA" w14:textId="77777777" w:rsidR="00D766E2" w:rsidRPr="00004EAA" w:rsidRDefault="00D766E2" w:rsidP="000D68B7">
            <w:pPr>
              <w:jc w:val="center"/>
              <w:rPr>
                <w:rFonts w:ascii="Arial" w:hAnsi="Arial" w:cs="Arial"/>
                <w:sz w:val="22"/>
                <w:szCs w:val="22"/>
              </w:rPr>
            </w:pPr>
          </w:p>
        </w:tc>
      </w:tr>
      <w:tr w:rsidR="000B208F" w:rsidRPr="00004EAA" w14:paraId="259DAE8D" w14:textId="77777777" w:rsidTr="000140CD">
        <w:tc>
          <w:tcPr>
            <w:tcW w:w="2358" w:type="dxa"/>
          </w:tcPr>
          <w:p w14:paraId="15AA4B7A" w14:textId="586C43BA"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30</w:t>
            </w:r>
            <w:r w:rsidR="00AC2974" w:rsidRPr="00004EAA">
              <w:rPr>
                <w:rFonts w:ascii="Arial" w:hAnsi="Arial" w:cs="Arial"/>
                <w:sz w:val="22"/>
                <w:szCs w:val="22"/>
              </w:rPr>
              <w:t xml:space="preserve"> </w:t>
            </w:r>
            <w:r w:rsidRPr="00004EAA">
              <w:rPr>
                <w:rFonts w:ascii="Arial" w:hAnsi="Arial" w:cs="Arial"/>
                <w:sz w:val="22"/>
                <w:szCs w:val="22"/>
              </w:rPr>
              <w:t>-</w:t>
            </w:r>
            <w:r w:rsidR="00AC2974" w:rsidRPr="00004EAA">
              <w:rPr>
                <w:rFonts w:ascii="Arial" w:hAnsi="Arial" w:cs="Arial"/>
                <w:sz w:val="22"/>
                <w:szCs w:val="22"/>
              </w:rPr>
              <w:t xml:space="preserve"> </w:t>
            </w:r>
            <w:r w:rsidRPr="00004EAA">
              <w:rPr>
                <w:rFonts w:ascii="Arial" w:hAnsi="Arial" w:cs="Arial"/>
                <w:sz w:val="22"/>
                <w:szCs w:val="22"/>
              </w:rPr>
              <w:t>34</w:t>
            </w:r>
          </w:p>
        </w:tc>
        <w:tc>
          <w:tcPr>
            <w:tcW w:w="900" w:type="dxa"/>
            <w:gridSpan w:val="2"/>
          </w:tcPr>
          <w:p w14:paraId="411E40CA"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549</w:t>
            </w:r>
          </w:p>
        </w:tc>
        <w:tc>
          <w:tcPr>
            <w:tcW w:w="1260" w:type="dxa"/>
          </w:tcPr>
          <w:p w14:paraId="40A86B6F" w14:textId="2FE384BD" w:rsidR="00D766E2" w:rsidRPr="00004EAA" w:rsidRDefault="003B24CF" w:rsidP="000D68B7">
            <w:pPr>
              <w:jc w:val="center"/>
              <w:rPr>
                <w:rFonts w:ascii="Arial" w:hAnsi="Arial" w:cs="Arial"/>
                <w:sz w:val="22"/>
                <w:szCs w:val="22"/>
              </w:rPr>
            </w:pPr>
            <w:r w:rsidRPr="00004EAA">
              <w:rPr>
                <w:rFonts w:ascii="Arial" w:hAnsi="Arial" w:cs="Arial"/>
                <w:sz w:val="22"/>
                <w:szCs w:val="22"/>
              </w:rPr>
              <w:t>24.3 ± 8.6</w:t>
            </w:r>
          </w:p>
        </w:tc>
        <w:tc>
          <w:tcPr>
            <w:tcW w:w="2070" w:type="dxa"/>
          </w:tcPr>
          <w:p w14:paraId="182E6A4D"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-10.3 (-13.9, -6.6)</w:t>
            </w:r>
          </w:p>
        </w:tc>
        <w:tc>
          <w:tcPr>
            <w:tcW w:w="1080" w:type="dxa"/>
          </w:tcPr>
          <w:p w14:paraId="47B0D1CE" w14:textId="77777777" w:rsidR="00D766E2" w:rsidRPr="00004EAA" w:rsidRDefault="00D766E2" w:rsidP="000D68B7">
            <w:pPr>
              <w:jc w:val="center"/>
              <w:rPr>
                <w:rFonts w:ascii="Arial" w:hAnsi="Arial" w:cs="Arial"/>
                <w:sz w:val="22"/>
                <w:szCs w:val="22"/>
              </w:rPr>
            </w:pPr>
          </w:p>
        </w:tc>
        <w:tc>
          <w:tcPr>
            <w:tcW w:w="2160" w:type="dxa"/>
          </w:tcPr>
          <w:p w14:paraId="656DB0C3" w14:textId="74738B39" w:rsidR="00D766E2" w:rsidRPr="00004EAA" w:rsidRDefault="00D766E2" w:rsidP="000D68B7">
            <w:pPr>
              <w:jc w:val="center"/>
              <w:rPr>
                <w:rFonts w:ascii="Arial" w:hAnsi="Arial" w:cs="Arial"/>
                <w:sz w:val="22"/>
                <w:szCs w:val="22"/>
              </w:rPr>
            </w:pPr>
            <w:r w:rsidRPr="00004EAA">
              <w:rPr>
                <w:rFonts w:ascii="Arial" w:hAnsi="Arial" w:cs="Arial"/>
                <w:sz w:val="22"/>
                <w:szCs w:val="22"/>
              </w:rPr>
              <w:t>-10.</w:t>
            </w:r>
            <w:r w:rsidR="007A7003">
              <w:rPr>
                <w:rFonts w:ascii="Arial" w:hAnsi="Arial" w:cs="Arial"/>
                <w:sz w:val="22"/>
                <w:szCs w:val="22"/>
              </w:rPr>
              <w:t>6</w:t>
            </w:r>
            <w:r w:rsidRPr="00004EAA">
              <w:rPr>
                <w:rFonts w:ascii="Arial" w:hAnsi="Arial" w:cs="Arial"/>
                <w:sz w:val="22"/>
                <w:szCs w:val="22"/>
              </w:rPr>
              <w:t xml:space="preserve"> (-13.</w:t>
            </w:r>
            <w:r w:rsidR="007A7003">
              <w:rPr>
                <w:rFonts w:ascii="Arial" w:hAnsi="Arial" w:cs="Arial"/>
                <w:sz w:val="22"/>
                <w:szCs w:val="22"/>
              </w:rPr>
              <w:t>9</w:t>
            </w:r>
            <w:r w:rsidRPr="00004EAA">
              <w:rPr>
                <w:rFonts w:ascii="Arial" w:hAnsi="Arial" w:cs="Arial"/>
                <w:sz w:val="22"/>
                <w:szCs w:val="22"/>
              </w:rPr>
              <w:t>, -7.</w:t>
            </w:r>
            <w:r w:rsidR="007A7003">
              <w:rPr>
                <w:rFonts w:ascii="Arial" w:hAnsi="Arial" w:cs="Arial"/>
                <w:sz w:val="22"/>
                <w:szCs w:val="22"/>
              </w:rPr>
              <w:t>2</w:t>
            </w:r>
            <w:r w:rsidRPr="00004EAA">
              <w:rPr>
                <w:rFonts w:ascii="Arial" w:hAnsi="Arial" w:cs="Arial"/>
                <w:sz w:val="22"/>
                <w:szCs w:val="22"/>
              </w:rPr>
              <w:t>)</w:t>
            </w:r>
          </w:p>
        </w:tc>
        <w:tc>
          <w:tcPr>
            <w:tcW w:w="1080" w:type="dxa"/>
          </w:tcPr>
          <w:p w14:paraId="3C231C61" w14:textId="77777777" w:rsidR="00D766E2" w:rsidRPr="00004EAA" w:rsidRDefault="00D766E2" w:rsidP="000D68B7">
            <w:pPr>
              <w:jc w:val="center"/>
              <w:rPr>
                <w:rFonts w:ascii="Arial" w:hAnsi="Arial" w:cs="Arial"/>
                <w:sz w:val="22"/>
                <w:szCs w:val="22"/>
              </w:rPr>
            </w:pPr>
          </w:p>
        </w:tc>
        <w:tc>
          <w:tcPr>
            <w:tcW w:w="2160" w:type="dxa"/>
          </w:tcPr>
          <w:p w14:paraId="2A049287" w14:textId="5253B97D" w:rsidR="00D766E2" w:rsidRPr="00004EAA" w:rsidRDefault="00D766E2" w:rsidP="000D68B7">
            <w:pPr>
              <w:jc w:val="center"/>
              <w:rPr>
                <w:rFonts w:ascii="Arial" w:hAnsi="Arial" w:cs="Arial"/>
                <w:sz w:val="22"/>
                <w:szCs w:val="22"/>
              </w:rPr>
            </w:pPr>
            <w:r w:rsidRPr="00004EAA">
              <w:rPr>
                <w:rFonts w:ascii="Arial" w:hAnsi="Arial" w:cs="Arial"/>
                <w:sz w:val="22"/>
                <w:szCs w:val="22"/>
              </w:rPr>
              <w:t>-8.</w:t>
            </w:r>
            <w:r w:rsidR="004079F0">
              <w:rPr>
                <w:rFonts w:ascii="Arial" w:hAnsi="Arial" w:cs="Arial"/>
                <w:sz w:val="22"/>
                <w:szCs w:val="22"/>
              </w:rPr>
              <w:t>2</w:t>
            </w:r>
            <w:r w:rsidRPr="00004EAA">
              <w:rPr>
                <w:rFonts w:ascii="Arial" w:hAnsi="Arial" w:cs="Arial"/>
                <w:sz w:val="22"/>
                <w:szCs w:val="22"/>
              </w:rPr>
              <w:t xml:space="preserve"> (-11.</w:t>
            </w:r>
            <w:r w:rsidR="004079F0">
              <w:rPr>
                <w:rFonts w:ascii="Arial" w:hAnsi="Arial" w:cs="Arial"/>
                <w:sz w:val="22"/>
                <w:szCs w:val="22"/>
              </w:rPr>
              <w:t>8</w:t>
            </w:r>
            <w:r w:rsidRPr="00004EAA">
              <w:rPr>
                <w:rFonts w:ascii="Arial" w:hAnsi="Arial" w:cs="Arial"/>
                <w:sz w:val="22"/>
                <w:szCs w:val="22"/>
              </w:rPr>
              <w:t>, -4.</w:t>
            </w:r>
            <w:r w:rsidR="004079F0">
              <w:rPr>
                <w:rFonts w:ascii="Arial" w:hAnsi="Arial" w:cs="Arial"/>
                <w:sz w:val="22"/>
                <w:szCs w:val="22"/>
              </w:rPr>
              <w:t>5</w:t>
            </w:r>
            <w:r w:rsidRPr="00004EAA">
              <w:rPr>
                <w:rFonts w:ascii="Arial" w:hAnsi="Arial" w:cs="Arial"/>
                <w:sz w:val="22"/>
                <w:szCs w:val="22"/>
              </w:rPr>
              <w:t>)</w:t>
            </w:r>
          </w:p>
        </w:tc>
        <w:tc>
          <w:tcPr>
            <w:tcW w:w="1080" w:type="dxa"/>
          </w:tcPr>
          <w:p w14:paraId="0C75FDFE" w14:textId="77777777" w:rsidR="00D766E2" w:rsidRPr="00004EAA" w:rsidRDefault="00D766E2" w:rsidP="000D68B7">
            <w:pPr>
              <w:jc w:val="center"/>
              <w:rPr>
                <w:rFonts w:ascii="Arial" w:hAnsi="Arial" w:cs="Arial"/>
                <w:sz w:val="22"/>
                <w:szCs w:val="22"/>
              </w:rPr>
            </w:pPr>
          </w:p>
        </w:tc>
      </w:tr>
      <w:tr w:rsidR="000B208F" w:rsidRPr="00004EAA" w14:paraId="4318A10C" w14:textId="77777777" w:rsidTr="000140CD">
        <w:tc>
          <w:tcPr>
            <w:tcW w:w="2358" w:type="dxa"/>
          </w:tcPr>
          <w:p w14:paraId="2D3E1052" w14:textId="3E72340A"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00D06007" w:rsidRPr="00004EAA">
              <w:rPr>
                <w:rFonts w:ascii="Arial" w:eastAsia="MS Gothic" w:hAnsi="Arial" w:cs="Arial"/>
                <w:color w:val="000000"/>
                <w:sz w:val="22"/>
                <w:szCs w:val="22"/>
              </w:rPr>
              <w:t>≥</w:t>
            </w:r>
            <w:r w:rsidR="00D06007" w:rsidRPr="00004EAA">
              <w:rPr>
                <w:rFonts w:ascii="Arial" w:hAnsi="Arial" w:cs="Arial"/>
                <w:sz w:val="22"/>
                <w:szCs w:val="22"/>
              </w:rPr>
              <w:t>35</w:t>
            </w:r>
          </w:p>
        </w:tc>
        <w:tc>
          <w:tcPr>
            <w:tcW w:w="900" w:type="dxa"/>
            <w:gridSpan w:val="2"/>
          </w:tcPr>
          <w:p w14:paraId="4104DD00"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259</w:t>
            </w:r>
          </w:p>
        </w:tc>
        <w:tc>
          <w:tcPr>
            <w:tcW w:w="1260" w:type="dxa"/>
          </w:tcPr>
          <w:p w14:paraId="729F2037" w14:textId="1F60F1F7" w:rsidR="00D766E2" w:rsidRPr="00004EAA" w:rsidRDefault="003B24CF" w:rsidP="000D68B7">
            <w:pPr>
              <w:jc w:val="center"/>
              <w:rPr>
                <w:rFonts w:ascii="Arial" w:hAnsi="Arial" w:cs="Arial"/>
                <w:sz w:val="22"/>
                <w:szCs w:val="22"/>
              </w:rPr>
            </w:pPr>
            <w:r w:rsidRPr="00004EAA">
              <w:rPr>
                <w:rFonts w:ascii="Arial" w:hAnsi="Arial" w:cs="Arial"/>
                <w:sz w:val="22"/>
                <w:szCs w:val="22"/>
              </w:rPr>
              <w:t>20.8 ± 7.4</w:t>
            </w:r>
          </w:p>
        </w:tc>
        <w:tc>
          <w:tcPr>
            <w:tcW w:w="2070" w:type="dxa"/>
          </w:tcPr>
          <w:p w14:paraId="5DA3C84D"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-23.2 (-27.0, -19.3)</w:t>
            </w:r>
          </w:p>
        </w:tc>
        <w:tc>
          <w:tcPr>
            <w:tcW w:w="1080" w:type="dxa"/>
          </w:tcPr>
          <w:p w14:paraId="6F482895" w14:textId="77777777" w:rsidR="00D766E2" w:rsidRPr="00004EAA" w:rsidRDefault="00D766E2" w:rsidP="000D68B7">
            <w:pPr>
              <w:jc w:val="center"/>
              <w:rPr>
                <w:rFonts w:ascii="Arial" w:hAnsi="Arial" w:cs="Arial"/>
                <w:sz w:val="22"/>
                <w:szCs w:val="22"/>
              </w:rPr>
            </w:pPr>
          </w:p>
        </w:tc>
        <w:tc>
          <w:tcPr>
            <w:tcW w:w="2160" w:type="dxa"/>
          </w:tcPr>
          <w:p w14:paraId="3E49CA93" w14:textId="186C74CE" w:rsidR="00D766E2" w:rsidRPr="00004EAA" w:rsidRDefault="00D766E2" w:rsidP="000D68B7">
            <w:pPr>
              <w:jc w:val="center"/>
              <w:rPr>
                <w:rFonts w:ascii="Arial" w:hAnsi="Arial" w:cs="Arial"/>
                <w:sz w:val="22"/>
                <w:szCs w:val="22"/>
              </w:rPr>
            </w:pPr>
            <w:r w:rsidRPr="00004EAA">
              <w:rPr>
                <w:rFonts w:ascii="Arial" w:hAnsi="Arial" w:cs="Arial"/>
                <w:sz w:val="22"/>
                <w:szCs w:val="22"/>
              </w:rPr>
              <w:t>-21.</w:t>
            </w:r>
            <w:r w:rsidR="007A7003">
              <w:rPr>
                <w:rFonts w:ascii="Arial" w:hAnsi="Arial" w:cs="Arial"/>
                <w:sz w:val="22"/>
                <w:szCs w:val="22"/>
              </w:rPr>
              <w:t>8</w:t>
            </w:r>
            <w:r w:rsidRPr="00004EAA">
              <w:rPr>
                <w:rFonts w:ascii="Arial" w:hAnsi="Arial" w:cs="Arial"/>
                <w:sz w:val="22"/>
                <w:szCs w:val="22"/>
              </w:rPr>
              <w:t xml:space="preserve"> (-25.</w:t>
            </w:r>
            <w:r w:rsidR="007A7003">
              <w:rPr>
                <w:rFonts w:ascii="Arial" w:hAnsi="Arial" w:cs="Arial"/>
                <w:sz w:val="22"/>
                <w:szCs w:val="22"/>
              </w:rPr>
              <w:t>4</w:t>
            </w:r>
            <w:r w:rsidRPr="00004EAA">
              <w:rPr>
                <w:rFonts w:ascii="Arial" w:hAnsi="Arial" w:cs="Arial"/>
                <w:sz w:val="22"/>
                <w:szCs w:val="22"/>
              </w:rPr>
              <w:t>, -1</w:t>
            </w:r>
            <w:r w:rsidR="007A7003">
              <w:rPr>
                <w:rFonts w:ascii="Arial" w:hAnsi="Arial" w:cs="Arial"/>
                <w:sz w:val="22"/>
                <w:szCs w:val="22"/>
              </w:rPr>
              <w:t>8.0</w:t>
            </w:r>
            <w:r w:rsidRPr="00004EAA">
              <w:rPr>
                <w:rFonts w:ascii="Arial" w:hAnsi="Arial" w:cs="Arial"/>
                <w:sz w:val="22"/>
                <w:szCs w:val="22"/>
              </w:rPr>
              <w:t>)</w:t>
            </w:r>
          </w:p>
        </w:tc>
        <w:tc>
          <w:tcPr>
            <w:tcW w:w="1080" w:type="dxa"/>
          </w:tcPr>
          <w:p w14:paraId="2FED395A" w14:textId="77777777" w:rsidR="00D766E2" w:rsidRPr="00004EAA" w:rsidRDefault="00D766E2" w:rsidP="000D68B7">
            <w:pPr>
              <w:jc w:val="center"/>
              <w:rPr>
                <w:rFonts w:ascii="Arial" w:hAnsi="Arial" w:cs="Arial"/>
                <w:sz w:val="22"/>
                <w:szCs w:val="22"/>
              </w:rPr>
            </w:pPr>
          </w:p>
        </w:tc>
        <w:tc>
          <w:tcPr>
            <w:tcW w:w="2160" w:type="dxa"/>
          </w:tcPr>
          <w:p w14:paraId="3ABE0444" w14:textId="7831FDB9" w:rsidR="00D766E2" w:rsidRPr="00004EAA" w:rsidRDefault="00D766E2" w:rsidP="000D68B7">
            <w:pPr>
              <w:jc w:val="center"/>
              <w:rPr>
                <w:rFonts w:ascii="Arial" w:hAnsi="Arial" w:cs="Arial"/>
                <w:sz w:val="22"/>
                <w:szCs w:val="22"/>
              </w:rPr>
            </w:pPr>
            <w:r w:rsidRPr="00004EAA">
              <w:rPr>
                <w:rFonts w:ascii="Arial" w:hAnsi="Arial" w:cs="Arial"/>
                <w:sz w:val="22"/>
                <w:szCs w:val="22"/>
              </w:rPr>
              <w:t>-17.</w:t>
            </w:r>
            <w:r w:rsidR="004079F0">
              <w:rPr>
                <w:rFonts w:ascii="Arial" w:hAnsi="Arial" w:cs="Arial"/>
                <w:sz w:val="22"/>
                <w:szCs w:val="22"/>
              </w:rPr>
              <w:t>6</w:t>
            </w:r>
            <w:r w:rsidRPr="00004EAA">
              <w:rPr>
                <w:rFonts w:ascii="Arial" w:hAnsi="Arial" w:cs="Arial"/>
                <w:sz w:val="22"/>
                <w:szCs w:val="22"/>
              </w:rPr>
              <w:t xml:space="preserve"> (-21.</w:t>
            </w:r>
            <w:r w:rsidR="004079F0">
              <w:rPr>
                <w:rFonts w:ascii="Arial" w:hAnsi="Arial" w:cs="Arial"/>
                <w:sz w:val="22"/>
                <w:szCs w:val="22"/>
              </w:rPr>
              <w:t>6</w:t>
            </w:r>
            <w:r w:rsidRPr="00004EAA">
              <w:rPr>
                <w:rFonts w:ascii="Arial" w:hAnsi="Arial" w:cs="Arial"/>
                <w:sz w:val="22"/>
                <w:szCs w:val="22"/>
              </w:rPr>
              <w:t>, -13.</w:t>
            </w:r>
            <w:r w:rsidR="004079F0">
              <w:rPr>
                <w:rFonts w:ascii="Arial" w:hAnsi="Arial" w:cs="Arial"/>
                <w:sz w:val="22"/>
                <w:szCs w:val="22"/>
              </w:rPr>
              <w:t>4</w:t>
            </w:r>
            <w:r w:rsidRPr="00004EAA">
              <w:rPr>
                <w:rFonts w:ascii="Arial" w:hAnsi="Arial" w:cs="Arial"/>
                <w:sz w:val="22"/>
                <w:szCs w:val="22"/>
              </w:rPr>
              <w:t>)</w:t>
            </w:r>
          </w:p>
        </w:tc>
        <w:tc>
          <w:tcPr>
            <w:tcW w:w="1080" w:type="dxa"/>
          </w:tcPr>
          <w:p w14:paraId="26B684FD" w14:textId="77777777" w:rsidR="00D766E2" w:rsidRPr="00004EAA" w:rsidRDefault="00D766E2" w:rsidP="000D68B7">
            <w:pPr>
              <w:jc w:val="center"/>
              <w:rPr>
                <w:rFonts w:ascii="Arial" w:hAnsi="Arial" w:cs="Arial"/>
                <w:sz w:val="22"/>
                <w:szCs w:val="22"/>
              </w:rPr>
            </w:pPr>
          </w:p>
        </w:tc>
      </w:tr>
      <w:tr w:rsidR="000B208F" w:rsidRPr="00004EAA" w14:paraId="428C472F" w14:textId="77777777" w:rsidTr="000140CD">
        <w:tc>
          <w:tcPr>
            <w:tcW w:w="2358" w:type="dxa"/>
          </w:tcPr>
          <w:p w14:paraId="22E7199C" w14:textId="77777777" w:rsidR="00D766E2" w:rsidRPr="00004EAA" w:rsidRDefault="00D766E2" w:rsidP="000D68B7">
            <w:pPr>
              <w:rPr>
                <w:rFonts w:ascii="Arial" w:hAnsi="Arial" w:cs="Arial"/>
                <w:sz w:val="22"/>
                <w:szCs w:val="22"/>
              </w:rPr>
            </w:pPr>
          </w:p>
        </w:tc>
        <w:tc>
          <w:tcPr>
            <w:tcW w:w="900" w:type="dxa"/>
            <w:gridSpan w:val="2"/>
          </w:tcPr>
          <w:p w14:paraId="16CE3DC1" w14:textId="77777777" w:rsidR="00D766E2" w:rsidRPr="00004EAA" w:rsidRDefault="00D766E2" w:rsidP="000D68B7">
            <w:pPr>
              <w:jc w:val="center"/>
              <w:rPr>
                <w:rFonts w:ascii="Arial" w:hAnsi="Arial" w:cs="Arial"/>
                <w:sz w:val="22"/>
                <w:szCs w:val="22"/>
              </w:rPr>
            </w:pPr>
          </w:p>
        </w:tc>
        <w:tc>
          <w:tcPr>
            <w:tcW w:w="1260" w:type="dxa"/>
          </w:tcPr>
          <w:p w14:paraId="0123E4EB" w14:textId="77777777" w:rsidR="00D766E2" w:rsidRPr="00004EAA" w:rsidRDefault="00D766E2" w:rsidP="000D68B7">
            <w:pPr>
              <w:jc w:val="center"/>
              <w:rPr>
                <w:rFonts w:ascii="Arial" w:hAnsi="Arial" w:cs="Arial"/>
                <w:sz w:val="22"/>
                <w:szCs w:val="22"/>
              </w:rPr>
            </w:pPr>
          </w:p>
        </w:tc>
        <w:tc>
          <w:tcPr>
            <w:tcW w:w="2070" w:type="dxa"/>
          </w:tcPr>
          <w:p w14:paraId="5911A9A4" w14:textId="77777777" w:rsidR="00D766E2" w:rsidRPr="00004EAA" w:rsidRDefault="00D766E2" w:rsidP="000D68B7">
            <w:pPr>
              <w:jc w:val="center"/>
              <w:rPr>
                <w:rFonts w:ascii="Arial" w:hAnsi="Arial" w:cs="Arial"/>
                <w:sz w:val="22"/>
                <w:szCs w:val="22"/>
              </w:rPr>
            </w:pPr>
          </w:p>
        </w:tc>
        <w:tc>
          <w:tcPr>
            <w:tcW w:w="1080" w:type="dxa"/>
          </w:tcPr>
          <w:p w14:paraId="15A5E11B" w14:textId="77777777" w:rsidR="00D766E2" w:rsidRPr="00004EAA" w:rsidRDefault="00D766E2" w:rsidP="000D68B7">
            <w:pPr>
              <w:jc w:val="center"/>
              <w:rPr>
                <w:rFonts w:ascii="Arial" w:hAnsi="Arial" w:cs="Arial"/>
                <w:sz w:val="22"/>
                <w:szCs w:val="22"/>
              </w:rPr>
            </w:pPr>
          </w:p>
        </w:tc>
        <w:tc>
          <w:tcPr>
            <w:tcW w:w="2160" w:type="dxa"/>
          </w:tcPr>
          <w:p w14:paraId="17B996A9" w14:textId="77777777" w:rsidR="00D766E2" w:rsidRPr="00004EAA" w:rsidRDefault="00D766E2" w:rsidP="000D68B7">
            <w:pPr>
              <w:jc w:val="center"/>
              <w:rPr>
                <w:rFonts w:ascii="Arial" w:hAnsi="Arial" w:cs="Arial"/>
                <w:sz w:val="22"/>
                <w:szCs w:val="22"/>
              </w:rPr>
            </w:pPr>
          </w:p>
        </w:tc>
        <w:tc>
          <w:tcPr>
            <w:tcW w:w="1080" w:type="dxa"/>
          </w:tcPr>
          <w:p w14:paraId="45D5A0AB" w14:textId="77777777" w:rsidR="00D766E2" w:rsidRPr="00004EAA" w:rsidRDefault="00D766E2" w:rsidP="000D68B7">
            <w:pPr>
              <w:jc w:val="center"/>
              <w:rPr>
                <w:rFonts w:ascii="Arial" w:hAnsi="Arial" w:cs="Arial"/>
                <w:sz w:val="22"/>
                <w:szCs w:val="22"/>
              </w:rPr>
            </w:pPr>
          </w:p>
        </w:tc>
        <w:tc>
          <w:tcPr>
            <w:tcW w:w="2160" w:type="dxa"/>
          </w:tcPr>
          <w:p w14:paraId="2F81A0B4" w14:textId="77777777" w:rsidR="00D766E2" w:rsidRPr="00004EAA" w:rsidRDefault="00D766E2" w:rsidP="000D68B7">
            <w:pPr>
              <w:jc w:val="center"/>
              <w:rPr>
                <w:rFonts w:ascii="Arial" w:hAnsi="Arial" w:cs="Arial"/>
                <w:sz w:val="22"/>
                <w:szCs w:val="22"/>
              </w:rPr>
            </w:pPr>
          </w:p>
        </w:tc>
        <w:tc>
          <w:tcPr>
            <w:tcW w:w="1080" w:type="dxa"/>
          </w:tcPr>
          <w:p w14:paraId="1AFEF867" w14:textId="77777777" w:rsidR="00D766E2" w:rsidRPr="00004EAA" w:rsidRDefault="00D766E2" w:rsidP="000D68B7">
            <w:pPr>
              <w:jc w:val="center"/>
              <w:rPr>
                <w:rFonts w:ascii="Arial" w:hAnsi="Arial" w:cs="Arial"/>
                <w:sz w:val="22"/>
                <w:szCs w:val="22"/>
              </w:rPr>
            </w:pPr>
          </w:p>
        </w:tc>
      </w:tr>
      <w:tr w:rsidR="000B208F" w:rsidRPr="00004EAA" w14:paraId="3C92F204" w14:textId="77777777" w:rsidTr="000140CD">
        <w:tc>
          <w:tcPr>
            <w:tcW w:w="2358" w:type="dxa"/>
          </w:tcPr>
          <w:p w14:paraId="1A939FA8" w14:textId="2845F6AE" w:rsidR="00D766E2" w:rsidRPr="00004EAA" w:rsidRDefault="00D06007" w:rsidP="000D68B7">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Smoking status</w:t>
            </w:r>
          </w:p>
        </w:tc>
        <w:tc>
          <w:tcPr>
            <w:tcW w:w="900" w:type="dxa"/>
            <w:gridSpan w:val="2"/>
          </w:tcPr>
          <w:p w14:paraId="2C60B1BF" w14:textId="77777777" w:rsidR="00D766E2" w:rsidRPr="00004EAA" w:rsidRDefault="00D766E2" w:rsidP="000D68B7">
            <w:pPr>
              <w:jc w:val="center"/>
              <w:rPr>
                <w:rFonts w:ascii="Arial" w:hAnsi="Arial" w:cs="Arial"/>
                <w:sz w:val="22"/>
                <w:szCs w:val="22"/>
              </w:rPr>
            </w:pPr>
          </w:p>
        </w:tc>
        <w:tc>
          <w:tcPr>
            <w:tcW w:w="1260" w:type="dxa"/>
          </w:tcPr>
          <w:p w14:paraId="148FAB54" w14:textId="77777777" w:rsidR="00D766E2" w:rsidRPr="00004EAA" w:rsidRDefault="00D766E2" w:rsidP="000D68B7">
            <w:pPr>
              <w:jc w:val="center"/>
              <w:rPr>
                <w:rFonts w:ascii="Arial" w:hAnsi="Arial" w:cs="Arial"/>
                <w:sz w:val="22"/>
                <w:szCs w:val="22"/>
              </w:rPr>
            </w:pPr>
          </w:p>
        </w:tc>
        <w:tc>
          <w:tcPr>
            <w:tcW w:w="2070" w:type="dxa"/>
          </w:tcPr>
          <w:p w14:paraId="66AC7F2B" w14:textId="77777777" w:rsidR="00D766E2" w:rsidRPr="00004EAA" w:rsidRDefault="00D766E2" w:rsidP="000D68B7">
            <w:pPr>
              <w:jc w:val="center"/>
              <w:rPr>
                <w:rFonts w:ascii="Arial" w:hAnsi="Arial" w:cs="Arial"/>
                <w:sz w:val="22"/>
                <w:szCs w:val="22"/>
              </w:rPr>
            </w:pPr>
          </w:p>
        </w:tc>
        <w:tc>
          <w:tcPr>
            <w:tcW w:w="1080" w:type="dxa"/>
          </w:tcPr>
          <w:p w14:paraId="029783AB"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0.004</w:t>
            </w:r>
          </w:p>
        </w:tc>
        <w:tc>
          <w:tcPr>
            <w:tcW w:w="2160" w:type="dxa"/>
          </w:tcPr>
          <w:p w14:paraId="09A2F1F2" w14:textId="77777777" w:rsidR="00D766E2" w:rsidRPr="00004EAA" w:rsidRDefault="00D766E2" w:rsidP="000D68B7">
            <w:pPr>
              <w:jc w:val="center"/>
              <w:rPr>
                <w:rFonts w:ascii="Arial" w:hAnsi="Arial" w:cs="Arial"/>
                <w:sz w:val="22"/>
                <w:szCs w:val="22"/>
              </w:rPr>
            </w:pPr>
          </w:p>
        </w:tc>
        <w:tc>
          <w:tcPr>
            <w:tcW w:w="1080" w:type="dxa"/>
          </w:tcPr>
          <w:p w14:paraId="4B287495" w14:textId="30DF9DEA" w:rsidR="00D766E2" w:rsidRPr="00004EAA" w:rsidRDefault="00D766E2" w:rsidP="000D68B7">
            <w:pPr>
              <w:jc w:val="center"/>
              <w:rPr>
                <w:rFonts w:ascii="Arial" w:hAnsi="Arial" w:cs="Arial"/>
                <w:sz w:val="22"/>
                <w:szCs w:val="22"/>
              </w:rPr>
            </w:pPr>
            <w:r w:rsidRPr="00004EAA">
              <w:rPr>
                <w:rFonts w:ascii="Arial" w:hAnsi="Arial" w:cs="Arial"/>
                <w:sz w:val="22"/>
                <w:szCs w:val="22"/>
              </w:rPr>
              <w:t>0.000</w:t>
            </w:r>
            <w:r w:rsidR="000500FA">
              <w:rPr>
                <w:rFonts w:ascii="Arial" w:hAnsi="Arial" w:cs="Arial"/>
                <w:sz w:val="22"/>
                <w:szCs w:val="22"/>
              </w:rPr>
              <w:t>2</w:t>
            </w:r>
          </w:p>
        </w:tc>
        <w:tc>
          <w:tcPr>
            <w:tcW w:w="2160" w:type="dxa"/>
          </w:tcPr>
          <w:p w14:paraId="6A0D5447" w14:textId="77777777" w:rsidR="00D766E2" w:rsidRPr="00004EAA" w:rsidRDefault="00D766E2" w:rsidP="000D68B7">
            <w:pPr>
              <w:jc w:val="center"/>
              <w:rPr>
                <w:rFonts w:ascii="Arial" w:hAnsi="Arial" w:cs="Arial"/>
                <w:sz w:val="22"/>
                <w:szCs w:val="22"/>
              </w:rPr>
            </w:pPr>
          </w:p>
        </w:tc>
        <w:tc>
          <w:tcPr>
            <w:tcW w:w="1080" w:type="dxa"/>
          </w:tcPr>
          <w:p w14:paraId="1C6728BF"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0.10</w:t>
            </w:r>
          </w:p>
        </w:tc>
      </w:tr>
      <w:tr w:rsidR="000B208F" w:rsidRPr="00004EAA" w14:paraId="00BD250B" w14:textId="77777777" w:rsidTr="000140CD">
        <w:tc>
          <w:tcPr>
            <w:tcW w:w="2358" w:type="dxa"/>
          </w:tcPr>
          <w:p w14:paraId="6C5B59FE" w14:textId="1F15298F"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Never</w:t>
            </w:r>
          </w:p>
        </w:tc>
        <w:tc>
          <w:tcPr>
            <w:tcW w:w="900" w:type="dxa"/>
            <w:gridSpan w:val="2"/>
          </w:tcPr>
          <w:p w14:paraId="07985D9D"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1,134</w:t>
            </w:r>
          </w:p>
        </w:tc>
        <w:tc>
          <w:tcPr>
            <w:tcW w:w="1260" w:type="dxa"/>
          </w:tcPr>
          <w:p w14:paraId="7B4BF8B8" w14:textId="63554009" w:rsidR="00D766E2" w:rsidRPr="00004EAA" w:rsidRDefault="003B24CF" w:rsidP="000D68B7">
            <w:pPr>
              <w:jc w:val="center"/>
              <w:rPr>
                <w:rFonts w:ascii="Arial" w:hAnsi="Arial" w:cs="Arial"/>
                <w:sz w:val="22"/>
                <w:szCs w:val="22"/>
              </w:rPr>
            </w:pPr>
            <w:r w:rsidRPr="00004EAA">
              <w:rPr>
                <w:rFonts w:ascii="Arial" w:hAnsi="Arial" w:cs="Arial"/>
                <w:sz w:val="22"/>
                <w:szCs w:val="22"/>
              </w:rPr>
              <w:t>24.7 ± 8.4</w:t>
            </w:r>
          </w:p>
        </w:tc>
        <w:tc>
          <w:tcPr>
            <w:tcW w:w="2070" w:type="dxa"/>
          </w:tcPr>
          <w:p w14:paraId="2C919CE3"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693C759F" w14:textId="77777777" w:rsidR="00D766E2" w:rsidRPr="00004EAA" w:rsidRDefault="00D766E2" w:rsidP="000D68B7">
            <w:pPr>
              <w:jc w:val="center"/>
              <w:rPr>
                <w:rFonts w:ascii="Arial" w:hAnsi="Arial" w:cs="Arial"/>
                <w:sz w:val="22"/>
                <w:szCs w:val="22"/>
              </w:rPr>
            </w:pPr>
          </w:p>
        </w:tc>
        <w:tc>
          <w:tcPr>
            <w:tcW w:w="2160" w:type="dxa"/>
          </w:tcPr>
          <w:p w14:paraId="4F7947B3"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7AC0904A" w14:textId="77777777" w:rsidR="00D766E2" w:rsidRPr="00004EAA" w:rsidRDefault="00D766E2" w:rsidP="000D68B7">
            <w:pPr>
              <w:jc w:val="center"/>
              <w:rPr>
                <w:rFonts w:ascii="Arial" w:hAnsi="Arial" w:cs="Arial"/>
                <w:sz w:val="22"/>
                <w:szCs w:val="22"/>
              </w:rPr>
            </w:pPr>
          </w:p>
        </w:tc>
        <w:tc>
          <w:tcPr>
            <w:tcW w:w="2160" w:type="dxa"/>
          </w:tcPr>
          <w:p w14:paraId="486C6729"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01BE688A" w14:textId="77777777" w:rsidR="00D766E2" w:rsidRPr="00004EAA" w:rsidRDefault="00D766E2" w:rsidP="000D68B7">
            <w:pPr>
              <w:jc w:val="center"/>
              <w:rPr>
                <w:rFonts w:ascii="Arial" w:hAnsi="Arial" w:cs="Arial"/>
                <w:sz w:val="22"/>
                <w:szCs w:val="22"/>
              </w:rPr>
            </w:pPr>
          </w:p>
        </w:tc>
      </w:tr>
      <w:tr w:rsidR="000B208F" w:rsidRPr="00004EAA" w14:paraId="7E593C2B" w14:textId="77777777" w:rsidTr="000140CD">
        <w:tc>
          <w:tcPr>
            <w:tcW w:w="2358" w:type="dxa"/>
          </w:tcPr>
          <w:p w14:paraId="7342BF3B" w14:textId="09E81D35"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Former</w:t>
            </w:r>
          </w:p>
        </w:tc>
        <w:tc>
          <w:tcPr>
            <w:tcW w:w="900" w:type="dxa"/>
            <w:gridSpan w:val="2"/>
          </w:tcPr>
          <w:p w14:paraId="62AF4006"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842</w:t>
            </w:r>
          </w:p>
        </w:tc>
        <w:tc>
          <w:tcPr>
            <w:tcW w:w="1260" w:type="dxa"/>
          </w:tcPr>
          <w:p w14:paraId="78380E1A" w14:textId="38D56C87" w:rsidR="00D766E2" w:rsidRPr="00004EAA" w:rsidRDefault="003B24CF" w:rsidP="000D68B7">
            <w:pPr>
              <w:jc w:val="center"/>
              <w:rPr>
                <w:rFonts w:ascii="Arial" w:hAnsi="Arial" w:cs="Arial"/>
                <w:sz w:val="22"/>
                <w:szCs w:val="22"/>
              </w:rPr>
            </w:pPr>
            <w:r w:rsidRPr="00004EAA">
              <w:rPr>
                <w:rFonts w:ascii="Arial" w:hAnsi="Arial" w:cs="Arial"/>
                <w:sz w:val="22"/>
                <w:szCs w:val="22"/>
              </w:rPr>
              <w:t>25.5 ± 8.8</w:t>
            </w:r>
          </w:p>
        </w:tc>
        <w:tc>
          <w:tcPr>
            <w:tcW w:w="2070" w:type="dxa"/>
          </w:tcPr>
          <w:p w14:paraId="1981F92D"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2.9 (-0.2, 6.1)</w:t>
            </w:r>
          </w:p>
        </w:tc>
        <w:tc>
          <w:tcPr>
            <w:tcW w:w="1080" w:type="dxa"/>
          </w:tcPr>
          <w:p w14:paraId="2A410565" w14:textId="77777777" w:rsidR="00D766E2" w:rsidRPr="00004EAA" w:rsidRDefault="00D766E2" w:rsidP="000D68B7">
            <w:pPr>
              <w:jc w:val="center"/>
              <w:rPr>
                <w:rFonts w:ascii="Arial" w:hAnsi="Arial" w:cs="Arial"/>
                <w:sz w:val="22"/>
                <w:szCs w:val="22"/>
              </w:rPr>
            </w:pPr>
          </w:p>
        </w:tc>
        <w:tc>
          <w:tcPr>
            <w:tcW w:w="2160" w:type="dxa"/>
          </w:tcPr>
          <w:p w14:paraId="1B78C990" w14:textId="312BA4BF" w:rsidR="00D766E2" w:rsidRPr="00004EAA" w:rsidRDefault="00D766E2" w:rsidP="000D68B7">
            <w:pPr>
              <w:jc w:val="center"/>
              <w:rPr>
                <w:rFonts w:ascii="Arial" w:hAnsi="Arial" w:cs="Arial"/>
                <w:sz w:val="22"/>
                <w:szCs w:val="22"/>
              </w:rPr>
            </w:pPr>
            <w:r w:rsidRPr="00004EAA">
              <w:rPr>
                <w:rFonts w:ascii="Arial" w:hAnsi="Arial" w:cs="Arial"/>
                <w:sz w:val="22"/>
                <w:szCs w:val="22"/>
              </w:rPr>
              <w:t>2.</w:t>
            </w:r>
            <w:r w:rsidR="008F18CB">
              <w:rPr>
                <w:rFonts w:ascii="Arial" w:hAnsi="Arial" w:cs="Arial"/>
                <w:sz w:val="22"/>
                <w:szCs w:val="22"/>
              </w:rPr>
              <w:t>5</w:t>
            </w:r>
            <w:r w:rsidRPr="00004EAA">
              <w:rPr>
                <w:rFonts w:ascii="Arial" w:hAnsi="Arial" w:cs="Arial"/>
                <w:sz w:val="22"/>
                <w:szCs w:val="22"/>
              </w:rPr>
              <w:t xml:space="preserve"> (-0.3, 5.</w:t>
            </w:r>
            <w:r w:rsidR="008F18CB">
              <w:rPr>
                <w:rFonts w:ascii="Arial" w:hAnsi="Arial" w:cs="Arial"/>
                <w:sz w:val="22"/>
                <w:szCs w:val="22"/>
              </w:rPr>
              <w:t>4</w:t>
            </w:r>
            <w:r w:rsidRPr="00004EAA">
              <w:rPr>
                <w:rFonts w:ascii="Arial" w:hAnsi="Arial" w:cs="Arial"/>
                <w:sz w:val="22"/>
                <w:szCs w:val="22"/>
              </w:rPr>
              <w:t>)</w:t>
            </w:r>
          </w:p>
        </w:tc>
        <w:tc>
          <w:tcPr>
            <w:tcW w:w="1080" w:type="dxa"/>
          </w:tcPr>
          <w:p w14:paraId="03D952F0" w14:textId="77777777" w:rsidR="00D766E2" w:rsidRPr="00004EAA" w:rsidRDefault="00D766E2" w:rsidP="000D68B7">
            <w:pPr>
              <w:jc w:val="center"/>
              <w:rPr>
                <w:rFonts w:ascii="Arial" w:hAnsi="Arial" w:cs="Arial"/>
                <w:sz w:val="22"/>
                <w:szCs w:val="22"/>
              </w:rPr>
            </w:pPr>
          </w:p>
        </w:tc>
        <w:tc>
          <w:tcPr>
            <w:tcW w:w="2160" w:type="dxa"/>
          </w:tcPr>
          <w:p w14:paraId="434F6873" w14:textId="72B19531" w:rsidR="00D766E2" w:rsidRPr="00004EAA" w:rsidRDefault="00D766E2" w:rsidP="000D68B7">
            <w:pPr>
              <w:jc w:val="center"/>
              <w:rPr>
                <w:rFonts w:ascii="Arial" w:hAnsi="Arial" w:cs="Arial"/>
                <w:sz w:val="22"/>
                <w:szCs w:val="22"/>
              </w:rPr>
            </w:pPr>
            <w:r w:rsidRPr="00004EAA">
              <w:rPr>
                <w:rFonts w:ascii="Arial" w:hAnsi="Arial" w:cs="Arial"/>
                <w:sz w:val="22"/>
                <w:szCs w:val="22"/>
              </w:rPr>
              <w:t>2.</w:t>
            </w:r>
            <w:r w:rsidR="004079F0">
              <w:rPr>
                <w:rFonts w:ascii="Arial" w:hAnsi="Arial" w:cs="Arial"/>
                <w:sz w:val="22"/>
                <w:szCs w:val="22"/>
              </w:rPr>
              <w:t>4</w:t>
            </w:r>
            <w:r w:rsidRPr="00004EAA">
              <w:rPr>
                <w:rFonts w:ascii="Arial" w:hAnsi="Arial" w:cs="Arial"/>
                <w:sz w:val="22"/>
                <w:szCs w:val="22"/>
              </w:rPr>
              <w:t xml:space="preserve"> (-0.</w:t>
            </w:r>
            <w:r w:rsidR="004079F0">
              <w:rPr>
                <w:rFonts w:ascii="Arial" w:hAnsi="Arial" w:cs="Arial"/>
                <w:sz w:val="22"/>
                <w:szCs w:val="22"/>
              </w:rPr>
              <w:t>5</w:t>
            </w:r>
            <w:r w:rsidRPr="00004EAA">
              <w:rPr>
                <w:rFonts w:ascii="Arial" w:hAnsi="Arial" w:cs="Arial"/>
                <w:sz w:val="22"/>
                <w:szCs w:val="22"/>
              </w:rPr>
              <w:t>, 5.</w:t>
            </w:r>
            <w:r w:rsidR="004079F0">
              <w:rPr>
                <w:rFonts w:ascii="Arial" w:hAnsi="Arial" w:cs="Arial"/>
                <w:sz w:val="22"/>
                <w:szCs w:val="22"/>
              </w:rPr>
              <w:t>5</w:t>
            </w:r>
            <w:r w:rsidRPr="00004EAA">
              <w:rPr>
                <w:rFonts w:ascii="Arial" w:hAnsi="Arial" w:cs="Arial"/>
                <w:sz w:val="22"/>
                <w:szCs w:val="22"/>
              </w:rPr>
              <w:t>)</w:t>
            </w:r>
          </w:p>
        </w:tc>
        <w:tc>
          <w:tcPr>
            <w:tcW w:w="1080" w:type="dxa"/>
          </w:tcPr>
          <w:p w14:paraId="5866E482" w14:textId="77777777" w:rsidR="00D766E2" w:rsidRPr="00004EAA" w:rsidRDefault="00D766E2" w:rsidP="000D68B7">
            <w:pPr>
              <w:jc w:val="center"/>
              <w:rPr>
                <w:rFonts w:ascii="Arial" w:hAnsi="Arial" w:cs="Arial"/>
                <w:sz w:val="22"/>
                <w:szCs w:val="22"/>
              </w:rPr>
            </w:pPr>
          </w:p>
        </w:tc>
      </w:tr>
      <w:tr w:rsidR="000B208F" w:rsidRPr="00004EAA" w14:paraId="689956B1" w14:textId="77777777" w:rsidTr="000140CD">
        <w:tc>
          <w:tcPr>
            <w:tcW w:w="2358" w:type="dxa"/>
          </w:tcPr>
          <w:p w14:paraId="406641DF" w14:textId="28B52DF5" w:rsidR="00D766E2" w:rsidRPr="00004EAA" w:rsidRDefault="00D766E2" w:rsidP="000D68B7">
            <w:pPr>
              <w:rPr>
                <w:rFonts w:ascii="Arial" w:hAnsi="Arial" w:cs="Arial"/>
                <w:sz w:val="22"/>
                <w:szCs w:val="22"/>
              </w:rPr>
            </w:pPr>
            <w:r w:rsidRPr="00004EAA">
              <w:rPr>
                <w:rFonts w:ascii="Arial" w:hAnsi="Arial" w:cs="Arial"/>
                <w:sz w:val="22"/>
                <w:szCs w:val="22"/>
              </w:rPr>
              <w:t xml:space="preserve">  </w:t>
            </w:r>
            <w:r w:rsidR="00D06007" w:rsidRPr="00004EAA">
              <w:rPr>
                <w:rFonts w:ascii="Arial" w:hAnsi="Arial" w:cs="Arial"/>
                <w:sz w:val="22"/>
                <w:szCs w:val="22"/>
              </w:rPr>
              <w:t xml:space="preserve">  </w:t>
            </w:r>
            <w:r w:rsidRPr="00004EAA">
              <w:rPr>
                <w:rFonts w:ascii="Arial" w:hAnsi="Arial" w:cs="Arial"/>
                <w:sz w:val="22"/>
                <w:szCs w:val="22"/>
              </w:rPr>
              <w:t xml:space="preserve"> Current</w:t>
            </w:r>
          </w:p>
        </w:tc>
        <w:tc>
          <w:tcPr>
            <w:tcW w:w="900" w:type="dxa"/>
            <w:gridSpan w:val="2"/>
          </w:tcPr>
          <w:p w14:paraId="2DF9D26B"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215</w:t>
            </w:r>
          </w:p>
        </w:tc>
        <w:tc>
          <w:tcPr>
            <w:tcW w:w="1260" w:type="dxa"/>
          </w:tcPr>
          <w:p w14:paraId="640A1482" w14:textId="1FEF4883" w:rsidR="00D766E2" w:rsidRPr="00004EAA" w:rsidRDefault="003B24CF" w:rsidP="000D68B7">
            <w:pPr>
              <w:jc w:val="center"/>
              <w:rPr>
                <w:rFonts w:ascii="Arial" w:hAnsi="Arial" w:cs="Arial"/>
                <w:sz w:val="22"/>
                <w:szCs w:val="22"/>
              </w:rPr>
            </w:pPr>
            <w:r w:rsidRPr="00004EAA">
              <w:rPr>
                <w:rFonts w:ascii="Arial" w:hAnsi="Arial" w:cs="Arial"/>
                <w:sz w:val="22"/>
                <w:szCs w:val="22"/>
              </w:rPr>
              <w:t>23.7 ± 9.2</w:t>
            </w:r>
          </w:p>
        </w:tc>
        <w:tc>
          <w:tcPr>
            <w:tcW w:w="2070" w:type="dxa"/>
          </w:tcPr>
          <w:p w14:paraId="71C19D8F" w14:textId="77777777" w:rsidR="00D766E2" w:rsidRPr="00004EAA" w:rsidRDefault="00D766E2" w:rsidP="000D68B7">
            <w:pPr>
              <w:jc w:val="center"/>
              <w:rPr>
                <w:rFonts w:ascii="Arial" w:hAnsi="Arial" w:cs="Arial"/>
                <w:sz w:val="22"/>
                <w:szCs w:val="22"/>
              </w:rPr>
            </w:pPr>
            <w:r w:rsidRPr="00004EAA">
              <w:rPr>
                <w:rFonts w:ascii="Arial" w:hAnsi="Arial" w:cs="Arial"/>
                <w:sz w:val="22"/>
                <w:szCs w:val="22"/>
              </w:rPr>
              <w:t>-5.5 (-10.1, -0.7)</w:t>
            </w:r>
          </w:p>
        </w:tc>
        <w:tc>
          <w:tcPr>
            <w:tcW w:w="1080" w:type="dxa"/>
          </w:tcPr>
          <w:p w14:paraId="2BC66B17" w14:textId="77777777" w:rsidR="00D766E2" w:rsidRPr="00004EAA" w:rsidRDefault="00D766E2" w:rsidP="000D68B7">
            <w:pPr>
              <w:jc w:val="center"/>
              <w:rPr>
                <w:rFonts w:ascii="Arial" w:hAnsi="Arial" w:cs="Arial"/>
                <w:sz w:val="22"/>
                <w:szCs w:val="22"/>
              </w:rPr>
            </w:pPr>
          </w:p>
        </w:tc>
        <w:tc>
          <w:tcPr>
            <w:tcW w:w="2160" w:type="dxa"/>
          </w:tcPr>
          <w:p w14:paraId="760719CF" w14:textId="1E891142" w:rsidR="00D766E2" w:rsidRPr="00004EAA" w:rsidRDefault="00D766E2" w:rsidP="000D68B7">
            <w:pPr>
              <w:jc w:val="center"/>
              <w:rPr>
                <w:rFonts w:ascii="Arial" w:hAnsi="Arial" w:cs="Arial"/>
                <w:sz w:val="22"/>
                <w:szCs w:val="22"/>
              </w:rPr>
            </w:pPr>
            <w:r w:rsidRPr="00004EAA">
              <w:rPr>
                <w:rFonts w:ascii="Arial" w:hAnsi="Arial" w:cs="Arial"/>
                <w:sz w:val="22"/>
                <w:szCs w:val="22"/>
              </w:rPr>
              <w:t>-</w:t>
            </w:r>
            <w:r w:rsidR="008F18CB">
              <w:rPr>
                <w:rFonts w:ascii="Arial" w:hAnsi="Arial" w:cs="Arial"/>
                <w:sz w:val="22"/>
                <w:szCs w:val="22"/>
              </w:rPr>
              <w:t>7.1</w:t>
            </w:r>
            <w:r w:rsidRPr="00004EAA">
              <w:rPr>
                <w:rFonts w:ascii="Arial" w:hAnsi="Arial" w:cs="Arial"/>
                <w:sz w:val="22"/>
                <w:szCs w:val="22"/>
              </w:rPr>
              <w:t xml:space="preserve"> (-1</w:t>
            </w:r>
            <w:r w:rsidR="008F18CB">
              <w:rPr>
                <w:rFonts w:ascii="Arial" w:hAnsi="Arial" w:cs="Arial"/>
                <w:sz w:val="22"/>
                <w:szCs w:val="22"/>
              </w:rPr>
              <w:t>1.2</w:t>
            </w:r>
            <w:r w:rsidRPr="00004EAA">
              <w:rPr>
                <w:rFonts w:ascii="Arial" w:hAnsi="Arial" w:cs="Arial"/>
                <w:sz w:val="22"/>
                <w:szCs w:val="22"/>
              </w:rPr>
              <w:t>, -2.</w:t>
            </w:r>
            <w:r w:rsidR="008F18CB">
              <w:rPr>
                <w:rFonts w:ascii="Arial" w:hAnsi="Arial" w:cs="Arial"/>
                <w:sz w:val="22"/>
                <w:szCs w:val="22"/>
              </w:rPr>
              <w:t>7</w:t>
            </w:r>
            <w:r w:rsidRPr="00004EAA">
              <w:rPr>
                <w:rFonts w:ascii="Arial" w:hAnsi="Arial" w:cs="Arial"/>
                <w:sz w:val="22"/>
                <w:szCs w:val="22"/>
              </w:rPr>
              <w:t>)</w:t>
            </w:r>
          </w:p>
        </w:tc>
        <w:tc>
          <w:tcPr>
            <w:tcW w:w="1080" w:type="dxa"/>
          </w:tcPr>
          <w:p w14:paraId="09760CD8" w14:textId="77777777" w:rsidR="00D766E2" w:rsidRPr="00004EAA" w:rsidRDefault="00D766E2" w:rsidP="000D68B7">
            <w:pPr>
              <w:jc w:val="center"/>
              <w:rPr>
                <w:rFonts w:ascii="Arial" w:hAnsi="Arial" w:cs="Arial"/>
                <w:sz w:val="22"/>
                <w:szCs w:val="22"/>
              </w:rPr>
            </w:pPr>
          </w:p>
        </w:tc>
        <w:tc>
          <w:tcPr>
            <w:tcW w:w="2160" w:type="dxa"/>
          </w:tcPr>
          <w:p w14:paraId="10D76AA7" w14:textId="623D803C" w:rsidR="00D766E2" w:rsidRPr="00004EAA" w:rsidRDefault="00D766E2" w:rsidP="000D68B7">
            <w:pPr>
              <w:jc w:val="center"/>
              <w:rPr>
                <w:rFonts w:ascii="Arial" w:hAnsi="Arial" w:cs="Arial"/>
                <w:sz w:val="22"/>
                <w:szCs w:val="22"/>
              </w:rPr>
            </w:pPr>
            <w:r w:rsidRPr="00004EAA">
              <w:rPr>
                <w:rFonts w:ascii="Arial" w:hAnsi="Arial" w:cs="Arial"/>
                <w:sz w:val="22"/>
                <w:szCs w:val="22"/>
              </w:rPr>
              <w:t>-2.</w:t>
            </w:r>
            <w:r w:rsidR="004079F0">
              <w:rPr>
                <w:rFonts w:ascii="Arial" w:hAnsi="Arial" w:cs="Arial"/>
                <w:sz w:val="22"/>
                <w:szCs w:val="22"/>
              </w:rPr>
              <w:t>4</w:t>
            </w:r>
            <w:r w:rsidRPr="00004EAA">
              <w:rPr>
                <w:rFonts w:ascii="Arial" w:hAnsi="Arial" w:cs="Arial"/>
                <w:sz w:val="22"/>
                <w:szCs w:val="22"/>
              </w:rPr>
              <w:t xml:space="preserve"> (-7.</w:t>
            </w:r>
            <w:r w:rsidR="004079F0">
              <w:rPr>
                <w:rFonts w:ascii="Arial" w:hAnsi="Arial" w:cs="Arial"/>
                <w:sz w:val="22"/>
                <w:szCs w:val="22"/>
              </w:rPr>
              <w:t>1</w:t>
            </w:r>
            <w:r w:rsidRPr="00004EAA">
              <w:rPr>
                <w:rFonts w:ascii="Arial" w:hAnsi="Arial" w:cs="Arial"/>
                <w:sz w:val="22"/>
                <w:szCs w:val="22"/>
              </w:rPr>
              <w:t>, 2.</w:t>
            </w:r>
            <w:r w:rsidR="004079F0">
              <w:rPr>
                <w:rFonts w:ascii="Arial" w:hAnsi="Arial" w:cs="Arial"/>
                <w:sz w:val="22"/>
                <w:szCs w:val="22"/>
              </w:rPr>
              <w:t>6</w:t>
            </w:r>
            <w:r w:rsidRPr="00004EAA">
              <w:rPr>
                <w:rFonts w:ascii="Arial" w:hAnsi="Arial" w:cs="Arial"/>
                <w:sz w:val="22"/>
                <w:szCs w:val="22"/>
              </w:rPr>
              <w:t>)</w:t>
            </w:r>
          </w:p>
        </w:tc>
        <w:tc>
          <w:tcPr>
            <w:tcW w:w="1080" w:type="dxa"/>
          </w:tcPr>
          <w:p w14:paraId="33233447" w14:textId="77777777" w:rsidR="00D766E2" w:rsidRPr="00004EAA" w:rsidRDefault="00D766E2" w:rsidP="000D68B7">
            <w:pPr>
              <w:jc w:val="center"/>
              <w:rPr>
                <w:rFonts w:ascii="Arial" w:hAnsi="Arial" w:cs="Arial"/>
                <w:sz w:val="22"/>
                <w:szCs w:val="22"/>
              </w:rPr>
            </w:pPr>
          </w:p>
        </w:tc>
      </w:tr>
      <w:tr w:rsidR="000B208F" w:rsidRPr="00004EAA" w14:paraId="46205963" w14:textId="77777777" w:rsidTr="000140CD">
        <w:tc>
          <w:tcPr>
            <w:tcW w:w="2358" w:type="dxa"/>
          </w:tcPr>
          <w:p w14:paraId="5D9FA867" w14:textId="77777777" w:rsidR="00D766E2" w:rsidRPr="00004EAA" w:rsidRDefault="00D766E2" w:rsidP="000D68B7">
            <w:pPr>
              <w:rPr>
                <w:rFonts w:ascii="Arial" w:hAnsi="Arial" w:cs="Arial"/>
                <w:sz w:val="22"/>
                <w:szCs w:val="22"/>
              </w:rPr>
            </w:pPr>
          </w:p>
        </w:tc>
        <w:tc>
          <w:tcPr>
            <w:tcW w:w="900" w:type="dxa"/>
            <w:gridSpan w:val="2"/>
          </w:tcPr>
          <w:p w14:paraId="510C6B08" w14:textId="77777777" w:rsidR="00D766E2" w:rsidRPr="00004EAA" w:rsidRDefault="00D766E2" w:rsidP="000D68B7">
            <w:pPr>
              <w:jc w:val="center"/>
              <w:rPr>
                <w:rFonts w:ascii="Arial" w:hAnsi="Arial" w:cs="Arial"/>
                <w:sz w:val="22"/>
                <w:szCs w:val="22"/>
              </w:rPr>
            </w:pPr>
          </w:p>
        </w:tc>
        <w:tc>
          <w:tcPr>
            <w:tcW w:w="1260" w:type="dxa"/>
          </w:tcPr>
          <w:p w14:paraId="6472F629" w14:textId="77777777" w:rsidR="00D766E2" w:rsidRPr="00004EAA" w:rsidRDefault="00D766E2" w:rsidP="000D68B7">
            <w:pPr>
              <w:jc w:val="center"/>
              <w:rPr>
                <w:rFonts w:ascii="Arial" w:hAnsi="Arial" w:cs="Arial"/>
                <w:sz w:val="22"/>
                <w:szCs w:val="22"/>
              </w:rPr>
            </w:pPr>
          </w:p>
        </w:tc>
        <w:tc>
          <w:tcPr>
            <w:tcW w:w="2070" w:type="dxa"/>
          </w:tcPr>
          <w:p w14:paraId="295A5E15" w14:textId="77777777" w:rsidR="00D766E2" w:rsidRPr="00004EAA" w:rsidRDefault="00D766E2" w:rsidP="000D68B7">
            <w:pPr>
              <w:jc w:val="center"/>
              <w:rPr>
                <w:rFonts w:ascii="Arial" w:hAnsi="Arial" w:cs="Arial"/>
                <w:sz w:val="22"/>
                <w:szCs w:val="22"/>
              </w:rPr>
            </w:pPr>
          </w:p>
        </w:tc>
        <w:tc>
          <w:tcPr>
            <w:tcW w:w="1080" w:type="dxa"/>
          </w:tcPr>
          <w:p w14:paraId="0AD827A5" w14:textId="77777777" w:rsidR="00D766E2" w:rsidRPr="00004EAA" w:rsidRDefault="00D766E2" w:rsidP="000D68B7">
            <w:pPr>
              <w:jc w:val="center"/>
              <w:rPr>
                <w:rFonts w:ascii="Arial" w:hAnsi="Arial" w:cs="Arial"/>
                <w:sz w:val="22"/>
                <w:szCs w:val="22"/>
              </w:rPr>
            </w:pPr>
          </w:p>
        </w:tc>
        <w:tc>
          <w:tcPr>
            <w:tcW w:w="2160" w:type="dxa"/>
          </w:tcPr>
          <w:p w14:paraId="21759A84" w14:textId="77777777" w:rsidR="00D766E2" w:rsidRPr="00004EAA" w:rsidRDefault="00D766E2" w:rsidP="000D68B7">
            <w:pPr>
              <w:jc w:val="center"/>
              <w:rPr>
                <w:rFonts w:ascii="Arial" w:hAnsi="Arial" w:cs="Arial"/>
                <w:sz w:val="22"/>
                <w:szCs w:val="22"/>
              </w:rPr>
            </w:pPr>
          </w:p>
        </w:tc>
        <w:tc>
          <w:tcPr>
            <w:tcW w:w="1080" w:type="dxa"/>
          </w:tcPr>
          <w:p w14:paraId="37B58EEC" w14:textId="77777777" w:rsidR="00D766E2" w:rsidRPr="00004EAA" w:rsidRDefault="00D766E2" w:rsidP="000D68B7">
            <w:pPr>
              <w:jc w:val="center"/>
              <w:rPr>
                <w:rFonts w:ascii="Arial" w:hAnsi="Arial" w:cs="Arial"/>
                <w:sz w:val="22"/>
                <w:szCs w:val="22"/>
              </w:rPr>
            </w:pPr>
          </w:p>
        </w:tc>
        <w:tc>
          <w:tcPr>
            <w:tcW w:w="2160" w:type="dxa"/>
          </w:tcPr>
          <w:p w14:paraId="4B38CCD3" w14:textId="77777777" w:rsidR="00D766E2" w:rsidRPr="00004EAA" w:rsidRDefault="00D766E2" w:rsidP="000D68B7">
            <w:pPr>
              <w:jc w:val="center"/>
              <w:rPr>
                <w:rFonts w:ascii="Arial" w:hAnsi="Arial" w:cs="Arial"/>
                <w:sz w:val="22"/>
                <w:szCs w:val="22"/>
              </w:rPr>
            </w:pPr>
          </w:p>
        </w:tc>
        <w:tc>
          <w:tcPr>
            <w:tcW w:w="1080" w:type="dxa"/>
          </w:tcPr>
          <w:p w14:paraId="5D16935E" w14:textId="77777777" w:rsidR="00D766E2" w:rsidRPr="00004EAA" w:rsidRDefault="00D766E2" w:rsidP="000D68B7">
            <w:pPr>
              <w:jc w:val="center"/>
              <w:rPr>
                <w:rFonts w:ascii="Arial" w:hAnsi="Arial" w:cs="Arial"/>
                <w:sz w:val="22"/>
                <w:szCs w:val="22"/>
              </w:rPr>
            </w:pPr>
          </w:p>
        </w:tc>
      </w:tr>
      <w:tr w:rsidR="000B208F" w:rsidRPr="00004EAA" w14:paraId="77618D01" w14:textId="77777777" w:rsidTr="000140CD">
        <w:tc>
          <w:tcPr>
            <w:tcW w:w="2358" w:type="dxa"/>
          </w:tcPr>
          <w:p w14:paraId="6211F571" w14:textId="391EE74A" w:rsidR="00120A5A" w:rsidRPr="00004EAA" w:rsidRDefault="00120A5A" w:rsidP="000D68B7">
            <w:pPr>
              <w:rPr>
                <w:rFonts w:ascii="Arial" w:hAnsi="Arial" w:cs="Arial"/>
                <w:sz w:val="22"/>
                <w:szCs w:val="22"/>
              </w:rPr>
            </w:pPr>
            <w:r w:rsidRPr="00E9230C">
              <w:rPr>
                <w:rFonts w:ascii="Arial" w:hAnsi="Arial" w:cs="Arial"/>
                <w:sz w:val="22"/>
                <w:szCs w:val="22"/>
              </w:rPr>
              <w:lastRenderedPageBreak/>
              <w:t xml:space="preserve">  Alcohol intake, </w:t>
            </w:r>
            <w:r>
              <w:rPr>
                <w:rFonts w:ascii="Arial" w:hAnsi="Arial" w:cs="Arial"/>
                <w:sz w:val="22"/>
                <w:szCs w:val="22"/>
              </w:rPr>
              <w:t>grams/d</w:t>
            </w:r>
          </w:p>
        </w:tc>
        <w:tc>
          <w:tcPr>
            <w:tcW w:w="900" w:type="dxa"/>
            <w:gridSpan w:val="2"/>
          </w:tcPr>
          <w:p w14:paraId="6601DF05" w14:textId="77777777" w:rsidR="00120A5A" w:rsidRPr="00004EAA" w:rsidRDefault="00120A5A" w:rsidP="000D68B7">
            <w:pPr>
              <w:jc w:val="center"/>
              <w:rPr>
                <w:rFonts w:ascii="Arial" w:hAnsi="Arial" w:cs="Arial"/>
                <w:sz w:val="22"/>
                <w:szCs w:val="22"/>
              </w:rPr>
            </w:pPr>
          </w:p>
        </w:tc>
        <w:tc>
          <w:tcPr>
            <w:tcW w:w="1260" w:type="dxa"/>
          </w:tcPr>
          <w:p w14:paraId="70D59D07" w14:textId="77777777" w:rsidR="00120A5A" w:rsidRPr="00004EAA" w:rsidRDefault="00120A5A" w:rsidP="000D68B7">
            <w:pPr>
              <w:jc w:val="center"/>
              <w:rPr>
                <w:rFonts w:ascii="Arial" w:hAnsi="Arial" w:cs="Arial"/>
                <w:sz w:val="22"/>
                <w:szCs w:val="22"/>
              </w:rPr>
            </w:pPr>
          </w:p>
        </w:tc>
        <w:tc>
          <w:tcPr>
            <w:tcW w:w="2070" w:type="dxa"/>
          </w:tcPr>
          <w:p w14:paraId="4DF60A0E" w14:textId="77777777" w:rsidR="00120A5A" w:rsidRPr="00004EAA" w:rsidRDefault="00120A5A" w:rsidP="000D68B7">
            <w:pPr>
              <w:jc w:val="center"/>
              <w:rPr>
                <w:rFonts w:ascii="Arial" w:hAnsi="Arial" w:cs="Arial"/>
                <w:sz w:val="22"/>
                <w:szCs w:val="22"/>
              </w:rPr>
            </w:pPr>
          </w:p>
        </w:tc>
        <w:tc>
          <w:tcPr>
            <w:tcW w:w="1080" w:type="dxa"/>
          </w:tcPr>
          <w:p w14:paraId="72ECA64E"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&lt;0.0001</w:t>
            </w:r>
          </w:p>
        </w:tc>
        <w:tc>
          <w:tcPr>
            <w:tcW w:w="2160" w:type="dxa"/>
          </w:tcPr>
          <w:p w14:paraId="7BB4FBC3" w14:textId="77777777" w:rsidR="00120A5A" w:rsidRPr="00004EAA" w:rsidRDefault="00120A5A" w:rsidP="000D68B7">
            <w:pPr>
              <w:jc w:val="center"/>
              <w:rPr>
                <w:rFonts w:ascii="Arial" w:hAnsi="Arial" w:cs="Arial"/>
                <w:sz w:val="22"/>
                <w:szCs w:val="22"/>
              </w:rPr>
            </w:pPr>
          </w:p>
        </w:tc>
        <w:tc>
          <w:tcPr>
            <w:tcW w:w="1080" w:type="dxa"/>
          </w:tcPr>
          <w:p w14:paraId="692B6ABD" w14:textId="6C6D58C2" w:rsidR="00120A5A" w:rsidRPr="00004EAA" w:rsidRDefault="00120A5A" w:rsidP="000D68B7">
            <w:pPr>
              <w:jc w:val="center"/>
              <w:rPr>
                <w:rFonts w:ascii="Arial" w:hAnsi="Arial" w:cs="Arial"/>
                <w:sz w:val="22"/>
                <w:szCs w:val="22"/>
              </w:rPr>
            </w:pPr>
            <w:r w:rsidRPr="00004EAA">
              <w:rPr>
                <w:rFonts w:ascii="Arial" w:hAnsi="Arial" w:cs="Arial"/>
                <w:sz w:val="22"/>
                <w:szCs w:val="22"/>
              </w:rPr>
              <w:t>0.00</w:t>
            </w:r>
            <w:r w:rsidR="000500FA">
              <w:rPr>
                <w:rFonts w:ascii="Arial" w:hAnsi="Arial" w:cs="Arial"/>
                <w:sz w:val="22"/>
                <w:szCs w:val="22"/>
              </w:rPr>
              <w:t>1</w:t>
            </w:r>
          </w:p>
        </w:tc>
        <w:tc>
          <w:tcPr>
            <w:tcW w:w="2160" w:type="dxa"/>
          </w:tcPr>
          <w:p w14:paraId="41AABB16" w14:textId="77777777" w:rsidR="00120A5A" w:rsidRPr="00004EAA" w:rsidRDefault="00120A5A" w:rsidP="000D68B7">
            <w:pPr>
              <w:jc w:val="center"/>
              <w:rPr>
                <w:rFonts w:ascii="Arial" w:hAnsi="Arial" w:cs="Arial"/>
                <w:sz w:val="22"/>
                <w:szCs w:val="22"/>
              </w:rPr>
            </w:pPr>
          </w:p>
        </w:tc>
        <w:tc>
          <w:tcPr>
            <w:tcW w:w="1080" w:type="dxa"/>
          </w:tcPr>
          <w:p w14:paraId="4DD82072" w14:textId="39F2F7F3" w:rsidR="00120A5A" w:rsidRPr="00004EAA" w:rsidRDefault="00120A5A" w:rsidP="000D68B7">
            <w:pPr>
              <w:jc w:val="center"/>
              <w:rPr>
                <w:rFonts w:ascii="Arial" w:hAnsi="Arial" w:cs="Arial"/>
                <w:sz w:val="22"/>
                <w:szCs w:val="22"/>
              </w:rPr>
            </w:pPr>
            <w:r w:rsidRPr="00004EAA">
              <w:rPr>
                <w:rFonts w:ascii="Arial" w:hAnsi="Arial" w:cs="Arial"/>
                <w:sz w:val="22"/>
                <w:szCs w:val="22"/>
              </w:rPr>
              <w:t>0.0</w:t>
            </w:r>
            <w:r w:rsidR="000500FA">
              <w:rPr>
                <w:rFonts w:ascii="Arial" w:hAnsi="Arial" w:cs="Arial"/>
                <w:sz w:val="22"/>
                <w:szCs w:val="22"/>
              </w:rPr>
              <w:t>1</w:t>
            </w:r>
          </w:p>
        </w:tc>
      </w:tr>
      <w:tr w:rsidR="000B208F" w:rsidRPr="00004EAA" w14:paraId="2744FE50" w14:textId="77777777" w:rsidTr="000140CD">
        <w:tc>
          <w:tcPr>
            <w:tcW w:w="2358" w:type="dxa"/>
          </w:tcPr>
          <w:p w14:paraId="746B4629" w14:textId="719BDCB1" w:rsidR="00120A5A" w:rsidRPr="00004EAA" w:rsidRDefault="00120A5A" w:rsidP="000D68B7">
            <w:pPr>
              <w:rPr>
                <w:rFonts w:ascii="Arial" w:hAnsi="Arial" w:cs="Arial"/>
                <w:sz w:val="22"/>
                <w:szCs w:val="22"/>
              </w:rPr>
            </w:pPr>
            <w:r w:rsidRPr="00E9230C">
              <w:rPr>
                <w:rFonts w:ascii="Arial" w:hAnsi="Arial" w:cs="Arial"/>
                <w:sz w:val="22"/>
                <w:szCs w:val="22"/>
              </w:rPr>
              <w:t xml:space="preserve">     </w:t>
            </w:r>
            <w:r>
              <w:rPr>
                <w:rFonts w:ascii="Arial" w:hAnsi="Arial" w:cs="Arial"/>
                <w:sz w:val="22"/>
                <w:szCs w:val="22"/>
              </w:rPr>
              <w:t>≤1</w:t>
            </w:r>
          </w:p>
        </w:tc>
        <w:tc>
          <w:tcPr>
            <w:tcW w:w="900" w:type="dxa"/>
            <w:gridSpan w:val="2"/>
          </w:tcPr>
          <w:p w14:paraId="526F9B30" w14:textId="036E7834" w:rsidR="00120A5A" w:rsidRPr="00004EAA" w:rsidRDefault="00120A5A" w:rsidP="000D68B7">
            <w:pPr>
              <w:jc w:val="center"/>
              <w:rPr>
                <w:rFonts w:ascii="Arial" w:hAnsi="Arial" w:cs="Arial"/>
                <w:sz w:val="22"/>
                <w:szCs w:val="22"/>
              </w:rPr>
            </w:pPr>
            <w:r w:rsidRPr="00004EAA">
              <w:rPr>
                <w:rFonts w:ascii="Arial" w:hAnsi="Arial" w:cs="Arial"/>
                <w:sz w:val="22"/>
                <w:szCs w:val="22"/>
              </w:rPr>
              <w:t>6</w:t>
            </w:r>
            <w:r w:rsidR="00B03E02">
              <w:rPr>
                <w:rFonts w:ascii="Arial" w:hAnsi="Arial" w:cs="Arial"/>
                <w:sz w:val="22"/>
                <w:szCs w:val="22"/>
              </w:rPr>
              <w:t>24</w:t>
            </w:r>
          </w:p>
        </w:tc>
        <w:tc>
          <w:tcPr>
            <w:tcW w:w="1260" w:type="dxa"/>
          </w:tcPr>
          <w:p w14:paraId="1EA169DD" w14:textId="400606C8" w:rsidR="00120A5A" w:rsidRPr="00004EAA" w:rsidRDefault="00120A5A" w:rsidP="000D68B7">
            <w:pPr>
              <w:jc w:val="center"/>
              <w:rPr>
                <w:rFonts w:ascii="Arial" w:hAnsi="Arial" w:cs="Arial"/>
                <w:sz w:val="22"/>
                <w:szCs w:val="22"/>
              </w:rPr>
            </w:pPr>
            <w:r w:rsidRPr="00004EAA">
              <w:rPr>
                <w:rFonts w:ascii="Arial" w:hAnsi="Arial" w:cs="Arial"/>
                <w:sz w:val="22"/>
                <w:szCs w:val="22"/>
              </w:rPr>
              <w:t>23.</w:t>
            </w:r>
            <w:r w:rsidR="00B03E02">
              <w:rPr>
                <w:rFonts w:ascii="Arial" w:hAnsi="Arial" w:cs="Arial"/>
                <w:sz w:val="22"/>
                <w:szCs w:val="22"/>
              </w:rPr>
              <w:t>6</w:t>
            </w:r>
            <w:r w:rsidRPr="00004EAA">
              <w:rPr>
                <w:rFonts w:ascii="Arial" w:hAnsi="Arial" w:cs="Arial"/>
                <w:sz w:val="22"/>
                <w:szCs w:val="22"/>
              </w:rPr>
              <w:t xml:space="preserve"> ± 8.0</w:t>
            </w:r>
          </w:p>
        </w:tc>
        <w:tc>
          <w:tcPr>
            <w:tcW w:w="2070" w:type="dxa"/>
          </w:tcPr>
          <w:p w14:paraId="31670C91"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5959E2E0" w14:textId="77777777" w:rsidR="00120A5A" w:rsidRPr="00004EAA" w:rsidRDefault="00120A5A" w:rsidP="000D68B7">
            <w:pPr>
              <w:jc w:val="center"/>
              <w:rPr>
                <w:rFonts w:ascii="Arial" w:hAnsi="Arial" w:cs="Arial"/>
                <w:sz w:val="22"/>
                <w:szCs w:val="22"/>
              </w:rPr>
            </w:pPr>
          </w:p>
        </w:tc>
        <w:tc>
          <w:tcPr>
            <w:tcW w:w="2160" w:type="dxa"/>
          </w:tcPr>
          <w:p w14:paraId="6861A129"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0470906B" w14:textId="77777777" w:rsidR="00120A5A" w:rsidRPr="00004EAA" w:rsidRDefault="00120A5A" w:rsidP="000D68B7">
            <w:pPr>
              <w:jc w:val="center"/>
              <w:rPr>
                <w:rFonts w:ascii="Arial" w:hAnsi="Arial" w:cs="Arial"/>
                <w:sz w:val="22"/>
                <w:szCs w:val="22"/>
              </w:rPr>
            </w:pPr>
          </w:p>
        </w:tc>
        <w:tc>
          <w:tcPr>
            <w:tcW w:w="2160" w:type="dxa"/>
          </w:tcPr>
          <w:p w14:paraId="6D610946"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3EADA94F" w14:textId="77777777" w:rsidR="00120A5A" w:rsidRPr="00004EAA" w:rsidRDefault="00120A5A" w:rsidP="000D68B7">
            <w:pPr>
              <w:jc w:val="center"/>
              <w:rPr>
                <w:rFonts w:ascii="Arial" w:hAnsi="Arial" w:cs="Arial"/>
                <w:sz w:val="22"/>
                <w:szCs w:val="22"/>
              </w:rPr>
            </w:pPr>
          </w:p>
        </w:tc>
      </w:tr>
      <w:tr w:rsidR="000B208F" w:rsidRPr="00004EAA" w14:paraId="0679A6BE" w14:textId="77777777" w:rsidTr="000140CD">
        <w:tc>
          <w:tcPr>
            <w:tcW w:w="2358" w:type="dxa"/>
          </w:tcPr>
          <w:p w14:paraId="1CDD08E6" w14:textId="423F00B8" w:rsidR="00120A5A" w:rsidRPr="00004EAA" w:rsidRDefault="00120A5A" w:rsidP="000D68B7">
            <w:pPr>
              <w:rPr>
                <w:rFonts w:ascii="Arial" w:hAnsi="Arial" w:cs="Arial"/>
                <w:sz w:val="22"/>
                <w:szCs w:val="22"/>
              </w:rPr>
            </w:pPr>
            <w:r w:rsidRPr="00E9230C">
              <w:rPr>
                <w:rFonts w:ascii="Arial" w:hAnsi="Arial" w:cs="Arial"/>
                <w:sz w:val="22"/>
                <w:szCs w:val="22"/>
              </w:rPr>
              <w:t xml:space="preserve">     </w:t>
            </w:r>
            <w:r>
              <w:rPr>
                <w:rFonts w:ascii="Arial" w:hAnsi="Arial" w:cs="Arial"/>
                <w:sz w:val="22"/>
                <w:szCs w:val="22"/>
              </w:rPr>
              <w:t>1</w:t>
            </w:r>
            <w:r w:rsidRPr="00E9230C">
              <w:rPr>
                <w:rFonts w:ascii="Arial" w:hAnsi="Arial" w:cs="Arial"/>
                <w:sz w:val="22"/>
                <w:szCs w:val="22"/>
              </w:rPr>
              <w:t xml:space="preserve">.1 - </w:t>
            </w:r>
            <w:r>
              <w:rPr>
                <w:rFonts w:ascii="Arial" w:hAnsi="Arial" w:cs="Arial"/>
                <w:sz w:val="22"/>
                <w:szCs w:val="22"/>
              </w:rPr>
              <w:t>13.5</w:t>
            </w:r>
            <w:r w:rsidRPr="00E9230C">
              <w:rPr>
                <w:rFonts w:ascii="Arial" w:hAnsi="Arial" w:cs="Arial"/>
                <w:sz w:val="22"/>
                <w:szCs w:val="22"/>
              </w:rPr>
              <w:t xml:space="preserve"> </w:t>
            </w:r>
          </w:p>
        </w:tc>
        <w:tc>
          <w:tcPr>
            <w:tcW w:w="900" w:type="dxa"/>
            <w:gridSpan w:val="2"/>
          </w:tcPr>
          <w:p w14:paraId="66AB1E1E" w14:textId="060B796D" w:rsidR="00120A5A" w:rsidRPr="00004EAA" w:rsidRDefault="00120A5A" w:rsidP="000D68B7">
            <w:pPr>
              <w:jc w:val="center"/>
              <w:rPr>
                <w:rFonts w:ascii="Arial" w:hAnsi="Arial" w:cs="Arial"/>
                <w:sz w:val="22"/>
                <w:szCs w:val="22"/>
              </w:rPr>
            </w:pPr>
            <w:r w:rsidRPr="00004EAA">
              <w:rPr>
                <w:rFonts w:ascii="Arial" w:hAnsi="Arial" w:cs="Arial"/>
                <w:sz w:val="22"/>
                <w:szCs w:val="22"/>
              </w:rPr>
              <w:t>7</w:t>
            </w:r>
            <w:r w:rsidR="00B03E02">
              <w:rPr>
                <w:rFonts w:ascii="Arial" w:hAnsi="Arial" w:cs="Arial"/>
                <w:sz w:val="22"/>
                <w:szCs w:val="22"/>
              </w:rPr>
              <w:t>58</w:t>
            </w:r>
          </w:p>
        </w:tc>
        <w:tc>
          <w:tcPr>
            <w:tcW w:w="1260" w:type="dxa"/>
          </w:tcPr>
          <w:p w14:paraId="4DAF5870" w14:textId="57FDCAE7" w:rsidR="00120A5A" w:rsidRPr="00004EAA" w:rsidRDefault="00120A5A" w:rsidP="000D68B7">
            <w:pPr>
              <w:jc w:val="center"/>
              <w:rPr>
                <w:rFonts w:ascii="Arial" w:hAnsi="Arial" w:cs="Arial"/>
                <w:sz w:val="22"/>
                <w:szCs w:val="22"/>
              </w:rPr>
            </w:pPr>
            <w:r w:rsidRPr="00004EAA">
              <w:rPr>
                <w:rFonts w:ascii="Arial" w:hAnsi="Arial" w:cs="Arial"/>
                <w:sz w:val="22"/>
                <w:szCs w:val="22"/>
              </w:rPr>
              <w:t>25.1 ± 8.7</w:t>
            </w:r>
          </w:p>
        </w:tc>
        <w:tc>
          <w:tcPr>
            <w:tcW w:w="2070" w:type="dxa"/>
          </w:tcPr>
          <w:p w14:paraId="5AE09DF9" w14:textId="5A39557D" w:rsidR="00120A5A" w:rsidRPr="00004EAA" w:rsidRDefault="00120A5A" w:rsidP="000D68B7">
            <w:pPr>
              <w:jc w:val="center"/>
              <w:rPr>
                <w:rFonts w:ascii="Arial" w:hAnsi="Arial" w:cs="Arial"/>
                <w:sz w:val="22"/>
                <w:szCs w:val="22"/>
              </w:rPr>
            </w:pPr>
            <w:r w:rsidRPr="00004EAA">
              <w:rPr>
                <w:rFonts w:ascii="Arial" w:hAnsi="Arial" w:cs="Arial"/>
                <w:sz w:val="22"/>
                <w:szCs w:val="22"/>
              </w:rPr>
              <w:t>6.</w:t>
            </w:r>
            <w:r w:rsidR="00B03E02">
              <w:rPr>
                <w:rFonts w:ascii="Arial" w:hAnsi="Arial" w:cs="Arial"/>
                <w:sz w:val="22"/>
                <w:szCs w:val="22"/>
              </w:rPr>
              <w:t>3</w:t>
            </w:r>
            <w:r w:rsidRPr="00004EAA">
              <w:rPr>
                <w:rFonts w:ascii="Arial" w:hAnsi="Arial" w:cs="Arial"/>
                <w:sz w:val="22"/>
                <w:szCs w:val="22"/>
              </w:rPr>
              <w:t xml:space="preserve"> (</w:t>
            </w:r>
            <w:r w:rsidR="00B03E02">
              <w:rPr>
                <w:rFonts w:ascii="Arial" w:hAnsi="Arial" w:cs="Arial"/>
                <w:sz w:val="22"/>
                <w:szCs w:val="22"/>
              </w:rPr>
              <w:t>2.5</w:t>
            </w:r>
            <w:r w:rsidRPr="00004EAA">
              <w:rPr>
                <w:rFonts w:ascii="Arial" w:hAnsi="Arial" w:cs="Arial"/>
                <w:sz w:val="22"/>
                <w:szCs w:val="22"/>
              </w:rPr>
              <w:t>, 10.</w:t>
            </w:r>
            <w:r w:rsidR="00B03E02">
              <w:rPr>
                <w:rFonts w:ascii="Arial" w:hAnsi="Arial" w:cs="Arial"/>
                <w:sz w:val="22"/>
                <w:szCs w:val="22"/>
              </w:rPr>
              <w:t>2</w:t>
            </w:r>
            <w:r w:rsidRPr="00004EAA">
              <w:rPr>
                <w:rFonts w:ascii="Arial" w:hAnsi="Arial" w:cs="Arial"/>
                <w:sz w:val="22"/>
                <w:szCs w:val="22"/>
              </w:rPr>
              <w:t>)</w:t>
            </w:r>
          </w:p>
        </w:tc>
        <w:tc>
          <w:tcPr>
            <w:tcW w:w="1080" w:type="dxa"/>
          </w:tcPr>
          <w:p w14:paraId="761938C3" w14:textId="77777777" w:rsidR="00120A5A" w:rsidRPr="00004EAA" w:rsidRDefault="00120A5A" w:rsidP="000D68B7">
            <w:pPr>
              <w:jc w:val="center"/>
              <w:rPr>
                <w:rFonts w:ascii="Arial" w:hAnsi="Arial" w:cs="Arial"/>
                <w:sz w:val="22"/>
                <w:szCs w:val="22"/>
              </w:rPr>
            </w:pPr>
          </w:p>
        </w:tc>
        <w:tc>
          <w:tcPr>
            <w:tcW w:w="2160" w:type="dxa"/>
          </w:tcPr>
          <w:p w14:paraId="40A392D7" w14:textId="1A06B8DE" w:rsidR="00120A5A" w:rsidRPr="00004EAA" w:rsidRDefault="00120A5A" w:rsidP="000D68B7">
            <w:pPr>
              <w:jc w:val="center"/>
              <w:rPr>
                <w:rFonts w:ascii="Arial" w:hAnsi="Arial" w:cs="Arial"/>
                <w:sz w:val="22"/>
                <w:szCs w:val="22"/>
              </w:rPr>
            </w:pPr>
            <w:r w:rsidRPr="00004EAA">
              <w:rPr>
                <w:rFonts w:ascii="Arial" w:hAnsi="Arial" w:cs="Arial"/>
                <w:sz w:val="22"/>
                <w:szCs w:val="22"/>
              </w:rPr>
              <w:t>2.</w:t>
            </w:r>
            <w:r w:rsidR="008F18CB">
              <w:rPr>
                <w:rFonts w:ascii="Arial" w:hAnsi="Arial" w:cs="Arial"/>
                <w:sz w:val="22"/>
                <w:szCs w:val="22"/>
              </w:rPr>
              <w:t>5</w:t>
            </w:r>
            <w:r w:rsidR="008F18CB" w:rsidRPr="00004EAA">
              <w:rPr>
                <w:rFonts w:ascii="Arial" w:hAnsi="Arial" w:cs="Arial"/>
                <w:sz w:val="22"/>
                <w:szCs w:val="22"/>
              </w:rPr>
              <w:t xml:space="preserve"> </w:t>
            </w:r>
            <w:r w:rsidRPr="00004EAA">
              <w:rPr>
                <w:rFonts w:ascii="Arial" w:hAnsi="Arial" w:cs="Arial"/>
                <w:sz w:val="22"/>
                <w:szCs w:val="22"/>
              </w:rPr>
              <w:t>(-0.</w:t>
            </w:r>
            <w:r w:rsidR="008F18CB">
              <w:rPr>
                <w:rFonts w:ascii="Arial" w:hAnsi="Arial" w:cs="Arial"/>
                <w:sz w:val="22"/>
                <w:szCs w:val="22"/>
              </w:rPr>
              <w:t>7</w:t>
            </w:r>
            <w:r w:rsidRPr="00004EAA">
              <w:rPr>
                <w:rFonts w:ascii="Arial" w:hAnsi="Arial" w:cs="Arial"/>
                <w:sz w:val="22"/>
                <w:szCs w:val="22"/>
              </w:rPr>
              <w:t xml:space="preserve">, </w:t>
            </w:r>
            <w:r w:rsidR="008F18CB">
              <w:rPr>
                <w:rFonts w:ascii="Arial" w:hAnsi="Arial" w:cs="Arial"/>
                <w:sz w:val="22"/>
                <w:szCs w:val="22"/>
              </w:rPr>
              <w:t>5.8</w:t>
            </w:r>
            <w:r w:rsidRPr="00004EAA">
              <w:rPr>
                <w:rFonts w:ascii="Arial" w:hAnsi="Arial" w:cs="Arial"/>
                <w:sz w:val="22"/>
                <w:szCs w:val="22"/>
              </w:rPr>
              <w:t>)</w:t>
            </w:r>
          </w:p>
        </w:tc>
        <w:tc>
          <w:tcPr>
            <w:tcW w:w="1080" w:type="dxa"/>
          </w:tcPr>
          <w:p w14:paraId="5E4521A3" w14:textId="77777777" w:rsidR="00120A5A" w:rsidRPr="00004EAA" w:rsidRDefault="00120A5A" w:rsidP="000D68B7">
            <w:pPr>
              <w:jc w:val="center"/>
              <w:rPr>
                <w:rFonts w:ascii="Arial" w:hAnsi="Arial" w:cs="Arial"/>
                <w:sz w:val="22"/>
                <w:szCs w:val="22"/>
              </w:rPr>
            </w:pPr>
          </w:p>
        </w:tc>
        <w:tc>
          <w:tcPr>
            <w:tcW w:w="2160" w:type="dxa"/>
          </w:tcPr>
          <w:p w14:paraId="1D285AC2" w14:textId="251313A2" w:rsidR="00120A5A" w:rsidRPr="00004EAA" w:rsidRDefault="00EA50C9" w:rsidP="000D68B7">
            <w:pPr>
              <w:jc w:val="center"/>
              <w:rPr>
                <w:rFonts w:ascii="Arial" w:hAnsi="Arial" w:cs="Arial"/>
                <w:sz w:val="22"/>
                <w:szCs w:val="22"/>
              </w:rPr>
            </w:pPr>
            <w:r>
              <w:rPr>
                <w:rFonts w:ascii="Arial" w:hAnsi="Arial" w:cs="Arial"/>
                <w:sz w:val="22"/>
                <w:szCs w:val="22"/>
              </w:rPr>
              <w:t>1.8</w:t>
            </w:r>
            <w:r w:rsidR="00120A5A" w:rsidRPr="00004EAA">
              <w:rPr>
                <w:rFonts w:ascii="Arial" w:hAnsi="Arial" w:cs="Arial"/>
                <w:sz w:val="22"/>
                <w:szCs w:val="22"/>
              </w:rPr>
              <w:t xml:space="preserve"> (-1.</w:t>
            </w:r>
            <w:r>
              <w:rPr>
                <w:rFonts w:ascii="Arial" w:hAnsi="Arial" w:cs="Arial"/>
                <w:sz w:val="22"/>
                <w:szCs w:val="22"/>
              </w:rPr>
              <w:t>5</w:t>
            </w:r>
            <w:r w:rsidR="00120A5A" w:rsidRPr="00004EAA">
              <w:rPr>
                <w:rFonts w:ascii="Arial" w:hAnsi="Arial" w:cs="Arial"/>
                <w:sz w:val="22"/>
                <w:szCs w:val="22"/>
              </w:rPr>
              <w:t>, 5.</w:t>
            </w:r>
            <w:r>
              <w:rPr>
                <w:rFonts w:ascii="Arial" w:hAnsi="Arial" w:cs="Arial"/>
                <w:sz w:val="22"/>
                <w:szCs w:val="22"/>
              </w:rPr>
              <w:t>3</w:t>
            </w:r>
            <w:proofErr w:type="gramStart"/>
            <w:r w:rsidR="00120A5A" w:rsidRPr="00004EAA">
              <w:rPr>
                <w:rFonts w:ascii="Arial" w:hAnsi="Arial" w:cs="Arial"/>
                <w:sz w:val="22"/>
                <w:szCs w:val="22"/>
              </w:rPr>
              <w:t xml:space="preserve">)    </w:t>
            </w:r>
            <w:proofErr w:type="gramEnd"/>
          </w:p>
        </w:tc>
        <w:tc>
          <w:tcPr>
            <w:tcW w:w="1080" w:type="dxa"/>
          </w:tcPr>
          <w:p w14:paraId="302E9793" w14:textId="77777777" w:rsidR="00120A5A" w:rsidRPr="00004EAA" w:rsidRDefault="00120A5A" w:rsidP="000D68B7">
            <w:pPr>
              <w:jc w:val="center"/>
              <w:rPr>
                <w:rFonts w:ascii="Arial" w:hAnsi="Arial" w:cs="Arial"/>
                <w:sz w:val="22"/>
                <w:szCs w:val="22"/>
              </w:rPr>
            </w:pPr>
          </w:p>
        </w:tc>
      </w:tr>
      <w:tr w:rsidR="000B208F" w:rsidRPr="00004EAA" w14:paraId="19AD3CA8" w14:textId="77777777" w:rsidTr="000140CD">
        <w:tc>
          <w:tcPr>
            <w:tcW w:w="2358" w:type="dxa"/>
          </w:tcPr>
          <w:p w14:paraId="03FE6D51" w14:textId="3A196547" w:rsidR="00120A5A" w:rsidRPr="00004EAA" w:rsidRDefault="00120A5A" w:rsidP="000D68B7">
            <w:pPr>
              <w:rPr>
                <w:rFonts w:ascii="Arial" w:hAnsi="Arial" w:cs="Arial"/>
                <w:sz w:val="22"/>
                <w:szCs w:val="22"/>
              </w:rPr>
            </w:pPr>
            <w:r w:rsidRPr="00E9230C">
              <w:rPr>
                <w:rFonts w:ascii="Arial" w:hAnsi="Arial" w:cs="Arial"/>
                <w:sz w:val="22"/>
                <w:szCs w:val="22"/>
              </w:rPr>
              <w:t xml:space="preserve">     </w:t>
            </w:r>
            <w:r>
              <w:rPr>
                <w:rFonts w:ascii="Arial" w:hAnsi="Arial" w:cs="Arial"/>
                <w:sz w:val="22"/>
                <w:szCs w:val="22"/>
              </w:rPr>
              <w:t>13.6-30</w:t>
            </w:r>
            <w:r w:rsidRPr="00E9230C">
              <w:rPr>
                <w:rFonts w:ascii="Arial" w:hAnsi="Arial" w:cs="Arial"/>
                <w:sz w:val="22"/>
                <w:szCs w:val="22"/>
              </w:rPr>
              <w:t xml:space="preserve"> </w:t>
            </w:r>
          </w:p>
        </w:tc>
        <w:tc>
          <w:tcPr>
            <w:tcW w:w="900" w:type="dxa"/>
            <w:gridSpan w:val="2"/>
          </w:tcPr>
          <w:p w14:paraId="52B468EF" w14:textId="0385673E" w:rsidR="00120A5A" w:rsidRPr="00004EAA" w:rsidRDefault="00120A5A" w:rsidP="000D68B7">
            <w:pPr>
              <w:jc w:val="center"/>
              <w:rPr>
                <w:rFonts w:ascii="Arial" w:hAnsi="Arial" w:cs="Arial"/>
                <w:sz w:val="22"/>
                <w:szCs w:val="22"/>
              </w:rPr>
            </w:pPr>
            <w:r w:rsidRPr="00004EAA">
              <w:rPr>
                <w:rFonts w:ascii="Arial" w:hAnsi="Arial" w:cs="Arial"/>
                <w:sz w:val="22"/>
                <w:szCs w:val="22"/>
              </w:rPr>
              <w:t>3</w:t>
            </w:r>
            <w:r w:rsidR="00B03E02">
              <w:rPr>
                <w:rFonts w:ascii="Arial" w:hAnsi="Arial" w:cs="Arial"/>
                <w:sz w:val="22"/>
                <w:szCs w:val="22"/>
              </w:rPr>
              <w:t>71</w:t>
            </w:r>
          </w:p>
        </w:tc>
        <w:tc>
          <w:tcPr>
            <w:tcW w:w="1260" w:type="dxa"/>
          </w:tcPr>
          <w:p w14:paraId="6E2A6E9D" w14:textId="0F09BC31" w:rsidR="00120A5A" w:rsidRPr="00004EAA" w:rsidRDefault="00120A5A" w:rsidP="000D68B7">
            <w:pPr>
              <w:jc w:val="center"/>
              <w:rPr>
                <w:rFonts w:ascii="Arial" w:hAnsi="Arial" w:cs="Arial"/>
                <w:sz w:val="22"/>
                <w:szCs w:val="22"/>
              </w:rPr>
            </w:pPr>
            <w:r w:rsidRPr="00004EAA">
              <w:rPr>
                <w:rFonts w:ascii="Arial" w:hAnsi="Arial" w:cs="Arial"/>
                <w:sz w:val="22"/>
                <w:szCs w:val="22"/>
              </w:rPr>
              <w:t>25.</w:t>
            </w:r>
            <w:r w:rsidR="00B03E02">
              <w:rPr>
                <w:rFonts w:ascii="Arial" w:hAnsi="Arial" w:cs="Arial"/>
                <w:sz w:val="22"/>
                <w:szCs w:val="22"/>
              </w:rPr>
              <w:t>8</w:t>
            </w:r>
            <w:r w:rsidRPr="00004EAA">
              <w:rPr>
                <w:rFonts w:ascii="Arial" w:hAnsi="Arial" w:cs="Arial"/>
                <w:sz w:val="22"/>
                <w:szCs w:val="22"/>
              </w:rPr>
              <w:t xml:space="preserve"> ± 8.</w:t>
            </w:r>
            <w:r w:rsidR="00B03E02">
              <w:rPr>
                <w:rFonts w:ascii="Arial" w:hAnsi="Arial" w:cs="Arial"/>
                <w:sz w:val="22"/>
                <w:szCs w:val="22"/>
              </w:rPr>
              <w:t>7</w:t>
            </w:r>
          </w:p>
        </w:tc>
        <w:tc>
          <w:tcPr>
            <w:tcW w:w="2070" w:type="dxa"/>
          </w:tcPr>
          <w:p w14:paraId="6CE27C69"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9.5 (4.8, 14.4)</w:t>
            </w:r>
          </w:p>
        </w:tc>
        <w:tc>
          <w:tcPr>
            <w:tcW w:w="1080" w:type="dxa"/>
          </w:tcPr>
          <w:p w14:paraId="47CBC041" w14:textId="77777777" w:rsidR="00120A5A" w:rsidRPr="00004EAA" w:rsidRDefault="00120A5A" w:rsidP="000D68B7">
            <w:pPr>
              <w:jc w:val="center"/>
              <w:rPr>
                <w:rFonts w:ascii="Arial" w:hAnsi="Arial" w:cs="Arial"/>
                <w:sz w:val="22"/>
                <w:szCs w:val="22"/>
              </w:rPr>
            </w:pPr>
          </w:p>
        </w:tc>
        <w:tc>
          <w:tcPr>
            <w:tcW w:w="2160" w:type="dxa"/>
          </w:tcPr>
          <w:p w14:paraId="6E9B5E0B" w14:textId="7BD285D7" w:rsidR="00120A5A" w:rsidRPr="00004EAA" w:rsidRDefault="00120A5A" w:rsidP="000D68B7">
            <w:pPr>
              <w:jc w:val="center"/>
              <w:rPr>
                <w:rFonts w:ascii="Arial" w:hAnsi="Arial" w:cs="Arial"/>
                <w:sz w:val="22"/>
                <w:szCs w:val="22"/>
              </w:rPr>
            </w:pPr>
            <w:r w:rsidRPr="00004EAA">
              <w:rPr>
                <w:rFonts w:ascii="Arial" w:hAnsi="Arial" w:cs="Arial"/>
                <w:sz w:val="22"/>
                <w:szCs w:val="22"/>
              </w:rPr>
              <w:t>4.</w:t>
            </w:r>
            <w:r w:rsidR="008F18CB">
              <w:rPr>
                <w:rFonts w:ascii="Arial" w:hAnsi="Arial" w:cs="Arial"/>
                <w:sz w:val="22"/>
                <w:szCs w:val="22"/>
              </w:rPr>
              <w:t>5</w:t>
            </w:r>
            <w:r w:rsidRPr="00004EAA">
              <w:rPr>
                <w:rFonts w:ascii="Arial" w:hAnsi="Arial" w:cs="Arial"/>
                <w:sz w:val="22"/>
                <w:szCs w:val="22"/>
              </w:rPr>
              <w:t xml:space="preserve"> (0.</w:t>
            </w:r>
            <w:r w:rsidR="008F18CB">
              <w:rPr>
                <w:rFonts w:ascii="Arial" w:hAnsi="Arial" w:cs="Arial"/>
                <w:sz w:val="22"/>
                <w:szCs w:val="22"/>
              </w:rPr>
              <w:t>5</w:t>
            </w:r>
            <w:r w:rsidRPr="00004EAA">
              <w:rPr>
                <w:rFonts w:ascii="Arial" w:hAnsi="Arial" w:cs="Arial"/>
                <w:sz w:val="22"/>
                <w:szCs w:val="22"/>
              </w:rPr>
              <w:t>, 8.</w:t>
            </w:r>
            <w:r w:rsidR="008F18CB">
              <w:rPr>
                <w:rFonts w:ascii="Arial" w:hAnsi="Arial" w:cs="Arial"/>
                <w:sz w:val="22"/>
                <w:szCs w:val="22"/>
              </w:rPr>
              <w:t>6</w:t>
            </w:r>
            <w:r w:rsidRPr="00004EAA">
              <w:rPr>
                <w:rFonts w:ascii="Arial" w:hAnsi="Arial" w:cs="Arial"/>
                <w:sz w:val="22"/>
                <w:szCs w:val="22"/>
              </w:rPr>
              <w:t>)</w:t>
            </w:r>
          </w:p>
        </w:tc>
        <w:tc>
          <w:tcPr>
            <w:tcW w:w="1080" w:type="dxa"/>
          </w:tcPr>
          <w:p w14:paraId="5973C36E" w14:textId="77777777" w:rsidR="00120A5A" w:rsidRPr="00004EAA" w:rsidRDefault="00120A5A" w:rsidP="000D68B7">
            <w:pPr>
              <w:jc w:val="center"/>
              <w:rPr>
                <w:rFonts w:ascii="Arial" w:hAnsi="Arial" w:cs="Arial"/>
                <w:sz w:val="22"/>
                <w:szCs w:val="22"/>
              </w:rPr>
            </w:pPr>
          </w:p>
        </w:tc>
        <w:tc>
          <w:tcPr>
            <w:tcW w:w="2160" w:type="dxa"/>
          </w:tcPr>
          <w:p w14:paraId="491D417B" w14:textId="4E0E8E72" w:rsidR="00120A5A" w:rsidRPr="00004EAA" w:rsidRDefault="00120A5A" w:rsidP="000D68B7">
            <w:pPr>
              <w:jc w:val="center"/>
              <w:rPr>
                <w:rFonts w:ascii="Arial" w:hAnsi="Arial" w:cs="Arial"/>
                <w:sz w:val="22"/>
                <w:szCs w:val="22"/>
              </w:rPr>
            </w:pPr>
            <w:r w:rsidRPr="00004EAA">
              <w:rPr>
                <w:rFonts w:ascii="Arial" w:hAnsi="Arial" w:cs="Arial"/>
                <w:sz w:val="22"/>
                <w:szCs w:val="22"/>
              </w:rPr>
              <w:t>4.</w:t>
            </w:r>
            <w:r w:rsidR="00EA50C9">
              <w:rPr>
                <w:rFonts w:ascii="Arial" w:hAnsi="Arial" w:cs="Arial"/>
                <w:sz w:val="22"/>
                <w:szCs w:val="22"/>
              </w:rPr>
              <w:t>9</w:t>
            </w:r>
            <w:r w:rsidR="00EA50C9" w:rsidRPr="00004EAA">
              <w:rPr>
                <w:rFonts w:ascii="Arial" w:hAnsi="Arial" w:cs="Arial"/>
                <w:sz w:val="22"/>
                <w:szCs w:val="22"/>
              </w:rPr>
              <w:t xml:space="preserve"> </w:t>
            </w:r>
            <w:r w:rsidRPr="00004EAA">
              <w:rPr>
                <w:rFonts w:ascii="Arial" w:hAnsi="Arial" w:cs="Arial"/>
                <w:sz w:val="22"/>
                <w:szCs w:val="22"/>
              </w:rPr>
              <w:t>(</w:t>
            </w:r>
            <w:r w:rsidR="00EA50C9">
              <w:rPr>
                <w:rFonts w:ascii="Arial" w:hAnsi="Arial" w:cs="Arial"/>
                <w:sz w:val="22"/>
                <w:szCs w:val="22"/>
              </w:rPr>
              <w:t>0.7</w:t>
            </w:r>
            <w:r w:rsidRPr="00004EAA">
              <w:rPr>
                <w:rFonts w:ascii="Arial" w:hAnsi="Arial" w:cs="Arial"/>
                <w:sz w:val="22"/>
                <w:szCs w:val="22"/>
              </w:rPr>
              <w:t xml:space="preserve">, </w:t>
            </w:r>
            <w:r w:rsidR="00EA50C9">
              <w:rPr>
                <w:rFonts w:ascii="Arial" w:hAnsi="Arial" w:cs="Arial"/>
                <w:sz w:val="22"/>
                <w:szCs w:val="22"/>
              </w:rPr>
              <w:t>9.3</w:t>
            </w:r>
            <w:r w:rsidRPr="00004EAA">
              <w:rPr>
                <w:rFonts w:ascii="Arial" w:hAnsi="Arial" w:cs="Arial"/>
                <w:sz w:val="22"/>
                <w:szCs w:val="22"/>
              </w:rPr>
              <w:t>)</w:t>
            </w:r>
          </w:p>
        </w:tc>
        <w:tc>
          <w:tcPr>
            <w:tcW w:w="1080" w:type="dxa"/>
          </w:tcPr>
          <w:p w14:paraId="0265E274" w14:textId="77777777" w:rsidR="00120A5A" w:rsidRPr="00004EAA" w:rsidRDefault="00120A5A" w:rsidP="000D68B7">
            <w:pPr>
              <w:jc w:val="center"/>
              <w:rPr>
                <w:rFonts w:ascii="Arial" w:hAnsi="Arial" w:cs="Arial"/>
                <w:sz w:val="22"/>
                <w:szCs w:val="22"/>
              </w:rPr>
            </w:pPr>
          </w:p>
        </w:tc>
      </w:tr>
      <w:tr w:rsidR="000B208F" w:rsidRPr="00004EAA" w14:paraId="5B5DF000" w14:textId="77777777" w:rsidTr="000140CD">
        <w:tc>
          <w:tcPr>
            <w:tcW w:w="2358" w:type="dxa"/>
          </w:tcPr>
          <w:p w14:paraId="25FCBB92" w14:textId="1F7B9CC8" w:rsidR="00120A5A" w:rsidRPr="00004EAA" w:rsidRDefault="00120A5A" w:rsidP="000D68B7">
            <w:pPr>
              <w:rPr>
                <w:rFonts w:ascii="Arial" w:hAnsi="Arial" w:cs="Arial"/>
                <w:sz w:val="22"/>
                <w:szCs w:val="22"/>
              </w:rPr>
            </w:pPr>
            <w:r w:rsidRPr="00E9230C">
              <w:rPr>
                <w:rFonts w:ascii="Arial" w:hAnsi="Arial" w:cs="Arial"/>
                <w:sz w:val="22"/>
                <w:szCs w:val="22"/>
              </w:rPr>
              <w:t xml:space="preserve">     </w:t>
            </w:r>
            <w:r>
              <w:rPr>
                <w:rFonts w:ascii="Arial" w:eastAsia="MS Gothic" w:hAnsi="Arial" w:cs="Arial"/>
                <w:color w:val="000000"/>
              </w:rPr>
              <w:t>&gt;</w:t>
            </w:r>
            <w:r>
              <w:rPr>
                <w:rFonts w:ascii="Arial" w:hAnsi="Arial" w:cs="Arial"/>
                <w:sz w:val="22"/>
                <w:szCs w:val="22"/>
              </w:rPr>
              <w:t>30</w:t>
            </w:r>
            <w:r w:rsidRPr="00E9230C">
              <w:rPr>
                <w:rFonts w:ascii="Arial" w:hAnsi="Arial" w:cs="Arial"/>
                <w:sz w:val="22"/>
                <w:szCs w:val="22"/>
              </w:rPr>
              <w:t xml:space="preserve"> </w:t>
            </w:r>
          </w:p>
        </w:tc>
        <w:tc>
          <w:tcPr>
            <w:tcW w:w="900" w:type="dxa"/>
            <w:gridSpan w:val="2"/>
          </w:tcPr>
          <w:p w14:paraId="6BB4A5E8"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287</w:t>
            </w:r>
          </w:p>
        </w:tc>
        <w:tc>
          <w:tcPr>
            <w:tcW w:w="1260" w:type="dxa"/>
          </w:tcPr>
          <w:p w14:paraId="0C4D9545" w14:textId="320E0B94" w:rsidR="00120A5A" w:rsidRPr="00004EAA" w:rsidRDefault="00120A5A" w:rsidP="000D68B7">
            <w:pPr>
              <w:jc w:val="center"/>
              <w:rPr>
                <w:rFonts w:ascii="Arial" w:hAnsi="Arial" w:cs="Arial"/>
                <w:sz w:val="22"/>
                <w:szCs w:val="22"/>
              </w:rPr>
            </w:pPr>
            <w:r w:rsidRPr="00004EAA">
              <w:rPr>
                <w:rFonts w:ascii="Arial" w:hAnsi="Arial" w:cs="Arial"/>
                <w:sz w:val="22"/>
                <w:szCs w:val="22"/>
              </w:rPr>
              <w:t>26.</w:t>
            </w:r>
            <w:r w:rsidR="00B03E02">
              <w:rPr>
                <w:rFonts w:ascii="Arial" w:hAnsi="Arial" w:cs="Arial"/>
                <w:sz w:val="22"/>
                <w:szCs w:val="22"/>
              </w:rPr>
              <w:t>5</w:t>
            </w:r>
            <w:r w:rsidRPr="00004EAA">
              <w:rPr>
                <w:rFonts w:ascii="Arial" w:hAnsi="Arial" w:cs="Arial"/>
                <w:sz w:val="22"/>
                <w:szCs w:val="22"/>
              </w:rPr>
              <w:t xml:space="preserve"> ± 9.</w:t>
            </w:r>
            <w:r w:rsidR="00B03E02">
              <w:rPr>
                <w:rFonts w:ascii="Arial" w:hAnsi="Arial" w:cs="Arial"/>
                <w:sz w:val="22"/>
                <w:szCs w:val="22"/>
              </w:rPr>
              <w:t>6</w:t>
            </w:r>
          </w:p>
        </w:tc>
        <w:tc>
          <w:tcPr>
            <w:tcW w:w="2070" w:type="dxa"/>
          </w:tcPr>
          <w:p w14:paraId="17641F68" w14:textId="192E1ECE" w:rsidR="00120A5A" w:rsidRPr="00004EAA" w:rsidRDefault="00120A5A" w:rsidP="000D68B7">
            <w:pPr>
              <w:jc w:val="center"/>
              <w:rPr>
                <w:rFonts w:ascii="Arial" w:hAnsi="Arial" w:cs="Arial"/>
                <w:sz w:val="22"/>
                <w:szCs w:val="22"/>
              </w:rPr>
            </w:pPr>
            <w:r w:rsidRPr="00004EAA">
              <w:rPr>
                <w:rFonts w:ascii="Arial" w:hAnsi="Arial" w:cs="Arial"/>
                <w:sz w:val="22"/>
                <w:szCs w:val="22"/>
              </w:rPr>
              <w:t>1</w:t>
            </w:r>
            <w:r w:rsidR="00B03E02">
              <w:rPr>
                <w:rFonts w:ascii="Arial" w:hAnsi="Arial" w:cs="Arial"/>
                <w:sz w:val="22"/>
                <w:szCs w:val="22"/>
              </w:rPr>
              <w:t>2.1</w:t>
            </w:r>
            <w:r w:rsidRPr="00004EAA">
              <w:rPr>
                <w:rFonts w:ascii="Arial" w:hAnsi="Arial" w:cs="Arial"/>
                <w:sz w:val="22"/>
                <w:szCs w:val="22"/>
              </w:rPr>
              <w:t xml:space="preserve"> (</w:t>
            </w:r>
            <w:r w:rsidR="00B03E02">
              <w:rPr>
                <w:rFonts w:ascii="Arial" w:hAnsi="Arial" w:cs="Arial"/>
                <w:sz w:val="22"/>
                <w:szCs w:val="22"/>
              </w:rPr>
              <w:t>6.8</w:t>
            </w:r>
            <w:r w:rsidRPr="00004EAA">
              <w:rPr>
                <w:rFonts w:ascii="Arial" w:hAnsi="Arial" w:cs="Arial"/>
                <w:sz w:val="22"/>
                <w:szCs w:val="22"/>
              </w:rPr>
              <w:t>, 1</w:t>
            </w:r>
            <w:r w:rsidR="00B03E02">
              <w:rPr>
                <w:rFonts w:ascii="Arial" w:hAnsi="Arial" w:cs="Arial"/>
                <w:sz w:val="22"/>
                <w:szCs w:val="22"/>
              </w:rPr>
              <w:t>7.5</w:t>
            </w:r>
            <w:r w:rsidRPr="00004EAA">
              <w:rPr>
                <w:rFonts w:ascii="Arial" w:hAnsi="Arial" w:cs="Arial"/>
                <w:sz w:val="22"/>
                <w:szCs w:val="22"/>
              </w:rPr>
              <w:t>)</w:t>
            </w:r>
          </w:p>
        </w:tc>
        <w:tc>
          <w:tcPr>
            <w:tcW w:w="1080" w:type="dxa"/>
          </w:tcPr>
          <w:p w14:paraId="77159A1E" w14:textId="77777777" w:rsidR="00120A5A" w:rsidRPr="00004EAA" w:rsidRDefault="00120A5A" w:rsidP="000D68B7">
            <w:pPr>
              <w:jc w:val="center"/>
              <w:rPr>
                <w:rFonts w:ascii="Arial" w:hAnsi="Arial" w:cs="Arial"/>
                <w:sz w:val="22"/>
                <w:szCs w:val="22"/>
              </w:rPr>
            </w:pPr>
          </w:p>
        </w:tc>
        <w:tc>
          <w:tcPr>
            <w:tcW w:w="2160" w:type="dxa"/>
          </w:tcPr>
          <w:p w14:paraId="12C659BA" w14:textId="07B346D3" w:rsidR="00120A5A" w:rsidRPr="00004EAA" w:rsidRDefault="00120A5A" w:rsidP="000D68B7">
            <w:pPr>
              <w:jc w:val="center"/>
              <w:rPr>
                <w:rFonts w:ascii="Arial" w:hAnsi="Arial" w:cs="Arial"/>
                <w:sz w:val="22"/>
                <w:szCs w:val="22"/>
              </w:rPr>
            </w:pPr>
            <w:r w:rsidRPr="00004EAA">
              <w:rPr>
                <w:rFonts w:ascii="Arial" w:hAnsi="Arial" w:cs="Arial"/>
                <w:sz w:val="22"/>
                <w:szCs w:val="22"/>
              </w:rPr>
              <w:t>8.</w:t>
            </w:r>
            <w:r w:rsidR="008F18CB">
              <w:rPr>
                <w:rFonts w:ascii="Arial" w:hAnsi="Arial" w:cs="Arial"/>
                <w:sz w:val="22"/>
                <w:szCs w:val="22"/>
              </w:rPr>
              <w:t>8</w:t>
            </w:r>
            <w:r w:rsidRPr="00004EAA">
              <w:rPr>
                <w:rFonts w:ascii="Arial" w:hAnsi="Arial" w:cs="Arial"/>
                <w:sz w:val="22"/>
                <w:szCs w:val="22"/>
              </w:rPr>
              <w:t xml:space="preserve"> (</w:t>
            </w:r>
            <w:r w:rsidR="008F18CB">
              <w:rPr>
                <w:rFonts w:ascii="Arial" w:hAnsi="Arial" w:cs="Arial"/>
                <w:sz w:val="22"/>
                <w:szCs w:val="22"/>
              </w:rPr>
              <w:t>4.3</w:t>
            </w:r>
            <w:r w:rsidRPr="00004EAA">
              <w:rPr>
                <w:rFonts w:ascii="Arial" w:hAnsi="Arial" w:cs="Arial"/>
                <w:sz w:val="22"/>
                <w:szCs w:val="22"/>
              </w:rPr>
              <w:t>, 1</w:t>
            </w:r>
            <w:r w:rsidR="008F18CB">
              <w:rPr>
                <w:rFonts w:ascii="Arial" w:hAnsi="Arial" w:cs="Arial"/>
                <w:sz w:val="22"/>
                <w:szCs w:val="22"/>
              </w:rPr>
              <w:t>3.5</w:t>
            </w:r>
            <w:r w:rsidRPr="00004EAA">
              <w:rPr>
                <w:rFonts w:ascii="Arial" w:hAnsi="Arial" w:cs="Arial"/>
                <w:sz w:val="22"/>
                <w:szCs w:val="22"/>
              </w:rPr>
              <w:t>)</w:t>
            </w:r>
          </w:p>
        </w:tc>
        <w:tc>
          <w:tcPr>
            <w:tcW w:w="1080" w:type="dxa"/>
          </w:tcPr>
          <w:p w14:paraId="5E6CEC8A" w14:textId="77777777" w:rsidR="00120A5A" w:rsidRPr="00004EAA" w:rsidRDefault="00120A5A" w:rsidP="000D68B7">
            <w:pPr>
              <w:jc w:val="center"/>
              <w:rPr>
                <w:rFonts w:ascii="Arial" w:hAnsi="Arial" w:cs="Arial"/>
                <w:sz w:val="22"/>
                <w:szCs w:val="22"/>
              </w:rPr>
            </w:pPr>
          </w:p>
        </w:tc>
        <w:tc>
          <w:tcPr>
            <w:tcW w:w="2160" w:type="dxa"/>
          </w:tcPr>
          <w:p w14:paraId="13BB5E46" w14:textId="73DB165D" w:rsidR="00120A5A" w:rsidRPr="00004EAA" w:rsidRDefault="00EA50C9" w:rsidP="000D68B7">
            <w:pPr>
              <w:jc w:val="center"/>
              <w:rPr>
                <w:rFonts w:ascii="Arial" w:hAnsi="Arial" w:cs="Arial"/>
                <w:sz w:val="22"/>
                <w:szCs w:val="22"/>
              </w:rPr>
            </w:pPr>
            <w:r>
              <w:rPr>
                <w:rFonts w:ascii="Arial" w:hAnsi="Arial" w:cs="Arial"/>
                <w:sz w:val="22"/>
                <w:szCs w:val="22"/>
              </w:rPr>
              <w:t>7.6</w:t>
            </w:r>
            <w:r w:rsidR="00120A5A" w:rsidRPr="00004EAA">
              <w:rPr>
                <w:rFonts w:ascii="Arial" w:hAnsi="Arial" w:cs="Arial"/>
                <w:sz w:val="22"/>
                <w:szCs w:val="22"/>
              </w:rPr>
              <w:t xml:space="preserve"> (</w:t>
            </w:r>
            <w:r>
              <w:rPr>
                <w:rFonts w:ascii="Arial" w:hAnsi="Arial" w:cs="Arial"/>
                <w:sz w:val="22"/>
                <w:szCs w:val="22"/>
              </w:rPr>
              <w:t>2.9</w:t>
            </w:r>
            <w:r w:rsidR="00120A5A" w:rsidRPr="00004EAA">
              <w:rPr>
                <w:rFonts w:ascii="Arial" w:hAnsi="Arial" w:cs="Arial"/>
                <w:sz w:val="22"/>
                <w:szCs w:val="22"/>
              </w:rPr>
              <w:t>, 1</w:t>
            </w:r>
            <w:r>
              <w:rPr>
                <w:rFonts w:ascii="Arial" w:hAnsi="Arial" w:cs="Arial"/>
                <w:sz w:val="22"/>
                <w:szCs w:val="22"/>
              </w:rPr>
              <w:t>2.5</w:t>
            </w:r>
            <w:r w:rsidR="00120A5A" w:rsidRPr="00004EAA">
              <w:rPr>
                <w:rFonts w:ascii="Arial" w:hAnsi="Arial" w:cs="Arial"/>
                <w:sz w:val="22"/>
                <w:szCs w:val="22"/>
              </w:rPr>
              <w:t>)</w:t>
            </w:r>
          </w:p>
        </w:tc>
        <w:tc>
          <w:tcPr>
            <w:tcW w:w="1080" w:type="dxa"/>
          </w:tcPr>
          <w:p w14:paraId="161C6BBD" w14:textId="77777777" w:rsidR="00120A5A" w:rsidRPr="00004EAA" w:rsidRDefault="00120A5A" w:rsidP="000D68B7">
            <w:pPr>
              <w:jc w:val="center"/>
              <w:rPr>
                <w:rFonts w:ascii="Arial" w:hAnsi="Arial" w:cs="Arial"/>
                <w:sz w:val="22"/>
                <w:szCs w:val="22"/>
              </w:rPr>
            </w:pPr>
          </w:p>
        </w:tc>
      </w:tr>
      <w:tr w:rsidR="000B208F" w:rsidRPr="00004EAA" w14:paraId="14257D05" w14:textId="77777777" w:rsidTr="000140CD">
        <w:tc>
          <w:tcPr>
            <w:tcW w:w="2358" w:type="dxa"/>
          </w:tcPr>
          <w:p w14:paraId="3DCD0EA3" w14:textId="77777777" w:rsidR="00120A5A" w:rsidRPr="00004EAA" w:rsidRDefault="00120A5A" w:rsidP="000D68B7">
            <w:pPr>
              <w:rPr>
                <w:rFonts w:ascii="Arial" w:hAnsi="Arial" w:cs="Arial"/>
                <w:sz w:val="22"/>
                <w:szCs w:val="22"/>
              </w:rPr>
            </w:pPr>
          </w:p>
        </w:tc>
        <w:tc>
          <w:tcPr>
            <w:tcW w:w="900" w:type="dxa"/>
            <w:gridSpan w:val="2"/>
          </w:tcPr>
          <w:p w14:paraId="7EB7467F" w14:textId="77777777" w:rsidR="00120A5A" w:rsidRPr="00004EAA" w:rsidRDefault="00120A5A" w:rsidP="000D68B7">
            <w:pPr>
              <w:jc w:val="center"/>
              <w:rPr>
                <w:rFonts w:ascii="Arial" w:hAnsi="Arial" w:cs="Arial"/>
                <w:sz w:val="22"/>
                <w:szCs w:val="22"/>
              </w:rPr>
            </w:pPr>
          </w:p>
        </w:tc>
        <w:tc>
          <w:tcPr>
            <w:tcW w:w="1260" w:type="dxa"/>
          </w:tcPr>
          <w:p w14:paraId="58187AAF" w14:textId="77777777" w:rsidR="00120A5A" w:rsidRPr="00004EAA" w:rsidRDefault="00120A5A" w:rsidP="000D68B7">
            <w:pPr>
              <w:jc w:val="center"/>
              <w:rPr>
                <w:rFonts w:ascii="Arial" w:hAnsi="Arial" w:cs="Arial"/>
                <w:sz w:val="22"/>
                <w:szCs w:val="22"/>
              </w:rPr>
            </w:pPr>
          </w:p>
        </w:tc>
        <w:tc>
          <w:tcPr>
            <w:tcW w:w="2070" w:type="dxa"/>
          </w:tcPr>
          <w:p w14:paraId="3E2771DA" w14:textId="77777777" w:rsidR="00120A5A" w:rsidRPr="00004EAA" w:rsidRDefault="00120A5A" w:rsidP="000D68B7">
            <w:pPr>
              <w:jc w:val="center"/>
              <w:rPr>
                <w:rFonts w:ascii="Arial" w:hAnsi="Arial" w:cs="Arial"/>
                <w:sz w:val="22"/>
                <w:szCs w:val="22"/>
              </w:rPr>
            </w:pPr>
          </w:p>
        </w:tc>
        <w:tc>
          <w:tcPr>
            <w:tcW w:w="1080" w:type="dxa"/>
          </w:tcPr>
          <w:p w14:paraId="0A478FB7" w14:textId="77777777" w:rsidR="00120A5A" w:rsidRPr="00004EAA" w:rsidRDefault="00120A5A" w:rsidP="000D68B7">
            <w:pPr>
              <w:jc w:val="center"/>
              <w:rPr>
                <w:rFonts w:ascii="Arial" w:hAnsi="Arial" w:cs="Arial"/>
                <w:sz w:val="22"/>
                <w:szCs w:val="22"/>
              </w:rPr>
            </w:pPr>
          </w:p>
        </w:tc>
        <w:tc>
          <w:tcPr>
            <w:tcW w:w="2160" w:type="dxa"/>
          </w:tcPr>
          <w:p w14:paraId="766118F3" w14:textId="77777777" w:rsidR="00120A5A" w:rsidRPr="00004EAA" w:rsidRDefault="00120A5A" w:rsidP="000D68B7">
            <w:pPr>
              <w:jc w:val="center"/>
              <w:rPr>
                <w:rFonts w:ascii="Arial" w:hAnsi="Arial" w:cs="Arial"/>
                <w:sz w:val="22"/>
                <w:szCs w:val="22"/>
              </w:rPr>
            </w:pPr>
          </w:p>
        </w:tc>
        <w:tc>
          <w:tcPr>
            <w:tcW w:w="1080" w:type="dxa"/>
          </w:tcPr>
          <w:p w14:paraId="06070855" w14:textId="77777777" w:rsidR="00120A5A" w:rsidRPr="00004EAA" w:rsidRDefault="00120A5A" w:rsidP="000D68B7">
            <w:pPr>
              <w:jc w:val="center"/>
              <w:rPr>
                <w:rFonts w:ascii="Arial" w:hAnsi="Arial" w:cs="Arial"/>
                <w:sz w:val="22"/>
                <w:szCs w:val="22"/>
              </w:rPr>
            </w:pPr>
          </w:p>
        </w:tc>
        <w:tc>
          <w:tcPr>
            <w:tcW w:w="2160" w:type="dxa"/>
          </w:tcPr>
          <w:p w14:paraId="56D767A4" w14:textId="77777777" w:rsidR="00120A5A" w:rsidRPr="00004EAA" w:rsidRDefault="00120A5A" w:rsidP="000D68B7">
            <w:pPr>
              <w:jc w:val="center"/>
              <w:rPr>
                <w:rFonts w:ascii="Arial" w:hAnsi="Arial" w:cs="Arial"/>
                <w:sz w:val="22"/>
                <w:szCs w:val="22"/>
              </w:rPr>
            </w:pPr>
          </w:p>
        </w:tc>
        <w:tc>
          <w:tcPr>
            <w:tcW w:w="1080" w:type="dxa"/>
          </w:tcPr>
          <w:p w14:paraId="20AFD25A" w14:textId="77777777" w:rsidR="00120A5A" w:rsidRPr="00004EAA" w:rsidRDefault="00120A5A" w:rsidP="000D68B7">
            <w:pPr>
              <w:jc w:val="center"/>
              <w:rPr>
                <w:rFonts w:ascii="Arial" w:hAnsi="Arial" w:cs="Arial"/>
                <w:sz w:val="22"/>
                <w:szCs w:val="22"/>
              </w:rPr>
            </w:pPr>
          </w:p>
        </w:tc>
      </w:tr>
      <w:tr w:rsidR="000B208F" w:rsidRPr="00004EAA" w14:paraId="4DC90E1D" w14:textId="77777777" w:rsidTr="000140CD">
        <w:tc>
          <w:tcPr>
            <w:tcW w:w="2358" w:type="dxa"/>
          </w:tcPr>
          <w:p w14:paraId="7D39F6BD" w14:textId="5CBA8432" w:rsidR="00120A5A" w:rsidRPr="00004EAA" w:rsidRDefault="00120A5A" w:rsidP="000D68B7">
            <w:pPr>
              <w:rPr>
                <w:rFonts w:ascii="Arial" w:hAnsi="Arial" w:cs="Arial"/>
                <w:sz w:val="22"/>
                <w:szCs w:val="22"/>
              </w:rPr>
            </w:pPr>
            <w:r w:rsidRPr="00004EAA">
              <w:rPr>
                <w:rFonts w:ascii="Arial" w:hAnsi="Arial" w:cs="Arial"/>
                <w:sz w:val="22"/>
                <w:szCs w:val="22"/>
              </w:rPr>
              <w:t xml:space="preserve">  Activity level</w:t>
            </w:r>
            <w:r>
              <w:rPr>
                <w:rFonts w:ascii="Arial" w:hAnsi="Arial" w:cs="Arial"/>
                <w:sz w:val="22"/>
                <w:szCs w:val="22"/>
                <w:vertAlign w:val="superscript"/>
              </w:rPr>
              <w:t>5</w:t>
            </w:r>
          </w:p>
        </w:tc>
        <w:tc>
          <w:tcPr>
            <w:tcW w:w="900" w:type="dxa"/>
            <w:gridSpan w:val="2"/>
          </w:tcPr>
          <w:p w14:paraId="33BBAD44" w14:textId="77777777" w:rsidR="00120A5A" w:rsidRPr="00004EAA" w:rsidRDefault="00120A5A" w:rsidP="000D68B7">
            <w:pPr>
              <w:jc w:val="center"/>
              <w:rPr>
                <w:rFonts w:ascii="Arial" w:hAnsi="Arial" w:cs="Arial"/>
                <w:sz w:val="22"/>
                <w:szCs w:val="22"/>
              </w:rPr>
            </w:pPr>
          </w:p>
        </w:tc>
        <w:tc>
          <w:tcPr>
            <w:tcW w:w="1260" w:type="dxa"/>
          </w:tcPr>
          <w:p w14:paraId="41F2E63D" w14:textId="77777777" w:rsidR="00120A5A" w:rsidRPr="00004EAA" w:rsidRDefault="00120A5A" w:rsidP="000D68B7">
            <w:pPr>
              <w:jc w:val="center"/>
              <w:rPr>
                <w:rFonts w:ascii="Arial" w:hAnsi="Arial" w:cs="Arial"/>
                <w:sz w:val="22"/>
                <w:szCs w:val="22"/>
              </w:rPr>
            </w:pPr>
          </w:p>
        </w:tc>
        <w:tc>
          <w:tcPr>
            <w:tcW w:w="2070" w:type="dxa"/>
          </w:tcPr>
          <w:p w14:paraId="1E779884" w14:textId="77777777" w:rsidR="00120A5A" w:rsidRPr="00004EAA" w:rsidRDefault="00120A5A" w:rsidP="000D68B7">
            <w:pPr>
              <w:jc w:val="center"/>
              <w:rPr>
                <w:rFonts w:ascii="Arial" w:hAnsi="Arial" w:cs="Arial"/>
                <w:sz w:val="22"/>
                <w:szCs w:val="22"/>
              </w:rPr>
            </w:pPr>
          </w:p>
        </w:tc>
        <w:tc>
          <w:tcPr>
            <w:tcW w:w="1080" w:type="dxa"/>
          </w:tcPr>
          <w:p w14:paraId="6D22B812"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&lt;0.0001</w:t>
            </w:r>
          </w:p>
        </w:tc>
        <w:tc>
          <w:tcPr>
            <w:tcW w:w="2160" w:type="dxa"/>
          </w:tcPr>
          <w:p w14:paraId="67FC8C9D" w14:textId="77777777" w:rsidR="00120A5A" w:rsidRPr="00004EAA" w:rsidRDefault="00120A5A" w:rsidP="000D68B7">
            <w:pPr>
              <w:jc w:val="center"/>
              <w:rPr>
                <w:rFonts w:ascii="Arial" w:hAnsi="Arial" w:cs="Arial"/>
                <w:sz w:val="22"/>
                <w:szCs w:val="22"/>
              </w:rPr>
            </w:pPr>
          </w:p>
        </w:tc>
        <w:tc>
          <w:tcPr>
            <w:tcW w:w="1080" w:type="dxa"/>
          </w:tcPr>
          <w:p w14:paraId="5EAB4976"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&lt;0.0001</w:t>
            </w:r>
          </w:p>
        </w:tc>
        <w:tc>
          <w:tcPr>
            <w:tcW w:w="2160" w:type="dxa"/>
          </w:tcPr>
          <w:p w14:paraId="6C2E1951" w14:textId="77777777" w:rsidR="00120A5A" w:rsidRPr="00004EAA" w:rsidRDefault="00120A5A" w:rsidP="000D68B7">
            <w:pPr>
              <w:jc w:val="center"/>
              <w:rPr>
                <w:rFonts w:ascii="Arial" w:hAnsi="Arial" w:cs="Arial"/>
                <w:sz w:val="22"/>
                <w:szCs w:val="22"/>
              </w:rPr>
            </w:pPr>
          </w:p>
        </w:tc>
        <w:tc>
          <w:tcPr>
            <w:tcW w:w="1080" w:type="dxa"/>
          </w:tcPr>
          <w:p w14:paraId="3F8E3661"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&lt;0.0001</w:t>
            </w:r>
          </w:p>
        </w:tc>
      </w:tr>
      <w:tr w:rsidR="000B208F" w:rsidRPr="00004EAA" w14:paraId="21E4D6A1" w14:textId="77777777" w:rsidTr="000140CD">
        <w:tc>
          <w:tcPr>
            <w:tcW w:w="2358" w:type="dxa"/>
          </w:tcPr>
          <w:p w14:paraId="352F5770" w14:textId="4B9B8963" w:rsidR="00120A5A" w:rsidRPr="00004EAA" w:rsidRDefault="00120A5A" w:rsidP="000D68B7">
            <w:pPr>
              <w:rPr>
                <w:rFonts w:ascii="Arial" w:hAnsi="Arial" w:cs="Arial"/>
                <w:sz w:val="22"/>
                <w:szCs w:val="22"/>
              </w:rPr>
            </w:pPr>
            <w:r w:rsidRPr="00004EAA">
              <w:rPr>
                <w:rFonts w:ascii="Arial" w:hAnsi="Arial" w:cs="Arial"/>
                <w:sz w:val="22"/>
                <w:szCs w:val="22"/>
              </w:rPr>
              <w:t xml:space="preserve">     Low</w:t>
            </w:r>
          </w:p>
        </w:tc>
        <w:tc>
          <w:tcPr>
            <w:tcW w:w="900" w:type="dxa"/>
            <w:gridSpan w:val="2"/>
          </w:tcPr>
          <w:p w14:paraId="743A228D"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512</w:t>
            </w:r>
          </w:p>
        </w:tc>
        <w:tc>
          <w:tcPr>
            <w:tcW w:w="1260" w:type="dxa"/>
          </w:tcPr>
          <w:p w14:paraId="754C6445" w14:textId="3F36246A" w:rsidR="00120A5A" w:rsidRPr="00004EAA" w:rsidRDefault="00120A5A" w:rsidP="000D68B7">
            <w:pPr>
              <w:jc w:val="center"/>
              <w:rPr>
                <w:rFonts w:ascii="Arial" w:hAnsi="Arial" w:cs="Arial"/>
                <w:sz w:val="22"/>
                <w:szCs w:val="22"/>
              </w:rPr>
            </w:pPr>
            <w:r w:rsidRPr="00004EAA">
              <w:rPr>
                <w:rFonts w:ascii="Arial" w:hAnsi="Arial" w:cs="Arial"/>
                <w:sz w:val="22"/>
                <w:szCs w:val="22"/>
              </w:rPr>
              <w:t>23.4 ± 8.2</w:t>
            </w:r>
          </w:p>
        </w:tc>
        <w:tc>
          <w:tcPr>
            <w:tcW w:w="2070" w:type="dxa"/>
          </w:tcPr>
          <w:p w14:paraId="0EAF9E62"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025BDE10" w14:textId="77777777" w:rsidR="00120A5A" w:rsidRPr="00004EAA" w:rsidRDefault="00120A5A" w:rsidP="000D68B7">
            <w:pPr>
              <w:jc w:val="center"/>
              <w:rPr>
                <w:rFonts w:ascii="Arial" w:hAnsi="Arial" w:cs="Arial"/>
                <w:sz w:val="22"/>
                <w:szCs w:val="22"/>
              </w:rPr>
            </w:pPr>
          </w:p>
        </w:tc>
        <w:tc>
          <w:tcPr>
            <w:tcW w:w="2160" w:type="dxa"/>
          </w:tcPr>
          <w:p w14:paraId="1962B1BB"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7A4902F6" w14:textId="77777777" w:rsidR="00120A5A" w:rsidRPr="00004EAA" w:rsidRDefault="00120A5A" w:rsidP="000D68B7">
            <w:pPr>
              <w:jc w:val="center"/>
              <w:rPr>
                <w:rFonts w:ascii="Arial" w:hAnsi="Arial" w:cs="Arial"/>
                <w:sz w:val="22"/>
                <w:szCs w:val="22"/>
              </w:rPr>
            </w:pPr>
          </w:p>
        </w:tc>
        <w:tc>
          <w:tcPr>
            <w:tcW w:w="2160" w:type="dxa"/>
          </w:tcPr>
          <w:p w14:paraId="5E0398C4"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4B088BB7" w14:textId="77777777" w:rsidR="00120A5A" w:rsidRPr="00004EAA" w:rsidRDefault="00120A5A" w:rsidP="000D68B7">
            <w:pPr>
              <w:jc w:val="center"/>
              <w:rPr>
                <w:rFonts w:ascii="Arial" w:hAnsi="Arial" w:cs="Arial"/>
                <w:sz w:val="22"/>
                <w:szCs w:val="22"/>
              </w:rPr>
            </w:pPr>
          </w:p>
        </w:tc>
      </w:tr>
      <w:tr w:rsidR="000B208F" w:rsidRPr="00004EAA" w14:paraId="4F3B5C52" w14:textId="77777777" w:rsidTr="000140CD">
        <w:tc>
          <w:tcPr>
            <w:tcW w:w="2358" w:type="dxa"/>
          </w:tcPr>
          <w:p w14:paraId="630AAE96" w14:textId="28F26A51" w:rsidR="00120A5A" w:rsidRPr="00004EAA" w:rsidRDefault="00120A5A" w:rsidP="000D68B7">
            <w:pPr>
              <w:rPr>
                <w:rFonts w:ascii="Arial" w:hAnsi="Arial" w:cs="Arial"/>
                <w:sz w:val="22"/>
                <w:szCs w:val="22"/>
              </w:rPr>
            </w:pPr>
            <w:r w:rsidRPr="00004EAA">
              <w:rPr>
                <w:rFonts w:ascii="Arial" w:hAnsi="Arial" w:cs="Arial"/>
                <w:sz w:val="22"/>
                <w:szCs w:val="22"/>
              </w:rPr>
              <w:t xml:space="preserve">     Moderate</w:t>
            </w:r>
          </w:p>
        </w:tc>
        <w:tc>
          <w:tcPr>
            <w:tcW w:w="900" w:type="dxa"/>
            <w:gridSpan w:val="2"/>
          </w:tcPr>
          <w:p w14:paraId="2BD89100"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698</w:t>
            </w:r>
          </w:p>
        </w:tc>
        <w:tc>
          <w:tcPr>
            <w:tcW w:w="1260" w:type="dxa"/>
          </w:tcPr>
          <w:p w14:paraId="2E3F850B" w14:textId="2D5525D8" w:rsidR="00120A5A" w:rsidRPr="00004EAA" w:rsidRDefault="00120A5A" w:rsidP="000D68B7">
            <w:pPr>
              <w:jc w:val="center"/>
              <w:rPr>
                <w:rFonts w:ascii="Arial" w:hAnsi="Arial" w:cs="Arial"/>
                <w:sz w:val="22"/>
                <w:szCs w:val="22"/>
              </w:rPr>
            </w:pPr>
            <w:r w:rsidRPr="00004EAA">
              <w:rPr>
                <w:rFonts w:ascii="Arial" w:hAnsi="Arial" w:cs="Arial"/>
                <w:sz w:val="22"/>
                <w:szCs w:val="22"/>
              </w:rPr>
              <w:t>24.1 ± 8.2</w:t>
            </w:r>
          </w:p>
        </w:tc>
        <w:tc>
          <w:tcPr>
            <w:tcW w:w="2070" w:type="dxa"/>
          </w:tcPr>
          <w:p w14:paraId="55DFBAE1"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3.3 (-0.6, 7.4)</w:t>
            </w:r>
          </w:p>
        </w:tc>
        <w:tc>
          <w:tcPr>
            <w:tcW w:w="1080" w:type="dxa"/>
          </w:tcPr>
          <w:p w14:paraId="03113950" w14:textId="77777777" w:rsidR="00120A5A" w:rsidRPr="00004EAA" w:rsidRDefault="00120A5A" w:rsidP="000D68B7">
            <w:pPr>
              <w:jc w:val="center"/>
              <w:rPr>
                <w:rFonts w:ascii="Arial" w:hAnsi="Arial" w:cs="Arial"/>
                <w:sz w:val="22"/>
                <w:szCs w:val="22"/>
              </w:rPr>
            </w:pPr>
          </w:p>
        </w:tc>
        <w:tc>
          <w:tcPr>
            <w:tcW w:w="2160" w:type="dxa"/>
          </w:tcPr>
          <w:p w14:paraId="46D050EF" w14:textId="6CD9C93B" w:rsidR="00120A5A" w:rsidRPr="00004EAA" w:rsidRDefault="008F18CB" w:rsidP="000D68B7">
            <w:pPr>
              <w:jc w:val="center"/>
              <w:rPr>
                <w:rFonts w:ascii="Arial" w:hAnsi="Arial" w:cs="Arial"/>
                <w:sz w:val="22"/>
                <w:szCs w:val="22"/>
              </w:rPr>
            </w:pPr>
            <w:r>
              <w:rPr>
                <w:rFonts w:ascii="Arial" w:hAnsi="Arial" w:cs="Arial"/>
                <w:sz w:val="22"/>
                <w:szCs w:val="22"/>
              </w:rPr>
              <w:t>1.0</w:t>
            </w:r>
            <w:r w:rsidR="00120A5A" w:rsidRPr="00004EAA">
              <w:rPr>
                <w:rFonts w:ascii="Arial" w:hAnsi="Arial" w:cs="Arial"/>
                <w:sz w:val="22"/>
                <w:szCs w:val="22"/>
              </w:rPr>
              <w:t xml:space="preserve"> (-2.</w:t>
            </w:r>
            <w:r>
              <w:rPr>
                <w:rFonts w:ascii="Arial" w:hAnsi="Arial" w:cs="Arial"/>
                <w:sz w:val="22"/>
                <w:szCs w:val="22"/>
              </w:rPr>
              <w:t>5</w:t>
            </w:r>
            <w:r w:rsidR="00120A5A" w:rsidRPr="00004EAA">
              <w:rPr>
                <w:rFonts w:ascii="Arial" w:hAnsi="Arial" w:cs="Arial"/>
                <w:sz w:val="22"/>
                <w:szCs w:val="22"/>
              </w:rPr>
              <w:t>, 4.</w:t>
            </w:r>
            <w:r>
              <w:rPr>
                <w:rFonts w:ascii="Arial" w:hAnsi="Arial" w:cs="Arial"/>
                <w:sz w:val="22"/>
                <w:szCs w:val="22"/>
              </w:rPr>
              <w:t>6</w:t>
            </w:r>
            <w:r w:rsidR="00120A5A" w:rsidRPr="00004EAA">
              <w:rPr>
                <w:rFonts w:ascii="Arial" w:hAnsi="Arial" w:cs="Arial"/>
                <w:sz w:val="22"/>
                <w:szCs w:val="22"/>
              </w:rPr>
              <w:t>)</w:t>
            </w:r>
          </w:p>
        </w:tc>
        <w:tc>
          <w:tcPr>
            <w:tcW w:w="1080" w:type="dxa"/>
          </w:tcPr>
          <w:p w14:paraId="40BDB45F" w14:textId="77777777" w:rsidR="00120A5A" w:rsidRPr="00004EAA" w:rsidRDefault="00120A5A" w:rsidP="000D68B7">
            <w:pPr>
              <w:jc w:val="center"/>
              <w:rPr>
                <w:rFonts w:ascii="Arial" w:hAnsi="Arial" w:cs="Arial"/>
                <w:sz w:val="22"/>
                <w:szCs w:val="22"/>
              </w:rPr>
            </w:pPr>
          </w:p>
        </w:tc>
        <w:tc>
          <w:tcPr>
            <w:tcW w:w="2160" w:type="dxa"/>
          </w:tcPr>
          <w:p w14:paraId="48BD7F4C" w14:textId="1E96B9FD" w:rsidR="00120A5A" w:rsidRPr="00004EAA" w:rsidRDefault="00120A5A" w:rsidP="000D68B7">
            <w:pPr>
              <w:jc w:val="center"/>
              <w:rPr>
                <w:rFonts w:ascii="Arial" w:hAnsi="Arial" w:cs="Arial"/>
                <w:sz w:val="22"/>
                <w:szCs w:val="22"/>
              </w:rPr>
            </w:pPr>
            <w:r w:rsidRPr="00004EAA">
              <w:rPr>
                <w:rFonts w:ascii="Arial" w:hAnsi="Arial" w:cs="Arial"/>
                <w:sz w:val="22"/>
                <w:szCs w:val="22"/>
              </w:rPr>
              <w:t>2.</w:t>
            </w:r>
            <w:r w:rsidR="00EA50C9">
              <w:rPr>
                <w:rFonts w:ascii="Arial" w:hAnsi="Arial" w:cs="Arial"/>
                <w:sz w:val="22"/>
                <w:szCs w:val="22"/>
              </w:rPr>
              <w:t>1</w:t>
            </w:r>
            <w:r w:rsidRPr="00004EAA">
              <w:rPr>
                <w:rFonts w:ascii="Arial" w:hAnsi="Arial" w:cs="Arial"/>
                <w:sz w:val="22"/>
                <w:szCs w:val="22"/>
              </w:rPr>
              <w:t xml:space="preserve"> (-1.</w:t>
            </w:r>
            <w:r w:rsidR="00EA50C9">
              <w:rPr>
                <w:rFonts w:ascii="Arial" w:hAnsi="Arial" w:cs="Arial"/>
                <w:sz w:val="22"/>
                <w:szCs w:val="22"/>
              </w:rPr>
              <w:t>6</w:t>
            </w:r>
            <w:r w:rsidRPr="00004EAA">
              <w:rPr>
                <w:rFonts w:ascii="Arial" w:hAnsi="Arial" w:cs="Arial"/>
                <w:sz w:val="22"/>
                <w:szCs w:val="22"/>
              </w:rPr>
              <w:t>, 5.</w:t>
            </w:r>
            <w:r w:rsidR="00EA50C9">
              <w:rPr>
                <w:rFonts w:ascii="Arial" w:hAnsi="Arial" w:cs="Arial"/>
                <w:sz w:val="22"/>
                <w:szCs w:val="22"/>
              </w:rPr>
              <w:t>9</w:t>
            </w:r>
            <w:r w:rsidRPr="00004EAA">
              <w:rPr>
                <w:rFonts w:ascii="Arial" w:hAnsi="Arial" w:cs="Arial"/>
                <w:sz w:val="22"/>
                <w:szCs w:val="22"/>
              </w:rPr>
              <w:t>)</w:t>
            </w:r>
          </w:p>
        </w:tc>
        <w:tc>
          <w:tcPr>
            <w:tcW w:w="1080" w:type="dxa"/>
          </w:tcPr>
          <w:p w14:paraId="28C957D5" w14:textId="77777777" w:rsidR="00120A5A" w:rsidRPr="00004EAA" w:rsidRDefault="00120A5A" w:rsidP="000D68B7">
            <w:pPr>
              <w:jc w:val="center"/>
              <w:rPr>
                <w:rFonts w:ascii="Arial" w:hAnsi="Arial" w:cs="Arial"/>
                <w:sz w:val="22"/>
                <w:szCs w:val="22"/>
              </w:rPr>
            </w:pPr>
          </w:p>
        </w:tc>
      </w:tr>
      <w:tr w:rsidR="000B208F" w:rsidRPr="00004EAA" w14:paraId="6B24E0FC" w14:textId="77777777" w:rsidTr="000140CD">
        <w:tc>
          <w:tcPr>
            <w:tcW w:w="2358" w:type="dxa"/>
          </w:tcPr>
          <w:p w14:paraId="33519CBE" w14:textId="76E5669C" w:rsidR="00120A5A" w:rsidRPr="00004EAA" w:rsidRDefault="00120A5A" w:rsidP="000D68B7">
            <w:pPr>
              <w:rPr>
                <w:rFonts w:ascii="Arial" w:hAnsi="Arial" w:cs="Arial"/>
                <w:sz w:val="22"/>
                <w:szCs w:val="22"/>
              </w:rPr>
            </w:pPr>
            <w:r w:rsidRPr="00004EAA">
              <w:rPr>
                <w:rFonts w:ascii="Arial" w:hAnsi="Arial" w:cs="Arial"/>
                <w:sz w:val="22"/>
                <w:szCs w:val="22"/>
              </w:rPr>
              <w:t xml:space="preserve">     High</w:t>
            </w:r>
          </w:p>
        </w:tc>
        <w:tc>
          <w:tcPr>
            <w:tcW w:w="900" w:type="dxa"/>
            <w:gridSpan w:val="2"/>
          </w:tcPr>
          <w:p w14:paraId="5CF6EE87"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958</w:t>
            </w:r>
          </w:p>
        </w:tc>
        <w:tc>
          <w:tcPr>
            <w:tcW w:w="1260" w:type="dxa"/>
          </w:tcPr>
          <w:p w14:paraId="08299227" w14:textId="49913C69" w:rsidR="00120A5A" w:rsidRPr="00004EAA" w:rsidRDefault="00120A5A" w:rsidP="000D68B7">
            <w:pPr>
              <w:jc w:val="center"/>
              <w:rPr>
                <w:rFonts w:ascii="Arial" w:hAnsi="Arial" w:cs="Arial"/>
                <w:sz w:val="22"/>
                <w:szCs w:val="22"/>
              </w:rPr>
            </w:pPr>
            <w:r w:rsidRPr="00004EAA">
              <w:rPr>
                <w:rFonts w:ascii="Arial" w:hAnsi="Arial" w:cs="Arial"/>
                <w:sz w:val="22"/>
                <w:szCs w:val="22"/>
              </w:rPr>
              <w:t>26.1 ± 8.9</w:t>
            </w:r>
          </w:p>
        </w:tc>
        <w:tc>
          <w:tcPr>
            <w:tcW w:w="2070" w:type="dxa"/>
          </w:tcPr>
          <w:p w14:paraId="3DD8A53B"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11.7 (7.8, 15.9)</w:t>
            </w:r>
          </w:p>
        </w:tc>
        <w:tc>
          <w:tcPr>
            <w:tcW w:w="1080" w:type="dxa"/>
          </w:tcPr>
          <w:p w14:paraId="3B4791B7" w14:textId="77777777" w:rsidR="00120A5A" w:rsidRPr="00004EAA" w:rsidRDefault="00120A5A" w:rsidP="000D68B7">
            <w:pPr>
              <w:jc w:val="center"/>
              <w:rPr>
                <w:rFonts w:ascii="Arial" w:hAnsi="Arial" w:cs="Arial"/>
                <w:sz w:val="22"/>
                <w:szCs w:val="22"/>
              </w:rPr>
            </w:pPr>
          </w:p>
        </w:tc>
        <w:tc>
          <w:tcPr>
            <w:tcW w:w="2160" w:type="dxa"/>
          </w:tcPr>
          <w:p w14:paraId="43ADE5AF" w14:textId="3A971460" w:rsidR="00120A5A" w:rsidRPr="00004EAA" w:rsidRDefault="00120A5A" w:rsidP="000D68B7">
            <w:pPr>
              <w:jc w:val="center"/>
              <w:rPr>
                <w:rFonts w:ascii="Arial" w:hAnsi="Arial" w:cs="Arial"/>
                <w:sz w:val="22"/>
                <w:szCs w:val="22"/>
              </w:rPr>
            </w:pPr>
            <w:r w:rsidRPr="00004EAA">
              <w:rPr>
                <w:rFonts w:ascii="Arial" w:hAnsi="Arial" w:cs="Arial"/>
                <w:sz w:val="22"/>
                <w:szCs w:val="22"/>
              </w:rPr>
              <w:t>7.</w:t>
            </w:r>
            <w:r w:rsidR="008F18CB">
              <w:rPr>
                <w:rFonts w:ascii="Arial" w:hAnsi="Arial" w:cs="Arial"/>
                <w:sz w:val="22"/>
                <w:szCs w:val="22"/>
              </w:rPr>
              <w:t>3</w:t>
            </w:r>
            <w:r w:rsidRPr="00004EAA">
              <w:rPr>
                <w:rFonts w:ascii="Arial" w:hAnsi="Arial" w:cs="Arial"/>
                <w:sz w:val="22"/>
                <w:szCs w:val="22"/>
              </w:rPr>
              <w:t xml:space="preserve"> (3.7, 10.</w:t>
            </w:r>
            <w:r w:rsidR="008F18CB">
              <w:rPr>
                <w:rFonts w:ascii="Arial" w:hAnsi="Arial" w:cs="Arial"/>
                <w:sz w:val="22"/>
                <w:szCs w:val="22"/>
              </w:rPr>
              <w:t>9</w:t>
            </w:r>
            <w:r w:rsidRPr="00004EAA">
              <w:rPr>
                <w:rFonts w:ascii="Arial" w:hAnsi="Arial" w:cs="Arial"/>
                <w:sz w:val="22"/>
                <w:szCs w:val="22"/>
              </w:rPr>
              <w:t>)</w:t>
            </w:r>
          </w:p>
        </w:tc>
        <w:tc>
          <w:tcPr>
            <w:tcW w:w="1080" w:type="dxa"/>
          </w:tcPr>
          <w:p w14:paraId="01513A01" w14:textId="77777777" w:rsidR="00120A5A" w:rsidRPr="00004EAA" w:rsidRDefault="00120A5A" w:rsidP="000D68B7">
            <w:pPr>
              <w:jc w:val="center"/>
              <w:rPr>
                <w:rFonts w:ascii="Arial" w:hAnsi="Arial" w:cs="Arial"/>
                <w:sz w:val="22"/>
                <w:szCs w:val="22"/>
              </w:rPr>
            </w:pPr>
          </w:p>
        </w:tc>
        <w:tc>
          <w:tcPr>
            <w:tcW w:w="2160" w:type="dxa"/>
          </w:tcPr>
          <w:p w14:paraId="242ADA28" w14:textId="523ED959" w:rsidR="00120A5A" w:rsidRPr="00004EAA" w:rsidRDefault="00120A5A" w:rsidP="000D68B7">
            <w:pPr>
              <w:jc w:val="center"/>
              <w:rPr>
                <w:rFonts w:ascii="Arial" w:hAnsi="Arial" w:cs="Arial"/>
                <w:sz w:val="22"/>
                <w:szCs w:val="22"/>
              </w:rPr>
            </w:pPr>
            <w:r w:rsidRPr="00004EAA">
              <w:rPr>
                <w:rFonts w:ascii="Arial" w:hAnsi="Arial" w:cs="Arial"/>
                <w:sz w:val="22"/>
                <w:szCs w:val="22"/>
              </w:rPr>
              <w:t>7.</w:t>
            </w:r>
            <w:r w:rsidR="00EA50C9">
              <w:rPr>
                <w:rFonts w:ascii="Arial" w:hAnsi="Arial" w:cs="Arial"/>
                <w:sz w:val="22"/>
                <w:szCs w:val="22"/>
              </w:rPr>
              <w:t>8</w:t>
            </w:r>
            <w:r w:rsidRPr="00004EAA">
              <w:rPr>
                <w:rFonts w:ascii="Arial" w:hAnsi="Arial" w:cs="Arial"/>
                <w:sz w:val="22"/>
                <w:szCs w:val="22"/>
              </w:rPr>
              <w:t xml:space="preserve"> (4.</w:t>
            </w:r>
            <w:r w:rsidR="00EA50C9">
              <w:rPr>
                <w:rFonts w:ascii="Arial" w:hAnsi="Arial" w:cs="Arial"/>
                <w:sz w:val="22"/>
                <w:szCs w:val="22"/>
              </w:rPr>
              <w:t>1</w:t>
            </w:r>
            <w:r w:rsidRPr="00004EAA">
              <w:rPr>
                <w:rFonts w:ascii="Arial" w:hAnsi="Arial" w:cs="Arial"/>
                <w:sz w:val="22"/>
                <w:szCs w:val="22"/>
              </w:rPr>
              <w:t>, 11.</w:t>
            </w:r>
            <w:r w:rsidR="00EA50C9">
              <w:rPr>
                <w:rFonts w:ascii="Arial" w:hAnsi="Arial" w:cs="Arial"/>
                <w:sz w:val="22"/>
                <w:szCs w:val="22"/>
              </w:rPr>
              <w:t>6</w:t>
            </w:r>
            <w:r w:rsidRPr="00004EAA">
              <w:rPr>
                <w:rFonts w:ascii="Arial" w:hAnsi="Arial" w:cs="Arial"/>
                <w:sz w:val="22"/>
                <w:szCs w:val="22"/>
              </w:rPr>
              <w:t>)</w:t>
            </w:r>
          </w:p>
        </w:tc>
        <w:tc>
          <w:tcPr>
            <w:tcW w:w="1080" w:type="dxa"/>
          </w:tcPr>
          <w:p w14:paraId="1B00074D" w14:textId="77777777" w:rsidR="00120A5A" w:rsidRPr="00004EAA" w:rsidRDefault="00120A5A" w:rsidP="000D68B7">
            <w:pPr>
              <w:jc w:val="center"/>
              <w:rPr>
                <w:rFonts w:ascii="Arial" w:hAnsi="Arial" w:cs="Arial"/>
                <w:sz w:val="22"/>
                <w:szCs w:val="22"/>
              </w:rPr>
            </w:pPr>
          </w:p>
        </w:tc>
      </w:tr>
      <w:tr w:rsidR="000B208F" w:rsidRPr="00004EAA" w14:paraId="2F211334" w14:textId="77777777" w:rsidTr="000140CD">
        <w:tc>
          <w:tcPr>
            <w:tcW w:w="2358" w:type="dxa"/>
          </w:tcPr>
          <w:p w14:paraId="00D81B19" w14:textId="77777777" w:rsidR="00120A5A" w:rsidRPr="00004EAA" w:rsidRDefault="00120A5A" w:rsidP="000D68B7">
            <w:pPr>
              <w:jc w:val="center"/>
              <w:rPr>
                <w:rFonts w:ascii="Arial" w:hAnsi="Arial" w:cs="Arial"/>
                <w:sz w:val="22"/>
                <w:szCs w:val="22"/>
                <w:u w:val="single"/>
              </w:rPr>
            </w:pPr>
          </w:p>
        </w:tc>
        <w:tc>
          <w:tcPr>
            <w:tcW w:w="900" w:type="dxa"/>
            <w:gridSpan w:val="2"/>
          </w:tcPr>
          <w:p w14:paraId="7D944D65" w14:textId="77777777" w:rsidR="00120A5A" w:rsidRPr="00004EAA" w:rsidRDefault="00120A5A" w:rsidP="000D68B7">
            <w:pPr>
              <w:jc w:val="center"/>
              <w:rPr>
                <w:rFonts w:ascii="Arial" w:hAnsi="Arial" w:cs="Arial"/>
                <w:sz w:val="22"/>
                <w:szCs w:val="22"/>
              </w:rPr>
            </w:pPr>
          </w:p>
        </w:tc>
        <w:tc>
          <w:tcPr>
            <w:tcW w:w="1260" w:type="dxa"/>
          </w:tcPr>
          <w:p w14:paraId="3D6A0830" w14:textId="77777777" w:rsidR="00120A5A" w:rsidRPr="00004EAA" w:rsidRDefault="00120A5A" w:rsidP="000D68B7">
            <w:pPr>
              <w:jc w:val="center"/>
              <w:rPr>
                <w:rFonts w:ascii="Arial" w:hAnsi="Arial" w:cs="Arial"/>
                <w:sz w:val="22"/>
                <w:szCs w:val="22"/>
              </w:rPr>
            </w:pPr>
          </w:p>
        </w:tc>
        <w:tc>
          <w:tcPr>
            <w:tcW w:w="2070" w:type="dxa"/>
          </w:tcPr>
          <w:p w14:paraId="27C8FF6B" w14:textId="77777777" w:rsidR="00120A5A" w:rsidRPr="00004EAA" w:rsidRDefault="00120A5A" w:rsidP="000D68B7">
            <w:pPr>
              <w:jc w:val="center"/>
              <w:rPr>
                <w:rFonts w:ascii="Arial" w:hAnsi="Arial" w:cs="Arial"/>
                <w:sz w:val="22"/>
                <w:szCs w:val="22"/>
              </w:rPr>
            </w:pPr>
          </w:p>
        </w:tc>
        <w:tc>
          <w:tcPr>
            <w:tcW w:w="1080" w:type="dxa"/>
          </w:tcPr>
          <w:p w14:paraId="64FB6783" w14:textId="77777777" w:rsidR="00120A5A" w:rsidRPr="00004EAA" w:rsidRDefault="00120A5A" w:rsidP="000D68B7">
            <w:pPr>
              <w:jc w:val="center"/>
              <w:rPr>
                <w:rFonts w:ascii="Arial" w:hAnsi="Arial" w:cs="Arial"/>
                <w:sz w:val="22"/>
                <w:szCs w:val="22"/>
              </w:rPr>
            </w:pPr>
          </w:p>
        </w:tc>
        <w:tc>
          <w:tcPr>
            <w:tcW w:w="2160" w:type="dxa"/>
          </w:tcPr>
          <w:p w14:paraId="1BBEFCE9" w14:textId="77777777" w:rsidR="00120A5A" w:rsidRPr="00004EAA" w:rsidRDefault="00120A5A" w:rsidP="000D68B7">
            <w:pPr>
              <w:jc w:val="center"/>
              <w:rPr>
                <w:rFonts w:ascii="Arial" w:hAnsi="Arial" w:cs="Arial"/>
                <w:sz w:val="22"/>
                <w:szCs w:val="22"/>
              </w:rPr>
            </w:pPr>
          </w:p>
        </w:tc>
        <w:tc>
          <w:tcPr>
            <w:tcW w:w="1080" w:type="dxa"/>
          </w:tcPr>
          <w:p w14:paraId="08F934D7" w14:textId="77777777" w:rsidR="00120A5A" w:rsidRPr="00004EAA" w:rsidRDefault="00120A5A" w:rsidP="000D68B7">
            <w:pPr>
              <w:jc w:val="center"/>
              <w:rPr>
                <w:rFonts w:ascii="Arial" w:hAnsi="Arial" w:cs="Arial"/>
                <w:sz w:val="22"/>
                <w:szCs w:val="22"/>
              </w:rPr>
            </w:pPr>
          </w:p>
        </w:tc>
        <w:tc>
          <w:tcPr>
            <w:tcW w:w="2160" w:type="dxa"/>
          </w:tcPr>
          <w:p w14:paraId="5B6CC670" w14:textId="77777777" w:rsidR="00120A5A" w:rsidRPr="00004EAA" w:rsidRDefault="00120A5A" w:rsidP="000D68B7">
            <w:pPr>
              <w:jc w:val="center"/>
              <w:rPr>
                <w:rFonts w:ascii="Arial" w:hAnsi="Arial" w:cs="Arial"/>
                <w:sz w:val="22"/>
                <w:szCs w:val="22"/>
              </w:rPr>
            </w:pPr>
          </w:p>
        </w:tc>
        <w:tc>
          <w:tcPr>
            <w:tcW w:w="1080" w:type="dxa"/>
          </w:tcPr>
          <w:p w14:paraId="7705A893" w14:textId="77777777" w:rsidR="00120A5A" w:rsidRPr="00004EAA" w:rsidRDefault="00120A5A" w:rsidP="000D68B7">
            <w:pPr>
              <w:jc w:val="center"/>
              <w:rPr>
                <w:rFonts w:ascii="Arial" w:hAnsi="Arial" w:cs="Arial"/>
                <w:sz w:val="22"/>
                <w:szCs w:val="22"/>
              </w:rPr>
            </w:pPr>
          </w:p>
        </w:tc>
      </w:tr>
      <w:tr w:rsidR="000B208F" w:rsidRPr="00004EAA" w14:paraId="73A48A03" w14:textId="77777777" w:rsidTr="00123D47">
        <w:tc>
          <w:tcPr>
            <w:tcW w:w="4518" w:type="dxa"/>
            <w:gridSpan w:val="4"/>
          </w:tcPr>
          <w:p w14:paraId="22EA78DA" w14:textId="57EF948E" w:rsidR="00120A5A" w:rsidRPr="00004EAA" w:rsidRDefault="00120A5A" w:rsidP="000D68B7">
            <w:pPr>
              <w:rPr>
                <w:rFonts w:ascii="Arial" w:hAnsi="Arial" w:cs="Arial"/>
                <w:sz w:val="22"/>
                <w:szCs w:val="22"/>
              </w:rPr>
            </w:pPr>
            <w:r w:rsidRPr="00004EAA">
              <w:rPr>
                <w:rFonts w:ascii="Arial" w:hAnsi="Arial" w:cs="Arial"/>
                <w:sz w:val="22"/>
                <w:szCs w:val="22"/>
              </w:rPr>
              <w:t>Nutritional factors</w:t>
            </w:r>
          </w:p>
        </w:tc>
        <w:tc>
          <w:tcPr>
            <w:tcW w:w="2070" w:type="dxa"/>
          </w:tcPr>
          <w:p w14:paraId="182AF733" w14:textId="77777777" w:rsidR="00120A5A" w:rsidRPr="00004EAA" w:rsidRDefault="00120A5A" w:rsidP="000D68B7">
            <w:pPr>
              <w:jc w:val="center"/>
              <w:rPr>
                <w:rFonts w:ascii="Arial" w:hAnsi="Arial" w:cs="Arial"/>
                <w:sz w:val="22"/>
                <w:szCs w:val="22"/>
              </w:rPr>
            </w:pPr>
          </w:p>
        </w:tc>
        <w:tc>
          <w:tcPr>
            <w:tcW w:w="1080" w:type="dxa"/>
          </w:tcPr>
          <w:p w14:paraId="435A1540" w14:textId="77777777" w:rsidR="00120A5A" w:rsidRPr="00004EAA" w:rsidRDefault="00120A5A" w:rsidP="000D68B7">
            <w:pPr>
              <w:jc w:val="center"/>
              <w:rPr>
                <w:rFonts w:ascii="Arial" w:hAnsi="Arial" w:cs="Arial"/>
                <w:sz w:val="22"/>
                <w:szCs w:val="22"/>
              </w:rPr>
            </w:pPr>
          </w:p>
        </w:tc>
        <w:tc>
          <w:tcPr>
            <w:tcW w:w="2160" w:type="dxa"/>
          </w:tcPr>
          <w:p w14:paraId="71EE1B27" w14:textId="77777777" w:rsidR="00120A5A" w:rsidRPr="00004EAA" w:rsidRDefault="00120A5A" w:rsidP="000D68B7">
            <w:pPr>
              <w:jc w:val="center"/>
              <w:rPr>
                <w:rFonts w:ascii="Arial" w:hAnsi="Arial" w:cs="Arial"/>
                <w:sz w:val="22"/>
                <w:szCs w:val="22"/>
              </w:rPr>
            </w:pPr>
          </w:p>
        </w:tc>
        <w:tc>
          <w:tcPr>
            <w:tcW w:w="1080" w:type="dxa"/>
          </w:tcPr>
          <w:p w14:paraId="56949E61" w14:textId="77777777" w:rsidR="00120A5A" w:rsidRPr="00004EAA" w:rsidRDefault="00120A5A" w:rsidP="000D68B7">
            <w:pPr>
              <w:jc w:val="center"/>
              <w:rPr>
                <w:rFonts w:ascii="Arial" w:hAnsi="Arial" w:cs="Arial"/>
                <w:sz w:val="22"/>
                <w:szCs w:val="22"/>
              </w:rPr>
            </w:pPr>
          </w:p>
        </w:tc>
        <w:tc>
          <w:tcPr>
            <w:tcW w:w="2160" w:type="dxa"/>
          </w:tcPr>
          <w:p w14:paraId="1E8CC8C8" w14:textId="77777777" w:rsidR="00120A5A" w:rsidRPr="00004EAA" w:rsidRDefault="00120A5A" w:rsidP="000D68B7">
            <w:pPr>
              <w:jc w:val="center"/>
              <w:rPr>
                <w:rFonts w:ascii="Arial" w:hAnsi="Arial" w:cs="Arial"/>
                <w:sz w:val="22"/>
                <w:szCs w:val="22"/>
              </w:rPr>
            </w:pPr>
          </w:p>
        </w:tc>
        <w:tc>
          <w:tcPr>
            <w:tcW w:w="1080" w:type="dxa"/>
          </w:tcPr>
          <w:p w14:paraId="19FF5675" w14:textId="77777777" w:rsidR="00120A5A" w:rsidRPr="00004EAA" w:rsidRDefault="00120A5A" w:rsidP="000D68B7">
            <w:pPr>
              <w:jc w:val="center"/>
              <w:rPr>
                <w:rFonts w:ascii="Arial" w:hAnsi="Arial" w:cs="Arial"/>
                <w:sz w:val="22"/>
                <w:szCs w:val="22"/>
              </w:rPr>
            </w:pPr>
          </w:p>
        </w:tc>
      </w:tr>
      <w:tr w:rsidR="000B208F" w:rsidRPr="00004EAA" w:rsidDel="009F13D7" w14:paraId="64A0D9F8" w14:textId="77777777" w:rsidTr="000140CD">
        <w:tc>
          <w:tcPr>
            <w:tcW w:w="3258" w:type="dxa"/>
            <w:gridSpan w:val="3"/>
          </w:tcPr>
          <w:p w14:paraId="0A4F882F" w14:textId="795FF9B9" w:rsidR="00120A5A" w:rsidRPr="00004EAA" w:rsidDel="009F13D7" w:rsidRDefault="00120A5A" w:rsidP="000D68B7">
            <w:pPr>
              <w:rPr>
                <w:rFonts w:ascii="Arial" w:hAnsi="Arial" w:cs="Arial"/>
                <w:sz w:val="22"/>
                <w:szCs w:val="22"/>
              </w:rPr>
            </w:pPr>
            <w:r w:rsidRPr="00004EAA">
              <w:rPr>
                <w:rFonts w:ascii="Arial" w:hAnsi="Arial" w:cs="Arial"/>
                <w:sz w:val="22"/>
                <w:szCs w:val="22"/>
              </w:rPr>
              <w:t xml:space="preserve">  Vitamin D intake via supplements</w:t>
            </w:r>
            <w:r>
              <w:rPr>
                <w:rFonts w:ascii="Arial" w:hAnsi="Arial" w:cs="Arial"/>
                <w:sz w:val="22"/>
                <w:szCs w:val="22"/>
              </w:rPr>
              <w:t>, IU/d</w:t>
            </w:r>
          </w:p>
        </w:tc>
        <w:tc>
          <w:tcPr>
            <w:tcW w:w="1260" w:type="dxa"/>
          </w:tcPr>
          <w:p w14:paraId="2828268D" w14:textId="77777777" w:rsidR="00120A5A" w:rsidRPr="00004EAA" w:rsidDel="009F13D7" w:rsidRDefault="00120A5A" w:rsidP="000D68B7">
            <w:pPr>
              <w:rPr>
                <w:rFonts w:ascii="Arial" w:hAnsi="Arial" w:cs="Arial"/>
                <w:sz w:val="22"/>
                <w:szCs w:val="22"/>
              </w:rPr>
            </w:pPr>
          </w:p>
        </w:tc>
        <w:tc>
          <w:tcPr>
            <w:tcW w:w="2070" w:type="dxa"/>
          </w:tcPr>
          <w:p w14:paraId="275BC0E5" w14:textId="77777777" w:rsidR="00120A5A" w:rsidRPr="00004EAA" w:rsidDel="009F13D7" w:rsidRDefault="00120A5A" w:rsidP="000D68B7">
            <w:pPr>
              <w:jc w:val="center"/>
              <w:rPr>
                <w:rFonts w:ascii="Arial" w:hAnsi="Arial" w:cs="Arial"/>
                <w:sz w:val="22"/>
                <w:szCs w:val="22"/>
              </w:rPr>
            </w:pPr>
          </w:p>
        </w:tc>
        <w:tc>
          <w:tcPr>
            <w:tcW w:w="1080" w:type="dxa"/>
          </w:tcPr>
          <w:p w14:paraId="0603EA96" w14:textId="77777777" w:rsidR="00120A5A" w:rsidRPr="00004EAA" w:rsidDel="009F13D7" w:rsidRDefault="00120A5A" w:rsidP="000D68B7">
            <w:pPr>
              <w:jc w:val="center"/>
              <w:rPr>
                <w:rFonts w:ascii="Arial" w:hAnsi="Arial" w:cs="Arial"/>
                <w:sz w:val="22"/>
                <w:szCs w:val="22"/>
              </w:rPr>
            </w:pPr>
            <w:r w:rsidRPr="00004EAA">
              <w:rPr>
                <w:rFonts w:ascii="Arial" w:hAnsi="Arial" w:cs="Arial"/>
                <w:sz w:val="22"/>
                <w:szCs w:val="22"/>
              </w:rPr>
              <w:t>&lt;0.0001</w:t>
            </w:r>
          </w:p>
        </w:tc>
        <w:tc>
          <w:tcPr>
            <w:tcW w:w="2160" w:type="dxa"/>
          </w:tcPr>
          <w:p w14:paraId="5F4B245A" w14:textId="77777777" w:rsidR="00120A5A" w:rsidRPr="00004EAA" w:rsidDel="009F13D7" w:rsidRDefault="00120A5A" w:rsidP="000D68B7">
            <w:pPr>
              <w:jc w:val="center"/>
              <w:rPr>
                <w:rFonts w:ascii="Arial" w:hAnsi="Arial" w:cs="Arial"/>
                <w:sz w:val="22"/>
                <w:szCs w:val="22"/>
              </w:rPr>
            </w:pPr>
          </w:p>
        </w:tc>
        <w:tc>
          <w:tcPr>
            <w:tcW w:w="1080" w:type="dxa"/>
          </w:tcPr>
          <w:p w14:paraId="60BE82CF" w14:textId="77777777" w:rsidR="00120A5A" w:rsidRPr="00004EAA" w:rsidDel="009F13D7" w:rsidRDefault="00120A5A" w:rsidP="000D68B7">
            <w:pPr>
              <w:jc w:val="center"/>
              <w:rPr>
                <w:rFonts w:ascii="Arial" w:hAnsi="Arial" w:cs="Arial"/>
                <w:sz w:val="22"/>
                <w:szCs w:val="22"/>
              </w:rPr>
            </w:pPr>
          </w:p>
        </w:tc>
        <w:tc>
          <w:tcPr>
            <w:tcW w:w="2160" w:type="dxa"/>
          </w:tcPr>
          <w:p w14:paraId="07AD318B" w14:textId="77777777" w:rsidR="00120A5A" w:rsidRPr="00004EAA" w:rsidDel="009F13D7" w:rsidRDefault="00120A5A" w:rsidP="000D68B7">
            <w:pPr>
              <w:jc w:val="center"/>
              <w:rPr>
                <w:rFonts w:ascii="Arial" w:hAnsi="Arial" w:cs="Arial"/>
                <w:sz w:val="22"/>
                <w:szCs w:val="22"/>
              </w:rPr>
            </w:pPr>
          </w:p>
        </w:tc>
        <w:tc>
          <w:tcPr>
            <w:tcW w:w="1080" w:type="dxa"/>
          </w:tcPr>
          <w:p w14:paraId="1A525C05" w14:textId="77777777" w:rsidR="00120A5A" w:rsidRPr="00004EAA" w:rsidDel="009F13D7" w:rsidRDefault="00120A5A" w:rsidP="000D68B7">
            <w:pPr>
              <w:jc w:val="center"/>
              <w:rPr>
                <w:rFonts w:ascii="Arial" w:hAnsi="Arial" w:cs="Arial"/>
                <w:sz w:val="22"/>
                <w:szCs w:val="22"/>
              </w:rPr>
            </w:pPr>
          </w:p>
        </w:tc>
      </w:tr>
      <w:tr w:rsidR="000B208F" w:rsidRPr="00004EAA" w:rsidDel="009F13D7" w14:paraId="28DD622A" w14:textId="77777777" w:rsidTr="000140CD">
        <w:tc>
          <w:tcPr>
            <w:tcW w:w="2448" w:type="dxa"/>
            <w:gridSpan w:val="2"/>
          </w:tcPr>
          <w:p w14:paraId="09D6FB1B" w14:textId="2E389750" w:rsidR="00120A5A" w:rsidRPr="00004EAA" w:rsidDel="009F13D7" w:rsidRDefault="00120A5A" w:rsidP="000D68B7">
            <w:pPr>
              <w:rPr>
                <w:rFonts w:ascii="Arial" w:hAnsi="Arial" w:cs="Arial"/>
                <w:sz w:val="22"/>
                <w:szCs w:val="22"/>
              </w:rPr>
            </w:pPr>
            <w:r w:rsidRPr="00004EAA">
              <w:rPr>
                <w:rFonts w:ascii="Arial" w:hAnsi="Arial" w:cs="Arial"/>
                <w:sz w:val="22"/>
                <w:szCs w:val="22"/>
              </w:rPr>
              <w:t xml:space="preserve">     None</w:t>
            </w:r>
          </w:p>
        </w:tc>
        <w:tc>
          <w:tcPr>
            <w:tcW w:w="810" w:type="dxa"/>
          </w:tcPr>
          <w:p w14:paraId="176BDF87" w14:textId="77777777" w:rsidR="00120A5A" w:rsidRPr="00004EAA" w:rsidDel="009F13D7" w:rsidRDefault="00120A5A" w:rsidP="000D68B7">
            <w:pPr>
              <w:jc w:val="center"/>
              <w:rPr>
                <w:rFonts w:ascii="Arial" w:hAnsi="Arial" w:cs="Arial"/>
                <w:sz w:val="22"/>
                <w:szCs w:val="22"/>
              </w:rPr>
            </w:pPr>
            <w:r w:rsidRPr="00004EAA">
              <w:rPr>
                <w:rFonts w:ascii="Arial" w:hAnsi="Arial" w:cs="Arial"/>
                <w:sz w:val="22"/>
                <w:szCs w:val="22"/>
              </w:rPr>
              <w:t>977</w:t>
            </w:r>
          </w:p>
        </w:tc>
        <w:tc>
          <w:tcPr>
            <w:tcW w:w="1260" w:type="dxa"/>
          </w:tcPr>
          <w:p w14:paraId="206AF1AC" w14:textId="72CA74EF" w:rsidR="00120A5A" w:rsidRPr="00004EAA" w:rsidDel="009F13D7" w:rsidRDefault="00120A5A" w:rsidP="000D68B7">
            <w:pPr>
              <w:jc w:val="center"/>
              <w:rPr>
                <w:rFonts w:ascii="Arial" w:hAnsi="Arial" w:cs="Arial"/>
                <w:sz w:val="22"/>
                <w:szCs w:val="22"/>
              </w:rPr>
            </w:pPr>
            <w:r w:rsidRPr="00004EAA">
              <w:rPr>
                <w:rFonts w:ascii="Arial" w:hAnsi="Arial" w:cs="Arial"/>
                <w:sz w:val="22"/>
                <w:szCs w:val="22"/>
              </w:rPr>
              <w:t>23.3 ± 8.4</w:t>
            </w:r>
          </w:p>
        </w:tc>
        <w:tc>
          <w:tcPr>
            <w:tcW w:w="2070" w:type="dxa"/>
          </w:tcPr>
          <w:p w14:paraId="41C60CBB" w14:textId="77777777" w:rsidR="00120A5A" w:rsidRPr="00004EAA" w:rsidDel="009F13D7" w:rsidRDefault="00120A5A"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65E33314" w14:textId="77777777" w:rsidR="00120A5A" w:rsidRPr="00004EAA" w:rsidDel="009F13D7" w:rsidRDefault="00120A5A" w:rsidP="000D68B7">
            <w:pPr>
              <w:jc w:val="center"/>
              <w:rPr>
                <w:rFonts w:ascii="Arial" w:hAnsi="Arial" w:cs="Arial"/>
                <w:sz w:val="22"/>
                <w:szCs w:val="22"/>
              </w:rPr>
            </w:pPr>
          </w:p>
        </w:tc>
        <w:tc>
          <w:tcPr>
            <w:tcW w:w="2160" w:type="dxa"/>
          </w:tcPr>
          <w:p w14:paraId="582B7B9A" w14:textId="77777777" w:rsidR="00120A5A" w:rsidRPr="00004EAA" w:rsidDel="009F13D7" w:rsidRDefault="00120A5A" w:rsidP="000D68B7">
            <w:pPr>
              <w:jc w:val="center"/>
              <w:rPr>
                <w:rFonts w:ascii="Arial" w:hAnsi="Arial" w:cs="Arial"/>
                <w:sz w:val="22"/>
                <w:szCs w:val="22"/>
              </w:rPr>
            </w:pPr>
          </w:p>
        </w:tc>
        <w:tc>
          <w:tcPr>
            <w:tcW w:w="1080" w:type="dxa"/>
          </w:tcPr>
          <w:p w14:paraId="1731AE05" w14:textId="77777777" w:rsidR="00120A5A" w:rsidRPr="00004EAA" w:rsidDel="009F13D7" w:rsidRDefault="00120A5A" w:rsidP="000D68B7">
            <w:pPr>
              <w:jc w:val="center"/>
              <w:rPr>
                <w:rFonts w:ascii="Arial" w:hAnsi="Arial" w:cs="Arial"/>
                <w:sz w:val="22"/>
                <w:szCs w:val="22"/>
              </w:rPr>
            </w:pPr>
          </w:p>
        </w:tc>
        <w:tc>
          <w:tcPr>
            <w:tcW w:w="2160" w:type="dxa"/>
          </w:tcPr>
          <w:p w14:paraId="67EDBEF2" w14:textId="77777777" w:rsidR="00120A5A" w:rsidRPr="00004EAA" w:rsidDel="009F13D7" w:rsidRDefault="00120A5A" w:rsidP="000D68B7">
            <w:pPr>
              <w:jc w:val="center"/>
              <w:rPr>
                <w:rFonts w:ascii="Arial" w:hAnsi="Arial" w:cs="Arial"/>
                <w:sz w:val="22"/>
                <w:szCs w:val="22"/>
              </w:rPr>
            </w:pPr>
          </w:p>
        </w:tc>
        <w:tc>
          <w:tcPr>
            <w:tcW w:w="1080" w:type="dxa"/>
          </w:tcPr>
          <w:p w14:paraId="26C32E8B" w14:textId="77777777" w:rsidR="00120A5A" w:rsidRPr="00004EAA" w:rsidDel="009F13D7" w:rsidRDefault="00120A5A" w:rsidP="000D68B7">
            <w:pPr>
              <w:jc w:val="center"/>
              <w:rPr>
                <w:rFonts w:ascii="Arial" w:hAnsi="Arial" w:cs="Arial"/>
                <w:sz w:val="22"/>
                <w:szCs w:val="22"/>
              </w:rPr>
            </w:pPr>
          </w:p>
        </w:tc>
      </w:tr>
      <w:tr w:rsidR="000B208F" w:rsidRPr="00004EAA" w:rsidDel="009F13D7" w14:paraId="256901FF" w14:textId="77777777" w:rsidTr="000140CD">
        <w:tc>
          <w:tcPr>
            <w:tcW w:w="2448" w:type="dxa"/>
            <w:gridSpan w:val="2"/>
          </w:tcPr>
          <w:p w14:paraId="500BACAA" w14:textId="5A1AF133" w:rsidR="00120A5A" w:rsidRPr="00004EAA" w:rsidDel="009F13D7" w:rsidRDefault="00120A5A" w:rsidP="000D68B7">
            <w:pPr>
              <w:rPr>
                <w:rFonts w:ascii="Arial" w:hAnsi="Arial" w:cs="Arial"/>
                <w:sz w:val="22"/>
                <w:szCs w:val="22"/>
              </w:rPr>
            </w:pPr>
            <w:r w:rsidRPr="00004EAA">
              <w:rPr>
                <w:rFonts w:ascii="Arial" w:hAnsi="Arial" w:cs="Arial"/>
                <w:sz w:val="22"/>
                <w:szCs w:val="22"/>
              </w:rPr>
              <w:t xml:space="preserve">     1-399 </w:t>
            </w:r>
          </w:p>
        </w:tc>
        <w:tc>
          <w:tcPr>
            <w:tcW w:w="810" w:type="dxa"/>
          </w:tcPr>
          <w:p w14:paraId="6AEBD391" w14:textId="77777777" w:rsidR="00120A5A" w:rsidRPr="00004EAA" w:rsidDel="009F13D7" w:rsidRDefault="00120A5A" w:rsidP="000D68B7">
            <w:pPr>
              <w:jc w:val="center"/>
              <w:rPr>
                <w:rFonts w:ascii="Arial" w:hAnsi="Arial" w:cs="Arial"/>
                <w:sz w:val="22"/>
                <w:szCs w:val="22"/>
              </w:rPr>
            </w:pPr>
            <w:r w:rsidRPr="00004EAA">
              <w:rPr>
                <w:rFonts w:ascii="Arial" w:hAnsi="Arial" w:cs="Arial"/>
                <w:sz w:val="22"/>
                <w:szCs w:val="22"/>
              </w:rPr>
              <w:t>48</w:t>
            </w:r>
          </w:p>
        </w:tc>
        <w:tc>
          <w:tcPr>
            <w:tcW w:w="1260" w:type="dxa"/>
          </w:tcPr>
          <w:p w14:paraId="74204B66" w14:textId="5B107143" w:rsidR="00120A5A" w:rsidRPr="00004EAA" w:rsidDel="009F13D7" w:rsidRDefault="00120A5A" w:rsidP="000D68B7">
            <w:pPr>
              <w:jc w:val="center"/>
              <w:rPr>
                <w:rFonts w:ascii="Arial" w:hAnsi="Arial" w:cs="Arial"/>
                <w:sz w:val="22"/>
                <w:szCs w:val="22"/>
              </w:rPr>
            </w:pPr>
            <w:r w:rsidRPr="00004EAA">
              <w:rPr>
                <w:rFonts w:ascii="Arial" w:hAnsi="Arial" w:cs="Arial"/>
                <w:sz w:val="22"/>
                <w:szCs w:val="22"/>
              </w:rPr>
              <w:t>27.2 ± 7.9</w:t>
            </w:r>
          </w:p>
        </w:tc>
        <w:tc>
          <w:tcPr>
            <w:tcW w:w="2070" w:type="dxa"/>
          </w:tcPr>
          <w:p w14:paraId="15F96D49" w14:textId="77777777" w:rsidR="00120A5A" w:rsidRPr="00004EAA" w:rsidDel="009F13D7" w:rsidRDefault="00120A5A" w:rsidP="000D68B7">
            <w:pPr>
              <w:jc w:val="center"/>
              <w:rPr>
                <w:rFonts w:ascii="Arial" w:hAnsi="Arial" w:cs="Arial"/>
                <w:sz w:val="22"/>
                <w:szCs w:val="22"/>
              </w:rPr>
            </w:pPr>
            <w:r w:rsidRPr="00004EAA">
              <w:rPr>
                <w:rFonts w:ascii="Arial" w:hAnsi="Arial" w:cs="Arial"/>
                <w:sz w:val="22"/>
                <w:szCs w:val="22"/>
              </w:rPr>
              <w:t>19.2 (8.1, 31.4)</w:t>
            </w:r>
          </w:p>
        </w:tc>
        <w:tc>
          <w:tcPr>
            <w:tcW w:w="1080" w:type="dxa"/>
          </w:tcPr>
          <w:p w14:paraId="1CE24C48" w14:textId="77777777" w:rsidR="00120A5A" w:rsidRPr="00004EAA" w:rsidDel="009F13D7" w:rsidRDefault="00120A5A" w:rsidP="000D68B7">
            <w:pPr>
              <w:jc w:val="center"/>
              <w:rPr>
                <w:rFonts w:ascii="Arial" w:hAnsi="Arial" w:cs="Arial"/>
                <w:sz w:val="22"/>
                <w:szCs w:val="22"/>
              </w:rPr>
            </w:pPr>
          </w:p>
        </w:tc>
        <w:tc>
          <w:tcPr>
            <w:tcW w:w="2160" w:type="dxa"/>
          </w:tcPr>
          <w:p w14:paraId="309539ED" w14:textId="77777777" w:rsidR="00120A5A" w:rsidRPr="00004EAA" w:rsidDel="009F13D7" w:rsidRDefault="00120A5A" w:rsidP="000D68B7">
            <w:pPr>
              <w:jc w:val="center"/>
              <w:rPr>
                <w:rFonts w:ascii="Arial" w:hAnsi="Arial" w:cs="Arial"/>
                <w:sz w:val="22"/>
                <w:szCs w:val="22"/>
              </w:rPr>
            </w:pPr>
          </w:p>
        </w:tc>
        <w:tc>
          <w:tcPr>
            <w:tcW w:w="1080" w:type="dxa"/>
          </w:tcPr>
          <w:p w14:paraId="67DC15C8" w14:textId="77777777" w:rsidR="00120A5A" w:rsidRPr="00004EAA" w:rsidDel="009F13D7" w:rsidRDefault="00120A5A" w:rsidP="000D68B7">
            <w:pPr>
              <w:jc w:val="center"/>
              <w:rPr>
                <w:rFonts w:ascii="Arial" w:hAnsi="Arial" w:cs="Arial"/>
                <w:sz w:val="22"/>
                <w:szCs w:val="22"/>
              </w:rPr>
            </w:pPr>
          </w:p>
        </w:tc>
        <w:tc>
          <w:tcPr>
            <w:tcW w:w="2160" w:type="dxa"/>
          </w:tcPr>
          <w:p w14:paraId="013C8DF3" w14:textId="77777777" w:rsidR="00120A5A" w:rsidRPr="00004EAA" w:rsidDel="009F13D7" w:rsidRDefault="00120A5A" w:rsidP="000D68B7">
            <w:pPr>
              <w:jc w:val="center"/>
              <w:rPr>
                <w:rFonts w:ascii="Arial" w:hAnsi="Arial" w:cs="Arial"/>
                <w:sz w:val="22"/>
                <w:szCs w:val="22"/>
              </w:rPr>
            </w:pPr>
          </w:p>
        </w:tc>
        <w:tc>
          <w:tcPr>
            <w:tcW w:w="1080" w:type="dxa"/>
          </w:tcPr>
          <w:p w14:paraId="0B1E5329" w14:textId="77777777" w:rsidR="00120A5A" w:rsidRPr="00004EAA" w:rsidDel="009F13D7" w:rsidRDefault="00120A5A" w:rsidP="000D68B7">
            <w:pPr>
              <w:jc w:val="center"/>
              <w:rPr>
                <w:rFonts w:ascii="Arial" w:hAnsi="Arial" w:cs="Arial"/>
                <w:sz w:val="22"/>
                <w:szCs w:val="22"/>
              </w:rPr>
            </w:pPr>
          </w:p>
        </w:tc>
      </w:tr>
      <w:tr w:rsidR="000B208F" w:rsidRPr="00004EAA" w:rsidDel="009F13D7" w14:paraId="10DE5FA0" w14:textId="77777777" w:rsidTr="000140CD">
        <w:tc>
          <w:tcPr>
            <w:tcW w:w="2448" w:type="dxa"/>
            <w:gridSpan w:val="2"/>
          </w:tcPr>
          <w:p w14:paraId="487E5829" w14:textId="56A42836" w:rsidR="00120A5A" w:rsidRPr="00004EAA" w:rsidDel="009F13D7" w:rsidRDefault="00120A5A" w:rsidP="000D68B7">
            <w:pPr>
              <w:rPr>
                <w:rFonts w:ascii="Arial" w:hAnsi="Arial" w:cs="Arial"/>
                <w:sz w:val="22"/>
                <w:szCs w:val="22"/>
              </w:rPr>
            </w:pPr>
            <w:r w:rsidRPr="00004EAA">
              <w:rPr>
                <w:rFonts w:ascii="Arial" w:hAnsi="Arial" w:cs="Arial"/>
                <w:sz w:val="22"/>
                <w:szCs w:val="22"/>
              </w:rPr>
              <w:t xml:space="preserve">     </w:t>
            </w:r>
            <w:r w:rsidRPr="00004EAA">
              <w:rPr>
                <w:rFonts w:ascii="Arial" w:eastAsia="MS Gothic" w:hAnsi="Arial" w:cs="Arial"/>
                <w:color w:val="000000"/>
                <w:sz w:val="22"/>
                <w:szCs w:val="22"/>
              </w:rPr>
              <w:t>≥</w:t>
            </w:r>
            <w:r w:rsidRPr="00004EAA">
              <w:rPr>
                <w:rFonts w:ascii="Arial" w:hAnsi="Arial" w:cs="Arial"/>
                <w:sz w:val="22"/>
                <w:szCs w:val="22"/>
              </w:rPr>
              <w:t xml:space="preserve">400 </w:t>
            </w:r>
          </w:p>
        </w:tc>
        <w:tc>
          <w:tcPr>
            <w:tcW w:w="810" w:type="dxa"/>
          </w:tcPr>
          <w:p w14:paraId="3208E7C9" w14:textId="77777777" w:rsidR="00120A5A" w:rsidRPr="00004EAA" w:rsidDel="009F13D7" w:rsidRDefault="00120A5A" w:rsidP="000D68B7">
            <w:pPr>
              <w:jc w:val="center"/>
              <w:rPr>
                <w:rFonts w:ascii="Arial" w:hAnsi="Arial" w:cs="Arial"/>
                <w:sz w:val="22"/>
                <w:szCs w:val="22"/>
              </w:rPr>
            </w:pPr>
            <w:r w:rsidRPr="00004EAA">
              <w:rPr>
                <w:rFonts w:ascii="Arial" w:hAnsi="Arial" w:cs="Arial"/>
                <w:sz w:val="22"/>
                <w:szCs w:val="22"/>
              </w:rPr>
              <w:t>1,064</w:t>
            </w:r>
          </w:p>
        </w:tc>
        <w:tc>
          <w:tcPr>
            <w:tcW w:w="1260" w:type="dxa"/>
          </w:tcPr>
          <w:p w14:paraId="1AB0E5BC" w14:textId="4DCB3E44" w:rsidR="00120A5A" w:rsidRPr="00004EAA" w:rsidDel="009F13D7" w:rsidRDefault="00120A5A" w:rsidP="000D68B7">
            <w:pPr>
              <w:jc w:val="center"/>
              <w:rPr>
                <w:rFonts w:ascii="Arial" w:hAnsi="Arial" w:cs="Arial"/>
                <w:sz w:val="22"/>
                <w:szCs w:val="22"/>
              </w:rPr>
            </w:pPr>
            <w:r w:rsidRPr="00004EAA">
              <w:rPr>
                <w:rFonts w:ascii="Arial" w:hAnsi="Arial" w:cs="Arial"/>
                <w:sz w:val="22"/>
                <w:szCs w:val="22"/>
              </w:rPr>
              <w:t>26.1 ± 8.6</w:t>
            </w:r>
          </w:p>
        </w:tc>
        <w:tc>
          <w:tcPr>
            <w:tcW w:w="2070" w:type="dxa"/>
          </w:tcPr>
          <w:p w14:paraId="0F6A1D5D" w14:textId="77777777" w:rsidR="00120A5A" w:rsidRPr="00004EAA" w:rsidDel="009F13D7" w:rsidRDefault="00120A5A" w:rsidP="000D68B7">
            <w:pPr>
              <w:jc w:val="center"/>
              <w:rPr>
                <w:rFonts w:ascii="Arial" w:hAnsi="Arial" w:cs="Arial"/>
                <w:sz w:val="22"/>
                <w:szCs w:val="22"/>
              </w:rPr>
            </w:pPr>
            <w:r w:rsidRPr="00004EAA">
              <w:rPr>
                <w:rFonts w:ascii="Arial" w:hAnsi="Arial" w:cs="Arial"/>
                <w:sz w:val="22"/>
                <w:szCs w:val="22"/>
              </w:rPr>
              <w:t>13.1 (9.8, 16.4)</w:t>
            </w:r>
          </w:p>
        </w:tc>
        <w:tc>
          <w:tcPr>
            <w:tcW w:w="1080" w:type="dxa"/>
          </w:tcPr>
          <w:p w14:paraId="74F537DF" w14:textId="77777777" w:rsidR="00120A5A" w:rsidRPr="00004EAA" w:rsidDel="009F13D7" w:rsidRDefault="00120A5A" w:rsidP="000D68B7">
            <w:pPr>
              <w:jc w:val="center"/>
              <w:rPr>
                <w:rFonts w:ascii="Arial" w:hAnsi="Arial" w:cs="Arial"/>
                <w:sz w:val="22"/>
                <w:szCs w:val="22"/>
              </w:rPr>
            </w:pPr>
          </w:p>
        </w:tc>
        <w:tc>
          <w:tcPr>
            <w:tcW w:w="2160" w:type="dxa"/>
          </w:tcPr>
          <w:p w14:paraId="7E6D63F6" w14:textId="77777777" w:rsidR="00120A5A" w:rsidRPr="00004EAA" w:rsidDel="009F13D7" w:rsidRDefault="00120A5A" w:rsidP="000D68B7">
            <w:pPr>
              <w:jc w:val="center"/>
              <w:rPr>
                <w:rFonts w:ascii="Arial" w:hAnsi="Arial" w:cs="Arial"/>
                <w:sz w:val="22"/>
                <w:szCs w:val="22"/>
              </w:rPr>
            </w:pPr>
          </w:p>
        </w:tc>
        <w:tc>
          <w:tcPr>
            <w:tcW w:w="1080" w:type="dxa"/>
          </w:tcPr>
          <w:p w14:paraId="45A0E19B" w14:textId="77777777" w:rsidR="00120A5A" w:rsidRPr="00004EAA" w:rsidDel="009F13D7" w:rsidRDefault="00120A5A" w:rsidP="000D68B7">
            <w:pPr>
              <w:jc w:val="center"/>
              <w:rPr>
                <w:rFonts w:ascii="Arial" w:hAnsi="Arial" w:cs="Arial"/>
                <w:sz w:val="22"/>
                <w:szCs w:val="22"/>
              </w:rPr>
            </w:pPr>
          </w:p>
        </w:tc>
        <w:tc>
          <w:tcPr>
            <w:tcW w:w="2160" w:type="dxa"/>
          </w:tcPr>
          <w:p w14:paraId="47FBE048" w14:textId="77777777" w:rsidR="00120A5A" w:rsidRPr="00004EAA" w:rsidDel="009F13D7" w:rsidRDefault="00120A5A" w:rsidP="000D68B7">
            <w:pPr>
              <w:jc w:val="center"/>
              <w:rPr>
                <w:rFonts w:ascii="Arial" w:hAnsi="Arial" w:cs="Arial"/>
                <w:sz w:val="22"/>
                <w:szCs w:val="22"/>
              </w:rPr>
            </w:pPr>
          </w:p>
        </w:tc>
        <w:tc>
          <w:tcPr>
            <w:tcW w:w="1080" w:type="dxa"/>
          </w:tcPr>
          <w:p w14:paraId="24D8165B" w14:textId="77777777" w:rsidR="00120A5A" w:rsidRPr="00004EAA" w:rsidDel="009F13D7" w:rsidRDefault="00120A5A" w:rsidP="000D68B7">
            <w:pPr>
              <w:jc w:val="center"/>
              <w:rPr>
                <w:rFonts w:ascii="Arial" w:hAnsi="Arial" w:cs="Arial"/>
                <w:sz w:val="22"/>
                <w:szCs w:val="22"/>
              </w:rPr>
            </w:pPr>
          </w:p>
        </w:tc>
      </w:tr>
      <w:tr w:rsidR="000B208F" w:rsidRPr="00004EAA" w:rsidDel="009F13D7" w14:paraId="1C1C56CF" w14:textId="77777777" w:rsidTr="000140CD">
        <w:tc>
          <w:tcPr>
            <w:tcW w:w="2448" w:type="dxa"/>
            <w:gridSpan w:val="2"/>
          </w:tcPr>
          <w:p w14:paraId="3E074A4D" w14:textId="35610AF1" w:rsidR="00120A5A" w:rsidRPr="00004EAA" w:rsidDel="009F13D7" w:rsidRDefault="00120A5A" w:rsidP="000D68B7">
            <w:pPr>
              <w:rPr>
                <w:rFonts w:ascii="Arial" w:hAnsi="Arial" w:cs="Arial"/>
                <w:sz w:val="22"/>
                <w:szCs w:val="22"/>
              </w:rPr>
            </w:pPr>
            <w:r w:rsidRPr="00004EAA">
              <w:rPr>
                <w:rFonts w:ascii="Arial" w:hAnsi="Arial" w:cs="Arial"/>
                <w:sz w:val="22"/>
                <w:szCs w:val="22"/>
              </w:rPr>
              <w:t xml:space="preserve">     Unknown amount</w:t>
            </w:r>
          </w:p>
        </w:tc>
        <w:tc>
          <w:tcPr>
            <w:tcW w:w="810" w:type="dxa"/>
          </w:tcPr>
          <w:p w14:paraId="38BA4942" w14:textId="77777777" w:rsidR="00120A5A" w:rsidRPr="00004EAA" w:rsidDel="009F13D7" w:rsidRDefault="00120A5A" w:rsidP="000D68B7">
            <w:pPr>
              <w:jc w:val="center"/>
              <w:rPr>
                <w:rFonts w:ascii="Arial" w:hAnsi="Arial" w:cs="Arial"/>
                <w:sz w:val="22"/>
                <w:szCs w:val="22"/>
              </w:rPr>
            </w:pPr>
            <w:r w:rsidRPr="00004EAA">
              <w:rPr>
                <w:rFonts w:ascii="Arial" w:hAnsi="Arial" w:cs="Arial"/>
                <w:sz w:val="22"/>
                <w:szCs w:val="22"/>
              </w:rPr>
              <w:t>102</w:t>
            </w:r>
          </w:p>
        </w:tc>
        <w:tc>
          <w:tcPr>
            <w:tcW w:w="1260" w:type="dxa"/>
          </w:tcPr>
          <w:p w14:paraId="5D994849" w14:textId="423ECBB1" w:rsidR="00120A5A" w:rsidRPr="00004EAA" w:rsidDel="009F13D7" w:rsidRDefault="00120A5A" w:rsidP="000D68B7">
            <w:pPr>
              <w:jc w:val="center"/>
              <w:rPr>
                <w:rFonts w:ascii="Arial" w:hAnsi="Arial" w:cs="Arial"/>
                <w:sz w:val="22"/>
                <w:szCs w:val="22"/>
              </w:rPr>
            </w:pPr>
            <w:r w:rsidRPr="00004EAA">
              <w:rPr>
                <w:rFonts w:ascii="Arial" w:hAnsi="Arial" w:cs="Arial"/>
                <w:sz w:val="22"/>
                <w:szCs w:val="22"/>
              </w:rPr>
              <w:t>26.8 ± 9.7</w:t>
            </w:r>
          </w:p>
        </w:tc>
        <w:tc>
          <w:tcPr>
            <w:tcW w:w="2070" w:type="dxa"/>
          </w:tcPr>
          <w:p w14:paraId="5C76F428" w14:textId="77777777" w:rsidR="00120A5A" w:rsidRPr="00004EAA" w:rsidDel="009F13D7" w:rsidRDefault="00120A5A" w:rsidP="000D68B7">
            <w:pPr>
              <w:jc w:val="center"/>
              <w:rPr>
                <w:rFonts w:ascii="Arial" w:hAnsi="Arial" w:cs="Arial"/>
                <w:sz w:val="22"/>
                <w:szCs w:val="22"/>
              </w:rPr>
            </w:pPr>
            <w:r w:rsidRPr="00004EAA">
              <w:rPr>
                <w:rFonts w:ascii="Arial" w:hAnsi="Arial" w:cs="Arial"/>
                <w:sz w:val="22"/>
                <w:szCs w:val="22"/>
              </w:rPr>
              <w:t>15.5 (7.8, 23.7)</w:t>
            </w:r>
          </w:p>
        </w:tc>
        <w:tc>
          <w:tcPr>
            <w:tcW w:w="1080" w:type="dxa"/>
          </w:tcPr>
          <w:p w14:paraId="5A8181FD" w14:textId="77777777" w:rsidR="00120A5A" w:rsidRPr="00004EAA" w:rsidDel="009F13D7" w:rsidRDefault="00120A5A" w:rsidP="000D68B7">
            <w:pPr>
              <w:jc w:val="center"/>
              <w:rPr>
                <w:rFonts w:ascii="Arial" w:hAnsi="Arial" w:cs="Arial"/>
                <w:sz w:val="22"/>
                <w:szCs w:val="22"/>
              </w:rPr>
            </w:pPr>
          </w:p>
        </w:tc>
        <w:tc>
          <w:tcPr>
            <w:tcW w:w="2160" w:type="dxa"/>
          </w:tcPr>
          <w:p w14:paraId="3564B07C" w14:textId="77777777" w:rsidR="00120A5A" w:rsidRPr="00004EAA" w:rsidDel="009F13D7" w:rsidRDefault="00120A5A" w:rsidP="000D68B7">
            <w:pPr>
              <w:jc w:val="center"/>
              <w:rPr>
                <w:rFonts w:ascii="Arial" w:hAnsi="Arial" w:cs="Arial"/>
                <w:sz w:val="22"/>
                <w:szCs w:val="22"/>
              </w:rPr>
            </w:pPr>
          </w:p>
        </w:tc>
        <w:tc>
          <w:tcPr>
            <w:tcW w:w="1080" w:type="dxa"/>
          </w:tcPr>
          <w:p w14:paraId="72D35C43" w14:textId="77777777" w:rsidR="00120A5A" w:rsidRPr="00004EAA" w:rsidDel="009F13D7" w:rsidRDefault="00120A5A" w:rsidP="000D68B7">
            <w:pPr>
              <w:jc w:val="center"/>
              <w:rPr>
                <w:rFonts w:ascii="Arial" w:hAnsi="Arial" w:cs="Arial"/>
                <w:sz w:val="22"/>
                <w:szCs w:val="22"/>
              </w:rPr>
            </w:pPr>
          </w:p>
        </w:tc>
        <w:tc>
          <w:tcPr>
            <w:tcW w:w="2160" w:type="dxa"/>
          </w:tcPr>
          <w:p w14:paraId="318760AA" w14:textId="77777777" w:rsidR="00120A5A" w:rsidRPr="00004EAA" w:rsidDel="009F13D7" w:rsidRDefault="00120A5A" w:rsidP="000D68B7">
            <w:pPr>
              <w:jc w:val="center"/>
              <w:rPr>
                <w:rFonts w:ascii="Arial" w:hAnsi="Arial" w:cs="Arial"/>
                <w:sz w:val="22"/>
                <w:szCs w:val="22"/>
              </w:rPr>
            </w:pPr>
          </w:p>
        </w:tc>
        <w:tc>
          <w:tcPr>
            <w:tcW w:w="1080" w:type="dxa"/>
          </w:tcPr>
          <w:p w14:paraId="31942A02" w14:textId="77777777" w:rsidR="00120A5A" w:rsidRPr="00004EAA" w:rsidDel="009F13D7" w:rsidRDefault="00120A5A" w:rsidP="000D68B7">
            <w:pPr>
              <w:jc w:val="center"/>
              <w:rPr>
                <w:rFonts w:ascii="Arial" w:hAnsi="Arial" w:cs="Arial"/>
                <w:sz w:val="22"/>
                <w:szCs w:val="22"/>
              </w:rPr>
            </w:pPr>
          </w:p>
        </w:tc>
      </w:tr>
      <w:tr w:rsidR="000B208F" w:rsidRPr="00004EAA" w14:paraId="1D8C64CA" w14:textId="77777777" w:rsidTr="000140CD">
        <w:tc>
          <w:tcPr>
            <w:tcW w:w="2448" w:type="dxa"/>
            <w:gridSpan w:val="2"/>
          </w:tcPr>
          <w:p w14:paraId="063B1300" w14:textId="77777777" w:rsidR="00120A5A" w:rsidRPr="00004EAA" w:rsidRDefault="00120A5A" w:rsidP="000D68B7">
            <w:pPr>
              <w:rPr>
                <w:rFonts w:ascii="Arial" w:hAnsi="Arial" w:cs="Arial"/>
                <w:sz w:val="22"/>
                <w:szCs w:val="22"/>
              </w:rPr>
            </w:pPr>
          </w:p>
        </w:tc>
        <w:tc>
          <w:tcPr>
            <w:tcW w:w="810" w:type="dxa"/>
          </w:tcPr>
          <w:p w14:paraId="2354ABA3" w14:textId="77777777" w:rsidR="00120A5A" w:rsidRPr="00004EAA" w:rsidRDefault="00120A5A" w:rsidP="000D68B7">
            <w:pPr>
              <w:jc w:val="center"/>
              <w:rPr>
                <w:rFonts w:ascii="Arial" w:hAnsi="Arial" w:cs="Arial"/>
                <w:sz w:val="22"/>
                <w:szCs w:val="22"/>
              </w:rPr>
            </w:pPr>
          </w:p>
        </w:tc>
        <w:tc>
          <w:tcPr>
            <w:tcW w:w="1260" w:type="dxa"/>
          </w:tcPr>
          <w:p w14:paraId="02494E61" w14:textId="77777777" w:rsidR="00120A5A" w:rsidRPr="00004EAA" w:rsidRDefault="00120A5A" w:rsidP="000D68B7">
            <w:pPr>
              <w:jc w:val="center"/>
              <w:rPr>
                <w:rFonts w:ascii="Arial" w:hAnsi="Arial" w:cs="Arial"/>
                <w:sz w:val="22"/>
                <w:szCs w:val="22"/>
              </w:rPr>
            </w:pPr>
          </w:p>
        </w:tc>
        <w:tc>
          <w:tcPr>
            <w:tcW w:w="2070" w:type="dxa"/>
          </w:tcPr>
          <w:p w14:paraId="5150A1A0" w14:textId="77777777" w:rsidR="00120A5A" w:rsidRPr="00004EAA" w:rsidRDefault="00120A5A" w:rsidP="000D68B7">
            <w:pPr>
              <w:jc w:val="center"/>
              <w:rPr>
                <w:rFonts w:ascii="Arial" w:hAnsi="Arial" w:cs="Arial"/>
                <w:sz w:val="22"/>
                <w:szCs w:val="22"/>
              </w:rPr>
            </w:pPr>
          </w:p>
        </w:tc>
        <w:tc>
          <w:tcPr>
            <w:tcW w:w="1080" w:type="dxa"/>
          </w:tcPr>
          <w:p w14:paraId="1D554E6C" w14:textId="77777777" w:rsidR="00120A5A" w:rsidRPr="00004EAA" w:rsidRDefault="00120A5A" w:rsidP="000D68B7">
            <w:pPr>
              <w:jc w:val="center"/>
              <w:rPr>
                <w:rFonts w:ascii="Arial" w:hAnsi="Arial" w:cs="Arial"/>
                <w:sz w:val="22"/>
                <w:szCs w:val="22"/>
              </w:rPr>
            </w:pPr>
          </w:p>
        </w:tc>
        <w:tc>
          <w:tcPr>
            <w:tcW w:w="2160" w:type="dxa"/>
          </w:tcPr>
          <w:p w14:paraId="6CAE40CD" w14:textId="77777777" w:rsidR="00120A5A" w:rsidRPr="00004EAA" w:rsidRDefault="00120A5A" w:rsidP="000D68B7">
            <w:pPr>
              <w:jc w:val="center"/>
              <w:rPr>
                <w:rFonts w:ascii="Arial" w:hAnsi="Arial" w:cs="Arial"/>
                <w:sz w:val="22"/>
                <w:szCs w:val="22"/>
              </w:rPr>
            </w:pPr>
          </w:p>
        </w:tc>
        <w:tc>
          <w:tcPr>
            <w:tcW w:w="1080" w:type="dxa"/>
          </w:tcPr>
          <w:p w14:paraId="73F8E1D2" w14:textId="77777777" w:rsidR="00120A5A" w:rsidRPr="00004EAA" w:rsidRDefault="00120A5A" w:rsidP="000D68B7">
            <w:pPr>
              <w:jc w:val="center"/>
              <w:rPr>
                <w:rFonts w:ascii="Arial" w:hAnsi="Arial" w:cs="Arial"/>
                <w:sz w:val="22"/>
                <w:szCs w:val="22"/>
              </w:rPr>
            </w:pPr>
          </w:p>
        </w:tc>
        <w:tc>
          <w:tcPr>
            <w:tcW w:w="2160" w:type="dxa"/>
          </w:tcPr>
          <w:p w14:paraId="2DFC1E1D" w14:textId="77777777" w:rsidR="00120A5A" w:rsidRPr="00004EAA" w:rsidRDefault="00120A5A" w:rsidP="000D68B7">
            <w:pPr>
              <w:jc w:val="center"/>
              <w:rPr>
                <w:rFonts w:ascii="Arial" w:hAnsi="Arial" w:cs="Arial"/>
                <w:sz w:val="22"/>
                <w:szCs w:val="22"/>
              </w:rPr>
            </w:pPr>
          </w:p>
        </w:tc>
        <w:tc>
          <w:tcPr>
            <w:tcW w:w="1080" w:type="dxa"/>
          </w:tcPr>
          <w:p w14:paraId="3C1C1CDF" w14:textId="77777777" w:rsidR="00120A5A" w:rsidRPr="00004EAA" w:rsidRDefault="00120A5A" w:rsidP="000D68B7">
            <w:pPr>
              <w:jc w:val="center"/>
              <w:rPr>
                <w:rFonts w:ascii="Arial" w:hAnsi="Arial" w:cs="Arial"/>
                <w:sz w:val="22"/>
                <w:szCs w:val="22"/>
              </w:rPr>
            </w:pPr>
          </w:p>
        </w:tc>
      </w:tr>
      <w:tr w:rsidR="000B208F" w:rsidRPr="00004EAA" w14:paraId="51F32813" w14:textId="77777777" w:rsidTr="00123D47">
        <w:tc>
          <w:tcPr>
            <w:tcW w:w="4518" w:type="dxa"/>
            <w:gridSpan w:val="4"/>
          </w:tcPr>
          <w:p w14:paraId="2E0361B1" w14:textId="6399236B" w:rsidR="00120A5A" w:rsidRPr="00004EAA" w:rsidRDefault="00120A5A" w:rsidP="000D68B7">
            <w:pPr>
              <w:rPr>
                <w:rFonts w:ascii="Arial" w:hAnsi="Arial" w:cs="Arial"/>
                <w:sz w:val="22"/>
                <w:szCs w:val="22"/>
              </w:rPr>
            </w:pPr>
            <w:r w:rsidRPr="00004EAA">
              <w:rPr>
                <w:rFonts w:ascii="Arial" w:hAnsi="Arial" w:cs="Arial"/>
                <w:sz w:val="22"/>
                <w:szCs w:val="22"/>
              </w:rPr>
              <w:t xml:space="preserve">  Calcium intake via supplements</w:t>
            </w:r>
            <w:r>
              <w:rPr>
                <w:rFonts w:ascii="Arial" w:hAnsi="Arial" w:cs="Arial"/>
                <w:sz w:val="22"/>
                <w:szCs w:val="22"/>
              </w:rPr>
              <w:t>, mg/d</w:t>
            </w:r>
          </w:p>
        </w:tc>
        <w:tc>
          <w:tcPr>
            <w:tcW w:w="2070" w:type="dxa"/>
          </w:tcPr>
          <w:p w14:paraId="52C781A4" w14:textId="77777777" w:rsidR="00120A5A" w:rsidRPr="00004EAA" w:rsidRDefault="00120A5A" w:rsidP="000D68B7">
            <w:pPr>
              <w:jc w:val="center"/>
              <w:rPr>
                <w:rFonts w:ascii="Arial" w:hAnsi="Arial" w:cs="Arial"/>
                <w:sz w:val="22"/>
                <w:szCs w:val="22"/>
              </w:rPr>
            </w:pPr>
          </w:p>
        </w:tc>
        <w:tc>
          <w:tcPr>
            <w:tcW w:w="1080" w:type="dxa"/>
          </w:tcPr>
          <w:p w14:paraId="4AC54F36" w14:textId="77777777" w:rsidR="00120A5A" w:rsidRPr="00004EAA" w:rsidDel="009F13D7" w:rsidRDefault="00120A5A" w:rsidP="000D68B7">
            <w:pPr>
              <w:jc w:val="center"/>
              <w:rPr>
                <w:rFonts w:ascii="Arial" w:hAnsi="Arial" w:cs="Arial"/>
                <w:sz w:val="22"/>
                <w:szCs w:val="22"/>
              </w:rPr>
            </w:pPr>
            <w:r w:rsidRPr="00004EAA">
              <w:rPr>
                <w:rFonts w:ascii="Arial" w:hAnsi="Arial" w:cs="Arial"/>
                <w:sz w:val="22"/>
                <w:szCs w:val="22"/>
              </w:rPr>
              <w:t>&lt;0.0001</w:t>
            </w:r>
          </w:p>
        </w:tc>
        <w:tc>
          <w:tcPr>
            <w:tcW w:w="2160" w:type="dxa"/>
          </w:tcPr>
          <w:p w14:paraId="0E7CB445" w14:textId="77777777" w:rsidR="00120A5A" w:rsidRPr="00004EAA" w:rsidRDefault="00120A5A" w:rsidP="000D68B7">
            <w:pPr>
              <w:jc w:val="center"/>
              <w:rPr>
                <w:rFonts w:ascii="Arial" w:hAnsi="Arial" w:cs="Arial"/>
                <w:sz w:val="22"/>
                <w:szCs w:val="22"/>
              </w:rPr>
            </w:pPr>
          </w:p>
        </w:tc>
        <w:tc>
          <w:tcPr>
            <w:tcW w:w="1080" w:type="dxa"/>
          </w:tcPr>
          <w:p w14:paraId="611C72E3" w14:textId="77777777" w:rsidR="00120A5A" w:rsidRPr="00004EAA" w:rsidDel="009F13D7" w:rsidRDefault="00120A5A" w:rsidP="000D68B7">
            <w:pPr>
              <w:jc w:val="center"/>
              <w:rPr>
                <w:rFonts w:ascii="Arial" w:hAnsi="Arial" w:cs="Arial"/>
                <w:sz w:val="22"/>
                <w:szCs w:val="22"/>
              </w:rPr>
            </w:pPr>
            <w:r w:rsidRPr="00004EAA">
              <w:rPr>
                <w:rFonts w:ascii="Arial" w:hAnsi="Arial" w:cs="Arial"/>
                <w:sz w:val="22"/>
                <w:szCs w:val="22"/>
              </w:rPr>
              <w:t>&lt;0.0001</w:t>
            </w:r>
          </w:p>
        </w:tc>
        <w:tc>
          <w:tcPr>
            <w:tcW w:w="2160" w:type="dxa"/>
          </w:tcPr>
          <w:p w14:paraId="1B7054AB" w14:textId="77777777" w:rsidR="00120A5A" w:rsidRPr="00004EAA" w:rsidRDefault="00120A5A" w:rsidP="000D68B7">
            <w:pPr>
              <w:jc w:val="center"/>
              <w:rPr>
                <w:rFonts w:ascii="Arial" w:hAnsi="Arial" w:cs="Arial"/>
                <w:sz w:val="22"/>
                <w:szCs w:val="22"/>
              </w:rPr>
            </w:pPr>
          </w:p>
        </w:tc>
        <w:tc>
          <w:tcPr>
            <w:tcW w:w="1080" w:type="dxa"/>
          </w:tcPr>
          <w:p w14:paraId="3F6CF4AB" w14:textId="77777777" w:rsidR="00120A5A" w:rsidRPr="00004EAA" w:rsidDel="009F13D7" w:rsidRDefault="00120A5A" w:rsidP="000D68B7">
            <w:pPr>
              <w:jc w:val="center"/>
              <w:rPr>
                <w:rFonts w:ascii="Arial" w:hAnsi="Arial" w:cs="Arial"/>
                <w:sz w:val="22"/>
                <w:szCs w:val="22"/>
              </w:rPr>
            </w:pPr>
            <w:r w:rsidRPr="00004EAA">
              <w:rPr>
                <w:rFonts w:ascii="Arial" w:hAnsi="Arial" w:cs="Arial"/>
                <w:sz w:val="22"/>
                <w:szCs w:val="22"/>
              </w:rPr>
              <w:t>&lt;0.0001</w:t>
            </w:r>
          </w:p>
        </w:tc>
      </w:tr>
      <w:tr w:rsidR="000B208F" w:rsidRPr="00004EAA" w14:paraId="0A03C6B9" w14:textId="77777777" w:rsidTr="000140CD">
        <w:tc>
          <w:tcPr>
            <w:tcW w:w="2448" w:type="dxa"/>
            <w:gridSpan w:val="2"/>
          </w:tcPr>
          <w:p w14:paraId="78554694" w14:textId="36BC440F" w:rsidR="00120A5A" w:rsidRPr="00004EAA" w:rsidRDefault="00120A5A" w:rsidP="000D68B7">
            <w:pPr>
              <w:rPr>
                <w:rFonts w:ascii="Arial" w:hAnsi="Arial" w:cs="Arial"/>
                <w:sz w:val="22"/>
                <w:szCs w:val="22"/>
              </w:rPr>
            </w:pPr>
            <w:r w:rsidRPr="00004EAA">
              <w:rPr>
                <w:rFonts w:ascii="Arial" w:hAnsi="Arial" w:cs="Arial"/>
                <w:sz w:val="22"/>
                <w:szCs w:val="22"/>
              </w:rPr>
              <w:t xml:space="preserve">     None</w:t>
            </w:r>
          </w:p>
        </w:tc>
        <w:tc>
          <w:tcPr>
            <w:tcW w:w="810" w:type="dxa"/>
          </w:tcPr>
          <w:p w14:paraId="7A818842"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953</w:t>
            </w:r>
          </w:p>
        </w:tc>
        <w:tc>
          <w:tcPr>
            <w:tcW w:w="1260" w:type="dxa"/>
          </w:tcPr>
          <w:p w14:paraId="56554CC7" w14:textId="267306BE" w:rsidR="00120A5A" w:rsidRPr="00004EAA" w:rsidRDefault="00120A5A" w:rsidP="000D68B7">
            <w:pPr>
              <w:jc w:val="center"/>
              <w:rPr>
                <w:rFonts w:ascii="Arial" w:hAnsi="Arial" w:cs="Arial"/>
                <w:sz w:val="22"/>
                <w:szCs w:val="22"/>
              </w:rPr>
            </w:pPr>
            <w:r w:rsidRPr="00004EAA">
              <w:rPr>
                <w:rFonts w:ascii="Arial" w:hAnsi="Arial" w:cs="Arial"/>
                <w:sz w:val="22"/>
                <w:szCs w:val="22"/>
              </w:rPr>
              <w:t>23.2 ± 8.4</w:t>
            </w:r>
          </w:p>
        </w:tc>
        <w:tc>
          <w:tcPr>
            <w:tcW w:w="2070" w:type="dxa"/>
          </w:tcPr>
          <w:p w14:paraId="216F516D"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469381FD" w14:textId="77777777" w:rsidR="00120A5A" w:rsidRPr="00004EAA" w:rsidRDefault="00120A5A" w:rsidP="000D68B7">
            <w:pPr>
              <w:jc w:val="center"/>
              <w:rPr>
                <w:rFonts w:ascii="Arial" w:hAnsi="Arial" w:cs="Arial"/>
                <w:sz w:val="22"/>
                <w:szCs w:val="22"/>
              </w:rPr>
            </w:pPr>
          </w:p>
        </w:tc>
        <w:tc>
          <w:tcPr>
            <w:tcW w:w="2160" w:type="dxa"/>
          </w:tcPr>
          <w:p w14:paraId="23EE9403"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12B10D69" w14:textId="77777777" w:rsidR="00120A5A" w:rsidRPr="00004EAA" w:rsidRDefault="00120A5A" w:rsidP="000D68B7">
            <w:pPr>
              <w:jc w:val="center"/>
              <w:rPr>
                <w:rFonts w:ascii="Arial" w:hAnsi="Arial" w:cs="Arial"/>
                <w:sz w:val="22"/>
                <w:szCs w:val="22"/>
              </w:rPr>
            </w:pPr>
          </w:p>
        </w:tc>
        <w:tc>
          <w:tcPr>
            <w:tcW w:w="2160" w:type="dxa"/>
          </w:tcPr>
          <w:p w14:paraId="2D5C3236"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44FF1CE1" w14:textId="77777777" w:rsidR="00120A5A" w:rsidRPr="00004EAA" w:rsidRDefault="00120A5A" w:rsidP="000D68B7">
            <w:pPr>
              <w:jc w:val="center"/>
              <w:rPr>
                <w:rFonts w:ascii="Arial" w:hAnsi="Arial" w:cs="Arial"/>
                <w:sz w:val="22"/>
                <w:szCs w:val="22"/>
              </w:rPr>
            </w:pPr>
          </w:p>
        </w:tc>
      </w:tr>
      <w:tr w:rsidR="000B208F" w:rsidRPr="00004EAA" w14:paraId="0F77F34B" w14:textId="77777777" w:rsidTr="000140CD">
        <w:tc>
          <w:tcPr>
            <w:tcW w:w="2448" w:type="dxa"/>
            <w:gridSpan w:val="2"/>
          </w:tcPr>
          <w:p w14:paraId="4DEB58A9" w14:textId="6C8182A6" w:rsidR="00120A5A" w:rsidRPr="00004EAA" w:rsidRDefault="00120A5A" w:rsidP="000D68B7">
            <w:pPr>
              <w:rPr>
                <w:rFonts w:ascii="Arial" w:hAnsi="Arial" w:cs="Arial"/>
                <w:sz w:val="22"/>
                <w:szCs w:val="22"/>
              </w:rPr>
            </w:pPr>
            <w:r w:rsidRPr="00004EAA">
              <w:rPr>
                <w:rFonts w:ascii="Arial" w:hAnsi="Arial" w:cs="Arial"/>
                <w:sz w:val="22"/>
                <w:szCs w:val="22"/>
              </w:rPr>
              <w:t xml:space="preserve">     1-200 </w:t>
            </w:r>
          </w:p>
        </w:tc>
        <w:tc>
          <w:tcPr>
            <w:tcW w:w="810" w:type="dxa"/>
          </w:tcPr>
          <w:p w14:paraId="58B520BD"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639</w:t>
            </w:r>
          </w:p>
        </w:tc>
        <w:tc>
          <w:tcPr>
            <w:tcW w:w="1260" w:type="dxa"/>
          </w:tcPr>
          <w:p w14:paraId="37B5C83B" w14:textId="2C7FE4FB" w:rsidR="00120A5A" w:rsidRPr="00004EAA" w:rsidRDefault="00120A5A" w:rsidP="000D68B7">
            <w:pPr>
              <w:jc w:val="center"/>
              <w:rPr>
                <w:rFonts w:ascii="Arial" w:hAnsi="Arial" w:cs="Arial"/>
                <w:sz w:val="22"/>
                <w:szCs w:val="22"/>
              </w:rPr>
            </w:pPr>
            <w:r w:rsidRPr="00004EAA">
              <w:rPr>
                <w:rFonts w:ascii="Arial" w:hAnsi="Arial" w:cs="Arial"/>
                <w:sz w:val="22"/>
                <w:szCs w:val="22"/>
              </w:rPr>
              <w:t>25.6 ± 8.5</w:t>
            </w:r>
          </w:p>
        </w:tc>
        <w:tc>
          <w:tcPr>
            <w:tcW w:w="2070" w:type="dxa"/>
          </w:tcPr>
          <w:p w14:paraId="53CF438B"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11.3 (7.6, 15.1)</w:t>
            </w:r>
          </w:p>
        </w:tc>
        <w:tc>
          <w:tcPr>
            <w:tcW w:w="1080" w:type="dxa"/>
          </w:tcPr>
          <w:p w14:paraId="515F099B" w14:textId="77777777" w:rsidR="00120A5A" w:rsidRPr="00004EAA" w:rsidRDefault="00120A5A" w:rsidP="000D68B7">
            <w:pPr>
              <w:jc w:val="center"/>
              <w:rPr>
                <w:rFonts w:ascii="Arial" w:hAnsi="Arial" w:cs="Arial"/>
                <w:sz w:val="22"/>
                <w:szCs w:val="22"/>
              </w:rPr>
            </w:pPr>
          </w:p>
        </w:tc>
        <w:tc>
          <w:tcPr>
            <w:tcW w:w="2160" w:type="dxa"/>
          </w:tcPr>
          <w:p w14:paraId="46005E8B" w14:textId="25936B1F" w:rsidR="00120A5A" w:rsidRPr="00004EAA" w:rsidRDefault="00120A5A" w:rsidP="000D68B7">
            <w:pPr>
              <w:jc w:val="center"/>
              <w:rPr>
                <w:rFonts w:ascii="Arial" w:hAnsi="Arial" w:cs="Arial"/>
                <w:sz w:val="22"/>
                <w:szCs w:val="22"/>
              </w:rPr>
            </w:pPr>
            <w:r w:rsidRPr="00004EAA">
              <w:rPr>
                <w:rFonts w:ascii="Arial" w:hAnsi="Arial" w:cs="Arial"/>
                <w:sz w:val="22"/>
                <w:szCs w:val="22"/>
              </w:rPr>
              <w:t>7.</w:t>
            </w:r>
            <w:r w:rsidR="00AE00F6">
              <w:rPr>
                <w:rFonts w:ascii="Arial" w:hAnsi="Arial" w:cs="Arial"/>
                <w:sz w:val="22"/>
                <w:szCs w:val="22"/>
              </w:rPr>
              <w:t>5</w:t>
            </w:r>
            <w:r w:rsidRPr="00004EAA">
              <w:rPr>
                <w:rFonts w:ascii="Arial" w:hAnsi="Arial" w:cs="Arial"/>
                <w:sz w:val="22"/>
                <w:szCs w:val="22"/>
              </w:rPr>
              <w:t xml:space="preserve"> (4.2, 10.</w:t>
            </w:r>
            <w:r w:rsidR="00AE00F6">
              <w:rPr>
                <w:rFonts w:ascii="Arial" w:hAnsi="Arial" w:cs="Arial"/>
                <w:sz w:val="22"/>
                <w:szCs w:val="22"/>
              </w:rPr>
              <w:t>9</w:t>
            </w:r>
            <w:r w:rsidRPr="00004EAA">
              <w:rPr>
                <w:rFonts w:ascii="Arial" w:hAnsi="Arial" w:cs="Arial"/>
                <w:sz w:val="22"/>
                <w:szCs w:val="22"/>
              </w:rPr>
              <w:t>)</w:t>
            </w:r>
          </w:p>
        </w:tc>
        <w:tc>
          <w:tcPr>
            <w:tcW w:w="1080" w:type="dxa"/>
          </w:tcPr>
          <w:p w14:paraId="1737CF2B" w14:textId="77777777" w:rsidR="00120A5A" w:rsidRPr="00004EAA" w:rsidRDefault="00120A5A" w:rsidP="000D68B7">
            <w:pPr>
              <w:jc w:val="center"/>
              <w:rPr>
                <w:rFonts w:ascii="Arial" w:hAnsi="Arial" w:cs="Arial"/>
                <w:sz w:val="22"/>
                <w:szCs w:val="22"/>
              </w:rPr>
            </w:pPr>
          </w:p>
        </w:tc>
        <w:tc>
          <w:tcPr>
            <w:tcW w:w="2160" w:type="dxa"/>
          </w:tcPr>
          <w:p w14:paraId="531361D6" w14:textId="791B40D7" w:rsidR="00120A5A" w:rsidRPr="00004EAA" w:rsidRDefault="00120A5A" w:rsidP="000D68B7">
            <w:pPr>
              <w:jc w:val="center"/>
              <w:rPr>
                <w:rFonts w:ascii="Arial" w:hAnsi="Arial" w:cs="Arial"/>
                <w:sz w:val="22"/>
                <w:szCs w:val="22"/>
              </w:rPr>
            </w:pPr>
            <w:r w:rsidRPr="00004EAA">
              <w:rPr>
                <w:rFonts w:ascii="Arial" w:hAnsi="Arial" w:cs="Arial"/>
                <w:sz w:val="22"/>
                <w:szCs w:val="22"/>
              </w:rPr>
              <w:t>5.8 (2.</w:t>
            </w:r>
            <w:r w:rsidR="00EA50C9">
              <w:rPr>
                <w:rFonts w:ascii="Arial" w:hAnsi="Arial" w:cs="Arial"/>
                <w:sz w:val="22"/>
                <w:szCs w:val="22"/>
              </w:rPr>
              <w:t>5</w:t>
            </w:r>
            <w:r w:rsidRPr="00004EAA">
              <w:rPr>
                <w:rFonts w:ascii="Arial" w:hAnsi="Arial" w:cs="Arial"/>
                <w:sz w:val="22"/>
                <w:szCs w:val="22"/>
              </w:rPr>
              <w:t>, 9.</w:t>
            </w:r>
            <w:r w:rsidR="00EA50C9">
              <w:rPr>
                <w:rFonts w:ascii="Arial" w:hAnsi="Arial" w:cs="Arial"/>
                <w:sz w:val="22"/>
                <w:szCs w:val="22"/>
              </w:rPr>
              <w:t>3</w:t>
            </w:r>
            <w:r w:rsidRPr="00004EAA">
              <w:rPr>
                <w:rFonts w:ascii="Arial" w:hAnsi="Arial" w:cs="Arial"/>
                <w:sz w:val="22"/>
                <w:szCs w:val="22"/>
              </w:rPr>
              <w:t>)</w:t>
            </w:r>
          </w:p>
        </w:tc>
        <w:tc>
          <w:tcPr>
            <w:tcW w:w="1080" w:type="dxa"/>
          </w:tcPr>
          <w:p w14:paraId="299D37F1" w14:textId="77777777" w:rsidR="00120A5A" w:rsidRPr="00004EAA" w:rsidRDefault="00120A5A" w:rsidP="000D68B7">
            <w:pPr>
              <w:jc w:val="center"/>
              <w:rPr>
                <w:rFonts w:ascii="Arial" w:hAnsi="Arial" w:cs="Arial"/>
                <w:sz w:val="22"/>
                <w:szCs w:val="22"/>
              </w:rPr>
            </w:pPr>
          </w:p>
        </w:tc>
      </w:tr>
      <w:tr w:rsidR="000B208F" w:rsidRPr="00004EAA" w14:paraId="239D506D" w14:textId="77777777" w:rsidTr="000140CD">
        <w:tc>
          <w:tcPr>
            <w:tcW w:w="2448" w:type="dxa"/>
            <w:gridSpan w:val="2"/>
          </w:tcPr>
          <w:p w14:paraId="07BD3674" w14:textId="3F7E0D3F" w:rsidR="00120A5A" w:rsidRPr="00004EAA" w:rsidRDefault="00120A5A" w:rsidP="000D68B7">
            <w:pPr>
              <w:rPr>
                <w:rFonts w:ascii="Arial" w:hAnsi="Arial" w:cs="Arial"/>
                <w:sz w:val="22"/>
                <w:szCs w:val="22"/>
              </w:rPr>
            </w:pPr>
            <w:r w:rsidRPr="00004EAA">
              <w:rPr>
                <w:rFonts w:ascii="Arial" w:hAnsi="Arial" w:cs="Arial"/>
                <w:sz w:val="22"/>
                <w:szCs w:val="22"/>
              </w:rPr>
              <w:t xml:space="preserve">     &gt;200 </w:t>
            </w:r>
          </w:p>
        </w:tc>
        <w:tc>
          <w:tcPr>
            <w:tcW w:w="810" w:type="dxa"/>
          </w:tcPr>
          <w:p w14:paraId="00DEA815"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456</w:t>
            </w:r>
          </w:p>
        </w:tc>
        <w:tc>
          <w:tcPr>
            <w:tcW w:w="1260" w:type="dxa"/>
          </w:tcPr>
          <w:p w14:paraId="78E2D9FC" w14:textId="71F8F4C8" w:rsidR="00120A5A" w:rsidRPr="00004EAA" w:rsidRDefault="00120A5A" w:rsidP="000D68B7">
            <w:pPr>
              <w:jc w:val="center"/>
              <w:rPr>
                <w:rFonts w:ascii="Arial" w:hAnsi="Arial" w:cs="Arial"/>
                <w:sz w:val="22"/>
                <w:szCs w:val="22"/>
              </w:rPr>
            </w:pPr>
            <w:r w:rsidRPr="00004EAA">
              <w:rPr>
                <w:rFonts w:ascii="Arial" w:hAnsi="Arial" w:cs="Arial"/>
                <w:sz w:val="22"/>
                <w:szCs w:val="22"/>
              </w:rPr>
              <w:t>27.1 ± 8.7</w:t>
            </w:r>
          </w:p>
        </w:tc>
        <w:tc>
          <w:tcPr>
            <w:tcW w:w="2070" w:type="dxa"/>
          </w:tcPr>
          <w:p w14:paraId="31D186C5"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18.0 (13.6, 22.5)</w:t>
            </w:r>
          </w:p>
        </w:tc>
        <w:tc>
          <w:tcPr>
            <w:tcW w:w="1080" w:type="dxa"/>
          </w:tcPr>
          <w:p w14:paraId="4E2BFA13" w14:textId="77777777" w:rsidR="00120A5A" w:rsidRPr="00004EAA" w:rsidRDefault="00120A5A" w:rsidP="000D68B7">
            <w:pPr>
              <w:jc w:val="center"/>
              <w:rPr>
                <w:rFonts w:ascii="Arial" w:hAnsi="Arial" w:cs="Arial"/>
                <w:sz w:val="22"/>
                <w:szCs w:val="22"/>
              </w:rPr>
            </w:pPr>
          </w:p>
        </w:tc>
        <w:tc>
          <w:tcPr>
            <w:tcW w:w="2160" w:type="dxa"/>
          </w:tcPr>
          <w:p w14:paraId="082581D3" w14:textId="4DAFD232" w:rsidR="00120A5A" w:rsidRPr="00004EAA" w:rsidRDefault="00120A5A" w:rsidP="000D68B7">
            <w:pPr>
              <w:jc w:val="center"/>
              <w:rPr>
                <w:rFonts w:ascii="Arial" w:hAnsi="Arial" w:cs="Arial"/>
                <w:sz w:val="22"/>
                <w:szCs w:val="22"/>
              </w:rPr>
            </w:pPr>
            <w:r w:rsidRPr="00004EAA">
              <w:rPr>
                <w:rFonts w:ascii="Arial" w:hAnsi="Arial" w:cs="Arial"/>
                <w:sz w:val="22"/>
                <w:szCs w:val="22"/>
              </w:rPr>
              <w:t>1</w:t>
            </w:r>
            <w:r w:rsidR="00AE00F6">
              <w:rPr>
                <w:rFonts w:ascii="Arial" w:hAnsi="Arial" w:cs="Arial"/>
                <w:sz w:val="22"/>
                <w:szCs w:val="22"/>
              </w:rPr>
              <w:t>5.0</w:t>
            </w:r>
            <w:r w:rsidRPr="00004EAA">
              <w:rPr>
                <w:rFonts w:ascii="Arial" w:hAnsi="Arial" w:cs="Arial"/>
                <w:sz w:val="22"/>
                <w:szCs w:val="22"/>
              </w:rPr>
              <w:t xml:space="preserve"> (11.</w:t>
            </w:r>
            <w:r w:rsidR="00AE00F6">
              <w:rPr>
                <w:rFonts w:ascii="Arial" w:hAnsi="Arial" w:cs="Arial"/>
                <w:sz w:val="22"/>
                <w:szCs w:val="22"/>
              </w:rPr>
              <w:t>1</w:t>
            </w:r>
            <w:r w:rsidRPr="00004EAA">
              <w:rPr>
                <w:rFonts w:ascii="Arial" w:hAnsi="Arial" w:cs="Arial"/>
                <w:sz w:val="22"/>
                <w:szCs w:val="22"/>
              </w:rPr>
              <w:t>, 1</w:t>
            </w:r>
            <w:r w:rsidR="00AE00F6">
              <w:rPr>
                <w:rFonts w:ascii="Arial" w:hAnsi="Arial" w:cs="Arial"/>
                <w:sz w:val="22"/>
                <w:szCs w:val="22"/>
              </w:rPr>
              <w:t>9.1</w:t>
            </w:r>
            <w:r w:rsidRPr="00004EAA">
              <w:rPr>
                <w:rFonts w:ascii="Arial" w:hAnsi="Arial" w:cs="Arial"/>
                <w:sz w:val="22"/>
                <w:szCs w:val="22"/>
              </w:rPr>
              <w:t>)</w:t>
            </w:r>
          </w:p>
        </w:tc>
        <w:tc>
          <w:tcPr>
            <w:tcW w:w="1080" w:type="dxa"/>
          </w:tcPr>
          <w:p w14:paraId="21F223BE" w14:textId="77777777" w:rsidR="00120A5A" w:rsidRPr="00004EAA" w:rsidRDefault="00120A5A" w:rsidP="000D68B7">
            <w:pPr>
              <w:jc w:val="center"/>
              <w:rPr>
                <w:rFonts w:ascii="Arial" w:hAnsi="Arial" w:cs="Arial"/>
                <w:sz w:val="22"/>
                <w:szCs w:val="22"/>
              </w:rPr>
            </w:pPr>
          </w:p>
        </w:tc>
        <w:tc>
          <w:tcPr>
            <w:tcW w:w="2160" w:type="dxa"/>
          </w:tcPr>
          <w:p w14:paraId="6151EA51" w14:textId="7367903C" w:rsidR="00120A5A" w:rsidRPr="00004EAA" w:rsidRDefault="00120A5A" w:rsidP="000D68B7">
            <w:pPr>
              <w:jc w:val="center"/>
              <w:rPr>
                <w:rFonts w:ascii="Arial" w:hAnsi="Arial" w:cs="Arial"/>
                <w:sz w:val="22"/>
                <w:szCs w:val="22"/>
              </w:rPr>
            </w:pPr>
            <w:r w:rsidRPr="00004EAA">
              <w:rPr>
                <w:rFonts w:ascii="Arial" w:hAnsi="Arial" w:cs="Arial"/>
                <w:sz w:val="22"/>
                <w:szCs w:val="22"/>
              </w:rPr>
              <w:t>12.</w:t>
            </w:r>
            <w:r w:rsidR="00EA50C9">
              <w:rPr>
                <w:rFonts w:ascii="Arial" w:hAnsi="Arial" w:cs="Arial"/>
                <w:sz w:val="22"/>
                <w:szCs w:val="22"/>
              </w:rPr>
              <w:t>9</w:t>
            </w:r>
            <w:r w:rsidRPr="00004EAA">
              <w:rPr>
                <w:rFonts w:ascii="Arial" w:hAnsi="Arial" w:cs="Arial"/>
                <w:sz w:val="22"/>
                <w:szCs w:val="22"/>
              </w:rPr>
              <w:t xml:space="preserve"> (8.</w:t>
            </w:r>
            <w:r w:rsidR="00EA50C9">
              <w:rPr>
                <w:rFonts w:ascii="Arial" w:hAnsi="Arial" w:cs="Arial"/>
                <w:sz w:val="22"/>
                <w:szCs w:val="22"/>
              </w:rPr>
              <w:t>9</w:t>
            </w:r>
            <w:r w:rsidRPr="00004EAA">
              <w:rPr>
                <w:rFonts w:ascii="Arial" w:hAnsi="Arial" w:cs="Arial"/>
                <w:sz w:val="22"/>
                <w:szCs w:val="22"/>
              </w:rPr>
              <w:t>, 1</w:t>
            </w:r>
            <w:r w:rsidR="00EA50C9">
              <w:rPr>
                <w:rFonts w:ascii="Arial" w:hAnsi="Arial" w:cs="Arial"/>
                <w:sz w:val="22"/>
                <w:szCs w:val="22"/>
              </w:rPr>
              <w:t>7.0</w:t>
            </w:r>
            <w:r w:rsidRPr="00004EAA">
              <w:rPr>
                <w:rFonts w:ascii="Arial" w:hAnsi="Arial" w:cs="Arial"/>
                <w:sz w:val="22"/>
                <w:szCs w:val="22"/>
              </w:rPr>
              <w:t>)</w:t>
            </w:r>
          </w:p>
        </w:tc>
        <w:tc>
          <w:tcPr>
            <w:tcW w:w="1080" w:type="dxa"/>
          </w:tcPr>
          <w:p w14:paraId="1E970B68" w14:textId="77777777" w:rsidR="00120A5A" w:rsidRPr="00004EAA" w:rsidRDefault="00120A5A" w:rsidP="000D68B7">
            <w:pPr>
              <w:jc w:val="center"/>
              <w:rPr>
                <w:rFonts w:ascii="Arial" w:hAnsi="Arial" w:cs="Arial"/>
                <w:sz w:val="22"/>
                <w:szCs w:val="22"/>
              </w:rPr>
            </w:pPr>
          </w:p>
        </w:tc>
      </w:tr>
      <w:tr w:rsidR="000B208F" w:rsidRPr="00004EAA" w14:paraId="7812C356" w14:textId="77777777" w:rsidTr="000140CD">
        <w:tc>
          <w:tcPr>
            <w:tcW w:w="2448" w:type="dxa"/>
            <w:gridSpan w:val="2"/>
          </w:tcPr>
          <w:p w14:paraId="65232F8D" w14:textId="31F505BE" w:rsidR="00120A5A" w:rsidRPr="00004EAA" w:rsidRDefault="00120A5A" w:rsidP="000D68B7">
            <w:pPr>
              <w:rPr>
                <w:rFonts w:ascii="Arial" w:hAnsi="Arial" w:cs="Arial"/>
                <w:sz w:val="22"/>
                <w:szCs w:val="22"/>
              </w:rPr>
            </w:pPr>
            <w:r w:rsidRPr="00004EAA">
              <w:rPr>
                <w:rFonts w:ascii="Arial" w:hAnsi="Arial" w:cs="Arial"/>
                <w:sz w:val="22"/>
                <w:szCs w:val="22"/>
              </w:rPr>
              <w:t xml:space="preserve">     Unknown amount</w:t>
            </w:r>
          </w:p>
        </w:tc>
        <w:tc>
          <w:tcPr>
            <w:tcW w:w="810" w:type="dxa"/>
          </w:tcPr>
          <w:p w14:paraId="11E418C8"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143</w:t>
            </w:r>
          </w:p>
        </w:tc>
        <w:tc>
          <w:tcPr>
            <w:tcW w:w="1260" w:type="dxa"/>
          </w:tcPr>
          <w:p w14:paraId="76975AFD" w14:textId="2B02660A" w:rsidR="00120A5A" w:rsidRPr="00004EAA" w:rsidRDefault="00120A5A" w:rsidP="000D68B7">
            <w:pPr>
              <w:jc w:val="center"/>
              <w:rPr>
                <w:rFonts w:ascii="Arial" w:hAnsi="Arial" w:cs="Arial"/>
                <w:sz w:val="22"/>
                <w:szCs w:val="22"/>
              </w:rPr>
            </w:pPr>
            <w:r w:rsidRPr="00004EAA">
              <w:rPr>
                <w:rFonts w:ascii="Arial" w:hAnsi="Arial" w:cs="Arial"/>
                <w:sz w:val="22"/>
                <w:szCs w:val="22"/>
              </w:rPr>
              <w:t>25.6 ± 8.9</w:t>
            </w:r>
          </w:p>
        </w:tc>
        <w:tc>
          <w:tcPr>
            <w:tcW w:w="2070" w:type="dxa"/>
          </w:tcPr>
          <w:p w14:paraId="278A8DCE"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10.9 (4.5, 17.6)</w:t>
            </w:r>
          </w:p>
        </w:tc>
        <w:tc>
          <w:tcPr>
            <w:tcW w:w="1080" w:type="dxa"/>
          </w:tcPr>
          <w:p w14:paraId="096ECEE9" w14:textId="77777777" w:rsidR="00120A5A" w:rsidRPr="00004EAA" w:rsidRDefault="00120A5A" w:rsidP="000D68B7">
            <w:pPr>
              <w:jc w:val="center"/>
              <w:rPr>
                <w:rFonts w:ascii="Arial" w:hAnsi="Arial" w:cs="Arial"/>
                <w:sz w:val="22"/>
                <w:szCs w:val="22"/>
              </w:rPr>
            </w:pPr>
          </w:p>
        </w:tc>
        <w:tc>
          <w:tcPr>
            <w:tcW w:w="2160" w:type="dxa"/>
          </w:tcPr>
          <w:p w14:paraId="7B048786" w14:textId="5650FCD9" w:rsidR="00120A5A" w:rsidRPr="00004EAA" w:rsidRDefault="00120A5A" w:rsidP="000D68B7">
            <w:pPr>
              <w:jc w:val="center"/>
              <w:rPr>
                <w:rFonts w:ascii="Arial" w:hAnsi="Arial" w:cs="Arial"/>
                <w:sz w:val="22"/>
                <w:szCs w:val="22"/>
              </w:rPr>
            </w:pPr>
            <w:r w:rsidRPr="00004EAA">
              <w:rPr>
                <w:rFonts w:ascii="Arial" w:hAnsi="Arial" w:cs="Arial"/>
                <w:sz w:val="22"/>
                <w:szCs w:val="22"/>
              </w:rPr>
              <w:t>9.</w:t>
            </w:r>
            <w:r w:rsidR="00AE00F6">
              <w:rPr>
                <w:rFonts w:ascii="Arial" w:hAnsi="Arial" w:cs="Arial"/>
                <w:sz w:val="22"/>
                <w:szCs w:val="22"/>
              </w:rPr>
              <w:t>9</w:t>
            </w:r>
            <w:r w:rsidRPr="00004EAA">
              <w:rPr>
                <w:rFonts w:ascii="Arial" w:hAnsi="Arial" w:cs="Arial"/>
                <w:sz w:val="22"/>
                <w:szCs w:val="22"/>
              </w:rPr>
              <w:t xml:space="preserve"> (</w:t>
            </w:r>
            <w:r w:rsidR="00AE00F6">
              <w:rPr>
                <w:rFonts w:ascii="Arial" w:hAnsi="Arial" w:cs="Arial"/>
                <w:sz w:val="22"/>
                <w:szCs w:val="22"/>
              </w:rPr>
              <w:t>4.2</w:t>
            </w:r>
            <w:r w:rsidRPr="00004EAA">
              <w:rPr>
                <w:rFonts w:ascii="Arial" w:hAnsi="Arial" w:cs="Arial"/>
                <w:sz w:val="22"/>
                <w:szCs w:val="22"/>
              </w:rPr>
              <w:t>, 1</w:t>
            </w:r>
            <w:r w:rsidR="00AE00F6">
              <w:rPr>
                <w:rFonts w:ascii="Arial" w:hAnsi="Arial" w:cs="Arial"/>
                <w:sz w:val="22"/>
                <w:szCs w:val="22"/>
              </w:rPr>
              <w:t>6.0</w:t>
            </w:r>
            <w:r w:rsidRPr="00004EAA">
              <w:rPr>
                <w:rFonts w:ascii="Arial" w:hAnsi="Arial" w:cs="Arial"/>
                <w:sz w:val="22"/>
                <w:szCs w:val="22"/>
              </w:rPr>
              <w:t>)</w:t>
            </w:r>
          </w:p>
        </w:tc>
        <w:tc>
          <w:tcPr>
            <w:tcW w:w="1080" w:type="dxa"/>
          </w:tcPr>
          <w:p w14:paraId="77D0196F" w14:textId="77777777" w:rsidR="00120A5A" w:rsidRPr="00004EAA" w:rsidRDefault="00120A5A" w:rsidP="000D68B7">
            <w:pPr>
              <w:jc w:val="center"/>
              <w:rPr>
                <w:rFonts w:ascii="Arial" w:hAnsi="Arial" w:cs="Arial"/>
                <w:sz w:val="22"/>
                <w:szCs w:val="22"/>
              </w:rPr>
            </w:pPr>
          </w:p>
        </w:tc>
        <w:tc>
          <w:tcPr>
            <w:tcW w:w="2160" w:type="dxa"/>
          </w:tcPr>
          <w:p w14:paraId="056CBDF9" w14:textId="7C0101D2" w:rsidR="00120A5A" w:rsidRPr="00004EAA" w:rsidRDefault="00120A5A" w:rsidP="000D68B7">
            <w:pPr>
              <w:jc w:val="center"/>
              <w:rPr>
                <w:rFonts w:ascii="Arial" w:hAnsi="Arial" w:cs="Arial"/>
                <w:sz w:val="22"/>
                <w:szCs w:val="22"/>
              </w:rPr>
            </w:pPr>
            <w:r w:rsidRPr="00004EAA">
              <w:rPr>
                <w:rFonts w:ascii="Arial" w:hAnsi="Arial" w:cs="Arial"/>
                <w:sz w:val="22"/>
                <w:szCs w:val="22"/>
              </w:rPr>
              <w:t>6.</w:t>
            </w:r>
            <w:r w:rsidR="00EA50C9">
              <w:rPr>
                <w:rFonts w:ascii="Arial" w:hAnsi="Arial" w:cs="Arial"/>
                <w:sz w:val="22"/>
                <w:szCs w:val="22"/>
              </w:rPr>
              <w:t>6</w:t>
            </w:r>
            <w:r w:rsidRPr="00004EAA">
              <w:rPr>
                <w:rFonts w:ascii="Arial" w:hAnsi="Arial" w:cs="Arial"/>
                <w:sz w:val="22"/>
                <w:szCs w:val="22"/>
              </w:rPr>
              <w:t xml:space="preserve"> (0.</w:t>
            </w:r>
            <w:r w:rsidR="00EA50C9">
              <w:rPr>
                <w:rFonts w:ascii="Arial" w:hAnsi="Arial" w:cs="Arial"/>
                <w:sz w:val="22"/>
                <w:szCs w:val="22"/>
              </w:rPr>
              <w:t>9</w:t>
            </w:r>
            <w:r w:rsidRPr="00004EAA">
              <w:rPr>
                <w:rFonts w:ascii="Arial" w:hAnsi="Arial" w:cs="Arial"/>
                <w:sz w:val="22"/>
                <w:szCs w:val="22"/>
              </w:rPr>
              <w:t>, 12.</w:t>
            </w:r>
            <w:r w:rsidR="00EA50C9">
              <w:rPr>
                <w:rFonts w:ascii="Arial" w:hAnsi="Arial" w:cs="Arial"/>
                <w:sz w:val="22"/>
                <w:szCs w:val="22"/>
              </w:rPr>
              <w:t>6</w:t>
            </w:r>
            <w:r w:rsidRPr="00004EAA">
              <w:rPr>
                <w:rFonts w:ascii="Arial" w:hAnsi="Arial" w:cs="Arial"/>
                <w:sz w:val="22"/>
                <w:szCs w:val="22"/>
              </w:rPr>
              <w:t>)</w:t>
            </w:r>
          </w:p>
        </w:tc>
        <w:tc>
          <w:tcPr>
            <w:tcW w:w="1080" w:type="dxa"/>
          </w:tcPr>
          <w:p w14:paraId="37C0BCAB" w14:textId="77777777" w:rsidR="00120A5A" w:rsidRPr="00004EAA" w:rsidRDefault="00120A5A" w:rsidP="000D68B7">
            <w:pPr>
              <w:jc w:val="center"/>
              <w:rPr>
                <w:rFonts w:ascii="Arial" w:hAnsi="Arial" w:cs="Arial"/>
                <w:sz w:val="22"/>
                <w:szCs w:val="22"/>
              </w:rPr>
            </w:pPr>
          </w:p>
        </w:tc>
      </w:tr>
      <w:tr w:rsidR="000B208F" w:rsidRPr="00004EAA" w14:paraId="1D68332F" w14:textId="77777777" w:rsidTr="000140CD">
        <w:tc>
          <w:tcPr>
            <w:tcW w:w="2448" w:type="dxa"/>
            <w:gridSpan w:val="2"/>
          </w:tcPr>
          <w:p w14:paraId="02DCA492" w14:textId="77777777" w:rsidR="00120A5A" w:rsidRPr="00004EAA" w:rsidRDefault="00120A5A" w:rsidP="000D68B7">
            <w:pPr>
              <w:rPr>
                <w:rFonts w:ascii="Arial" w:hAnsi="Arial" w:cs="Arial"/>
                <w:sz w:val="22"/>
                <w:szCs w:val="22"/>
              </w:rPr>
            </w:pPr>
          </w:p>
        </w:tc>
        <w:tc>
          <w:tcPr>
            <w:tcW w:w="810" w:type="dxa"/>
          </w:tcPr>
          <w:p w14:paraId="65A21EEC" w14:textId="77777777" w:rsidR="00120A5A" w:rsidRPr="00004EAA" w:rsidRDefault="00120A5A" w:rsidP="000D68B7">
            <w:pPr>
              <w:jc w:val="center"/>
              <w:rPr>
                <w:rFonts w:ascii="Arial" w:hAnsi="Arial" w:cs="Arial"/>
                <w:sz w:val="22"/>
                <w:szCs w:val="22"/>
              </w:rPr>
            </w:pPr>
          </w:p>
        </w:tc>
        <w:tc>
          <w:tcPr>
            <w:tcW w:w="1260" w:type="dxa"/>
          </w:tcPr>
          <w:p w14:paraId="1789322F" w14:textId="77777777" w:rsidR="00120A5A" w:rsidRPr="00004EAA" w:rsidRDefault="00120A5A" w:rsidP="000D68B7">
            <w:pPr>
              <w:jc w:val="center"/>
              <w:rPr>
                <w:rFonts w:ascii="Arial" w:hAnsi="Arial" w:cs="Arial"/>
                <w:sz w:val="22"/>
                <w:szCs w:val="22"/>
              </w:rPr>
            </w:pPr>
          </w:p>
        </w:tc>
        <w:tc>
          <w:tcPr>
            <w:tcW w:w="2070" w:type="dxa"/>
          </w:tcPr>
          <w:p w14:paraId="0556F584" w14:textId="77777777" w:rsidR="00120A5A" w:rsidRPr="00004EAA" w:rsidRDefault="00120A5A" w:rsidP="000D68B7">
            <w:pPr>
              <w:jc w:val="center"/>
              <w:rPr>
                <w:rFonts w:ascii="Arial" w:hAnsi="Arial" w:cs="Arial"/>
                <w:sz w:val="22"/>
                <w:szCs w:val="22"/>
              </w:rPr>
            </w:pPr>
          </w:p>
        </w:tc>
        <w:tc>
          <w:tcPr>
            <w:tcW w:w="1080" w:type="dxa"/>
          </w:tcPr>
          <w:p w14:paraId="74158485" w14:textId="77777777" w:rsidR="00120A5A" w:rsidRPr="00004EAA" w:rsidRDefault="00120A5A" w:rsidP="000D68B7">
            <w:pPr>
              <w:jc w:val="center"/>
              <w:rPr>
                <w:rFonts w:ascii="Arial" w:hAnsi="Arial" w:cs="Arial"/>
                <w:sz w:val="22"/>
                <w:szCs w:val="22"/>
              </w:rPr>
            </w:pPr>
          </w:p>
        </w:tc>
        <w:tc>
          <w:tcPr>
            <w:tcW w:w="2160" w:type="dxa"/>
          </w:tcPr>
          <w:p w14:paraId="7889CBAA" w14:textId="77777777" w:rsidR="00120A5A" w:rsidRPr="00004EAA" w:rsidRDefault="00120A5A" w:rsidP="000D68B7">
            <w:pPr>
              <w:jc w:val="center"/>
              <w:rPr>
                <w:rFonts w:ascii="Arial" w:hAnsi="Arial" w:cs="Arial"/>
                <w:sz w:val="22"/>
                <w:szCs w:val="22"/>
              </w:rPr>
            </w:pPr>
          </w:p>
        </w:tc>
        <w:tc>
          <w:tcPr>
            <w:tcW w:w="1080" w:type="dxa"/>
          </w:tcPr>
          <w:p w14:paraId="59572195" w14:textId="77777777" w:rsidR="00120A5A" w:rsidRPr="00004EAA" w:rsidRDefault="00120A5A" w:rsidP="000D68B7">
            <w:pPr>
              <w:jc w:val="center"/>
              <w:rPr>
                <w:rFonts w:ascii="Arial" w:hAnsi="Arial" w:cs="Arial"/>
                <w:sz w:val="22"/>
                <w:szCs w:val="22"/>
              </w:rPr>
            </w:pPr>
          </w:p>
        </w:tc>
        <w:tc>
          <w:tcPr>
            <w:tcW w:w="2160" w:type="dxa"/>
          </w:tcPr>
          <w:p w14:paraId="7EB02F76" w14:textId="77777777" w:rsidR="00120A5A" w:rsidRPr="00004EAA" w:rsidRDefault="00120A5A" w:rsidP="000D68B7">
            <w:pPr>
              <w:jc w:val="center"/>
              <w:rPr>
                <w:rFonts w:ascii="Arial" w:hAnsi="Arial" w:cs="Arial"/>
                <w:sz w:val="22"/>
                <w:szCs w:val="22"/>
              </w:rPr>
            </w:pPr>
          </w:p>
        </w:tc>
        <w:tc>
          <w:tcPr>
            <w:tcW w:w="1080" w:type="dxa"/>
          </w:tcPr>
          <w:p w14:paraId="4819B602" w14:textId="77777777" w:rsidR="00120A5A" w:rsidRPr="00004EAA" w:rsidRDefault="00120A5A" w:rsidP="000D68B7">
            <w:pPr>
              <w:jc w:val="center"/>
              <w:rPr>
                <w:rFonts w:ascii="Arial" w:hAnsi="Arial" w:cs="Arial"/>
                <w:sz w:val="22"/>
                <w:szCs w:val="22"/>
              </w:rPr>
            </w:pPr>
          </w:p>
        </w:tc>
      </w:tr>
      <w:tr w:rsidR="000B208F" w:rsidRPr="00004EAA" w14:paraId="3F58B416" w14:textId="77777777" w:rsidTr="000140CD">
        <w:tc>
          <w:tcPr>
            <w:tcW w:w="2448" w:type="dxa"/>
            <w:gridSpan w:val="2"/>
          </w:tcPr>
          <w:p w14:paraId="41805E5A" w14:textId="774F1289" w:rsidR="00120A5A" w:rsidRPr="00004EAA" w:rsidRDefault="00120A5A" w:rsidP="000D68B7">
            <w:pPr>
              <w:rPr>
                <w:rFonts w:ascii="Arial" w:hAnsi="Arial" w:cs="Arial"/>
                <w:sz w:val="22"/>
                <w:szCs w:val="22"/>
              </w:rPr>
            </w:pPr>
            <w:r w:rsidRPr="00004EAA">
              <w:rPr>
                <w:rFonts w:ascii="Arial" w:hAnsi="Arial" w:cs="Arial"/>
                <w:sz w:val="22"/>
                <w:szCs w:val="22"/>
              </w:rPr>
              <w:t xml:space="preserve">  Dairy servings</w:t>
            </w:r>
            <w:r>
              <w:rPr>
                <w:rFonts w:ascii="Arial" w:hAnsi="Arial" w:cs="Arial"/>
                <w:sz w:val="22"/>
                <w:szCs w:val="22"/>
                <w:vertAlign w:val="superscript"/>
              </w:rPr>
              <w:t>6</w:t>
            </w:r>
          </w:p>
        </w:tc>
        <w:tc>
          <w:tcPr>
            <w:tcW w:w="810" w:type="dxa"/>
          </w:tcPr>
          <w:p w14:paraId="74B07916" w14:textId="77777777" w:rsidR="00120A5A" w:rsidRPr="00004EAA" w:rsidRDefault="00120A5A" w:rsidP="000D68B7">
            <w:pPr>
              <w:jc w:val="center"/>
              <w:rPr>
                <w:rFonts w:ascii="Arial" w:hAnsi="Arial" w:cs="Arial"/>
                <w:sz w:val="22"/>
                <w:szCs w:val="22"/>
              </w:rPr>
            </w:pPr>
          </w:p>
        </w:tc>
        <w:tc>
          <w:tcPr>
            <w:tcW w:w="1260" w:type="dxa"/>
          </w:tcPr>
          <w:p w14:paraId="31222B64" w14:textId="77777777" w:rsidR="00120A5A" w:rsidRPr="00004EAA" w:rsidRDefault="00120A5A" w:rsidP="000D68B7">
            <w:pPr>
              <w:jc w:val="center"/>
              <w:rPr>
                <w:rFonts w:ascii="Arial" w:hAnsi="Arial" w:cs="Arial"/>
                <w:sz w:val="22"/>
                <w:szCs w:val="22"/>
              </w:rPr>
            </w:pPr>
          </w:p>
        </w:tc>
        <w:tc>
          <w:tcPr>
            <w:tcW w:w="2070" w:type="dxa"/>
          </w:tcPr>
          <w:p w14:paraId="06E77279" w14:textId="77777777" w:rsidR="00120A5A" w:rsidRPr="00004EAA" w:rsidRDefault="00120A5A" w:rsidP="000D68B7">
            <w:pPr>
              <w:jc w:val="center"/>
              <w:rPr>
                <w:rFonts w:ascii="Arial" w:hAnsi="Arial" w:cs="Arial"/>
                <w:sz w:val="22"/>
                <w:szCs w:val="22"/>
              </w:rPr>
            </w:pPr>
          </w:p>
        </w:tc>
        <w:tc>
          <w:tcPr>
            <w:tcW w:w="1080" w:type="dxa"/>
          </w:tcPr>
          <w:p w14:paraId="781F48F2" w14:textId="77777777" w:rsidR="00120A5A" w:rsidRPr="00004EAA" w:rsidDel="009F13D7" w:rsidRDefault="00120A5A" w:rsidP="000D68B7">
            <w:pPr>
              <w:jc w:val="center"/>
              <w:rPr>
                <w:rFonts w:ascii="Arial" w:hAnsi="Arial" w:cs="Arial"/>
                <w:sz w:val="22"/>
                <w:szCs w:val="22"/>
              </w:rPr>
            </w:pPr>
            <w:r w:rsidRPr="00004EAA">
              <w:rPr>
                <w:rFonts w:ascii="Arial" w:hAnsi="Arial" w:cs="Arial"/>
                <w:sz w:val="22"/>
                <w:szCs w:val="22"/>
              </w:rPr>
              <w:t>&lt;0.0001</w:t>
            </w:r>
          </w:p>
        </w:tc>
        <w:tc>
          <w:tcPr>
            <w:tcW w:w="2160" w:type="dxa"/>
          </w:tcPr>
          <w:p w14:paraId="633E6692" w14:textId="77777777" w:rsidR="00120A5A" w:rsidRPr="00004EAA" w:rsidRDefault="00120A5A" w:rsidP="000D68B7">
            <w:pPr>
              <w:jc w:val="center"/>
              <w:rPr>
                <w:rFonts w:ascii="Arial" w:hAnsi="Arial" w:cs="Arial"/>
                <w:sz w:val="22"/>
                <w:szCs w:val="22"/>
              </w:rPr>
            </w:pPr>
          </w:p>
        </w:tc>
        <w:tc>
          <w:tcPr>
            <w:tcW w:w="1080" w:type="dxa"/>
          </w:tcPr>
          <w:p w14:paraId="6BF1D637" w14:textId="77777777" w:rsidR="00120A5A" w:rsidRPr="00004EAA" w:rsidDel="009F13D7" w:rsidRDefault="00120A5A" w:rsidP="000D68B7">
            <w:pPr>
              <w:jc w:val="center"/>
              <w:rPr>
                <w:rFonts w:ascii="Arial" w:hAnsi="Arial" w:cs="Arial"/>
                <w:sz w:val="22"/>
                <w:szCs w:val="22"/>
              </w:rPr>
            </w:pPr>
            <w:r w:rsidRPr="00004EAA">
              <w:rPr>
                <w:rFonts w:ascii="Arial" w:hAnsi="Arial" w:cs="Arial"/>
                <w:sz w:val="22"/>
                <w:szCs w:val="22"/>
              </w:rPr>
              <w:t>&lt;0.0001</w:t>
            </w:r>
          </w:p>
        </w:tc>
        <w:tc>
          <w:tcPr>
            <w:tcW w:w="2160" w:type="dxa"/>
          </w:tcPr>
          <w:p w14:paraId="37B3DA64" w14:textId="77777777" w:rsidR="00120A5A" w:rsidRPr="00004EAA" w:rsidRDefault="00120A5A" w:rsidP="000D68B7">
            <w:pPr>
              <w:jc w:val="center"/>
              <w:rPr>
                <w:rFonts w:ascii="Arial" w:hAnsi="Arial" w:cs="Arial"/>
                <w:sz w:val="22"/>
                <w:szCs w:val="22"/>
              </w:rPr>
            </w:pPr>
          </w:p>
        </w:tc>
        <w:tc>
          <w:tcPr>
            <w:tcW w:w="1080" w:type="dxa"/>
          </w:tcPr>
          <w:p w14:paraId="09CE0313" w14:textId="77777777" w:rsidR="00120A5A" w:rsidRPr="00004EAA" w:rsidDel="009F13D7" w:rsidRDefault="00120A5A" w:rsidP="000D68B7">
            <w:pPr>
              <w:jc w:val="center"/>
              <w:rPr>
                <w:rFonts w:ascii="Arial" w:hAnsi="Arial" w:cs="Arial"/>
                <w:sz w:val="22"/>
                <w:szCs w:val="22"/>
              </w:rPr>
            </w:pPr>
            <w:r w:rsidRPr="00004EAA">
              <w:rPr>
                <w:rFonts w:ascii="Arial" w:hAnsi="Arial" w:cs="Arial"/>
                <w:sz w:val="22"/>
                <w:szCs w:val="22"/>
              </w:rPr>
              <w:t>&lt;0.0001</w:t>
            </w:r>
          </w:p>
        </w:tc>
      </w:tr>
      <w:tr w:rsidR="000B208F" w:rsidRPr="00004EAA" w14:paraId="0006D75E" w14:textId="77777777" w:rsidTr="000140CD">
        <w:tc>
          <w:tcPr>
            <w:tcW w:w="2448" w:type="dxa"/>
            <w:gridSpan w:val="2"/>
          </w:tcPr>
          <w:p w14:paraId="49019512" w14:textId="6CC08414" w:rsidR="00120A5A" w:rsidRPr="00004EAA" w:rsidRDefault="00120A5A" w:rsidP="000D68B7">
            <w:pPr>
              <w:rPr>
                <w:rFonts w:ascii="Arial" w:hAnsi="Arial" w:cs="Arial"/>
                <w:sz w:val="22"/>
                <w:szCs w:val="22"/>
              </w:rPr>
            </w:pPr>
            <w:r w:rsidRPr="00004EAA">
              <w:rPr>
                <w:rFonts w:ascii="Arial" w:hAnsi="Arial" w:cs="Arial"/>
                <w:sz w:val="22"/>
                <w:szCs w:val="22"/>
              </w:rPr>
              <w:t xml:space="preserve">     Quartile</w:t>
            </w:r>
            <w:r>
              <w:rPr>
                <w:rFonts w:ascii="Arial" w:hAnsi="Arial" w:cs="Arial"/>
                <w:sz w:val="22"/>
                <w:szCs w:val="22"/>
                <w:vertAlign w:val="superscript"/>
              </w:rPr>
              <w:t>7</w:t>
            </w:r>
            <w:r w:rsidRPr="00004EAA">
              <w:rPr>
                <w:rFonts w:ascii="Arial" w:hAnsi="Arial" w:cs="Arial"/>
                <w:sz w:val="22"/>
                <w:szCs w:val="22"/>
              </w:rPr>
              <w:t xml:space="preserve"> 1</w:t>
            </w:r>
          </w:p>
        </w:tc>
        <w:tc>
          <w:tcPr>
            <w:tcW w:w="810" w:type="dxa"/>
          </w:tcPr>
          <w:p w14:paraId="5CC0AEA7"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440</w:t>
            </w:r>
          </w:p>
        </w:tc>
        <w:tc>
          <w:tcPr>
            <w:tcW w:w="1260" w:type="dxa"/>
          </w:tcPr>
          <w:p w14:paraId="66F911B6" w14:textId="30FB49D3" w:rsidR="00120A5A" w:rsidRPr="00004EAA" w:rsidRDefault="00120A5A" w:rsidP="000D68B7">
            <w:pPr>
              <w:jc w:val="center"/>
              <w:rPr>
                <w:rFonts w:ascii="Arial" w:hAnsi="Arial" w:cs="Arial"/>
                <w:sz w:val="22"/>
                <w:szCs w:val="22"/>
              </w:rPr>
            </w:pPr>
            <w:r w:rsidRPr="00004EAA">
              <w:rPr>
                <w:rFonts w:ascii="Arial" w:hAnsi="Arial" w:cs="Arial"/>
                <w:sz w:val="22"/>
                <w:szCs w:val="22"/>
              </w:rPr>
              <w:t>23.6 ± 8.4</w:t>
            </w:r>
          </w:p>
        </w:tc>
        <w:tc>
          <w:tcPr>
            <w:tcW w:w="2070" w:type="dxa"/>
          </w:tcPr>
          <w:p w14:paraId="7C29532C"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5868B9F1" w14:textId="77777777" w:rsidR="00120A5A" w:rsidRPr="00004EAA" w:rsidRDefault="00120A5A" w:rsidP="000D68B7">
            <w:pPr>
              <w:jc w:val="center"/>
              <w:rPr>
                <w:rFonts w:ascii="Arial" w:hAnsi="Arial" w:cs="Arial"/>
                <w:sz w:val="22"/>
                <w:szCs w:val="22"/>
              </w:rPr>
            </w:pPr>
          </w:p>
        </w:tc>
        <w:tc>
          <w:tcPr>
            <w:tcW w:w="2160" w:type="dxa"/>
          </w:tcPr>
          <w:p w14:paraId="44B22F3D"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02CB0517" w14:textId="77777777" w:rsidR="00120A5A" w:rsidRPr="00004EAA" w:rsidRDefault="00120A5A" w:rsidP="000D68B7">
            <w:pPr>
              <w:jc w:val="center"/>
              <w:rPr>
                <w:rFonts w:ascii="Arial" w:hAnsi="Arial" w:cs="Arial"/>
                <w:sz w:val="22"/>
                <w:szCs w:val="22"/>
              </w:rPr>
            </w:pPr>
          </w:p>
        </w:tc>
        <w:tc>
          <w:tcPr>
            <w:tcW w:w="2160" w:type="dxa"/>
          </w:tcPr>
          <w:p w14:paraId="418EF33C"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24162143" w14:textId="77777777" w:rsidR="00120A5A" w:rsidRPr="00004EAA" w:rsidRDefault="00120A5A" w:rsidP="000D68B7">
            <w:pPr>
              <w:jc w:val="center"/>
              <w:rPr>
                <w:rFonts w:ascii="Arial" w:hAnsi="Arial" w:cs="Arial"/>
                <w:sz w:val="22"/>
                <w:szCs w:val="22"/>
              </w:rPr>
            </w:pPr>
          </w:p>
        </w:tc>
      </w:tr>
      <w:tr w:rsidR="000B208F" w:rsidRPr="00004EAA" w14:paraId="4A62B4E7" w14:textId="77777777" w:rsidTr="000140CD">
        <w:tc>
          <w:tcPr>
            <w:tcW w:w="2448" w:type="dxa"/>
            <w:gridSpan w:val="2"/>
          </w:tcPr>
          <w:p w14:paraId="2180E454" w14:textId="0F278721" w:rsidR="00120A5A" w:rsidRPr="00004EAA" w:rsidRDefault="00120A5A" w:rsidP="000D68B7">
            <w:pPr>
              <w:rPr>
                <w:rFonts w:ascii="Arial" w:hAnsi="Arial" w:cs="Arial"/>
                <w:sz w:val="22"/>
                <w:szCs w:val="22"/>
              </w:rPr>
            </w:pPr>
            <w:r w:rsidRPr="00004EAA">
              <w:rPr>
                <w:rFonts w:ascii="Arial" w:hAnsi="Arial" w:cs="Arial"/>
                <w:sz w:val="22"/>
                <w:szCs w:val="22"/>
              </w:rPr>
              <w:t xml:space="preserve">     Quartile 2</w:t>
            </w:r>
          </w:p>
        </w:tc>
        <w:tc>
          <w:tcPr>
            <w:tcW w:w="810" w:type="dxa"/>
          </w:tcPr>
          <w:p w14:paraId="68C42050"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504</w:t>
            </w:r>
          </w:p>
        </w:tc>
        <w:tc>
          <w:tcPr>
            <w:tcW w:w="1260" w:type="dxa"/>
          </w:tcPr>
          <w:p w14:paraId="47189493" w14:textId="0485253E" w:rsidR="00120A5A" w:rsidRPr="00004EAA" w:rsidRDefault="00120A5A" w:rsidP="000D68B7">
            <w:pPr>
              <w:jc w:val="center"/>
              <w:rPr>
                <w:rFonts w:ascii="Arial" w:hAnsi="Arial" w:cs="Arial"/>
                <w:sz w:val="22"/>
                <w:szCs w:val="22"/>
              </w:rPr>
            </w:pPr>
            <w:r w:rsidRPr="00004EAA">
              <w:rPr>
                <w:rFonts w:ascii="Arial" w:hAnsi="Arial" w:cs="Arial"/>
                <w:sz w:val="22"/>
                <w:szCs w:val="22"/>
              </w:rPr>
              <w:t>24.3 ± 8.8</w:t>
            </w:r>
          </w:p>
        </w:tc>
        <w:tc>
          <w:tcPr>
            <w:tcW w:w="2070" w:type="dxa"/>
          </w:tcPr>
          <w:p w14:paraId="15089A61"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2.7 (-1.7, 7.2)</w:t>
            </w:r>
          </w:p>
        </w:tc>
        <w:tc>
          <w:tcPr>
            <w:tcW w:w="1080" w:type="dxa"/>
          </w:tcPr>
          <w:p w14:paraId="06173FF4" w14:textId="77777777" w:rsidR="00120A5A" w:rsidRPr="00004EAA" w:rsidRDefault="00120A5A" w:rsidP="000D68B7">
            <w:pPr>
              <w:jc w:val="center"/>
              <w:rPr>
                <w:rFonts w:ascii="Arial" w:hAnsi="Arial" w:cs="Arial"/>
                <w:sz w:val="22"/>
                <w:szCs w:val="22"/>
              </w:rPr>
            </w:pPr>
          </w:p>
        </w:tc>
        <w:tc>
          <w:tcPr>
            <w:tcW w:w="2160" w:type="dxa"/>
          </w:tcPr>
          <w:p w14:paraId="44FD1668"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1.9 (-1.9, 5.8)</w:t>
            </w:r>
          </w:p>
        </w:tc>
        <w:tc>
          <w:tcPr>
            <w:tcW w:w="1080" w:type="dxa"/>
          </w:tcPr>
          <w:p w14:paraId="3C517869" w14:textId="77777777" w:rsidR="00120A5A" w:rsidRPr="00004EAA" w:rsidRDefault="00120A5A" w:rsidP="000D68B7">
            <w:pPr>
              <w:jc w:val="center"/>
              <w:rPr>
                <w:rFonts w:ascii="Arial" w:hAnsi="Arial" w:cs="Arial"/>
                <w:sz w:val="22"/>
                <w:szCs w:val="22"/>
              </w:rPr>
            </w:pPr>
          </w:p>
        </w:tc>
        <w:tc>
          <w:tcPr>
            <w:tcW w:w="2160" w:type="dxa"/>
          </w:tcPr>
          <w:p w14:paraId="1C852BD0" w14:textId="61BEDDFC" w:rsidR="00120A5A" w:rsidRPr="00004EAA" w:rsidRDefault="00120A5A" w:rsidP="000D68B7">
            <w:pPr>
              <w:jc w:val="center"/>
              <w:rPr>
                <w:rFonts w:ascii="Arial" w:hAnsi="Arial" w:cs="Arial"/>
                <w:sz w:val="22"/>
                <w:szCs w:val="22"/>
              </w:rPr>
            </w:pPr>
            <w:r w:rsidRPr="00004EAA">
              <w:rPr>
                <w:rFonts w:ascii="Arial" w:hAnsi="Arial" w:cs="Arial"/>
                <w:sz w:val="22"/>
                <w:szCs w:val="22"/>
              </w:rPr>
              <w:t>2.</w:t>
            </w:r>
            <w:r w:rsidR="00EA50C9">
              <w:rPr>
                <w:rFonts w:ascii="Arial" w:hAnsi="Arial" w:cs="Arial"/>
                <w:sz w:val="22"/>
                <w:szCs w:val="22"/>
              </w:rPr>
              <w:t>8</w:t>
            </w:r>
            <w:r w:rsidRPr="00004EAA">
              <w:rPr>
                <w:rFonts w:ascii="Arial" w:hAnsi="Arial" w:cs="Arial"/>
                <w:sz w:val="22"/>
                <w:szCs w:val="22"/>
              </w:rPr>
              <w:t xml:space="preserve"> (-1.</w:t>
            </w:r>
            <w:r w:rsidR="00EA50C9">
              <w:rPr>
                <w:rFonts w:ascii="Arial" w:hAnsi="Arial" w:cs="Arial"/>
                <w:sz w:val="22"/>
                <w:szCs w:val="22"/>
              </w:rPr>
              <w:t>3</w:t>
            </w:r>
            <w:r w:rsidRPr="00004EAA">
              <w:rPr>
                <w:rFonts w:ascii="Arial" w:hAnsi="Arial" w:cs="Arial"/>
                <w:sz w:val="22"/>
                <w:szCs w:val="22"/>
              </w:rPr>
              <w:t>, 7.</w:t>
            </w:r>
            <w:r w:rsidR="00EA50C9">
              <w:rPr>
                <w:rFonts w:ascii="Arial" w:hAnsi="Arial" w:cs="Arial"/>
                <w:sz w:val="22"/>
                <w:szCs w:val="22"/>
              </w:rPr>
              <w:t>0</w:t>
            </w:r>
            <w:r w:rsidRPr="00004EAA">
              <w:rPr>
                <w:rFonts w:ascii="Arial" w:hAnsi="Arial" w:cs="Arial"/>
                <w:sz w:val="22"/>
                <w:szCs w:val="22"/>
              </w:rPr>
              <w:t>)</w:t>
            </w:r>
          </w:p>
        </w:tc>
        <w:tc>
          <w:tcPr>
            <w:tcW w:w="1080" w:type="dxa"/>
          </w:tcPr>
          <w:p w14:paraId="3BEE91F8" w14:textId="77777777" w:rsidR="00120A5A" w:rsidRPr="00004EAA" w:rsidRDefault="00120A5A" w:rsidP="000D68B7">
            <w:pPr>
              <w:jc w:val="center"/>
              <w:rPr>
                <w:rFonts w:ascii="Arial" w:hAnsi="Arial" w:cs="Arial"/>
                <w:sz w:val="22"/>
                <w:szCs w:val="22"/>
              </w:rPr>
            </w:pPr>
          </w:p>
        </w:tc>
      </w:tr>
      <w:tr w:rsidR="000B208F" w:rsidRPr="00004EAA" w14:paraId="74C7D256" w14:textId="77777777" w:rsidTr="000140CD">
        <w:tc>
          <w:tcPr>
            <w:tcW w:w="2448" w:type="dxa"/>
            <w:gridSpan w:val="2"/>
          </w:tcPr>
          <w:p w14:paraId="47C2EBA4" w14:textId="7A77C1D8" w:rsidR="00120A5A" w:rsidRPr="00004EAA" w:rsidRDefault="00120A5A" w:rsidP="000D68B7">
            <w:pPr>
              <w:rPr>
                <w:rFonts w:ascii="Arial" w:hAnsi="Arial" w:cs="Arial"/>
                <w:sz w:val="22"/>
                <w:szCs w:val="22"/>
              </w:rPr>
            </w:pPr>
            <w:r w:rsidRPr="00004EAA">
              <w:rPr>
                <w:rFonts w:ascii="Arial" w:hAnsi="Arial" w:cs="Arial"/>
                <w:sz w:val="22"/>
                <w:szCs w:val="22"/>
              </w:rPr>
              <w:t xml:space="preserve">     Quartile 3</w:t>
            </w:r>
          </w:p>
        </w:tc>
        <w:tc>
          <w:tcPr>
            <w:tcW w:w="810" w:type="dxa"/>
          </w:tcPr>
          <w:p w14:paraId="1BD6D7BC"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529</w:t>
            </w:r>
          </w:p>
        </w:tc>
        <w:tc>
          <w:tcPr>
            <w:tcW w:w="1260" w:type="dxa"/>
          </w:tcPr>
          <w:p w14:paraId="1C1F0304" w14:textId="2B485146" w:rsidR="00120A5A" w:rsidRPr="00004EAA" w:rsidRDefault="00120A5A" w:rsidP="000D68B7">
            <w:pPr>
              <w:jc w:val="center"/>
              <w:rPr>
                <w:rFonts w:ascii="Arial" w:hAnsi="Arial" w:cs="Arial"/>
                <w:sz w:val="22"/>
                <w:szCs w:val="22"/>
              </w:rPr>
            </w:pPr>
            <w:r w:rsidRPr="00004EAA">
              <w:rPr>
                <w:rFonts w:ascii="Arial" w:hAnsi="Arial" w:cs="Arial"/>
                <w:sz w:val="22"/>
                <w:szCs w:val="22"/>
              </w:rPr>
              <w:t>24.7 ± 8.4</w:t>
            </w:r>
          </w:p>
        </w:tc>
        <w:tc>
          <w:tcPr>
            <w:tcW w:w="2070" w:type="dxa"/>
          </w:tcPr>
          <w:p w14:paraId="6CC38160"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4.9 (0.5, 9.5)</w:t>
            </w:r>
          </w:p>
        </w:tc>
        <w:tc>
          <w:tcPr>
            <w:tcW w:w="1080" w:type="dxa"/>
          </w:tcPr>
          <w:p w14:paraId="2347204F" w14:textId="77777777" w:rsidR="00120A5A" w:rsidRPr="00004EAA" w:rsidRDefault="00120A5A" w:rsidP="000D68B7">
            <w:pPr>
              <w:jc w:val="center"/>
              <w:rPr>
                <w:rFonts w:ascii="Arial" w:hAnsi="Arial" w:cs="Arial"/>
                <w:sz w:val="22"/>
                <w:szCs w:val="22"/>
              </w:rPr>
            </w:pPr>
          </w:p>
        </w:tc>
        <w:tc>
          <w:tcPr>
            <w:tcW w:w="2160" w:type="dxa"/>
          </w:tcPr>
          <w:p w14:paraId="7AAF47D8"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5.2 (1.3, 9.2)</w:t>
            </w:r>
          </w:p>
        </w:tc>
        <w:tc>
          <w:tcPr>
            <w:tcW w:w="1080" w:type="dxa"/>
          </w:tcPr>
          <w:p w14:paraId="31641ECF" w14:textId="77777777" w:rsidR="00120A5A" w:rsidRPr="00004EAA" w:rsidRDefault="00120A5A" w:rsidP="000D68B7">
            <w:pPr>
              <w:jc w:val="center"/>
              <w:rPr>
                <w:rFonts w:ascii="Arial" w:hAnsi="Arial" w:cs="Arial"/>
                <w:sz w:val="22"/>
                <w:szCs w:val="22"/>
              </w:rPr>
            </w:pPr>
          </w:p>
        </w:tc>
        <w:tc>
          <w:tcPr>
            <w:tcW w:w="2160" w:type="dxa"/>
          </w:tcPr>
          <w:p w14:paraId="68FEB00E" w14:textId="725707CD" w:rsidR="00120A5A" w:rsidRPr="00004EAA" w:rsidRDefault="00120A5A" w:rsidP="000D68B7">
            <w:pPr>
              <w:jc w:val="center"/>
              <w:rPr>
                <w:rFonts w:ascii="Arial" w:hAnsi="Arial" w:cs="Arial"/>
                <w:sz w:val="22"/>
                <w:szCs w:val="22"/>
              </w:rPr>
            </w:pPr>
            <w:r w:rsidRPr="00004EAA">
              <w:rPr>
                <w:rFonts w:ascii="Arial" w:hAnsi="Arial" w:cs="Arial"/>
                <w:sz w:val="22"/>
                <w:szCs w:val="22"/>
              </w:rPr>
              <w:t>5.2 (1.</w:t>
            </w:r>
            <w:r w:rsidR="00EA50C9">
              <w:rPr>
                <w:rFonts w:ascii="Arial" w:hAnsi="Arial" w:cs="Arial"/>
                <w:sz w:val="22"/>
                <w:szCs w:val="22"/>
              </w:rPr>
              <w:t>2</w:t>
            </w:r>
            <w:r w:rsidRPr="00004EAA">
              <w:rPr>
                <w:rFonts w:ascii="Arial" w:hAnsi="Arial" w:cs="Arial"/>
                <w:sz w:val="22"/>
                <w:szCs w:val="22"/>
              </w:rPr>
              <w:t>, 9.5)</w:t>
            </w:r>
          </w:p>
        </w:tc>
        <w:tc>
          <w:tcPr>
            <w:tcW w:w="1080" w:type="dxa"/>
          </w:tcPr>
          <w:p w14:paraId="0DB50685" w14:textId="77777777" w:rsidR="00120A5A" w:rsidRPr="00004EAA" w:rsidRDefault="00120A5A" w:rsidP="000D68B7">
            <w:pPr>
              <w:jc w:val="center"/>
              <w:rPr>
                <w:rFonts w:ascii="Arial" w:hAnsi="Arial" w:cs="Arial"/>
                <w:sz w:val="22"/>
                <w:szCs w:val="22"/>
              </w:rPr>
            </w:pPr>
          </w:p>
        </w:tc>
      </w:tr>
      <w:tr w:rsidR="000B208F" w:rsidRPr="00004EAA" w14:paraId="55DBB51A" w14:textId="77777777" w:rsidTr="000140CD">
        <w:tc>
          <w:tcPr>
            <w:tcW w:w="2448" w:type="dxa"/>
            <w:gridSpan w:val="2"/>
          </w:tcPr>
          <w:p w14:paraId="30DD2C06" w14:textId="5F5478E6" w:rsidR="00120A5A" w:rsidRPr="00004EAA" w:rsidRDefault="00120A5A" w:rsidP="000D68B7">
            <w:pPr>
              <w:rPr>
                <w:rFonts w:ascii="Arial" w:hAnsi="Arial" w:cs="Arial"/>
                <w:sz w:val="22"/>
                <w:szCs w:val="22"/>
              </w:rPr>
            </w:pPr>
            <w:r w:rsidRPr="00004EAA">
              <w:rPr>
                <w:rFonts w:ascii="Arial" w:hAnsi="Arial" w:cs="Arial"/>
                <w:sz w:val="22"/>
                <w:szCs w:val="22"/>
              </w:rPr>
              <w:t xml:space="preserve">     Quartile 4</w:t>
            </w:r>
          </w:p>
        </w:tc>
        <w:tc>
          <w:tcPr>
            <w:tcW w:w="810" w:type="dxa"/>
          </w:tcPr>
          <w:p w14:paraId="2FEEA28B"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568</w:t>
            </w:r>
          </w:p>
        </w:tc>
        <w:tc>
          <w:tcPr>
            <w:tcW w:w="1260" w:type="dxa"/>
          </w:tcPr>
          <w:p w14:paraId="70DE8975" w14:textId="37587C05" w:rsidR="00120A5A" w:rsidRPr="00004EAA" w:rsidRDefault="00120A5A" w:rsidP="000D68B7">
            <w:pPr>
              <w:jc w:val="center"/>
              <w:rPr>
                <w:rFonts w:ascii="Arial" w:hAnsi="Arial" w:cs="Arial"/>
                <w:sz w:val="22"/>
                <w:szCs w:val="22"/>
              </w:rPr>
            </w:pPr>
            <w:r w:rsidRPr="00004EAA">
              <w:rPr>
                <w:rFonts w:ascii="Arial" w:hAnsi="Arial" w:cs="Arial"/>
                <w:sz w:val="22"/>
                <w:szCs w:val="22"/>
              </w:rPr>
              <w:t>26.8 ± 8.7</w:t>
            </w:r>
          </w:p>
        </w:tc>
        <w:tc>
          <w:tcPr>
            <w:tcW w:w="2070" w:type="dxa"/>
          </w:tcPr>
          <w:p w14:paraId="244C3AFA"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15.0 (10.3, 20.0)</w:t>
            </w:r>
          </w:p>
        </w:tc>
        <w:tc>
          <w:tcPr>
            <w:tcW w:w="1080" w:type="dxa"/>
          </w:tcPr>
          <w:p w14:paraId="1B7F4AD6" w14:textId="77777777" w:rsidR="00120A5A" w:rsidRPr="00004EAA" w:rsidRDefault="00120A5A" w:rsidP="000D68B7">
            <w:pPr>
              <w:jc w:val="center"/>
              <w:rPr>
                <w:rFonts w:ascii="Arial" w:hAnsi="Arial" w:cs="Arial"/>
                <w:sz w:val="22"/>
                <w:szCs w:val="22"/>
              </w:rPr>
            </w:pPr>
          </w:p>
        </w:tc>
        <w:tc>
          <w:tcPr>
            <w:tcW w:w="2160" w:type="dxa"/>
          </w:tcPr>
          <w:p w14:paraId="7D66A830" w14:textId="3C69CDF8" w:rsidR="00120A5A" w:rsidRPr="00004EAA" w:rsidRDefault="00120A5A" w:rsidP="000D68B7">
            <w:pPr>
              <w:jc w:val="center"/>
              <w:rPr>
                <w:rFonts w:ascii="Arial" w:hAnsi="Arial" w:cs="Arial"/>
                <w:sz w:val="22"/>
                <w:szCs w:val="22"/>
              </w:rPr>
            </w:pPr>
            <w:r w:rsidRPr="00004EAA">
              <w:rPr>
                <w:rFonts w:ascii="Arial" w:hAnsi="Arial" w:cs="Arial"/>
                <w:sz w:val="22"/>
                <w:szCs w:val="22"/>
              </w:rPr>
              <w:t>14.</w:t>
            </w:r>
            <w:r w:rsidR="00AE00F6">
              <w:rPr>
                <w:rFonts w:ascii="Arial" w:hAnsi="Arial" w:cs="Arial"/>
                <w:sz w:val="22"/>
                <w:szCs w:val="22"/>
              </w:rPr>
              <w:t>2</w:t>
            </w:r>
            <w:r w:rsidRPr="00004EAA">
              <w:rPr>
                <w:rFonts w:ascii="Arial" w:hAnsi="Arial" w:cs="Arial"/>
                <w:sz w:val="22"/>
                <w:szCs w:val="22"/>
              </w:rPr>
              <w:t xml:space="preserve"> (</w:t>
            </w:r>
            <w:r w:rsidR="00AE00F6">
              <w:rPr>
                <w:rFonts w:ascii="Arial" w:hAnsi="Arial" w:cs="Arial"/>
                <w:sz w:val="22"/>
                <w:szCs w:val="22"/>
              </w:rPr>
              <w:t>10.0</w:t>
            </w:r>
            <w:r w:rsidRPr="00004EAA">
              <w:rPr>
                <w:rFonts w:ascii="Arial" w:hAnsi="Arial" w:cs="Arial"/>
                <w:sz w:val="22"/>
                <w:szCs w:val="22"/>
              </w:rPr>
              <w:t>, 18.</w:t>
            </w:r>
            <w:r w:rsidR="00AE00F6">
              <w:rPr>
                <w:rFonts w:ascii="Arial" w:hAnsi="Arial" w:cs="Arial"/>
                <w:sz w:val="22"/>
                <w:szCs w:val="22"/>
              </w:rPr>
              <w:t>6</w:t>
            </w:r>
            <w:r w:rsidRPr="00004EAA">
              <w:rPr>
                <w:rFonts w:ascii="Arial" w:hAnsi="Arial" w:cs="Arial"/>
                <w:sz w:val="22"/>
                <w:szCs w:val="22"/>
              </w:rPr>
              <w:t>)</w:t>
            </w:r>
          </w:p>
        </w:tc>
        <w:tc>
          <w:tcPr>
            <w:tcW w:w="1080" w:type="dxa"/>
          </w:tcPr>
          <w:p w14:paraId="664F3F55" w14:textId="77777777" w:rsidR="00120A5A" w:rsidRPr="00004EAA" w:rsidRDefault="00120A5A" w:rsidP="000D68B7">
            <w:pPr>
              <w:jc w:val="center"/>
              <w:rPr>
                <w:rFonts w:ascii="Arial" w:hAnsi="Arial" w:cs="Arial"/>
                <w:sz w:val="22"/>
                <w:szCs w:val="22"/>
              </w:rPr>
            </w:pPr>
          </w:p>
        </w:tc>
        <w:tc>
          <w:tcPr>
            <w:tcW w:w="2160" w:type="dxa"/>
          </w:tcPr>
          <w:p w14:paraId="093D9080" w14:textId="657282ED" w:rsidR="00120A5A" w:rsidRPr="00004EAA" w:rsidRDefault="00120A5A" w:rsidP="000D68B7">
            <w:pPr>
              <w:jc w:val="center"/>
              <w:rPr>
                <w:rFonts w:ascii="Arial" w:hAnsi="Arial" w:cs="Arial"/>
                <w:sz w:val="22"/>
                <w:szCs w:val="22"/>
              </w:rPr>
            </w:pPr>
            <w:r w:rsidRPr="00004EAA">
              <w:rPr>
                <w:rFonts w:ascii="Arial" w:hAnsi="Arial" w:cs="Arial"/>
                <w:sz w:val="22"/>
                <w:szCs w:val="22"/>
              </w:rPr>
              <w:t>13.1 (8.</w:t>
            </w:r>
            <w:r w:rsidR="00EA50C9">
              <w:rPr>
                <w:rFonts w:ascii="Arial" w:hAnsi="Arial" w:cs="Arial"/>
                <w:sz w:val="22"/>
                <w:szCs w:val="22"/>
              </w:rPr>
              <w:t>7</w:t>
            </w:r>
            <w:r w:rsidRPr="00004EAA">
              <w:rPr>
                <w:rFonts w:ascii="Arial" w:hAnsi="Arial" w:cs="Arial"/>
                <w:sz w:val="22"/>
                <w:szCs w:val="22"/>
              </w:rPr>
              <w:t>, 17.</w:t>
            </w:r>
            <w:r w:rsidR="00EA50C9">
              <w:rPr>
                <w:rFonts w:ascii="Arial" w:hAnsi="Arial" w:cs="Arial"/>
                <w:sz w:val="22"/>
                <w:szCs w:val="22"/>
              </w:rPr>
              <w:t>6</w:t>
            </w:r>
            <w:r w:rsidRPr="00004EAA">
              <w:rPr>
                <w:rFonts w:ascii="Arial" w:hAnsi="Arial" w:cs="Arial"/>
                <w:sz w:val="22"/>
                <w:szCs w:val="22"/>
              </w:rPr>
              <w:t>)</w:t>
            </w:r>
          </w:p>
        </w:tc>
        <w:tc>
          <w:tcPr>
            <w:tcW w:w="1080" w:type="dxa"/>
          </w:tcPr>
          <w:p w14:paraId="19DD3234" w14:textId="77777777" w:rsidR="00120A5A" w:rsidRPr="00004EAA" w:rsidRDefault="00120A5A" w:rsidP="000D68B7">
            <w:pPr>
              <w:jc w:val="center"/>
              <w:rPr>
                <w:rFonts w:ascii="Arial" w:hAnsi="Arial" w:cs="Arial"/>
                <w:sz w:val="22"/>
                <w:szCs w:val="22"/>
              </w:rPr>
            </w:pPr>
          </w:p>
        </w:tc>
      </w:tr>
      <w:tr w:rsidR="000B208F" w:rsidRPr="00004EAA" w14:paraId="0EDBF158" w14:textId="77777777" w:rsidTr="000140CD">
        <w:tc>
          <w:tcPr>
            <w:tcW w:w="2448" w:type="dxa"/>
            <w:gridSpan w:val="2"/>
          </w:tcPr>
          <w:p w14:paraId="68BF99D5" w14:textId="77777777" w:rsidR="00120A5A" w:rsidRPr="00004EAA" w:rsidRDefault="00120A5A" w:rsidP="000D68B7">
            <w:pPr>
              <w:rPr>
                <w:rFonts w:ascii="Arial" w:hAnsi="Arial" w:cs="Arial"/>
                <w:sz w:val="22"/>
                <w:szCs w:val="22"/>
              </w:rPr>
            </w:pPr>
          </w:p>
        </w:tc>
        <w:tc>
          <w:tcPr>
            <w:tcW w:w="810" w:type="dxa"/>
          </w:tcPr>
          <w:p w14:paraId="197D7618" w14:textId="77777777" w:rsidR="00120A5A" w:rsidRPr="00004EAA" w:rsidRDefault="00120A5A" w:rsidP="000D68B7">
            <w:pPr>
              <w:jc w:val="center"/>
              <w:rPr>
                <w:rFonts w:ascii="Arial" w:hAnsi="Arial" w:cs="Arial"/>
                <w:sz w:val="22"/>
                <w:szCs w:val="22"/>
              </w:rPr>
            </w:pPr>
          </w:p>
        </w:tc>
        <w:tc>
          <w:tcPr>
            <w:tcW w:w="1260" w:type="dxa"/>
          </w:tcPr>
          <w:p w14:paraId="7D2837E7" w14:textId="77777777" w:rsidR="00120A5A" w:rsidRPr="00004EAA" w:rsidRDefault="00120A5A" w:rsidP="000D68B7">
            <w:pPr>
              <w:jc w:val="center"/>
              <w:rPr>
                <w:rFonts w:ascii="Arial" w:hAnsi="Arial" w:cs="Arial"/>
                <w:sz w:val="22"/>
                <w:szCs w:val="22"/>
              </w:rPr>
            </w:pPr>
          </w:p>
        </w:tc>
        <w:tc>
          <w:tcPr>
            <w:tcW w:w="2070" w:type="dxa"/>
          </w:tcPr>
          <w:p w14:paraId="0AF59A2C" w14:textId="77777777" w:rsidR="00120A5A" w:rsidRPr="00004EAA" w:rsidRDefault="00120A5A" w:rsidP="000D68B7">
            <w:pPr>
              <w:jc w:val="center"/>
              <w:rPr>
                <w:rFonts w:ascii="Arial" w:hAnsi="Arial" w:cs="Arial"/>
                <w:sz w:val="22"/>
                <w:szCs w:val="22"/>
              </w:rPr>
            </w:pPr>
          </w:p>
        </w:tc>
        <w:tc>
          <w:tcPr>
            <w:tcW w:w="1080" w:type="dxa"/>
          </w:tcPr>
          <w:p w14:paraId="0B284A34" w14:textId="77777777" w:rsidR="00120A5A" w:rsidRPr="00004EAA" w:rsidRDefault="00120A5A" w:rsidP="000D68B7">
            <w:pPr>
              <w:jc w:val="center"/>
              <w:rPr>
                <w:rFonts w:ascii="Arial" w:hAnsi="Arial" w:cs="Arial"/>
                <w:sz w:val="22"/>
                <w:szCs w:val="22"/>
              </w:rPr>
            </w:pPr>
          </w:p>
        </w:tc>
        <w:tc>
          <w:tcPr>
            <w:tcW w:w="2160" w:type="dxa"/>
          </w:tcPr>
          <w:p w14:paraId="23B3538E" w14:textId="77777777" w:rsidR="00120A5A" w:rsidRPr="00004EAA" w:rsidRDefault="00120A5A" w:rsidP="000D68B7">
            <w:pPr>
              <w:jc w:val="center"/>
              <w:rPr>
                <w:rFonts w:ascii="Arial" w:hAnsi="Arial" w:cs="Arial"/>
                <w:sz w:val="22"/>
                <w:szCs w:val="22"/>
              </w:rPr>
            </w:pPr>
          </w:p>
        </w:tc>
        <w:tc>
          <w:tcPr>
            <w:tcW w:w="1080" w:type="dxa"/>
          </w:tcPr>
          <w:p w14:paraId="31993DF0" w14:textId="77777777" w:rsidR="00120A5A" w:rsidRPr="00004EAA" w:rsidRDefault="00120A5A" w:rsidP="000D68B7">
            <w:pPr>
              <w:jc w:val="center"/>
              <w:rPr>
                <w:rFonts w:ascii="Arial" w:hAnsi="Arial" w:cs="Arial"/>
                <w:sz w:val="22"/>
                <w:szCs w:val="22"/>
              </w:rPr>
            </w:pPr>
          </w:p>
        </w:tc>
        <w:tc>
          <w:tcPr>
            <w:tcW w:w="2160" w:type="dxa"/>
          </w:tcPr>
          <w:p w14:paraId="5EE9E160" w14:textId="77777777" w:rsidR="00120A5A" w:rsidRPr="00004EAA" w:rsidRDefault="00120A5A" w:rsidP="000D68B7">
            <w:pPr>
              <w:jc w:val="center"/>
              <w:rPr>
                <w:rFonts w:ascii="Arial" w:hAnsi="Arial" w:cs="Arial"/>
                <w:sz w:val="22"/>
                <w:szCs w:val="22"/>
              </w:rPr>
            </w:pPr>
          </w:p>
        </w:tc>
        <w:tc>
          <w:tcPr>
            <w:tcW w:w="1080" w:type="dxa"/>
          </w:tcPr>
          <w:p w14:paraId="4D77FAC3" w14:textId="77777777" w:rsidR="00120A5A" w:rsidRPr="00004EAA" w:rsidRDefault="00120A5A" w:rsidP="000D68B7">
            <w:pPr>
              <w:jc w:val="center"/>
              <w:rPr>
                <w:rFonts w:ascii="Arial" w:hAnsi="Arial" w:cs="Arial"/>
                <w:sz w:val="22"/>
                <w:szCs w:val="22"/>
              </w:rPr>
            </w:pPr>
          </w:p>
        </w:tc>
      </w:tr>
      <w:tr w:rsidR="000B208F" w:rsidRPr="00004EAA" w14:paraId="6F5C7D07" w14:textId="77777777" w:rsidTr="000140CD">
        <w:tc>
          <w:tcPr>
            <w:tcW w:w="2448" w:type="dxa"/>
            <w:gridSpan w:val="2"/>
          </w:tcPr>
          <w:p w14:paraId="26C68307" w14:textId="4FFF78CB" w:rsidR="00120A5A" w:rsidRPr="00004EAA" w:rsidRDefault="00120A5A" w:rsidP="000D68B7">
            <w:pPr>
              <w:rPr>
                <w:rFonts w:ascii="Arial" w:hAnsi="Arial" w:cs="Arial"/>
                <w:sz w:val="22"/>
                <w:szCs w:val="22"/>
              </w:rPr>
            </w:pPr>
            <w:r w:rsidRPr="00004EAA">
              <w:rPr>
                <w:rFonts w:ascii="Arial" w:hAnsi="Arial" w:cs="Arial"/>
                <w:sz w:val="22"/>
                <w:szCs w:val="22"/>
              </w:rPr>
              <w:t xml:space="preserve">  Dietary vitamin D intake</w:t>
            </w:r>
            <w:r>
              <w:rPr>
                <w:rFonts w:ascii="Arial" w:hAnsi="Arial" w:cs="Arial"/>
                <w:sz w:val="22"/>
                <w:szCs w:val="22"/>
                <w:vertAlign w:val="superscript"/>
              </w:rPr>
              <w:t>8</w:t>
            </w:r>
          </w:p>
        </w:tc>
        <w:tc>
          <w:tcPr>
            <w:tcW w:w="810" w:type="dxa"/>
          </w:tcPr>
          <w:p w14:paraId="289D7704" w14:textId="77777777" w:rsidR="00120A5A" w:rsidRPr="00004EAA" w:rsidRDefault="00120A5A" w:rsidP="000D68B7">
            <w:pPr>
              <w:jc w:val="center"/>
              <w:rPr>
                <w:rFonts w:ascii="Arial" w:hAnsi="Arial" w:cs="Arial"/>
                <w:sz w:val="22"/>
                <w:szCs w:val="22"/>
              </w:rPr>
            </w:pPr>
          </w:p>
        </w:tc>
        <w:tc>
          <w:tcPr>
            <w:tcW w:w="1260" w:type="dxa"/>
          </w:tcPr>
          <w:p w14:paraId="3BEB9544" w14:textId="77777777" w:rsidR="00120A5A" w:rsidRPr="00004EAA" w:rsidRDefault="00120A5A" w:rsidP="000D68B7">
            <w:pPr>
              <w:jc w:val="center"/>
              <w:rPr>
                <w:rFonts w:ascii="Arial" w:hAnsi="Arial" w:cs="Arial"/>
                <w:sz w:val="22"/>
                <w:szCs w:val="22"/>
              </w:rPr>
            </w:pPr>
          </w:p>
        </w:tc>
        <w:tc>
          <w:tcPr>
            <w:tcW w:w="2070" w:type="dxa"/>
          </w:tcPr>
          <w:p w14:paraId="57CA301D" w14:textId="77777777" w:rsidR="00120A5A" w:rsidRPr="00004EAA" w:rsidRDefault="00120A5A" w:rsidP="000D68B7">
            <w:pPr>
              <w:jc w:val="center"/>
              <w:rPr>
                <w:rFonts w:ascii="Arial" w:hAnsi="Arial" w:cs="Arial"/>
                <w:sz w:val="22"/>
                <w:szCs w:val="22"/>
              </w:rPr>
            </w:pPr>
          </w:p>
        </w:tc>
        <w:tc>
          <w:tcPr>
            <w:tcW w:w="1080" w:type="dxa"/>
          </w:tcPr>
          <w:p w14:paraId="02A49D48" w14:textId="77777777" w:rsidR="00120A5A" w:rsidRPr="00004EAA" w:rsidDel="009F13D7" w:rsidRDefault="00120A5A" w:rsidP="000D68B7">
            <w:pPr>
              <w:jc w:val="center"/>
              <w:rPr>
                <w:rFonts w:ascii="Arial" w:hAnsi="Arial" w:cs="Arial"/>
                <w:sz w:val="22"/>
                <w:szCs w:val="22"/>
              </w:rPr>
            </w:pPr>
            <w:r w:rsidRPr="00004EAA">
              <w:rPr>
                <w:rFonts w:ascii="Arial" w:hAnsi="Arial" w:cs="Arial"/>
                <w:sz w:val="22"/>
                <w:szCs w:val="22"/>
              </w:rPr>
              <w:t>&lt;0.0001</w:t>
            </w:r>
          </w:p>
        </w:tc>
        <w:tc>
          <w:tcPr>
            <w:tcW w:w="2160" w:type="dxa"/>
          </w:tcPr>
          <w:p w14:paraId="00329758" w14:textId="77777777" w:rsidR="00120A5A" w:rsidRPr="00004EAA" w:rsidRDefault="00120A5A" w:rsidP="000D68B7">
            <w:pPr>
              <w:jc w:val="center"/>
              <w:rPr>
                <w:rFonts w:ascii="Arial" w:hAnsi="Arial" w:cs="Arial"/>
                <w:sz w:val="22"/>
                <w:szCs w:val="22"/>
              </w:rPr>
            </w:pPr>
          </w:p>
        </w:tc>
        <w:tc>
          <w:tcPr>
            <w:tcW w:w="1080" w:type="dxa"/>
          </w:tcPr>
          <w:p w14:paraId="2FE4C9B0" w14:textId="77777777" w:rsidR="00120A5A" w:rsidRPr="00004EAA" w:rsidRDefault="00120A5A" w:rsidP="000D68B7">
            <w:pPr>
              <w:jc w:val="center"/>
              <w:rPr>
                <w:rFonts w:ascii="Arial" w:hAnsi="Arial" w:cs="Arial"/>
                <w:sz w:val="22"/>
                <w:szCs w:val="22"/>
              </w:rPr>
            </w:pPr>
          </w:p>
        </w:tc>
        <w:tc>
          <w:tcPr>
            <w:tcW w:w="2160" w:type="dxa"/>
          </w:tcPr>
          <w:p w14:paraId="771A30AE" w14:textId="77777777" w:rsidR="00120A5A" w:rsidRPr="00004EAA" w:rsidRDefault="00120A5A" w:rsidP="000D68B7">
            <w:pPr>
              <w:jc w:val="center"/>
              <w:rPr>
                <w:rFonts w:ascii="Arial" w:hAnsi="Arial" w:cs="Arial"/>
                <w:sz w:val="22"/>
                <w:szCs w:val="22"/>
              </w:rPr>
            </w:pPr>
          </w:p>
        </w:tc>
        <w:tc>
          <w:tcPr>
            <w:tcW w:w="1080" w:type="dxa"/>
          </w:tcPr>
          <w:p w14:paraId="42CA8BA8" w14:textId="77777777" w:rsidR="00120A5A" w:rsidRPr="00004EAA" w:rsidRDefault="00120A5A" w:rsidP="000D68B7">
            <w:pPr>
              <w:jc w:val="center"/>
              <w:rPr>
                <w:rFonts w:ascii="Arial" w:hAnsi="Arial" w:cs="Arial"/>
                <w:sz w:val="22"/>
                <w:szCs w:val="22"/>
              </w:rPr>
            </w:pPr>
          </w:p>
        </w:tc>
      </w:tr>
      <w:tr w:rsidR="000B208F" w:rsidRPr="00004EAA" w14:paraId="268F59E3" w14:textId="77777777" w:rsidTr="000140CD">
        <w:tc>
          <w:tcPr>
            <w:tcW w:w="2448" w:type="dxa"/>
            <w:gridSpan w:val="2"/>
          </w:tcPr>
          <w:p w14:paraId="4A355CF2" w14:textId="57D3C5D9" w:rsidR="00120A5A" w:rsidRPr="00004EAA" w:rsidRDefault="00120A5A" w:rsidP="000D68B7">
            <w:pPr>
              <w:rPr>
                <w:rFonts w:ascii="Arial" w:hAnsi="Arial" w:cs="Arial"/>
                <w:sz w:val="22"/>
                <w:szCs w:val="22"/>
              </w:rPr>
            </w:pPr>
            <w:r w:rsidRPr="00004EAA">
              <w:rPr>
                <w:rFonts w:ascii="Arial" w:hAnsi="Arial" w:cs="Arial"/>
                <w:sz w:val="22"/>
                <w:szCs w:val="22"/>
              </w:rPr>
              <w:t xml:space="preserve">     Quartile</w:t>
            </w:r>
            <w:r>
              <w:rPr>
                <w:rFonts w:ascii="Arial" w:hAnsi="Arial" w:cs="Arial"/>
                <w:sz w:val="22"/>
                <w:szCs w:val="22"/>
                <w:vertAlign w:val="superscript"/>
              </w:rPr>
              <w:t>7</w:t>
            </w:r>
            <w:r w:rsidRPr="00004EAA">
              <w:rPr>
                <w:rFonts w:ascii="Arial" w:hAnsi="Arial" w:cs="Arial"/>
                <w:sz w:val="22"/>
                <w:szCs w:val="22"/>
              </w:rPr>
              <w:t xml:space="preserve"> 1</w:t>
            </w:r>
          </w:p>
        </w:tc>
        <w:tc>
          <w:tcPr>
            <w:tcW w:w="810" w:type="dxa"/>
          </w:tcPr>
          <w:p w14:paraId="7C3B7CDD"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501</w:t>
            </w:r>
          </w:p>
        </w:tc>
        <w:tc>
          <w:tcPr>
            <w:tcW w:w="1260" w:type="dxa"/>
          </w:tcPr>
          <w:p w14:paraId="11321908" w14:textId="3DACE868" w:rsidR="00120A5A" w:rsidRPr="00004EAA" w:rsidRDefault="00120A5A" w:rsidP="000D68B7">
            <w:pPr>
              <w:jc w:val="center"/>
              <w:rPr>
                <w:rFonts w:ascii="Arial" w:hAnsi="Arial" w:cs="Arial"/>
                <w:sz w:val="22"/>
                <w:szCs w:val="22"/>
              </w:rPr>
            </w:pPr>
            <w:r w:rsidRPr="00004EAA">
              <w:rPr>
                <w:rFonts w:ascii="Arial" w:hAnsi="Arial" w:cs="Arial"/>
                <w:sz w:val="22"/>
                <w:szCs w:val="22"/>
              </w:rPr>
              <w:t>24.2 ± 9.3</w:t>
            </w:r>
          </w:p>
        </w:tc>
        <w:tc>
          <w:tcPr>
            <w:tcW w:w="2070" w:type="dxa"/>
          </w:tcPr>
          <w:p w14:paraId="49F70D5D"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25C8913D" w14:textId="77777777" w:rsidR="00120A5A" w:rsidRPr="00004EAA" w:rsidRDefault="00120A5A" w:rsidP="000D68B7">
            <w:pPr>
              <w:jc w:val="center"/>
              <w:rPr>
                <w:rFonts w:ascii="Arial" w:hAnsi="Arial" w:cs="Arial"/>
                <w:sz w:val="22"/>
                <w:szCs w:val="22"/>
              </w:rPr>
            </w:pPr>
          </w:p>
        </w:tc>
        <w:tc>
          <w:tcPr>
            <w:tcW w:w="2160" w:type="dxa"/>
          </w:tcPr>
          <w:p w14:paraId="1A788C95" w14:textId="77777777" w:rsidR="00120A5A" w:rsidRPr="00004EAA" w:rsidRDefault="00120A5A" w:rsidP="000D68B7">
            <w:pPr>
              <w:jc w:val="center"/>
              <w:rPr>
                <w:rFonts w:ascii="Arial" w:hAnsi="Arial" w:cs="Arial"/>
                <w:sz w:val="22"/>
                <w:szCs w:val="22"/>
              </w:rPr>
            </w:pPr>
          </w:p>
        </w:tc>
        <w:tc>
          <w:tcPr>
            <w:tcW w:w="1080" w:type="dxa"/>
          </w:tcPr>
          <w:p w14:paraId="1DB5E52E" w14:textId="77777777" w:rsidR="00120A5A" w:rsidRPr="00004EAA" w:rsidRDefault="00120A5A" w:rsidP="000D68B7">
            <w:pPr>
              <w:jc w:val="center"/>
              <w:rPr>
                <w:rFonts w:ascii="Arial" w:hAnsi="Arial" w:cs="Arial"/>
                <w:sz w:val="22"/>
                <w:szCs w:val="22"/>
              </w:rPr>
            </w:pPr>
          </w:p>
        </w:tc>
        <w:tc>
          <w:tcPr>
            <w:tcW w:w="2160" w:type="dxa"/>
          </w:tcPr>
          <w:p w14:paraId="6625E043" w14:textId="77777777" w:rsidR="00120A5A" w:rsidRPr="00004EAA" w:rsidRDefault="00120A5A" w:rsidP="000D68B7">
            <w:pPr>
              <w:jc w:val="center"/>
              <w:rPr>
                <w:rFonts w:ascii="Arial" w:hAnsi="Arial" w:cs="Arial"/>
                <w:sz w:val="22"/>
                <w:szCs w:val="22"/>
              </w:rPr>
            </w:pPr>
          </w:p>
        </w:tc>
        <w:tc>
          <w:tcPr>
            <w:tcW w:w="1080" w:type="dxa"/>
          </w:tcPr>
          <w:p w14:paraId="56196047" w14:textId="77777777" w:rsidR="00120A5A" w:rsidRPr="00004EAA" w:rsidRDefault="00120A5A" w:rsidP="000D68B7">
            <w:pPr>
              <w:jc w:val="center"/>
              <w:rPr>
                <w:rFonts w:ascii="Arial" w:hAnsi="Arial" w:cs="Arial"/>
                <w:sz w:val="22"/>
                <w:szCs w:val="22"/>
              </w:rPr>
            </w:pPr>
          </w:p>
        </w:tc>
      </w:tr>
      <w:tr w:rsidR="000B208F" w:rsidRPr="00004EAA" w14:paraId="69365060" w14:textId="77777777" w:rsidTr="000140CD">
        <w:tc>
          <w:tcPr>
            <w:tcW w:w="2448" w:type="dxa"/>
            <w:gridSpan w:val="2"/>
          </w:tcPr>
          <w:p w14:paraId="647827FD" w14:textId="14BB423E" w:rsidR="00120A5A" w:rsidRPr="00004EAA" w:rsidRDefault="00120A5A" w:rsidP="000D68B7">
            <w:pPr>
              <w:rPr>
                <w:rFonts w:ascii="Arial" w:hAnsi="Arial" w:cs="Arial"/>
                <w:sz w:val="22"/>
                <w:szCs w:val="22"/>
              </w:rPr>
            </w:pPr>
            <w:r w:rsidRPr="00004EAA">
              <w:rPr>
                <w:rFonts w:ascii="Arial" w:hAnsi="Arial" w:cs="Arial"/>
                <w:sz w:val="22"/>
                <w:szCs w:val="22"/>
              </w:rPr>
              <w:t xml:space="preserve">     Quartile 2</w:t>
            </w:r>
          </w:p>
        </w:tc>
        <w:tc>
          <w:tcPr>
            <w:tcW w:w="810" w:type="dxa"/>
          </w:tcPr>
          <w:p w14:paraId="70A2FC89"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501</w:t>
            </w:r>
          </w:p>
        </w:tc>
        <w:tc>
          <w:tcPr>
            <w:tcW w:w="1260" w:type="dxa"/>
          </w:tcPr>
          <w:p w14:paraId="37BEF5A0" w14:textId="5625E127" w:rsidR="00120A5A" w:rsidRPr="00004EAA" w:rsidRDefault="00120A5A" w:rsidP="000D68B7">
            <w:pPr>
              <w:jc w:val="center"/>
              <w:rPr>
                <w:rFonts w:ascii="Arial" w:hAnsi="Arial" w:cs="Arial"/>
                <w:sz w:val="22"/>
                <w:szCs w:val="22"/>
              </w:rPr>
            </w:pPr>
            <w:r w:rsidRPr="00004EAA">
              <w:rPr>
                <w:rFonts w:ascii="Arial" w:hAnsi="Arial" w:cs="Arial"/>
                <w:sz w:val="22"/>
                <w:szCs w:val="22"/>
              </w:rPr>
              <w:t>24.5 ± 8.5</w:t>
            </w:r>
          </w:p>
        </w:tc>
        <w:tc>
          <w:tcPr>
            <w:tcW w:w="2070" w:type="dxa"/>
          </w:tcPr>
          <w:p w14:paraId="33E1DDA8"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2.2 (-2.0, 6.6)</w:t>
            </w:r>
          </w:p>
        </w:tc>
        <w:tc>
          <w:tcPr>
            <w:tcW w:w="1080" w:type="dxa"/>
          </w:tcPr>
          <w:p w14:paraId="7B014A66" w14:textId="77777777" w:rsidR="00120A5A" w:rsidRPr="00004EAA" w:rsidRDefault="00120A5A" w:rsidP="000D68B7">
            <w:pPr>
              <w:jc w:val="center"/>
              <w:rPr>
                <w:rFonts w:ascii="Arial" w:hAnsi="Arial" w:cs="Arial"/>
                <w:sz w:val="22"/>
                <w:szCs w:val="22"/>
              </w:rPr>
            </w:pPr>
          </w:p>
        </w:tc>
        <w:tc>
          <w:tcPr>
            <w:tcW w:w="2160" w:type="dxa"/>
          </w:tcPr>
          <w:p w14:paraId="7B90191F" w14:textId="77777777" w:rsidR="00120A5A" w:rsidRPr="00004EAA" w:rsidRDefault="00120A5A" w:rsidP="000D68B7">
            <w:pPr>
              <w:jc w:val="center"/>
              <w:rPr>
                <w:rFonts w:ascii="Arial" w:hAnsi="Arial" w:cs="Arial"/>
                <w:sz w:val="22"/>
                <w:szCs w:val="22"/>
              </w:rPr>
            </w:pPr>
          </w:p>
        </w:tc>
        <w:tc>
          <w:tcPr>
            <w:tcW w:w="1080" w:type="dxa"/>
          </w:tcPr>
          <w:p w14:paraId="6220B405" w14:textId="77777777" w:rsidR="00120A5A" w:rsidRPr="00004EAA" w:rsidRDefault="00120A5A" w:rsidP="000D68B7">
            <w:pPr>
              <w:jc w:val="center"/>
              <w:rPr>
                <w:rFonts w:ascii="Arial" w:hAnsi="Arial" w:cs="Arial"/>
                <w:sz w:val="22"/>
                <w:szCs w:val="22"/>
              </w:rPr>
            </w:pPr>
          </w:p>
        </w:tc>
        <w:tc>
          <w:tcPr>
            <w:tcW w:w="2160" w:type="dxa"/>
          </w:tcPr>
          <w:p w14:paraId="1BA7041A" w14:textId="77777777" w:rsidR="00120A5A" w:rsidRPr="00004EAA" w:rsidRDefault="00120A5A" w:rsidP="000D68B7">
            <w:pPr>
              <w:jc w:val="center"/>
              <w:rPr>
                <w:rFonts w:ascii="Arial" w:hAnsi="Arial" w:cs="Arial"/>
                <w:sz w:val="22"/>
                <w:szCs w:val="22"/>
              </w:rPr>
            </w:pPr>
          </w:p>
        </w:tc>
        <w:tc>
          <w:tcPr>
            <w:tcW w:w="1080" w:type="dxa"/>
          </w:tcPr>
          <w:p w14:paraId="71551C94" w14:textId="77777777" w:rsidR="00120A5A" w:rsidRPr="00004EAA" w:rsidRDefault="00120A5A" w:rsidP="000D68B7">
            <w:pPr>
              <w:jc w:val="center"/>
              <w:rPr>
                <w:rFonts w:ascii="Arial" w:hAnsi="Arial" w:cs="Arial"/>
                <w:sz w:val="22"/>
                <w:szCs w:val="22"/>
              </w:rPr>
            </w:pPr>
          </w:p>
        </w:tc>
      </w:tr>
      <w:tr w:rsidR="000B208F" w:rsidRPr="00004EAA" w14:paraId="58C3E53E" w14:textId="77777777" w:rsidTr="000140CD">
        <w:tc>
          <w:tcPr>
            <w:tcW w:w="2448" w:type="dxa"/>
            <w:gridSpan w:val="2"/>
          </w:tcPr>
          <w:p w14:paraId="63B66164" w14:textId="6EE8F9DF" w:rsidR="00120A5A" w:rsidRPr="00004EAA" w:rsidRDefault="00120A5A" w:rsidP="000D68B7">
            <w:pPr>
              <w:rPr>
                <w:rFonts w:ascii="Arial" w:hAnsi="Arial" w:cs="Arial"/>
                <w:sz w:val="22"/>
                <w:szCs w:val="22"/>
              </w:rPr>
            </w:pPr>
            <w:r w:rsidRPr="00004EAA">
              <w:rPr>
                <w:rFonts w:ascii="Arial" w:hAnsi="Arial" w:cs="Arial"/>
                <w:sz w:val="22"/>
                <w:szCs w:val="22"/>
              </w:rPr>
              <w:t xml:space="preserve">     Quartile 3</w:t>
            </w:r>
          </w:p>
        </w:tc>
        <w:tc>
          <w:tcPr>
            <w:tcW w:w="810" w:type="dxa"/>
          </w:tcPr>
          <w:p w14:paraId="66C33675"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505</w:t>
            </w:r>
          </w:p>
        </w:tc>
        <w:tc>
          <w:tcPr>
            <w:tcW w:w="1260" w:type="dxa"/>
          </w:tcPr>
          <w:p w14:paraId="6A0D0D61" w14:textId="3212C668" w:rsidR="00120A5A" w:rsidRPr="00004EAA" w:rsidRDefault="00120A5A" w:rsidP="000D68B7">
            <w:pPr>
              <w:jc w:val="center"/>
              <w:rPr>
                <w:rFonts w:ascii="Arial" w:hAnsi="Arial" w:cs="Arial"/>
                <w:sz w:val="22"/>
                <w:szCs w:val="22"/>
              </w:rPr>
            </w:pPr>
            <w:r w:rsidRPr="00004EAA">
              <w:rPr>
                <w:rFonts w:ascii="Arial" w:hAnsi="Arial" w:cs="Arial"/>
                <w:sz w:val="22"/>
                <w:szCs w:val="22"/>
              </w:rPr>
              <w:t>24.6 ± 8.3</w:t>
            </w:r>
          </w:p>
        </w:tc>
        <w:tc>
          <w:tcPr>
            <w:tcW w:w="2070" w:type="dxa"/>
          </w:tcPr>
          <w:p w14:paraId="11C72B24"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2.7 (-1.6, 7.1)</w:t>
            </w:r>
          </w:p>
        </w:tc>
        <w:tc>
          <w:tcPr>
            <w:tcW w:w="1080" w:type="dxa"/>
          </w:tcPr>
          <w:p w14:paraId="20CEC2F2" w14:textId="77777777" w:rsidR="00120A5A" w:rsidRPr="00004EAA" w:rsidRDefault="00120A5A" w:rsidP="000D68B7">
            <w:pPr>
              <w:jc w:val="center"/>
              <w:rPr>
                <w:rFonts w:ascii="Arial" w:hAnsi="Arial" w:cs="Arial"/>
                <w:sz w:val="22"/>
                <w:szCs w:val="22"/>
              </w:rPr>
            </w:pPr>
          </w:p>
        </w:tc>
        <w:tc>
          <w:tcPr>
            <w:tcW w:w="2160" w:type="dxa"/>
          </w:tcPr>
          <w:p w14:paraId="3719809A" w14:textId="77777777" w:rsidR="00120A5A" w:rsidRPr="00004EAA" w:rsidRDefault="00120A5A" w:rsidP="000D68B7">
            <w:pPr>
              <w:jc w:val="center"/>
              <w:rPr>
                <w:rFonts w:ascii="Arial" w:hAnsi="Arial" w:cs="Arial"/>
                <w:sz w:val="22"/>
                <w:szCs w:val="22"/>
              </w:rPr>
            </w:pPr>
          </w:p>
        </w:tc>
        <w:tc>
          <w:tcPr>
            <w:tcW w:w="1080" w:type="dxa"/>
          </w:tcPr>
          <w:p w14:paraId="686760BF" w14:textId="77777777" w:rsidR="00120A5A" w:rsidRPr="00004EAA" w:rsidRDefault="00120A5A" w:rsidP="000D68B7">
            <w:pPr>
              <w:jc w:val="center"/>
              <w:rPr>
                <w:rFonts w:ascii="Arial" w:hAnsi="Arial" w:cs="Arial"/>
                <w:sz w:val="22"/>
                <w:szCs w:val="22"/>
              </w:rPr>
            </w:pPr>
          </w:p>
        </w:tc>
        <w:tc>
          <w:tcPr>
            <w:tcW w:w="2160" w:type="dxa"/>
          </w:tcPr>
          <w:p w14:paraId="60F76031" w14:textId="77777777" w:rsidR="00120A5A" w:rsidRPr="00004EAA" w:rsidRDefault="00120A5A" w:rsidP="000D68B7">
            <w:pPr>
              <w:jc w:val="center"/>
              <w:rPr>
                <w:rFonts w:ascii="Arial" w:hAnsi="Arial" w:cs="Arial"/>
                <w:sz w:val="22"/>
                <w:szCs w:val="22"/>
              </w:rPr>
            </w:pPr>
          </w:p>
        </w:tc>
        <w:tc>
          <w:tcPr>
            <w:tcW w:w="1080" w:type="dxa"/>
          </w:tcPr>
          <w:p w14:paraId="0D322BB8" w14:textId="77777777" w:rsidR="00120A5A" w:rsidRPr="00004EAA" w:rsidRDefault="00120A5A" w:rsidP="000D68B7">
            <w:pPr>
              <w:jc w:val="center"/>
              <w:rPr>
                <w:rFonts w:ascii="Arial" w:hAnsi="Arial" w:cs="Arial"/>
                <w:sz w:val="22"/>
                <w:szCs w:val="22"/>
              </w:rPr>
            </w:pPr>
          </w:p>
        </w:tc>
      </w:tr>
      <w:tr w:rsidR="000B208F" w:rsidRPr="00004EAA" w14:paraId="08E7436B" w14:textId="77777777" w:rsidTr="000140CD">
        <w:tc>
          <w:tcPr>
            <w:tcW w:w="2448" w:type="dxa"/>
            <w:gridSpan w:val="2"/>
          </w:tcPr>
          <w:p w14:paraId="6E3E6C96" w14:textId="7AC6C66F" w:rsidR="00120A5A" w:rsidRPr="00004EAA" w:rsidRDefault="00120A5A" w:rsidP="000D68B7">
            <w:pPr>
              <w:rPr>
                <w:rFonts w:ascii="Arial" w:hAnsi="Arial" w:cs="Arial"/>
                <w:sz w:val="22"/>
                <w:szCs w:val="22"/>
              </w:rPr>
            </w:pPr>
            <w:r w:rsidRPr="00004EAA">
              <w:rPr>
                <w:rFonts w:ascii="Arial" w:hAnsi="Arial" w:cs="Arial"/>
                <w:sz w:val="22"/>
                <w:szCs w:val="22"/>
              </w:rPr>
              <w:t xml:space="preserve">     Quartile 4</w:t>
            </w:r>
          </w:p>
        </w:tc>
        <w:tc>
          <w:tcPr>
            <w:tcW w:w="810" w:type="dxa"/>
          </w:tcPr>
          <w:p w14:paraId="6BD8BA5D"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534</w:t>
            </w:r>
          </w:p>
        </w:tc>
        <w:tc>
          <w:tcPr>
            <w:tcW w:w="1260" w:type="dxa"/>
          </w:tcPr>
          <w:p w14:paraId="747275FF" w14:textId="130C97E1" w:rsidR="00120A5A" w:rsidRPr="00004EAA" w:rsidRDefault="00120A5A" w:rsidP="000D68B7">
            <w:pPr>
              <w:jc w:val="center"/>
              <w:rPr>
                <w:rFonts w:ascii="Arial" w:hAnsi="Arial" w:cs="Arial"/>
                <w:sz w:val="22"/>
                <w:szCs w:val="22"/>
              </w:rPr>
            </w:pPr>
            <w:r w:rsidRPr="00004EAA">
              <w:rPr>
                <w:rFonts w:ascii="Arial" w:hAnsi="Arial" w:cs="Arial"/>
                <w:sz w:val="22"/>
                <w:szCs w:val="22"/>
              </w:rPr>
              <w:t>26.4 ± 8.5</w:t>
            </w:r>
          </w:p>
        </w:tc>
        <w:tc>
          <w:tcPr>
            <w:tcW w:w="2070" w:type="dxa"/>
          </w:tcPr>
          <w:p w14:paraId="6625AD59"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11.2 (6.7, 15.9)</w:t>
            </w:r>
          </w:p>
        </w:tc>
        <w:tc>
          <w:tcPr>
            <w:tcW w:w="1080" w:type="dxa"/>
          </w:tcPr>
          <w:p w14:paraId="4E7816F5" w14:textId="77777777" w:rsidR="00120A5A" w:rsidRPr="00004EAA" w:rsidRDefault="00120A5A" w:rsidP="000D68B7">
            <w:pPr>
              <w:jc w:val="center"/>
              <w:rPr>
                <w:rFonts w:ascii="Arial" w:hAnsi="Arial" w:cs="Arial"/>
                <w:sz w:val="22"/>
                <w:szCs w:val="22"/>
              </w:rPr>
            </w:pPr>
          </w:p>
        </w:tc>
        <w:tc>
          <w:tcPr>
            <w:tcW w:w="2160" w:type="dxa"/>
          </w:tcPr>
          <w:p w14:paraId="701596DC" w14:textId="77777777" w:rsidR="00120A5A" w:rsidRPr="00004EAA" w:rsidRDefault="00120A5A" w:rsidP="000D68B7">
            <w:pPr>
              <w:jc w:val="center"/>
              <w:rPr>
                <w:rFonts w:ascii="Arial" w:hAnsi="Arial" w:cs="Arial"/>
                <w:sz w:val="22"/>
                <w:szCs w:val="22"/>
              </w:rPr>
            </w:pPr>
          </w:p>
        </w:tc>
        <w:tc>
          <w:tcPr>
            <w:tcW w:w="1080" w:type="dxa"/>
          </w:tcPr>
          <w:p w14:paraId="0749584E" w14:textId="77777777" w:rsidR="00120A5A" w:rsidRPr="00004EAA" w:rsidRDefault="00120A5A" w:rsidP="000D68B7">
            <w:pPr>
              <w:jc w:val="center"/>
              <w:rPr>
                <w:rFonts w:ascii="Arial" w:hAnsi="Arial" w:cs="Arial"/>
                <w:sz w:val="22"/>
                <w:szCs w:val="22"/>
              </w:rPr>
            </w:pPr>
          </w:p>
        </w:tc>
        <w:tc>
          <w:tcPr>
            <w:tcW w:w="2160" w:type="dxa"/>
          </w:tcPr>
          <w:p w14:paraId="23CD6ED8" w14:textId="77777777" w:rsidR="00120A5A" w:rsidRPr="00004EAA" w:rsidRDefault="00120A5A" w:rsidP="000D68B7">
            <w:pPr>
              <w:jc w:val="center"/>
              <w:rPr>
                <w:rFonts w:ascii="Arial" w:hAnsi="Arial" w:cs="Arial"/>
                <w:sz w:val="22"/>
                <w:szCs w:val="22"/>
              </w:rPr>
            </w:pPr>
          </w:p>
        </w:tc>
        <w:tc>
          <w:tcPr>
            <w:tcW w:w="1080" w:type="dxa"/>
          </w:tcPr>
          <w:p w14:paraId="1B222B63" w14:textId="77777777" w:rsidR="00120A5A" w:rsidRPr="00004EAA" w:rsidRDefault="00120A5A" w:rsidP="000D68B7">
            <w:pPr>
              <w:jc w:val="center"/>
              <w:rPr>
                <w:rFonts w:ascii="Arial" w:hAnsi="Arial" w:cs="Arial"/>
                <w:sz w:val="22"/>
                <w:szCs w:val="22"/>
              </w:rPr>
            </w:pPr>
          </w:p>
        </w:tc>
      </w:tr>
      <w:tr w:rsidR="000B208F" w:rsidRPr="00004EAA" w14:paraId="59234E65" w14:textId="77777777" w:rsidTr="000140CD">
        <w:tc>
          <w:tcPr>
            <w:tcW w:w="2448" w:type="dxa"/>
            <w:gridSpan w:val="2"/>
          </w:tcPr>
          <w:p w14:paraId="2B121A2B" w14:textId="77777777" w:rsidR="00120A5A" w:rsidRPr="00004EAA" w:rsidRDefault="00120A5A" w:rsidP="000D68B7">
            <w:pPr>
              <w:rPr>
                <w:rFonts w:ascii="Arial" w:hAnsi="Arial" w:cs="Arial"/>
                <w:sz w:val="22"/>
                <w:szCs w:val="22"/>
              </w:rPr>
            </w:pPr>
          </w:p>
        </w:tc>
        <w:tc>
          <w:tcPr>
            <w:tcW w:w="810" w:type="dxa"/>
          </w:tcPr>
          <w:p w14:paraId="7082A33C" w14:textId="77777777" w:rsidR="00120A5A" w:rsidRPr="00004EAA" w:rsidRDefault="00120A5A" w:rsidP="000D68B7">
            <w:pPr>
              <w:jc w:val="center"/>
              <w:rPr>
                <w:rFonts w:ascii="Arial" w:hAnsi="Arial" w:cs="Arial"/>
                <w:sz w:val="22"/>
                <w:szCs w:val="22"/>
              </w:rPr>
            </w:pPr>
          </w:p>
        </w:tc>
        <w:tc>
          <w:tcPr>
            <w:tcW w:w="1260" w:type="dxa"/>
          </w:tcPr>
          <w:p w14:paraId="5EBD16CD" w14:textId="77777777" w:rsidR="00120A5A" w:rsidRPr="00004EAA" w:rsidRDefault="00120A5A" w:rsidP="000D68B7">
            <w:pPr>
              <w:jc w:val="center"/>
              <w:rPr>
                <w:rFonts w:ascii="Arial" w:hAnsi="Arial" w:cs="Arial"/>
                <w:sz w:val="22"/>
                <w:szCs w:val="22"/>
              </w:rPr>
            </w:pPr>
          </w:p>
        </w:tc>
        <w:tc>
          <w:tcPr>
            <w:tcW w:w="2070" w:type="dxa"/>
          </w:tcPr>
          <w:p w14:paraId="1720A6CB" w14:textId="77777777" w:rsidR="00120A5A" w:rsidRPr="00004EAA" w:rsidRDefault="00120A5A" w:rsidP="000D68B7">
            <w:pPr>
              <w:jc w:val="center"/>
              <w:rPr>
                <w:rFonts w:ascii="Arial" w:hAnsi="Arial" w:cs="Arial"/>
                <w:sz w:val="22"/>
                <w:szCs w:val="22"/>
              </w:rPr>
            </w:pPr>
          </w:p>
        </w:tc>
        <w:tc>
          <w:tcPr>
            <w:tcW w:w="1080" w:type="dxa"/>
          </w:tcPr>
          <w:p w14:paraId="5AAB77EF" w14:textId="77777777" w:rsidR="00120A5A" w:rsidRPr="00004EAA" w:rsidRDefault="00120A5A" w:rsidP="000D68B7">
            <w:pPr>
              <w:jc w:val="center"/>
              <w:rPr>
                <w:rFonts w:ascii="Arial" w:hAnsi="Arial" w:cs="Arial"/>
                <w:sz w:val="22"/>
                <w:szCs w:val="22"/>
              </w:rPr>
            </w:pPr>
          </w:p>
        </w:tc>
        <w:tc>
          <w:tcPr>
            <w:tcW w:w="2160" w:type="dxa"/>
          </w:tcPr>
          <w:p w14:paraId="7F2502E2" w14:textId="77777777" w:rsidR="00120A5A" w:rsidRPr="00004EAA" w:rsidRDefault="00120A5A" w:rsidP="000D68B7">
            <w:pPr>
              <w:jc w:val="center"/>
              <w:rPr>
                <w:rFonts w:ascii="Arial" w:hAnsi="Arial" w:cs="Arial"/>
                <w:sz w:val="22"/>
                <w:szCs w:val="22"/>
              </w:rPr>
            </w:pPr>
          </w:p>
        </w:tc>
        <w:tc>
          <w:tcPr>
            <w:tcW w:w="1080" w:type="dxa"/>
          </w:tcPr>
          <w:p w14:paraId="49EC89FE" w14:textId="77777777" w:rsidR="00120A5A" w:rsidRPr="00004EAA" w:rsidRDefault="00120A5A" w:rsidP="000D68B7">
            <w:pPr>
              <w:jc w:val="center"/>
              <w:rPr>
                <w:rFonts w:ascii="Arial" w:hAnsi="Arial" w:cs="Arial"/>
                <w:sz w:val="22"/>
                <w:szCs w:val="22"/>
              </w:rPr>
            </w:pPr>
          </w:p>
        </w:tc>
        <w:tc>
          <w:tcPr>
            <w:tcW w:w="2160" w:type="dxa"/>
          </w:tcPr>
          <w:p w14:paraId="1276B2B6" w14:textId="77777777" w:rsidR="00120A5A" w:rsidRPr="00004EAA" w:rsidRDefault="00120A5A" w:rsidP="000D68B7">
            <w:pPr>
              <w:jc w:val="center"/>
              <w:rPr>
                <w:rFonts w:ascii="Arial" w:hAnsi="Arial" w:cs="Arial"/>
                <w:sz w:val="22"/>
                <w:szCs w:val="22"/>
              </w:rPr>
            </w:pPr>
          </w:p>
        </w:tc>
        <w:tc>
          <w:tcPr>
            <w:tcW w:w="1080" w:type="dxa"/>
          </w:tcPr>
          <w:p w14:paraId="6EB2B6FF" w14:textId="77777777" w:rsidR="00120A5A" w:rsidRPr="00004EAA" w:rsidRDefault="00120A5A" w:rsidP="000D68B7">
            <w:pPr>
              <w:jc w:val="center"/>
              <w:rPr>
                <w:rFonts w:ascii="Arial" w:hAnsi="Arial" w:cs="Arial"/>
                <w:sz w:val="22"/>
                <w:szCs w:val="22"/>
              </w:rPr>
            </w:pPr>
          </w:p>
        </w:tc>
      </w:tr>
      <w:tr w:rsidR="000B208F" w:rsidRPr="00004EAA" w14:paraId="4E5C2C08" w14:textId="77777777" w:rsidTr="000140CD">
        <w:tc>
          <w:tcPr>
            <w:tcW w:w="2448" w:type="dxa"/>
            <w:gridSpan w:val="2"/>
          </w:tcPr>
          <w:p w14:paraId="3A8358FA" w14:textId="7E69555F" w:rsidR="00120A5A" w:rsidRPr="00004EAA" w:rsidRDefault="00120A5A" w:rsidP="000D68B7">
            <w:pPr>
              <w:rPr>
                <w:rFonts w:ascii="Arial" w:hAnsi="Arial" w:cs="Arial"/>
                <w:sz w:val="22"/>
                <w:szCs w:val="22"/>
              </w:rPr>
            </w:pPr>
            <w:r w:rsidRPr="00004EAA">
              <w:rPr>
                <w:rFonts w:ascii="Arial" w:hAnsi="Arial" w:cs="Arial"/>
                <w:sz w:val="22"/>
                <w:szCs w:val="22"/>
              </w:rPr>
              <w:t xml:space="preserve">  Dietary calcium intake</w:t>
            </w:r>
            <w:r>
              <w:rPr>
                <w:rFonts w:ascii="Arial" w:hAnsi="Arial" w:cs="Arial"/>
                <w:sz w:val="22"/>
                <w:szCs w:val="22"/>
                <w:vertAlign w:val="superscript"/>
              </w:rPr>
              <w:t>9</w:t>
            </w:r>
          </w:p>
        </w:tc>
        <w:tc>
          <w:tcPr>
            <w:tcW w:w="810" w:type="dxa"/>
          </w:tcPr>
          <w:p w14:paraId="5BF931F4" w14:textId="77777777" w:rsidR="00120A5A" w:rsidRPr="00004EAA" w:rsidRDefault="00120A5A" w:rsidP="000D68B7">
            <w:pPr>
              <w:jc w:val="center"/>
              <w:rPr>
                <w:rFonts w:ascii="Arial" w:hAnsi="Arial" w:cs="Arial"/>
                <w:sz w:val="22"/>
                <w:szCs w:val="22"/>
              </w:rPr>
            </w:pPr>
          </w:p>
        </w:tc>
        <w:tc>
          <w:tcPr>
            <w:tcW w:w="1260" w:type="dxa"/>
          </w:tcPr>
          <w:p w14:paraId="01FE5442" w14:textId="77777777" w:rsidR="00120A5A" w:rsidRPr="00004EAA" w:rsidRDefault="00120A5A" w:rsidP="000D68B7">
            <w:pPr>
              <w:jc w:val="center"/>
              <w:rPr>
                <w:rFonts w:ascii="Arial" w:hAnsi="Arial" w:cs="Arial"/>
                <w:sz w:val="22"/>
                <w:szCs w:val="22"/>
              </w:rPr>
            </w:pPr>
          </w:p>
        </w:tc>
        <w:tc>
          <w:tcPr>
            <w:tcW w:w="2070" w:type="dxa"/>
          </w:tcPr>
          <w:p w14:paraId="14F309B2" w14:textId="77777777" w:rsidR="00120A5A" w:rsidRPr="00004EAA" w:rsidRDefault="00120A5A" w:rsidP="000D68B7">
            <w:pPr>
              <w:jc w:val="center"/>
              <w:rPr>
                <w:rFonts w:ascii="Arial" w:hAnsi="Arial" w:cs="Arial"/>
                <w:sz w:val="22"/>
                <w:szCs w:val="22"/>
              </w:rPr>
            </w:pPr>
          </w:p>
        </w:tc>
        <w:tc>
          <w:tcPr>
            <w:tcW w:w="1080" w:type="dxa"/>
          </w:tcPr>
          <w:p w14:paraId="4AC7C177" w14:textId="77777777" w:rsidR="00120A5A" w:rsidRPr="00004EAA" w:rsidDel="009F13D7" w:rsidRDefault="00120A5A" w:rsidP="000D68B7">
            <w:pPr>
              <w:jc w:val="center"/>
              <w:rPr>
                <w:rFonts w:ascii="Arial" w:hAnsi="Arial" w:cs="Arial"/>
                <w:sz w:val="22"/>
                <w:szCs w:val="22"/>
              </w:rPr>
            </w:pPr>
            <w:r w:rsidRPr="00004EAA">
              <w:rPr>
                <w:rFonts w:ascii="Arial" w:hAnsi="Arial" w:cs="Arial"/>
                <w:sz w:val="22"/>
                <w:szCs w:val="22"/>
              </w:rPr>
              <w:t>&lt;0.0001</w:t>
            </w:r>
          </w:p>
        </w:tc>
        <w:tc>
          <w:tcPr>
            <w:tcW w:w="2160" w:type="dxa"/>
          </w:tcPr>
          <w:p w14:paraId="6C55CDDE" w14:textId="77777777" w:rsidR="00120A5A" w:rsidRPr="00004EAA" w:rsidRDefault="00120A5A" w:rsidP="000D68B7">
            <w:pPr>
              <w:jc w:val="center"/>
              <w:rPr>
                <w:rFonts w:ascii="Arial" w:hAnsi="Arial" w:cs="Arial"/>
                <w:sz w:val="22"/>
                <w:szCs w:val="22"/>
              </w:rPr>
            </w:pPr>
          </w:p>
        </w:tc>
        <w:tc>
          <w:tcPr>
            <w:tcW w:w="1080" w:type="dxa"/>
          </w:tcPr>
          <w:p w14:paraId="32C79D1C" w14:textId="77777777" w:rsidR="00120A5A" w:rsidRPr="00004EAA" w:rsidRDefault="00120A5A" w:rsidP="000D68B7">
            <w:pPr>
              <w:jc w:val="center"/>
              <w:rPr>
                <w:rFonts w:ascii="Arial" w:hAnsi="Arial" w:cs="Arial"/>
                <w:sz w:val="22"/>
                <w:szCs w:val="22"/>
              </w:rPr>
            </w:pPr>
          </w:p>
        </w:tc>
        <w:tc>
          <w:tcPr>
            <w:tcW w:w="2160" w:type="dxa"/>
          </w:tcPr>
          <w:p w14:paraId="2EE2FE89" w14:textId="77777777" w:rsidR="00120A5A" w:rsidRPr="00004EAA" w:rsidRDefault="00120A5A" w:rsidP="000D68B7">
            <w:pPr>
              <w:jc w:val="center"/>
              <w:rPr>
                <w:rFonts w:ascii="Arial" w:hAnsi="Arial" w:cs="Arial"/>
                <w:sz w:val="22"/>
                <w:szCs w:val="22"/>
              </w:rPr>
            </w:pPr>
          </w:p>
        </w:tc>
        <w:tc>
          <w:tcPr>
            <w:tcW w:w="1080" w:type="dxa"/>
          </w:tcPr>
          <w:p w14:paraId="554B8C8F" w14:textId="77777777" w:rsidR="00120A5A" w:rsidRPr="00004EAA" w:rsidRDefault="00120A5A" w:rsidP="000D68B7">
            <w:pPr>
              <w:jc w:val="center"/>
              <w:rPr>
                <w:rFonts w:ascii="Arial" w:hAnsi="Arial" w:cs="Arial"/>
                <w:sz w:val="22"/>
                <w:szCs w:val="22"/>
              </w:rPr>
            </w:pPr>
          </w:p>
        </w:tc>
      </w:tr>
      <w:tr w:rsidR="000B208F" w:rsidRPr="00004EAA" w14:paraId="7466F55C" w14:textId="77777777" w:rsidTr="000140CD">
        <w:tc>
          <w:tcPr>
            <w:tcW w:w="2448" w:type="dxa"/>
            <w:gridSpan w:val="2"/>
          </w:tcPr>
          <w:p w14:paraId="4111FFD4" w14:textId="6B6769E2" w:rsidR="00120A5A" w:rsidRPr="00004EAA" w:rsidRDefault="00120A5A" w:rsidP="000D68B7">
            <w:pPr>
              <w:rPr>
                <w:rFonts w:ascii="Arial" w:hAnsi="Arial" w:cs="Arial"/>
                <w:sz w:val="22"/>
                <w:szCs w:val="22"/>
              </w:rPr>
            </w:pPr>
            <w:r w:rsidRPr="00004EAA">
              <w:rPr>
                <w:rFonts w:ascii="Arial" w:hAnsi="Arial" w:cs="Arial"/>
                <w:sz w:val="22"/>
                <w:szCs w:val="22"/>
              </w:rPr>
              <w:lastRenderedPageBreak/>
              <w:t xml:space="preserve">     Quartile</w:t>
            </w:r>
            <w:r>
              <w:rPr>
                <w:rFonts w:ascii="Arial" w:hAnsi="Arial" w:cs="Arial"/>
                <w:sz w:val="22"/>
                <w:szCs w:val="22"/>
                <w:vertAlign w:val="superscript"/>
              </w:rPr>
              <w:t>7</w:t>
            </w:r>
            <w:r w:rsidRPr="00004EAA">
              <w:rPr>
                <w:rFonts w:ascii="Arial" w:hAnsi="Arial" w:cs="Arial"/>
                <w:sz w:val="22"/>
                <w:szCs w:val="22"/>
              </w:rPr>
              <w:t xml:space="preserve"> 1</w:t>
            </w:r>
          </w:p>
        </w:tc>
        <w:tc>
          <w:tcPr>
            <w:tcW w:w="810" w:type="dxa"/>
          </w:tcPr>
          <w:p w14:paraId="6A904872"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464</w:t>
            </w:r>
          </w:p>
        </w:tc>
        <w:tc>
          <w:tcPr>
            <w:tcW w:w="1260" w:type="dxa"/>
          </w:tcPr>
          <w:p w14:paraId="3C3834DA" w14:textId="473768E7" w:rsidR="00120A5A" w:rsidRPr="00004EAA" w:rsidRDefault="00120A5A" w:rsidP="000D68B7">
            <w:pPr>
              <w:jc w:val="center"/>
              <w:rPr>
                <w:rFonts w:ascii="Arial" w:hAnsi="Arial" w:cs="Arial"/>
                <w:sz w:val="22"/>
                <w:szCs w:val="22"/>
              </w:rPr>
            </w:pPr>
            <w:r w:rsidRPr="00004EAA">
              <w:rPr>
                <w:rFonts w:ascii="Arial" w:hAnsi="Arial" w:cs="Arial"/>
                <w:sz w:val="22"/>
                <w:szCs w:val="22"/>
              </w:rPr>
              <w:t>23.8 ± 8.5</w:t>
            </w:r>
          </w:p>
        </w:tc>
        <w:tc>
          <w:tcPr>
            <w:tcW w:w="2070" w:type="dxa"/>
          </w:tcPr>
          <w:p w14:paraId="53505733"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4C2E2EB8" w14:textId="77777777" w:rsidR="00120A5A" w:rsidRPr="00004EAA" w:rsidRDefault="00120A5A" w:rsidP="000D68B7">
            <w:pPr>
              <w:jc w:val="center"/>
              <w:rPr>
                <w:rFonts w:ascii="Arial" w:hAnsi="Arial" w:cs="Arial"/>
                <w:sz w:val="22"/>
                <w:szCs w:val="22"/>
              </w:rPr>
            </w:pPr>
          </w:p>
        </w:tc>
        <w:tc>
          <w:tcPr>
            <w:tcW w:w="2160" w:type="dxa"/>
          </w:tcPr>
          <w:p w14:paraId="22C337F7" w14:textId="77777777" w:rsidR="00120A5A" w:rsidRPr="00004EAA" w:rsidRDefault="00120A5A" w:rsidP="000D68B7">
            <w:pPr>
              <w:jc w:val="center"/>
              <w:rPr>
                <w:rFonts w:ascii="Arial" w:hAnsi="Arial" w:cs="Arial"/>
                <w:sz w:val="22"/>
                <w:szCs w:val="22"/>
              </w:rPr>
            </w:pPr>
          </w:p>
        </w:tc>
        <w:tc>
          <w:tcPr>
            <w:tcW w:w="1080" w:type="dxa"/>
          </w:tcPr>
          <w:p w14:paraId="3646C085" w14:textId="77777777" w:rsidR="00120A5A" w:rsidRPr="00004EAA" w:rsidRDefault="00120A5A" w:rsidP="000D68B7">
            <w:pPr>
              <w:jc w:val="center"/>
              <w:rPr>
                <w:rFonts w:ascii="Arial" w:hAnsi="Arial" w:cs="Arial"/>
                <w:sz w:val="22"/>
                <w:szCs w:val="22"/>
              </w:rPr>
            </w:pPr>
          </w:p>
        </w:tc>
        <w:tc>
          <w:tcPr>
            <w:tcW w:w="2160" w:type="dxa"/>
          </w:tcPr>
          <w:p w14:paraId="53547439" w14:textId="77777777" w:rsidR="00120A5A" w:rsidRPr="00004EAA" w:rsidRDefault="00120A5A" w:rsidP="000D68B7">
            <w:pPr>
              <w:jc w:val="center"/>
              <w:rPr>
                <w:rFonts w:ascii="Arial" w:hAnsi="Arial" w:cs="Arial"/>
                <w:sz w:val="22"/>
                <w:szCs w:val="22"/>
              </w:rPr>
            </w:pPr>
          </w:p>
        </w:tc>
        <w:tc>
          <w:tcPr>
            <w:tcW w:w="1080" w:type="dxa"/>
          </w:tcPr>
          <w:p w14:paraId="69FB9A9A" w14:textId="77777777" w:rsidR="00120A5A" w:rsidRPr="00004EAA" w:rsidRDefault="00120A5A" w:rsidP="000D68B7">
            <w:pPr>
              <w:jc w:val="center"/>
              <w:rPr>
                <w:rFonts w:ascii="Arial" w:hAnsi="Arial" w:cs="Arial"/>
                <w:sz w:val="22"/>
                <w:szCs w:val="22"/>
              </w:rPr>
            </w:pPr>
          </w:p>
        </w:tc>
      </w:tr>
      <w:tr w:rsidR="000B208F" w:rsidRPr="00004EAA" w14:paraId="1A16CCA5" w14:textId="77777777" w:rsidTr="000140CD">
        <w:tc>
          <w:tcPr>
            <w:tcW w:w="2448" w:type="dxa"/>
            <w:gridSpan w:val="2"/>
          </w:tcPr>
          <w:p w14:paraId="2CDFCE72" w14:textId="7C4D18AE" w:rsidR="00120A5A" w:rsidRPr="00004EAA" w:rsidRDefault="00120A5A" w:rsidP="000D68B7">
            <w:pPr>
              <w:rPr>
                <w:rFonts w:ascii="Arial" w:hAnsi="Arial" w:cs="Arial"/>
                <w:sz w:val="22"/>
                <w:szCs w:val="22"/>
              </w:rPr>
            </w:pPr>
            <w:r w:rsidRPr="00004EAA">
              <w:rPr>
                <w:rFonts w:ascii="Arial" w:hAnsi="Arial" w:cs="Arial"/>
                <w:sz w:val="22"/>
                <w:szCs w:val="22"/>
              </w:rPr>
              <w:t xml:space="preserve">     Quartile 2</w:t>
            </w:r>
          </w:p>
        </w:tc>
        <w:tc>
          <w:tcPr>
            <w:tcW w:w="810" w:type="dxa"/>
          </w:tcPr>
          <w:p w14:paraId="20FFC75A"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501</w:t>
            </w:r>
          </w:p>
        </w:tc>
        <w:tc>
          <w:tcPr>
            <w:tcW w:w="1260" w:type="dxa"/>
          </w:tcPr>
          <w:p w14:paraId="0F8F9CAB" w14:textId="73465108" w:rsidR="00120A5A" w:rsidRPr="00004EAA" w:rsidRDefault="00120A5A" w:rsidP="000D68B7">
            <w:pPr>
              <w:jc w:val="center"/>
              <w:rPr>
                <w:rFonts w:ascii="Arial" w:hAnsi="Arial" w:cs="Arial"/>
                <w:sz w:val="22"/>
                <w:szCs w:val="22"/>
              </w:rPr>
            </w:pPr>
            <w:r w:rsidRPr="00004EAA">
              <w:rPr>
                <w:rFonts w:ascii="Arial" w:hAnsi="Arial" w:cs="Arial"/>
                <w:sz w:val="22"/>
                <w:szCs w:val="22"/>
              </w:rPr>
              <w:t>24.7 ± 8.9</w:t>
            </w:r>
          </w:p>
        </w:tc>
        <w:tc>
          <w:tcPr>
            <w:tcW w:w="2070" w:type="dxa"/>
          </w:tcPr>
          <w:p w14:paraId="1379FEDA"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4.0 (-0.4, 8.6)</w:t>
            </w:r>
          </w:p>
        </w:tc>
        <w:tc>
          <w:tcPr>
            <w:tcW w:w="1080" w:type="dxa"/>
          </w:tcPr>
          <w:p w14:paraId="4A32A38C" w14:textId="77777777" w:rsidR="00120A5A" w:rsidRPr="00004EAA" w:rsidRDefault="00120A5A" w:rsidP="000D68B7">
            <w:pPr>
              <w:jc w:val="center"/>
              <w:rPr>
                <w:rFonts w:ascii="Arial" w:hAnsi="Arial" w:cs="Arial"/>
                <w:sz w:val="22"/>
                <w:szCs w:val="22"/>
              </w:rPr>
            </w:pPr>
          </w:p>
        </w:tc>
        <w:tc>
          <w:tcPr>
            <w:tcW w:w="2160" w:type="dxa"/>
          </w:tcPr>
          <w:p w14:paraId="13B90E19" w14:textId="77777777" w:rsidR="00120A5A" w:rsidRPr="00004EAA" w:rsidRDefault="00120A5A" w:rsidP="000D68B7">
            <w:pPr>
              <w:jc w:val="center"/>
              <w:rPr>
                <w:rFonts w:ascii="Arial" w:hAnsi="Arial" w:cs="Arial"/>
                <w:sz w:val="22"/>
                <w:szCs w:val="22"/>
              </w:rPr>
            </w:pPr>
          </w:p>
        </w:tc>
        <w:tc>
          <w:tcPr>
            <w:tcW w:w="1080" w:type="dxa"/>
          </w:tcPr>
          <w:p w14:paraId="3D5E9F90" w14:textId="77777777" w:rsidR="00120A5A" w:rsidRPr="00004EAA" w:rsidRDefault="00120A5A" w:rsidP="000D68B7">
            <w:pPr>
              <w:jc w:val="center"/>
              <w:rPr>
                <w:rFonts w:ascii="Arial" w:hAnsi="Arial" w:cs="Arial"/>
                <w:sz w:val="22"/>
                <w:szCs w:val="22"/>
              </w:rPr>
            </w:pPr>
          </w:p>
        </w:tc>
        <w:tc>
          <w:tcPr>
            <w:tcW w:w="2160" w:type="dxa"/>
          </w:tcPr>
          <w:p w14:paraId="721C1FEA" w14:textId="77777777" w:rsidR="00120A5A" w:rsidRPr="00004EAA" w:rsidRDefault="00120A5A" w:rsidP="000D68B7">
            <w:pPr>
              <w:jc w:val="center"/>
              <w:rPr>
                <w:rFonts w:ascii="Arial" w:hAnsi="Arial" w:cs="Arial"/>
                <w:sz w:val="22"/>
                <w:szCs w:val="22"/>
              </w:rPr>
            </w:pPr>
          </w:p>
        </w:tc>
        <w:tc>
          <w:tcPr>
            <w:tcW w:w="1080" w:type="dxa"/>
          </w:tcPr>
          <w:p w14:paraId="3C015496" w14:textId="77777777" w:rsidR="00120A5A" w:rsidRPr="00004EAA" w:rsidRDefault="00120A5A" w:rsidP="000D68B7">
            <w:pPr>
              <w:jc w:val="center"/>
              <w:rPr>
                <w:rFonts w:ascii="Arial" w:hAnsi="Arial" w:cs="Arial"/>
                <w:sz w:val="22"/>
                <w:szCs w:val="22"/>
              </w:rPr>
            </w:pPr>
          </w:p>
        </w:tc>
      </w:tr>
      <w:tr w:rsidR="000B208F" w:rsidRPr="00004EAA" w14:paraId="5C9824AA" w14:textId="77777777" w:rsidTr="000140CD">
        <w:tc>
          <w:tcPr>
            <w:tcW w:w="2448" w:type="dxa"/>
            <w:gridSpan w:val="2"/>
          </w:tcPr>
          <w:p w14:paraId="77B59AB9" w14:textId="34B8CFC3" w:rsidR="00120A5A" w:rsidRPr="00004EAA" w:rsidRDefault="00120A5A" w:rsidP="000D68B7">
            <w:pPr>
              <w:rPr>
                <w:rFonts w:ascii="Arial" w:hAnsi="Arial" w:cs="Arial"/>
                <w:sz w:val="22"/>
                <w:szCs w:val="22"/>
              </w:rPr>
            </w:pPr>
            <w:r w:rsidRPr="00004EAA">
              <w:rPr>
                <w:rFonts w:ascii="Arial" w:hAnsi="Arial" w:cs="Arial"/>
                <w:sz w:val="22"/>
                <w:szCs w:val="22"/>
              </w:rPr>
              <w:t xml:space="preserve">     Quartile 3</w:t>
            </w:r>
          </w:p>
        </w:tc>
        <w:tc>
          <w:tcPr>
            <w:tcW w:w="810" w:type="dxa"/>
          </w:tcPr>
          <w:p w14:paraId="0CFDA1AC"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532</w:t>
            </w:r>
          </w:p>
        </w:tc>
        <w:tc>
          <w:tcPr>
            <w:tcW w:w="1260" w:type="dxa"/>
          </w:tcPr>
          <w:p w14:paraId="792FFDB3" w14:textId="639D9D0F" w:rsidR="00120A5A" w:rsidRPr="00004EAA" w:rsidRDefault="00120A5A" w:rsidP="000D68B7">
            <w:pPr>
              <w:jc w:val="center"/>
              <w:rPr>
                <w:rFonts w:ascii="Arial" w:hAnsi="Arial" w:cs="Arial"/>
                <w:sz w:val="22"/>
                <w:szCs w:val="22"/>
              </w:rPr>
            </w:pPr>
            <w:r w:rsidRPr="00004EAA">
              <w:rPr>
                <w:rFonts w:ascii="Arial" w:hAnsi="Arial" w:cs="Arial"/>
                <w:sz w:val="22"/>
                <w:szCs w:val="22"/>
              </w:rPr>
              <w:t>24.6 ± 8.4</w:t>
            </w:r>
          </w:p>
        </w:tc>
        <w:tc>
          <w:tcPr>
            <w:tcW w:w="2070" w:type="dxa"/>
          </w:tcPr>
          <w:p w14:paraId="4124C166"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4.0 (-0.3, 8.5)</w:t>
            </w:r>
          </w:p>
        </w:tc>
        <w:tc>
          <w:tcPr>
            <w:tcW w:w="1080" w:type="dxa"/>
          </w:tcPr>
          <w:p w14:paraId="3A1C4C2F" w14:textId="77777777" w:rsidR="00120A5A" w:rsidRPr="00004EAA" w:rsidRDefault="00120A5A" w:rsidP="000D68B7">
            <w:pPr>
              <w:jc w:val="center"/>
              <w:rPr>
                <w:rFonts w:ascii="Arial" w:hAnsi="Arial" w:cs="Arial"/>
                <w:sz w:val="22"/>
                <w:szCs w:val="22"/>
              </w:rPr>
            </w:pPr>
          </w:p>
        </w:tc>
        <w:tc>
          <w:tcPr>
            <w:tcW w:w="2160" w:type="dxa"/>
          </w:tcPr>
          <w:p w14:paraId="6AA370A7" w14:textId="77777777" w:rsidR="00120A5A" w:rsidRPr="00004EAA" w:rsidRDefault="00120A5A" w:rsidP="000D68B7">
            <w:pPr>
              <w:jc w:val="center"/>
              <w:rPr>
                <w:rFonts w:ascii="Arial" w:hAnsi="Arial" w:cs="Arial"/>
                <w:sz w:val="22"/>
                <w:szCs w:val="22"/>
              </w:rPr>
            </w:pPr>
          </w:p>
        </w:tc>
        <w:tc>
          <w:tcPr>
            <w:tcW w:w="1080" w:type="dxa"/>
          </w:tcPr>
          <w:p w14:paraId="1B259EBF" w14:textId="77777777" w:rsidR="00120A5A" w:rsidRPr="00004EAA" w:rsidRDefault="00120A5A" w:rsidP="000D68B7">
            <w:pPr>
              <w:jc w:val="center"/>
              <w:rPr>
                <w:rFonts w:ascii="Arial" w:hAnsi="Arial" w:cs="Arial"/>
                <w:sz w:val="22"/>
                <w:szCs w:val="22"/>
              </w:rPr>
            </w:pPr>
          </w:p>
        </w:tc>
        <w:tc>
          <w:tcPr>
            <w:tcW w:w="2160" w:type="dxa"/>
          </w:tcPr>
          <w:p w14:paraId="0D47C454" w14:textId="77777777" w:rsidR="00120A5A" w:rsidRPr="00004EAA" w:rsidRDefault="00120A5A" w:rsidP="000D68B7">
            <w:pPr>
              <w:jc w:val="center"/>
              <w:rPr>
                <w:rFonts w:ascii="Arial" w:hAnsi="Arial" w:cs="Arial"/>
                <w:sz w:val="22"/>
                <w:szCs w:val="22"/>
              </w:rPr>
            </w:pPr>
          </w:p>
        </w:tc>
        <w:tc>
          <w:tcPr>
            <w:tcW w:w="1080" w:type="dxa"/>
          </w:tcPr>
          <w:p w14:paraId="1543942C" w14:textId="77777777" w:rsidR="00120A5A" w:rsidRPr="00004EAA" w:rsidRDefault="00120A5A" w:rsidP="000D68B7">
            <w:pPr>
              <w:jc w:val="center"/>
              <w:rPr>
                <w:rFonts w:ascii="Arial" w:hAnsi="Arial" w:cs="Arial"/>
                <w:sz w:val="22"/>
                <w:szCs w:val="22"/>
              </w:rPr>
            </w:pPr>
          </w:p>
        </w:tc>
      </w:tr>
      <w:tr w:rsidR="000B208F" w:rsidRPr="00004EAA" w14:paraId="1225C04A" w14:textId="77777777" w:rsidTr="000140CD">
        <w:tc>
          <w:tcPr>
            <w:tcW w:w="2448" w:type="dxa"/>
            <w:gridSpan w:val="2"/>
          </w:tcPr>
          <w:p w14:paraId="53C36EF0" w14:textId="31072BC1" w:rsidR="00120A5A" w:rsidRPr="00004EAA" w:rsidRDefault="00120A5A" w:rsidP="000D68B7">
            <w:pPr>
              <w:rPr>
                <w:rFonts w:ascii="Arial" w:hAnsi="Arial" w:cs="Arial"/>
                <w:sz w:val="22"/>
                <w:szCs w:val="22"/>
              </w:rPr>
            </w:pPr>
            <w:r w:rsidRPr="00004EAA">
              <w:rPr>
                <w:rFonts w:ascii="Arial" w:hAnsi="Arial" w:cs="Arial"/>
                <w:sz w:val="22"/>
                <w:szCs w:val="22"/>
              </w:rPr>
              <w:t xml:space="preserve">     Quartile 4</w:t>
            </w:r>
          </w:p>
        </w:tc>
        <w:tc>
          <w:tcPr>
            <w:tcW w:w="810" w:type="dxa"/>
          </w:tcPr>
          <w:p w14:paraId="0B83DD95"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544</w:t>
            </w:r>
          </w:p>
        </w:tc>
        <w:tc>
          <w:tcPr>
            <w:tcW w:w="1260" w:type="dxa"/>
          </w:tcPr>
          <w:p w14:paraId="5CD86249" w14:textId="6957047A" w:rsidR="00120A5A" w:rsidRPr="00004EAA" w:rsidRDefault="00120A5A" w:rsidP="000D68B7">
            <w:pPr>
              <w:jc w:val="center"/>
              <w:rPr>
                <w:rFonts w:ascii="Arial" w:hAnsi="Arial" w:cs="Arial"/>
                <w:sz w:val="22"/>
                <w:szCs w:val="22"/>
              </w:rPr>
            </w:pPr>
            <w:r w:rsidRPr="00004EAA">
              <w:rPr>
                <w:rFonts w:ascii="Arial" w:hAnsi="Arial" w:cs="Arial"/>
                <w:sz w:val="22"/>
                <w:szCs w:val="22"/>
              </w:rPr>
              <w:t>26.5 ± 8.7</w:t>
            </w:r>
          </w:p>
        </w:tc>
        <w:tc>
          <w:tcPr>
            <w:tcW w:w="2070" w:type="dxa"/>
          </w:tcPr>
          <w:p w14:paraId="743F7D75"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12.7 (8.1, 17.6)</w:t>
            </w:r>
          </w:p>
        </w:tc>
        <w:tc>
          <w:tcPr>
            <w:tcW w:w="1080" w:type="dxa"/>
          </w:tcPr>
          <w:p w14:paraId="42BCE3C5" w14:textId="77777777" w:rsidR="00120A5A" w:rsidRPr="00004EAA" w:rsidRDefault="00120A5A" w:rsidP="000D68B7">
            <w:pPr>
              <w:jc w:val="center"/>
              <w:rPr>
                <w:rFonts w:ascii="Arial" w:hAnsi="Arial" w:cs="Arial"/>
                <w:sz w:val="22"/>
                <w:szCs w:val="22"/>
              </w:rPr>
            </w:pPr>
          </w:p>
        </w:tc>
        <w:tc>
          <w:tcPr>
            <w:tcW w:w="2160" w:type="dxa"/>
          </w:tcPr>
          <w:p w14:paraId="637AD68E" w14:textId="77777777" w:rsidR="00120A5A" w:rsidRPr="00004EAA" w:rsidRDefault="00120A5A" w:rsidP="000D68B7">
            <w:pPr>
              <w:jc w:val="center"/>
              <w:rPr>
                <w:rFonts w:ascii="Arial" w:hAnsi="Arial" w:cs="Arial"/>
                <w:sz w:val="22"/>
                <w:szCs w:val="22"/>
              </w:rPr>
            </w:pPr>
          </w:p>
        </w:tc>
        <w:tc>
          <w:tcPr>
            <w:tcW w:w="1080" w:type="dxa"/>
          </w:tcPr>
          <w:p w14:paraId="7A85E531" w14:textId="77777777" w:rsidR="00120A5A" w:rsidRPr="00004EAA" w:rsidRDefault="00120A5A" w:rsidP="000D68B7">
            <w:pPr>
              <w:jc w:val="center"/>
              <w:rPr>
                <w:rFonts w:ascii="Arial" w:hAnsi="Arial" w:cs="Arial"/>
                <w:sz w:val="22"/>
                <w:szCs w:val="22"/>
              </w:rPr>
            </w:pPr>
          </w:p>
        </w:tc>
        <w:tc>
          <w:tcPr>
            <w:tcW w:w="2160" w:type="dxa"/>
          </w:tcPr>
          <w:p w14:paraId="7DB6804F" w14:textId="77777777" w:rsidR="00120A5A" w:rsidRPr="00004EAA" w:rsidRDefault="00120A5A" w:rsidP="000D68B7">
            <w:pPr>
              <w:jc w:val="center"/>
              <w:rPr>
                <w:rFonts w:ascii="Arial" w:hAnsi="Arial" w:cs="Arial"/>
                <w:sz w:val="22"/>
                <w:szCs w:val="22"/>
              </w:rPr>
            </w:pPr>
          </w:p>
        </w:tc>
        <w:tc>
          <w:tcPr>
            <w:tcW w:w="1080" w:type="dxa"/>
          </w:tcPr>
          <w:p w14:paraId="5D654C1C" w14:textId="77777777" w:rsidR="00120A5A" w:rsidRPr="00004EAA" w:rsidRDefault="00120A5A" w:rsidP="000D68B7">
            <w:pPr>
              <w:jc w:val="center"/>
              <w:rPr>
                <w:rFonts w:ascii="Arial" w:hAnsi="Arial" w:cs="Arial"/>
                <w:sz w:val="22"/>
                <w:szCs w:val="22"/>
              </w:rPr>
            </w:pPr>
          </w:p>
        </w:tc>
      </w:tr>
      <w:tr w:rsidR="000B208F" w:rsidRPr="00004EAA" w14:paraId="105792EE" w14:textId="77777777" w:rsidTr="000140CD">
        <w:tc>
          <w:tcPr>
            <w:tcW w:w="2448" w:type="dxa"/>
            <w:gridSpan w:val="2"/>
          </w:tcPr>
          <w:p w14:paraId="4D4EA2DC" w14:textId="77777777" w:rsidR="00120A5A" w:rsidRPr="00004EAA" w:rsidRDefault="00120A5A" w:rsidP="000D68B7">
            <w:pPr>
              <w:rPr>
                <w:rFonts w:ascii="Arial" w:hAnsi="Arial" w:cs="Arial"/>
                <w:sz w:val="22"/>
                <w:szCs w:val="22"/>
              </w:rPr>
            </w:pPr>
          </w:p>
        </w:tc>
        <w:tc>
          <w:tcPr>
            <w:tcW w:w="810" w:type="dxa"/>
          </w:tcPr>
          <w:p w14:paraId="5CCAB2CD" w14:textId="77777777" w:rsidR="00120A5A" w:rsidRPr="00004EAA" w:rsidRDefault="00120A5A" w:rsidP="000D68B7">
            <w:pPr>
              <w:jc w:val="center"/>
              <w:rPr>
                <w:rFonts w:ascii="Arial" w:hAnsi="Arial" w:cs="Arial"/>
                <w:sz w:val="22"/>
                <w:szCs w:val="22"/>
              </w:rPr>
            </w:pPr>
          </w:p>
        </w:tc>
        <w:tc>
          <w:tcPr>
            <w:tcW w:w="1260" w:type="dxa"/>
          </w:tcPr>
          <w:p w14:paraId="673A5D5A" w14:textId="77777777" w:rsidR="00120A5A" w:rsidRPr="00004EAA" w:rsidRDefault="00120A5A" w:rsidP="000D68B7">
            <w:pPr>
              <w:jc w:val="center"/>
              <w:rPr>
                <w:rFonts w:ascii="Arial" w:hAnsi="Arial" w:cs="Arial"/>
                <w:sz w:val="22"/>
                <w:szCs w:val="22"/>
              </w:rPr>
            </w:pPr>
          </w:p>
        </w:tc>
        <w:tc>
          <w:tcPr>
            <w:tcW w:w="2070" w:type="dxa"/>
          </w:tcPr>
          <w:p w14:paraId="451C41B4" w14:textId="77777777" w:rsidR="00120A5A" w:rsidRPr="00004EAA" w:rsidRDefault="00120A5A" w:rsidP="000D68B7">
            <w:pPr>
              <w:jc w:val="center"/>
              <w:rPr>
                <w:rFonts w:ascii="Arial" w:hAnsi="Arial" w:cs="Arial"/>
                <w:sz w:val="22"/>
                <w:szCs w:val="22"/>
              </w:rPr>
            </w:pPr>
          </w:p>
        </w:tc>
        <w:tc>
          <w:tcPr>
            <w:tcW w:w="1080" w:type="dxa"/>
          </w:tcPr>
          <w:p w14:paraId="68116177" w14:textId="77777777" w:rsidR="00120A5A" w:rsidRPr="00004EAA" w:rsidRDefault="00120A5A" w:rsidP="000D68B7">
            <w:pPr>
              <w:jc w:val="center"/>
              <w:rPr>
                <w:rFonts w:ascii="Arial" w:hAnsi="Arial" w:cs="Arial"/>
                <w:sz w:val="22"/>
                <w:szCs w:val="22"/>
              </w:rPr>
            </w:pPr>
          </w:p>
        </w:tc>
        <w:tc>
          <w:tcPr>
            <w:tcW w:w="2160" w:type="dxa"/>
          </w:tcPr>
          <w:p w14:paraId="7DD51294" w14:textId="77777777" w:rsidR="00120A5A" w:rsidRPr="00004EAA" w:rsidRDefault="00120A5A" w:rsidP="000D68B7">
            <w:pPr>
              <w:jc w:val="center"/>
              <w:rPr>
                <w:rFonts w:ascii="Arial" w:hAnsi="Arial" w:cs="Arial"/>
                <w:sz w:val="22"/>
                <w:szCs w:val="22"/>
              </w:rPr>
            </w:pPr>
          </w:p>
        </w:tc>
        <w:tc>
          <w:tcPr>
            <w:tcW w:w="1080" w:type="dxa"/>
          </w:tcPr>
          <w:p w14:paraId="7236BDBC" w14:textId="77777777" w:rsidR="00120A5A" w:rsidRPr="00004EAA" w:rsidRDefault="00120A5A" w:rsidP="000D68B7">
            <w:pPr>
              <w:jc w:val="center"/>
              <w:rPr>
                <w:rFonts w:ascii="Arial" w:hAnsi="Arial" w:cs="Arial"/>
                <w:sz w:val="22"/>
                <w:szCs w:val="22"/>
              </w:rPr>
            </w:pPr>
          </w:p>
        </w:tc>
        <w:tc>
          <w:tcPr>
            <w:tcW w:w="2160" w:type="dxa"/>
          </w:tcPr>
          <w:p w14:paraId="3919CCCF" w14:textId="77777777" w:rsidR="00120A5A" w:rsidRPr="00004EAA" w:rsidRDefault="00120A5A" w:rsidP="000D68B7">
            <w:pPr>
              <w:jc w:val="center"/>
              <w:rPr>
                <w:rFonts w:ascii="Arial" w:hAnsi="Arial" w:cs="Arial"/>
                <w:sz w:val="22"/>
                <w:szCs w:val="22"/>
              </w:rPr>
            </w:pPr>
          </w:p>
        </w:tc>
        <w:tc>
          <w:tcPr>
            <w:tcW w:w="1080" w:type="dxa"/>
          </w:tcPr>
          <w:p w14:paraId="2DD2F040" w14:textId="77777777" w:rsidR="00120A5A" w:rsidRPr="00004EAA" w:rsidRDefault="00120A5A" w:rsidP="000D68B7">
            <w:pPr>
              <w:jc w:val="center"/>
              <w:rPr>
                <w:rFonts w:ascii="Arial" w:hAnsi="Arial" w:cs="Arial"/>
                <w:sz w:val="22"/>
                <w:szCs w:val="22"/>
              </w:rPr>
            </w:pPr>
          </w:p>
        </w:tc>
      </w:tr>
      <w:tr w:rsidR="000B208F" w:rsidRPr="00004EAA" w14:paraId="643C7C2F" w14:textId="77777777" w:rsidTr="000140CD">
        <w:tc>
          <w:tcPr>
            <w:tcW w:w="2448" w:type="dxa"/>
            <w:gridSpan w:val="2"/>
          </w:tcPr>
          <w:p w14:paraId="0AAC7979" w14:textId="60075B97" w:rsidR="00120A5A" w:rsidRPr="00004EAA" w:rsidRDefault="00120A5A" w:rsidP="000D68B7">
            <w:pPr>
              <w:rPr>
                <w:rFonts w:ascii="Arial" w:hAnsi="Arial" w:cs="Arial"/>
                <w:sz w:val="22"/>
                <w:szCs w:val="22"/>
              </w:rPr>
            </w:pPr>
            <w:r w:rsidRPr="00004EAA">
              <w:rPr>
                <w:rFonts w:ascii="Arial" w:hAnsi="Arial" w:cs="Arial"/>
                <w:sz w:val="22"/>
                <w:szCs w:val="22"/>
              </w:rPr>
              <w:t xml:space="preserve">  Dietary magnesium intake</w:t>
            </w:r>
            <w:r>
              <w:rPr>
                <w:rFonts w:ascii="Arial" w:hAnsi="Arial" w:cs="Arial"/>
                <w:sz w:val="22"/>
                <w:szCs w:val="22"/>
                <w:vertAlign w:val="superscript"/>
              </w:rPr>
              <w:t>10</w:t>
            </w:r>
          </w:p>
        </w:tc>
        <w:tc>
          <w:tcPr>
            <w:tcW w:w="810" w:type="dxa"/>
          </w:tcPr>
          <w:p w14:paraId="15BCD59A" w14:textId="77777777" w:rsidR="00120A5A" w:rsidRPr="00004EAA" w:rsidRDefault="00120A5A" w:rsidP="000D68B7">
            <w:pPr>
              <w:jc w:val="center"/>
              <w:rPr>
                <w:rFonts w:ascii="Arial" w:hAnsi="Arial" w:cs="Arial"/>
                <w:sz w:val="22"/>
                <w:szCs w:val="22"/>
              </w:rPr>
            </w:pPr>
          </w:p>
        </w:tc>
        <w:tc>
          <w:tcPr>
            <w:tcW w:w="1260" w:type="dxa"/>
          </w:tcPr>
          <w:p w14:paraId="085B22BB" w14:textId="77777777" w:rsidR="00120A5A" w:rsidRPr="00004EAA" w:rsidRDefault="00120A5A" w:rsidP="000D68B7">
            <w:pPr>
              <w:jc w:val="center"/>
              <w:rPr>
                <w:rFonts w:ascii="Arial" w:hAnsi="Arial" w:cs="Arial"/>
                <w:sz w:val="22"/>
                <w:szCs w:val="22"/>
              </w:rPr>
            </w:pPr>
          </w:p>
        </w:tc>
        <w:tc>
          <w:tcPr>
            <w:tcW w:w="2070" w:type="dxa"/>
          </w:tcPr>
          <w:p w14:paraId="2B5012BD" w14:textId="77777777" w:rsidR="00120A5A" w:rsidRPr="00004EAA" w:rsidRDefault="00120A5A" w:rsidP="000D68B7">
            <w:pPr>
              <w:jc w:val="center"/>
              <w:rPr>
                <w:rFonts w:ascii="Arial" w:hAnsi="Arial" w:cs="Arial"/>
                <w:sz w:val="22"/>
                <w:szCs w:val="22"/>
              </w:rPr>
            </w:pPr>
          </w:p>
        </w:tc>
        <w:tc>
          <w:tcPr>
            <w:tcW w:w="1080" w:type="dxa"/>
          </w:tcPr>
          <w:p w14:paraId="39EB95FB"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0.01</w:t>
            </w:r>
          </w:p>
        </w:tc>
        <w:tc>
          <w:tcPr>
            <w:tcW w:w="2160" w:type="dxa"/>
          </w:tcPr>
          <w:p w14:paraId="1DE5964D" w14:textId="77777777" w:rsidR="00120A5A" w:rsidRPr="00004EAA" w:rsidRDefault="00120A5A" w:rsidP="000D68B7">
            <w:pPr>
              <w:jc w:val="center"/>
              <w:rPr>
                <w:rFonts w:ascii="Arial" w:hAnsi="Arial" w:cs="Arial"/>
                <w:sz w:val="22"/>
                <w:szCs w:val="22"/>
              </w:rPr>
            </w:pPr>
          </w:p>
        </w:tc>
        <w:tc>
          <w:tcPr>
            <w:tcW w:w="1080" w:type="dxa"/>
          </w:tcPr>
          <w:p w14:paraId="0BC3D2D4" w14:textId="77777777" w:rsidR="00120A5A" w:rsidRPr="00004EAA" w:rsidRDefault="00120A5A" w:rsidP="000D68B7">
            <w:pPr>
              <w:jc w:val="center"/>
              <w:rPr>
                <w:rFonts w:ascii="Arial" w:hAnsi="Arial" w:cs="Arial"/>
                <w:sz w:val="22"/>
                <w:szCs w:val="22"/>
              </w:rPr>
            </w:pPr>
          </w:p>
        </w:tc>
        <w:tc>
          <w:tcPr>
            <w:tcW w:w="2160" w:type="dxa"/>
          </w:tcPr>
          <w:p w14:paraId="727BD419" w14:textId="77777777" w:rsidR="00120A5A" w:rsidRPr="00004EAA" w:rsidRDefault="00120A5A" w:rsidP="000D68B7">
            <w:pPr>
              <w:jc w:val="center"/>
              <w:rPr>
                <w:rFonts w:ascii="Arial" w:hAnsi="Arial" w:cs="Arial"/>
                <w:sz w:val="22"/>
                <w:szCs w:val="22"/>
              </w:rPr>
            </w:pPr>
          </w:p>
        </w:tc>
        <w:tc>
          <w:tcPr>
            <w:tcW w:w="1080" w:type="dxa"/>
          </w:tcPr>
          <w:p w14:paraId="1384AF0F" w14:textId="77777777" w:rsidR="00120A5A" w:rsidRPr="00004EAA" w:rsidRDefault="00120A5A" w:rsidP="000D68B7">
            <w:pPr>
              <w:jc w:val="center"/>
              <w:rPr>
                <w:rFonts w:ascii="Arial" w:hAnsi="Arial" w:cs="Arial"/>
                <w:sz w:val="22"/>
                <w:szCs w:val="22"/>
              </w:rPr>
            </w:pPr>
          </w:p>
        </w:tc>
      </w:tr>
      <w:tr w:rsidR="000B208F" w:rsidRPr="00004EAA" w14:paraId="3F4AAA2B" w14:textId="77777777" w:rsidTr="000140CD">
        <w:tc>
          <w:tcPr>
            <w:tcW w:w="2448" w:type="dxa"/>
            <w:gridSpan w:val="2"/>
          </w:tcPr>
          <w:p w14:paraId="7F74F794" w14:textId="738D3BDF" w:rsidR="00120A5A" w:rsidRPr="00004EAA" w:rsidRDefault="00120A5A" w:rsidP="000D68B7">
            <w:pPr>
              <w:rPr>
                <w:rFonts w:ascii="Arial" w:hAnsi="Arial" w:cs="Arial"/>
                <w:sz w:val="22"/>
                <w:szCs w:val="22"/>
              </w:rPr>
            </w:pPr>
            <w:r w:rsidRPr="00004EAA">
              <w:rPr>
                <w:rFonts w:ascii="Arial" w:hAnsi="Arial" w:cs="Arial"/>
                <w:sz w:val="22"/>
                <w:szCs w:val="22"/>
              </w:rPr>
              <w:t xml:space="preserve">     Quartile</w:t>
            </w:r>
            <w:r>
              <w:rPr>
                <w:rFonts w:ascii="Arial" w:hAnsi="Arial" w:cs="Arial"/>
                <w:sz w:val="22"/>
                <w:szCs w:val="22"/>
                <w:vertAlign w:val="superscript"/>
              </w:rPr>
              <w:t>7</w:t>
            </w:r>
            <w:r w:rsidRPr="00004EAA">
              <w:rPr>
                <w:rFonts w:ascii="Arial" w:hAnsi="Arial" w:cs="Arial"/>
                <w:sz w:val="22"/>
                <w:szCs w:val="22"/>
              </w:rPr>
              <w:t xml:space="preserve"> 1</w:t>
            </w:r>
          </w:p>
        </w:tc>
        <w:tc>
          <w:tcPr>
            <w:tcW w:w="810" w:type="dxa"/>
          </w:tcPr>
          <w:p w14:paraId="454AE72B"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504</w:t>
            </w:r>
          </w:p>
        </w:tc>
        <w:tc>
          <w:tcPr>
            <w:tcW w:w="1260" w:type="dxa"/>
          </w:tcPr>
          <w:p w14:paraId="659346F1" w14:textId="06271861" w:rsidR="00120A5A" w:rsidRPr="00004EAA" w:rsidRDefault="00120A5A" w:rsidP="000D68B7">
            <w:pPr>
              <w:jc w:val="center"/>
              <w:rPr>
                <w:rFonts w:ascii="Arial" w:hAnsi="Arial" w:cs="Arial"/>
                <w:sz w:val="22"/>
                <w:szCs w:val="22"/>
              </w:rPr>
            </w:pPr>
            <w:r w:rsidRPr="00004EAA">
              <w:rPr>
                <w:rFonts w:ascii="Arial" w:hAnsi="Arial" w:cs="Arial"/>
                <w:sz w:val="22"/>
                <w:szCs w:val="22"/>
              </w:rPr>
              <w:t>24.3 ± 8.9</w:t>
            </w:r>
          </w:p>
        </w:tc>
        <w:tc>
          <w:tcPr>
            <w:tcW w:w="2070" w:type="dxa"/>
          </w:tcPr>
          <w:p w14:paraId="5E158216"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7A2C6D77" w14:textId="77777777" w:rsidR="00120A5A" w:rsidRPr="00004EAA" w:rsidRDefault="00120A5A" w:rsidP="000D68B7">
            <w:pPr>
              <w:jc w:val="center"/>
              <w:rPr>
                <w:rFonts w:ascii="Arial" w:hAnsi="Arial" w:cs="Arial"/>
                <w:sz w:val="22"/>
                <w:szCs w:val="22"/>
              </w:rPr>
            </w:pPr>
          </w:p>
        </w:tc>
        <w:tc>
          <w:tcPr>
            <w:tcW w:w="2160" w:type="dxa"/>
          </w:tcPr>
          <w:p w14:paraId="15706884" w14:textId="77777777" w:rsidR="00120A5A" w:rsidRPr="00004EAA" w:rsidRDefault="00120A5A" w:rsidP="000D68B7">
            <w:pPr>
              <w:jc w:val="center"/>
              <w:rPr>
                <w:rFonts w:ascii="Arial" w:hAnsi="Arial" w:cs="Arial"/>
                <w:sz w:val="22"/>
                <w:szCs w:val="22"/>
              </w:rPr>
            </w:pPr>
          </w:p>
        </w:tc>
        <w:tc>
          <w:tcPr>
            <w:tcW w:w="1080" w:type="dxa"/>
          </w:tcPr>
          <w:p w14:paraId="14665437" w14:textId="77777777" w:rsidR="00120A5A" w:rsidRPr="00004EAA" w:rsidRDefault="00120A5A" w:rsidP="000D68B7">
            <w:pPr>
              <w:jc w:val="center"/>
              <w:rPr>
                <w:rFonts w:ascii="Arial" w:hAnsi="Arial" w:cs="Arial"/>
                <w:sz w:val="22"/>
                <w:szCs w:val="22"/>
              </w:rPr>
            </w:pPr>
          </w:p>
        </w:tc>
        <w:tc>
          <w:tcPr>
            <w:tcW w:w="2160" w:type="dxa"/>
          </w:tcPr>
          <w:p w14:paraId="34B987AA" w14:textId="77777777" w:rsidR="00120A5A" w:rsidRPr="00004EAA" w:rsidRDefault="00120A5A" w:rsidP="000D68B7">
            <w:pPr>
              <w:jc w:val="center"/>
              <w:rPr>
                <w:rFonts w:ascii="Arial" w:hAnsi="Arial" w:cs="Arial"/>
                <w:sz w:val="22"/>
                <w:szCs w:val="22"/>
              </w:rPr>
            </w:pPr>
          </w:p>
        </w:tc>
        <w:tc>
          <w:tcPr>
            <w:tcW w:w="1080" w:type="dxa"/>
          </w:tcPr>
          <w:p w14:paraId="4C965BC0" w14:textId="77777777" w:rsidR="00120A5A" w:rsidRPr="00004EAA" w:rsidRDefault="00120A5A" w:rsidP="000D68B7">
            <w:pPr>
              <w:jc w:val="center"/>
              <w:rPr>
                <w:rFonts w:ascii="Arial" w:hAnsi="Arial" w:cs="Arial"/>
                <w:sz w:val="22"/>
                <w:szCs w:val="22"/>
              </w:rPr>
            </w:pPr>
          </w:p>
        </w:tc>
      </w:tr>
      <w:tr w:rsidR="000B208F" w:rsidRPr="00004EAA" w14:paraId="42E57890" w14:textId="77777777" w:rsidTr="000140CD">
        <w:tc>
          <w:tcPr>
            <w:tcW w:w="2448" w:type="dxa"/>
            <w:gridSpan w:val="2"/>
          </w:tcPr>
          <w:p w14:paraId="2E6F1029" w14:textId="1B0721EB" w:rsidR="00120A5A" w:rsidRPr="00004EAA" w:rsidRDefault="00120A5A" w:rsidP="000D68B7">
            <w:pPr>
              <w:rPr>
                <w:rFonts w:ascii="Arial" w:hAnsi="Arial" w:cs="Arial"/>
                <w:sz w:val="22"/>
                <w:szCs w:val="22"/>
              </w:rPr>
            </w:pPr>
            <w:r w:rsidRPr="00004EAA">
              <w:rPr>
                <w:rFonts w:ascii="Arial" w:hAnsi="Arial" w:cs="Arial"/>
                <w:sz w:val="22"/>
                <w:szCs w:val="22"/>
              </w:rPr>
              <w:t xml:space="preserve">     Quartile 2</w:t>
            </w:r>
          </w:p>
        </w:tc>
        <w:tc>
          <w:tcPr>
            <w:tcW w:w="810" w:type="dxa"/>
          </w:tcPr>
          <w:p w14:paraId="75CBB4E1"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518</w:t>
            </w:r>
          </w:p>
        </w:tc>
        <w:tc>
          <w:tcPr>
            <w:tcW w:w="1260" w:type="dxa"/>
          </w:tcPr>
          <w:p w14:paraId="22E72097" w14:textId="15E67E9B" w:rsidR="00120A5A" w:rsidRPr="00004EAA" w:rsidRDefault="00120A5A" w:rsidP="000D68B7">
            <w:pPr>
              <w:jc w:val="center"/>
              <w:rPr>
                <w:rFonts w:ascii="Arial" w:hAnsi="Arial" w:cs="Arial"/>
                <w:sz w:val="22"/>
                <w:szCs w:val="22"/>
              </w:rPr>
            </w:pPr>
            <w:r w:rsidRPr="00004EAA">
              <w:rPr>
                <w:rFonts w:ascii="Arial" w:hAnsi="Arial" w:cs="Arial"/>
                <w:sz w:val="22"/>
                <w:szCs w:val="22"/>
              </w:rPr>
              <w:t>24.8 ± 8.7</w:t>
            </w:r>
          </w:p>
        </w:tc>
        <w:tc>
          <w:tcPr>
            <w:tcW w:w="2070" w:type="dxa"/>
          </w:tcPr>
          <w:p w14:paraId="17D9F648"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2.4 (-1.8, 6.8)</w:t>
            </w:r>
          </w:p>
        </w:tc>
        <w:tc>
          <w:tcPr>
            <w:tcW w:w="1080" w:type="dxa"/>
          </w:tcPr>
          <w:p w14:paraId="1FC9EF31" w14:textId="77777777" w:rsidR="00120A5A" w:rsidRPr="00004EAA" w:rsidRDefault="00120A5A" w:rsidP="000D68B7">
            <w:pPr>
              <w:jc w:val="center"/>
              <w:rPr>
                <w:rFonts w:ascii="Arial" w:hAnsi="Arial" w:cs="Arial"/>
                <w:sz w:val="22"/>
                <w:szCs w:val="22"/>
              </w:rPr>
            </w:pPr>
          </w:p>
        </w:tc>
        <w:tc>
          <w:tcPr>
            <w:tcW w:w="2160" w:type="dxa"/>
          </w:tcPr>
          <w:p w14:paraId="20E9E5C6" w14:textId="77777777" w:rsidR="00120A5A" w:rsidRPr="00004EAA" w:rsidRDefault="00120A5A" w:rsidP="000D68B7">
            <w:pPr>
              <w:jc w:val="center"/>
              <w:rPr>
                <w:rFonts w:ascii="Arial" w:hAnsi="Arial" w:cs="Arial"/>
                <w:sz w:val="22"/>
                <w:szCs w:val="22"/>
              </w:rPr>
            </w:pPr>
          </w:p>
        </w:tc>
        <w:tc>
          <w:tcPr>
            <w:tcW w:w="1080" w:type="dxa"/>
          </w:tcPr>
          <w:p w14:paraId="48208E88" w14:textId="77777777" w:rsidR="00120A5A" w:rsidRPr="00004EAA" w:rsidRDefault="00120A5A" w:rsidP="000D68B7">
            <w:pPr>
              <w:jc w:val="center"/>
              <w:rPr>
                <w:rFonts w:ascii="Arial" w:hAnsi="Arial" w:cs="Arial"/>
                <w:sz w:val="22"/>
                <w:szCs w:val="22"/>
              </w:rPr>
            </w:pPr>
          </w:p>
        </w:tc>
        <w:tc>
          <w:tcPr>
            <w:tcW w:w="2160" w:type="dxa"/>
          </w:tcPr>
          <w:p w14:paraId="2408DAB0" w14:textId="77777777" w:rsidR="00120A5A" w:rsidRPr="00004EAA" w:rsidRDefault="00120A5A" w:rsidP="000D68B7">
            <w:pPr>
              <w:jc w:val="center"/>
              <w:rPr>
                <w:rFonts w:ascii="Arial" w:hAnsi="Arial" w:cs="Arial"/>
                <w:sz w:val="22"/>
                <w:szCs w:val="22"/>
              </w:rPr>
            </w:pPr>
          </w:p>
        </w:tc>
        <w:tc>
          <w:tcPr>
            <w:tcW w:w="1080" w:type="dxa"/>
          </w:tcPr>
          <w:p w14:paraId="02BA5F44" w14:textId="77777777" w:rsidR="00120A5A" w:rsidRPr="00004EAA" w:rsidRDefault="00120A5A" w:rsidP="000D68B7">
            <w:pPr>
              <w:jc w:val="center"/>
              <w:rPr>
                <w:rFonts w:ascii="Arial" w:hAnsi="Arial" w:cs="Arial"/>
                <w:sz w:val="22"/>
                <w:szCs w:val="22"/>
              </w:rPr>
            </w:pPr>
          </w:p>
        </w:tc>
      </w:tr>
      <w:tr w:rsidR="000B208F" w:rsidRPr="00004EAA" w14:paraId="70F143CD" w14:textId="77777777" w:rsidTr="000140CD">
        <w:tc>
          <w:tcPr>
            <w:tcW w:w="2448" w:type="dxa"/>
            <w:gridSpan w:val="2"/>
          </w:tcPr>
          <w:p w14:paraId="784F0361" w14:textId="7BACFDF3" w:rsidR="00120A5A" w:rsidRPr="00004EAA" w:rsidRDefault="00120A5A" w:rsidP="000D68B7">
            <w:pPr>
              <w:rPr>
                <w:rFonts w:ascii="Arial" w:hAnsi="Arial" w:cs="Arial"/>
                <w:sz w:val="22"/>
                <w:szCs w:val="22"/>
              </w:rPr>
            </w:pPr>
            <w:r w:rsidRPr="00004EAA">
              <w:rPr>
                <w:rFonts w:ascii="Arial" w:hAnsi="Arial" w:cs="Arial"/>
                <w:sz w:val="22"/>
                <w:szCs w:val="22"/>
              </w:rPr>
              <w:t xml:space="preserve">     Quartile 3</w:t>
            </w:r>
          </w:p>
        </w:tc>
        <w:tc>
          <w:tcPr>
            <w:tcW w:w="810" w:type="dxa"/>
          </w:tcPr>
          <w:p w14:paraId="0A4193A2"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515</w:t>
            </w:r>
          </w:p>
        </w:tc>
        <w:tc>
          <w:tcPr>
            <w:tcW w:w="1260" w:type="dxa"/>
          </w:tcPr>
          <w:p w14:paraId="10C956D7" w14:textId="2EF70E91" w:rsidR="00120A5A" w:rsidRPr="00004EAA" w:rsidRDefault="00120A5A" w:rsidP="000D68B7">
            <w:pPr>
              <w:jc w:val="center"/>
              <w:rPr>
                <w:rFonts w:ascii="Arial" w:hAnsi="Arial" w:cs="Arial"/>
                <w:sz w:val="22"/>
                <w:szCs w:val="22"/>
              </w:rPr>
            </w:pPr>
            <w:r w:rsidRPr="00004EAA">
              <w:rPr>
                <w:rFonts w:ascii="Arial" w:hAnsi="Arial" w:cs="Arial"/>
                <w:sz w:val="22"/>
                <w:szCs w:val="22"/>
              </w:rPr>
              <w:t>24.7 ± 8.1</w:t>
            </w:r>
          </w:p>
        </w:tc>
        <w:tc>
          <w:tcPr>
            <w:tcW w:w="2070" w:type="dxa"/>
          </w:tcPr>
          <w:p w14:paraId="1715374C"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2.8 (-1.5, 7.2)</w:t>
            </w:r>
          </w:p>
        </w:tc>
        <w:tc>
          <w:tcPr>
            <w:tcW w:w="1080" w:type="dxa"/>
          </w:tcPr>
          <w:p w14:paraId="23F71323" w14:textId="77777777" w:rsidR="00120A5A" w:rsidRPr="00004EAA" w:rsidRDefault="00120A5A" w:rsidP="000D68B7">
            <w:pPr>
              <w:jc w:val="center"/>
              <w:rPr>
                <w:rFonts w:ascii="Arial" w:hAnsi="Arial" w:cs="Arial"/>
                <w:sz w:val="22"/>
                <w:szCs w:val="22"/>
              </w:rPr>
            </w:pPr>
          </w:p>
        </w:tc>
        <w:tc>
          <w:tcPr>
            <w:tcW w:w="2160" w:type="dxa"/>
          </w:tcPr>
          <w:p w14:paraId="58A5E5DA" w14:textId="77777777" w:rsidR="00120A5A" w:rsidRPr="00004EAA" w:rsidRDefault="00120A5A" w:rsidP="000D68B7">
            <w:pPr>
              <w:jc w:val="center"/>
              <w:rPr>
                <w:rFonts w:ascii="Arial" w:hAnsi="Arial" w:cs="Arial"/>
                <w:sz w:val="22"/>
                <w:szCs w:val="22"/>
              </w:rPr>
            </w:pPr>
          </w:p>
        </w:tc>
        <w:tc>
          <w:tcPr>
            <w:tcW w:w="1080" w:type="dxa"/>
          </w:tcPr>
          <w:p w14:paraId="6F6FC89D" w14:textId="77777777" w:rsidR="00120A5A" w:rsidRPr="00004EAA" w:rsidRDefault="00120A5A" w:rsidP="000D68B7">
            <w:pPr>
              <w:jc w:val="center"/>
              <w:rPr>
                <w:rFonts w:ascii="Arial" w:hAnsi="Arial" w:cs="Arial"/>
                <w:sz w:val="22"/>
                <w:szCs w:val="22"/>
              </w:rPr>
            </w:pPr>
          </w:p>
        </w:tc>
        <w:tc>
          <w:tcPr>
            <w:tcW w:w="2160" w:type="dxa"/>
          </w:tcPr>
          <w:p w14:paraId="2E7028DF" w14:textId="77777777" w:rsidR="00120A5A" w:rsidRPr="00004EAA" w:rsidRDefault="00120A5A" w:rsidP="000D68B7">
            <w:pPr>
              <w:jc w:val="center"/>
              <w:rPr>
                <w:rFonts w:ascii="Arial" w:hAnsi="Arial" w:cs="Arial"/>
                <w:sz w:val="22"/>
                <w:szCs w:val="22"/>
              </w:rPr>
            </w:pPr>
          </w:p>
        </w:tc>
        <w:tc>
          <w:tcPr>
            <w:tcW w:w="1080" w:type="dxa"/>
          </w:tcPr>
          <w:p w14:paraId="1FDCB3FA" w14:textId="77777777" w:rsidR="00120A5A" w:rsidRPr="00004EAA" w:rsidRDefault="00120A5A" w:rsidP="000D68B7">
            <w:pPr>
              <w:jc w:val="center"/>
              <w:rPr>
                <w:rFonts w:ascii="Arial" w:hAnsi="Arial" w:cs="Arial"/>
                <w:sz w:val="22"/>
                <w:szCs w:val="22"/>
              </w:rPr>
            </w:pPr>
          </w:p>
        </w:tc>
      </w:tr>
      <w:tr w:rsidR="000B208F" w:rsidRPr="00004EAA" w14:paraId="70731A3E" w14:textId="77777777" w:rsidTr="000140CD">
        <w:tc>
          <w:tcPr>
            <w:tcW w:w="2448" w:type="dxa"/>
            <w:gridSpan w:val="2"/>
          </w:tcPr>
          <w:p w14:paraId="72C30256" w14:textId="36973B5B" w:rsidR="00120A5A" w:rsidRPr="00004EAA" w:rsidRDefault="00120A5A" w:rsidP="000D68B7">
            <w:pPr>
              <w:rPr>
                <w:rFonts w:ascii="Arial" w:hAnsi="Arial" w:cs="Arial"/>
                <w:sz w:val="22"/>
                <w:szCs w:val="22"/>
              </w:rPr>
            </w:pPr>
            <w:r w:rsidRPr="00004EAA">
              <w:rPr>
                <w:rFonts w:ascii="Arial" w:hAnsi="Arial" w:cs="Arial"/>
                <w:sz w:val="22"/>
                <w:szCs w:val="22"/>
              </w:rPr>
              <w:t xml:space="preserve">     Quartile 4</w:t>
            </w:r>
          </w:p>
        </w:tc>
        <w:tc>
          <w:tcPr>
            <w:tcW w:w="810" w:type="dxa"/>
          </w:tcPr>
          <w:p w14:paraId="3E3D889D"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504</w:t>
            </w:r>
          </w:p>
        </w:tc>
        <w:tc>
          <w:tcPr>
            <w:tcW w:w="1260" w:type="dxa"/>
          </w:tcPr>
          <w:p w14:paraId="59AED41D" w14:textId="4EFB6701" w:rsidR="00120A5A" w:rsidRPr="00004EAA" w:rsidRDefault="00120A5A" w:rsidP="000D68B7">
            <w:pPr>
              <w:jc w:val="center"/>
              <w:rPr>
                <w:rFonts w:ascii="Arial" w:hAnsi="Arial" w:cs="Arial"/>
                <w:sz w:val="22"/>
                <w:szCs w:val="22"/>
              </w:rPr>
            </w:pPr>
            <w:r w:rsidRPr="00004EAA">
              <w:rPr>
                <w:rFonts w:ascii="Arial" w:hAnsi="Arial" w:cs="Arial"/>
                <w:sz w:val="22"/>
                <w:szCs w:val="22"/>
              </w:rPr>
              <w:t>25.9 ± 9.0</w:t>
            </w:r>
          </w:p>
        </w:tc>
        <w:tc>
          <w:tcPr>
            <w:tcW w:w="2070" w:type="dxa"/>
          </w:tcPr>
          <w:p w14:paraId="230C37A6"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7.4 (2.9, 12.0)</w:t>
            </w:r>
          </w:p>
        </w:tc>
        <w:tc>
          <w:tcPr>
            <w:tcW w:w="1080" w:type="dxa"/>
          </w:tcPr>
          <w:p w14:paraId="26BFB05A" w14:textId="77777777" w:rsidR="00120A5A" w:rsidRPr="00004EAA" w:rsidRDefault="00120A5A" w:rsidP="000D68B7">
            <w:pPr>
              <w:jc w:val="center"/>
              <w:rPr>
                <w:rFonts w:ascii="Arial" w:hAnsi="Arial" w:cs="Arial"/>
                <w:sz w:val="22"/>
                <w:szCs w:val="22"/>
              </w:rPr>
            </w:pPr>
          </w:p>
        </w:tc>
        <w:tc>
          <w:tcPr>
            <w:tcW w:w="2160" w:type="dxa"/>
          </w:tcPr>
          <w:p w14:paraId="22DD2664" w14:textId="77777777" w:rsidR="00120A5A" w:rsidRPr="00004EAA" w:rsidRDefault="00120A5A" w:rsidP="000D68B7">
            <w:pPr>
              <w:jc w:val="center"/>
              <w:rPr>
                <w:rFonts w:ascii="Arial" w:hAnsi="Arial" w:cs="Arial"/>
                <w:sz w:val="22"/>
                <w:szCs w:val="22"/>
              </w:rPr>
            </w:pPr>
          </w:p>
        </w:tc>
        <w:tc>
          <w:tcPr>
            <w:tcW w:w="1080" w:type="dxa"/>
          </w:tcPr>
          <w:p w14:paraId="19169EED" w14:textId="77777777" w:rsidR="00120A5A" w:rsidRPr="00004EAA" w:rsidRDefault="00120A5A" w:rsidP="000D68B7">
            <w:pPr>
              <w:jc w:val="center"/>
              <w:rPr>
                <w:rFonts w:ascii="Arial" w:hAnsi="Arial" w:cs="Arial"/>
                <w:sz w:val="22"/>
                <w:szCs w:val="22"/>
              </w:rPr>
            </w:pPr>
          </w:p>
        </w:tc>
        <w:tc>
          <w:tcPr>
            <w:tcW w:w="2160" w:type="dxa"/>
          </w:tcPr>
          <w:p w14:paraId="13DBA059" w14:textId="77777777" w:rsidR="00120A5A" w:rsidRPr="00004EAA" w:rsidRDefault="00120A5A" w:rsidP="000D68B7">
            <w:pPr>
              <w:jc w:val="center"/>
              <w:rPr>
                <w:rFonts w:ascii="Arial" w:hAnsi="Arial" w:cs="Arial"/>
                <w:sz w:val="22"/>
                <w:szCs w:val="22"/>
              </w:rPr>
            </w:pPr>
          </w:p>
        </w:tc>
        <w:tc>
          <w:tcPr>
            <w:tcW w:w="1080" w:type="dxa"/>
          </w:tcPr>
          <w:p w14:paraId="6BA33D49" w14:textId="77777777" w:rsidR="00120A5A" w:rsidRPr="00004EAA" w:rsidRDefault="00120A5A" w:rsidP="000D68B7">
            <w:pPr>
              <w:jc w:val="center"/>
              <w:rPr>
                <w:rFonts w:ascii="Arial" w:hAnsi="Arial" w:cs="Arial"/>
                <w:sz w:val="22"/>
                <w:szCs w:val="22"/>
              </w:rPr>
            </w:pPr>
          </w:p>
        </w:tc>
      </w:tr>
      <w:tr w:rsidR="000B208F" w:rsidRPr="00004EAA" w14:paraId="2E0D3105" w14:textId="77777777" w:rsidTr="000140CD">
        <w:tc>
          <w:tcPr>
            <w:tcW w:w="2448" w:type="dxa"/>
            <w:gridSpan w:val="2"/>
          </w:tcPr>
          <w:p w14:paraId="0AC2BF21" w14:textId="77777777" w:rsidR="00120A5A" w:rsidRPr="00004EAA" w:rsidRDefault="00120A5A" w:rsidP="000D68B7">
            <w:pPr>
              <w:rPr>
                <w:rFonts w:ascii="Arial" w:hAnsi="Arial" w:cs="Arial"/>
                <w:sz w:val="22"/>
                <w:szCs w:val="22"/>
              </w:rPr>
            </w:pPr>
          </w:p>
        </w:tc>
        <w:tc>
          <w:tcPr>
            <w:tcW w:w="810" w:type="dxa"/>
          </w:tcPr>
          <w:p w14:paraId="6C2AF92D" w14:textId="77777777" w:rsidR="00120A5A" w:rsidRPr="00004EAA" w:rsidRDefault="00120A5A" w:rsidP="000D68B7">
            <w:pPr>
              <w:jc w:val="center"/>
              <w:rPr>
                <w:rFonts w:ascii="Arial" w:hAnsi="Arial" w:cs="Arial"/>
                <w:sz w:val="22"/>
                <w:szCs w:val="22"/>
              </w:rPr>
            </w:pPr>
          </w:p>
        </w:tc>
        <w:tc>
          <w:tcPr>
            <w:tcW w:w="1260" w:type="dxa"/>
          </w:tcPr>
          <w:p w14:paraId="47A62949" w14:textId="77777777" w:rsidR="00120A5A" w:rsidRPr="00004EAA" w:rsidRDefault="00120A5A" w:rsidP="000D68B7">
            <w:pPr>
              <w:jc w:val="center"/>
              <w:rPr>
                <w:rFonts w:ascii="Arial" w:hAnsi="Arial" w:cs="Arial"/>
                <w:sz w:val="22"/>
                <w:szCs w:val="22"/>
              </w:rPr>
            </w:pPr>
          </w:p>
        </w:tc>
        <w:tc>
          <w:tcPr>
            <w:tcW w:w="2070" w:type="dxa"/>
          </w:tcPr>
          <w:p w14:paraId="4C8AABC3" w14:textId="77777777" w:rsidR="00120A5A" w:rsidRPr="00004EAA" w:rsidRDefault="00120A5A" w:rsidP="000D68B7">
            <w:pPr>
              <w:jc w:val="center"/>
              <w:rPr>
                <w:rFonts w:ascii="Arial" w:hAnsi="Arial" w:cs="Arial"/>
                <w:sz w:val="22"/>
                <w:szCs w:val="22"/>
              </w:rPr>
            </w:pPr>
          </w:p>
        </w:tc>
        <w:tc>
          <w:tcPr>
            <w:tcW w:w="1080" w:type="dxa"/>
          </w:tcPr>
          <w:p w14:paraId="7EEC344C" w14:textId="77777777" w:rsidR="00120A5A" w:rsidRPr="00004EAA" w:rsidRDefault="00120A5A" w:rsidP="000D68B7">
            <w:pPr>
              <w:jc w:val="center"/>
              <w:rPr>
                <w:rFonts w:ascii="Arial" w:hAnsi="Arial" w:cs="Arial"/>
                <w:sz w:val="22"/>
                <w:szCs w:val="22"/>
              </w:rPr>
            </w:pPr>
          </w:p>
        </w:tc>
        <w:tc>
          <w:tcPr>
            <w:tcW w:w="2160" w:type="dxa"/>
          </w:tcPr>
          <w:p w14:paraId="469F4D5B" w14:textId="77777777" w:rsidR="00120A5A" w:rsidRPr="00004EAA" w:rsidRDefault="00120A5A" w:rsidP="000D68B7">
            <w:pPr>
              <w:jc w:val="center"/>
              <w:rPr>
                <w:rFonts w:ascii="Arial" w:hAnsi="Arial" w:cs="Arial"/>
                <w:sz w:val="22"/>
                <w:szCs w:val="22"/>
              </w:rPr>
            </w:pPr>
          </w:p>
        </w:tc>
        <w:tc>
          <w:tcPr>
            <w:tcW w:w="1080" w:type="dxa"/>
          </w:tcPr>
          <w:p w14:paraId="68677EBD" w14:textId="77777777" w:rsidR="00120A5A" w:rsidRPr="00004EAA" w:rsidRDefault="00120A5A" w:rsidP="000D68B7">
            <w:pPr>
              <w:jc w:val="center"/>
              <w:rPr>
                <w:rFonts w:ascii="Arial" w:hAnsi="Arial" w:cs="Arial"/>
                <w:sz w:val="22"/>
                <w:szCs w:val="22"/>
              </w:rPr>
            </w:pPr>
          </w:p>
        </w:tc>
        <w:tc>
          <w:tcPr>
            <w:tcW w:w="2160" w:type="dxa"/>
          </w:tcPr>
          <w:p w14:paraId="6575FAF7" w14:textId="77777777" w:rsidR="00120A5A" w:rsidRPr="00004EAA" w:rsidRDefault="00120A5A" w:rsidP="000D68B7">
            <w:pPr>
              <w:jc w:val="center"/>
              <w:rPr>
                <w:rFonts w:ascii="Arial" w:hAnsi="Arial" w:cs="Arial"/>
                <w:sz w:val="22"/>
                <w:szCs w:val="22"/>
              </w:rPr>
            </w:pPr>
          </w:p>
        </w:tc>
        <w:tc>
          <w:tcPr>
            <w:tcW w:w="1080" w:type="dxa"/>
          </w:tcPr>
          <w:p w14:paraId="7A29BB8E" w14:textId="77777777" w:rsidR="00120A5A" w:rsidRPr="00004EAA" w:rsidRDefault="00120A5A" w:rsidP="000D68B7">
            <w:pPr>
              <w:jc w:val="center"/>
              <w:rPr>
                <w:rFonts w:ascii="Arial" w:hAnsi="Arial" w:cs="Arial"/>
                <w:sz w:val="22"/>
                <w:szCs w:val="22"/>
              </w:rPr>
            </w:pPr>
          </w:p>
        </w:tc>
      </w:tr>
      <w:tr w:rsidR="000B208F" w:rsidRPr="00004EAA" w14:paraId="1E5B9E71" w14:textId="77777777" w:rsidTr="000140CD">
        <w:tc>
          <w:tcPr>
            <w:tcW w:w="2448" w:type="dxa"/>
            <w:gridSpan w:val="2"/>
          </w:tcPr>
          <w:p w14:paraId="4B1E5F2A" w14:textId="62CCD112" w:rsidR="00120A5A" w:rsidRPr="00004EAA" w:rsidRDefault="00120A5A" w:rsidP="000D68B7">
            <w:pPr>
              <w:rPr>
                <w:rFonts w:ascii="Arial" w:hAnsi="Arial" w:cs="Arial"/>
                <w:sz w:val="22"/>
                <w:szCs w:val="22"/>
              </w:rPr>
            </w:pPr>
            <w:r w:rsidRPr="00004EAA">
              <w:rPr>
                <w:rFonts w:ascii="Arial" w:hAnsi="Arial" w:cs="Arial"/>
                <w:sz w:val="22"/>
                <w:szCs w:val="22"/>
              </w:rPr>
              <w:t xml:space="preserve">  Multivitamin use</w:t>
            </w:r>
          </w:p>
        </w:tc>
        <w:tc>
          <w:tcPr>
            <w:tcW w:w="810" w:type="dxa"/>
          </w:tcPr>
          <w:p w14:paraId="673599A2" w14:textId="77777777" w:rsidR="00120A5A" w:rsidRPr="00004EAA" w:rsidRDefault="00120A5A" w:rsidP="000D68B7">
            <w:pPr>
              <w:jc w:val="center"/>
              <w:rPr>
                <w:rFonts w:ascii="Arial" w:hAnsi="Arial" w:cs="Arial"/>
                <w:sz w:val="22"/>
                <w:szCs w:val="22"/>
              </w:rPr>
            </w:pPr>
          </w:p>
        </w:tc>
        <w:tc>
          <w:tcPr>
            <w:tcW w:w="1260" w:type="dxa"/>
          </w:tcPr>
          <w:p w14:paraId="0E53D1B8" w14:textId="77777777" w:rsidR="00120A5A" w:rsidRPr="00004EAA" w:rsidRDefault="00120A5A" w:rsidP="000D68B7">
            <w:pPr>
              <w:jc w:val="center"/>
              <w:rPr>
                <w:rFonts w:ascii="Arial" w:hAnsi="Arial" w:cs="Arial"/>
                <w:sz w:val="22"/>
                <w:szCs w:val="22"/>
              </w:rPr>
            </w:pPr>
          </w:p>
        </w:tc>
        <w:tc>
          <w:tcPr>
            <w:tcW w:w="2070" w:type="dxa"/>
          </w:tcPr>
          <w:p w14:paraId="40A1289B" w14:textId="77777777" w:rsidR="00120A5A" w:rsidRPr="00004EAA" w:rsidRDefault="00120A5A" w:rsidP="000D68B7">
            <w:pPr>
              <w:jc w:val="center"/>
              <w:rPr>
                <w:rFonts w:ascii="Arial" w:hAnsi="Arial" w:cs="Arial"/>
                <w:sz w:val="22"/>
                <w:szCs w:val="22"/>
              </w:rPr>
            </w:pPr>
          </w:p>
        </w:tc>
        <w:tc>
          <w:tcPr>
            <w:tcW w:w="1080" w:type="dxa"/>
          </w:tcPr>
          <w:p w14:paraId="019F94F5" w14:textId="77777777" w:rsidR="00120A5A" w:rsidRPr="00004EAA" w:rsidDel="009F13D7" w:rsidRDefault="00120A5A" w:rsidP="000D68B7">
            <w:pPr>
              <w:jc w:val="center"/>
              <w:rPr>
                <w:rFonts w:ascii="Arial" w:hAnsi="Arial" w:cs="Arial"/>
                <w:sz w:val="22"/>
                <w:szCs w:val="22"/>
              </w:rPr>
            </w:pPr>
            <w:r w:rsidRPr="00004EAA">
              <w:rPr>
                <w:rFonts w:ascii="Arial" w:hAnsi="Arial" w:cs="Arial"/>
                <w:sz w:val="22"/>
                <w:szCs w:val="22"/>
              </w:rPr>
              <w:t>&lt;0.0001</w:t>
            </w:r>
          </w:p>
        </w:tc>
        <w:tc>
          <w:tcPr>
            <w:tcW w:w="2160" w:type="dxa"/>
          </w:tcPr>
          <w:p w14:paraId="62223BE4" w14:textId="77777777" w:rsidR="00120A5A" w:rsidRPr="00004EAA" w:rsidRDefault="00120A5A" w:rsidP="000D68B7">
            <w:pPr>
              <w:jc w:val="center"/>
              <w:rPr>
                <w:rFonts w:ascii="Arial" w:hAnsi="Arial" w:cs="Arial"/>
                <w:sz w:val="22"/>
                <w:szCs w:val="22"/>
              </w:rPr>
            </w:pPr>
          </w:p>
        </w:tc>
        <w:tc>
          <w:tcPr>
            <w:tcW w:w="1080" w:type="dxa"/>
          </w:tcPr>
          <w:p w14:paraId="56607F35" w14:textId="77777777" w:rsidR="00120A5A" w:rsidRPr="00004EAA" w:rsidRDefault="00120A5A" w:rsidP="000D68B7">
            <w:pPr>
              <w:jc w:val="center"/>
              <w:rPr>
                <w:rFonts w:ascii="Arial" w:hAnsi="Arial" w:cs="Arial"/>
                <w:sz w:val="22"/>
                <w:szCs w:val="22"/>
              </w:rPr>
            </w:pPr>
          </w:p>
        </w:tc>
        <w:tc>
          <w:tcPr>
            <w:tcW w:w="2160" w:type="dxa"/>
          </w:tcPr>
          <w:p w14:paraId="4EFCF057" w14:textId="77777777" w:rsidR="00120A5A" w:rsidRPr="00004EAA" w:rsidRDefault="00120A5A" w:rsidP="000D68B7">
            <w:pPr>
              <w:jc w:val="center"/>
              <w:rPr>
                <w:rFonts w:ascii="Arial" w:hAnsi="Arial" w:cs="Arial"/>
                <w:sz w:val="22"/>
                <w:szCs w:val="22"/>
              </w:rPr>
            </w:pPr>
          </w:p>
        </w:tc>
        <w:tc>
          <w:tcPr>
            <w:tcW w:w="1080" w:type="dxa"/>
          </w:tcPr>
          <w:p w14:paraId="589D1C82" w14:textId="77777777" w:rsidR="00120A5A" w:rsidRPr="00004EAA" w:rsidRDefault="00120A5A" w:rsidP="000D68B7">
            <w:pPr>
              <w:jc w:val="center"/>
              <w:rPr>
                <w:rFonts w:ascii="Arial" w:hAnsi="Arial" w:cs="Arial"/>
                <w:sz w:val="22"/>
                <w:szCs w:val="22"/>
              </w:rPr>
            </w:pPr>
          </w:p>
        </w:tc>
      </w:tr>
      <w:tr w:rsidR="000B208F" w:rsidRPr="00004EAA" w14:paraId="7B66A85D" w14:textId="77777777" w:rsidTr="000140CD">
        <w:tc>
          <w:tcPr>
            <w:tcW w:w="2448" w:type="dxa"/>
            <w:gridSpan w:val="2"/>
          </w:tcPr>
          <w:p w14:paraId="3BDA0827" w14:textId="667D9686" w:rsidR="00120A5A" w:rsidRPr="00004EAA" w:rsidRDefault="00120A5A" w:rsidP="000D68B7">
            <w:pPr>
              <w:rPr>
                <w:rFonts w:ascii="Arial" w:hAnsi="Arial" w:cs="Arial"/>
                <w:sz w:val="22"/>
                <w:szCs w:val="22"/>
              </w:rPr>
            </w:pPr>
            <w:r w:rsidRPr="00004EAA">
              <w:rPr>
                <w:rFonts w:ascii="Arial" w:hAnsi="Arial" w:cs="Arial"/>
                <w:sz w:val="22"/>
                <w:szCs w:val="22"/>
              </w:rPr>
              <w:t xml:space="preserve">     No</w:t>
            </w:r>
          </w:p>
        </w:tc>
        <w:tc>
          <w:tcPr>
            <w:tcW w:w="810" w:type="dxa"/>
          </w:tcPr>
          <w:p w14:paraId="3677955D"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983</w:t>
            </w:r>
          </w:p>
        </w:tc>
        <w:tc>
          <w:tcPr>
            <w:tcW w:w="1260" w:type="dxa"/>
          </w:tcPr>
          <w:p w14:paraId="24A9D86B" w14:textId="56C61E55" w:rsidR="00120A5A" w:rsidRPr="00004EAA" w:rsidRDefault="00120A5A" w:rsidP="000D68B7">
            <w:pPr>
              <w:jc w:val="center"/>
              <w:rPr>
                <w:rFonts w:ascii="Arial" w:hAnsi="Arial" w:cs="Arial"/>
                <w:sz w:val="22"/>
                <w:szCs w:val="22"/>
              </w:rPr>
            </w:pPr>
            <w:r w:rsidRPr="00004EAA">
              <w:rPr>
                <w:rFonts w:ascii="Arial" w:hAnsi="Arial" w:cs="Arial"/>
                <w:sz w:val="22"/>
                <w:szCs w:val="22"/>
              </w:rPr>
              <w:t>23.4 ± 8.4</w:t>
            </w:r>
          </w:p>
        </w:tc>
        <w:tc>
          <w:tcPr>
            <w:tcW w:w="2070" w:type="dxa"/>
          </w:tcPr>
          <w:p w14:paraId="22E04D3A"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11FF6112" w14:textId="77777777" w:rsidR="00120A5A" w:rsidRPr="00004EAA" w:rsidRDefault="00120A5A" w:rsidP="000D68B7">
            <w:pPr>
              <w:jc w:val="center"/>
              <w:rPr>
                <w:rFonts w:ascii="Arial" w:hAnsi="Arial" w:cs="Arial"/>
                <w:sz w:val="22"/>
                <w:szCs w:val="22"/>
              </w:rPr>
            </w:pPr>
          </w:p>
        </w:tc>
        <w:tc>
          <w:tcPr>
            <w:tcW w:w="2160" w:type="dxa"/>
          </w:tcPr>
          <w:p w14:paraId="0D3BAF75" w14:textId="77777777" w:rsidR="00120A5A" w:rsidRPr="00004EAA" w:rsidRDefault="00120A5A" w:rsidP="000D68B7">
            <w:pPr>
              <w:jc w:val="center"/>
              <w:rPr>
                <w:rFonts w:ascii="Arial" w:hAnsi="Arial" w:cs="Arial"/>
                <w:sz w:val="22"/>
                <w:szCs w:val="22"/>
              </w:rPr>
            </w:pPr>
          </w:p>
        </w:tc>
        <w:tc>
          <w:tcPr>
            <w:tcW w:w="1080" w:type="dxa"/>
          </w:tcPr>
          <w:p w14:paraId="45C6CCA8" w14:textId="77777777" w:rsidR="00120A5A" w:rsidRPr="00004EAA" w:rsidRDefault="00120A5A" w:rsidP="000D68B7">
            <w:pPr>
              <w:jc w:val="center"/>
              <w:rPr>
                <w:rFonts w:ascii="Arial" w:hAnsi="Arial" w:cs="Arial"/>
                <w:sz w:val="22"/>
                <w:szCs w:val="22"/>
              </w:rPr>
            </w:pPr>
          </w:p>
        </w:tc>
        <w:tc>
          <w:tcPr>
            <w:tcW w:w="2160" w:type="dxa"/>
          </w:tcPr>
          <w:p w14:paraId="76A628DD" w14:textId="77777777" w:rsidR="00120A5A" w:rsidRPr="00004EAA" w:rsidRDefault="00120A5A" w:rsidP="000D68B7">
            <w:pPr>
              <w:jc w:val="center"/>
              <w:rPr>
                <w:rFonts w:ascii="Arial" w:hAnsi="Arial" w:cs="Arial"/>
                <w:sz w:val="22"/>
                <w:szCs w:val="22"/>
              </w:rPr>
            </w:pPr>
          </w:p>
        </w:tc>
        <w:tc>
          <w:tcPr>
            <w:tcW w:w="1080" w:type="dxa"/>
          </w:tcPr>
          <w:p w14:paraId="5F7A8C56" w14:textId="77777777" w:rsidR="00120A5A" w:rsidRPr="00004EAA" w:rsidRDefault="00120A5A" w:rsidP="000D68B7">
            <w:pPr>
              <w:jc w:val="center"/>
              <w:rPr>
                <w:rFonts w:ascii="Arial" w:hAnsi="Arial" w:cs="Arial"/>
                <w:sz w:val="22"/>
                <w:szCs w:val="22"/>
              </w:rPr>
            </w:pPr>
          </w:p>
        </w:tc>
      </w:tr>
      <w:tr w:rsidR="000B208F" w:rsidRPr="00004EAA" w14:paraId="3591CB38" w14:textId="77777777" w:rsidTr="000140CD">
        <w:tc>
          <w:tcPr>
            <w:tcW w:w="2448" w:type="dxa"/>
            <w:gridSpan w:val="2"/>
          </w:tcPr>
          <w:p w14:paraId="2C55F1EB" w14:textId="7B047D99" w:rsidR="00120A5A" w:rsidRPr="00004EAA" w:rsidRDefault="00120A5A" w:rsidP="000D68B7">
            <w:pPr>
              <w:rPr>
                <w:rFonts w:ascii="Arial" w:hAnsi="Arial" w:cs="Arial"/>
                <w:sz w:val="22"/>
                <w:szCs w:val="22"/>
              </w:rPr>
            </w:pPr>
            <w:r w:rsidRPr="00004EAA">
              <w:rPr>
                <w:rFonts w:ascii="Arial" w:hAnsi="Arial" w:cs="Arial"/>
                <w:sz w:val="22"/>
                <w:szCs w:val="22"/>
              </w:rPr>
              <w:t xml:space="preserve">     Yes</w:t>
            </w:r>
          </w:p>
        </w:tc>
        <w:tc>
          <w:tcPr>
            <w:tcW w:w="810" w:type="dxa"/>
          </w:tcPr>
          <w:p w14:paraId="782EA134"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1,205</w:t>
            </w:r>
          </w:p>
        </w:tc>
        <w:tc>
          <w:tcPr>
            <w:tcW w:w="1260" w:type="dxa"/>
          </w:tcPr>
          <w:p w14:paraId="2FEB4A1E" w14:textId="0B81C172" w:rsidR="00120A5A" w:rsidRPr="00004EAA" w:rsidRDefault="00120A5A" w:rsidP="000D68B7">
            <w:pPr>
              <w:jc w:val="center"/>
              <w:rPr>
                <w:rFonts w:ascii="Arial" w:hAnsi="Arial" w:cs="Arial"/>
                <w:sz w:val="22"/>
                <w:szCs w:val="22"/>
              </w:rPr>
            </w:pPr>
            <w:r w:rsidRPr="00004EAA">
              <w:rPr>
                <w:rFonts w:ascii="Arial" w:hAnsi="Arial" w:cs="Arial"/>
                <w:sz w:val="22"/>
                <w:szCs w:val="22"/>
              </w:rPr>
              <w:t>26.0 ± 8.6</w:t>
            </w:r>
          </w:p>
        </w:tc>
        <w:tc>
          <w:tcPr>
            <w:tcW w:w="2070" w:type="dxa"/>
          </w:tcPr>
          <w:p w14:paraId="70872F0C"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12.1 (8.9, 15.3)</w:t>
            </w:r>
          </w:p>
        </w:tc>
        <w:tc>
          <w:tcPr>
            <w:tcW w:w="1080" w:type="dxa"/>
          </w:tcPr>
          <w:p w14:paraId="0D24CA83" w14:textId="77777777" w:rsidR="00120A5A" w:rsidRPr="00004EAA" w:rsidRDefault="00120A5A" w:rsidP="000D68B7">
            <w:pPr>
              <w:jc w:val="center"/>
              <w:rPr>
                <w:rFonts w:ascii="Arial" w:hAnsi="Arial" w:cs="Arial"/>
                <w:sz w:val="22"/>
                <w:szCs w:val="22"/>
              </w:rPr>
            </w:pPr>
          </w:p>
        </w:tc>
        <w:tc>
          <w:tcPr>
            <w:tcW w:w="2160" w:type="dxa"/>
          </w:tcPr>
          <w:p w14:paraId="5779AD79" w14:textId="77777777" w:rsidR="00120A5A" w:rsidRPr="00004EAA" w:rsidRDefault="00120A5A" w:rsidP="000D68B7">
            <w:pPr>
              <w:jc w:val="center"/>
              <w:rPr>
                <w:rFonts w:ascii="Arial" w:hAnsi="Arial" w:cs="Arial"/>
                <w:sz w:val="22"/>
                <w:szCs w:val="22"/>
              </w:rPr>
            </w:pPr>
          </w:p>
        </w:tc>
        <w:tc>
          <w:tcPr>
            <w:tcW w:w="1080" w:type="dxa"/>
          </w:tcPr>
          <w:p w14:paraId="7200E966" w14:textId="77777777" w:rsidR="00120A5A" w:rsidRPr="00004EAA" w:rsidRDefault="00120A5A" w:rsidP="000D68B7">
            <w:pPr>
              <w:jc w:val="center"/>
              <w:rPr>
                <w:rFonts w:ascii="Arial" w:hAnsi="Arial" w:cs="Arial"/>
                <w:sz w:val="22"/>
                <w:szCs w:val="22"/>
              </w:rPr>
            </w:pPr>
          </w:p>
        </w:tc>
        <w:tc>
          <w:tcPr>
            <w:tcW w:w="2160" w:type="dxa"/>
          </w:tcPr>
          <w:p w14:paraId="2806E438" w14:textId="77777777" w:rsidR="00120A5A" w:rsidRPr="00004EAA" w:rsidRDefault="00120A5A" w:rsidP="000D68B7">
            <w:pPr>
              <w:jc w:val="center"/>
              <w:rPr>
                <w:rFonts w:ascii="Arial" w:hAnsi="Arial" w:cs="Arial"/>
                <w:sz w:val="22"/>
                <w:szCs w:val="22"/>
              </w:rPr>
            </w:pPr>
          </w:p>
        </w:tc>
        <w:tc>
          <w:tcPr>
            <w:tcW w:w="1080" w:type="dxa"/>
          </w:tcPr>
          <w:p w14:paraId="2B6DFD0E" w14:textId="77777777" w:rsidR="00120A5A" w:rsidRPr="00004EAA" w:rsidRDefault="00120A5A" w:rsidP="000D68B7">
            <w:pPr>
              <w:jc w:val="center"/>
              <w:rPr>
                <w:rFonts w:ascii="Arial" w:hAnsi="Arial" w:cs="Arial"/>
                <w:sz w:val="22"/>
                <w:szCs w:val="22"/>
              </w:rPr>
            </w:pPr>
          </w:p>
        </w:tc>
      </w:tr>
      <w:tr w:rsidR="000B208F" w:rsidRPr="00004EAA" w14:paraId="29D6C50B" w14:textId="77777777" w:rsidTr="000140CD">
        <w:tc>
          <w:tcPr>
            <w:tcW w:w="2448" w:type="dxa"/>
            <w:gridSpan w:val="2"/>
          </w:tcPr>
          <w:p w14:paraId="352DE19C" w14:textId="77777777" w:rsidR="00120A5A" w:rsidRPr="00004EAA" w:rsidRDefault="00120A5A" w:rsidP="000D68B7">
            <w:pPr>
              <w:rPr>
                <w:rFonts w:ascii="Arial" w:hAnsi="Arial" w:cs="Arial"/>
                <w:sz w:val="22"/>
                <w:szCs w:val="22"/>
              </w:rPr>
            </w:pPr>
          </w:p>
        </w:tc>
        <w:tc>
          <w:tcPr>
            <w:tcW w:w="810" w:type="dxa"/>
          </w:tcPr>
          <w:p w14:paraId="3C34F557" w14:textId="77777777" w:rsidR="00120A5A" w:rsidRPr="00004EAA" w:rsidRDefault="00120A5A" w:rsidP="000D68B7">
            <w:pPr>
              <w:jc w:val="center"/>
              <w:rPr>
                <w:rFonts w:ascii="Arial" w:hAnsi="Arial" w:cs="Arial"/>
                <w:sz w:val="22"/>
                <w:szCs w:val="22"/>
              </w:rPr>
            </w:pPr>
          </w:p>
        </w:tc>
        <w:tc>
          <w:tcPr>
            <w:tcW w:w="1260" w:type="dxa"/>
          </w:tcPr>
          <w:p w14:paraId="56B4D203" w14:textId="77777777" w:rsidR="00120A5A" w:rsidRPr="00004EAA" w:rsidRDefault="00120A5A" w:rsidP="000D68B7">
            <w:pPr>
              <w:jc w:val="center"/>
              <w:rPr>
                <w:rFonts w:ascii="Arial" w:hAnsi="Arial" w:cs="Arial"/>
                <w:sz w:val="22"/>
                <w:szCs w:val="22"/>
              </w:rPr>
            </w:pPr>
          </w:p>
        </w:tc>
        <w:tc>
          <w:tcPr>
            <w:tcW w:w="2070" w:type="dxa"/>
          </w:tcPr>
          <w:p w14:paraId="71E99AE6" w14:textId="77777777" w:rsidR="00120A5A" w:rsidRPr="00004EAA" w:rsidRDefault="00120A5A" w:rsidP="000D68B7">
            <w:pPr>
              <w:jc w:val="center"/>
              <w:rPr>
                <w:rFonts w:ascii="Arial" w:hAnsi="Arial" w:cs="Arial"/>
                <w:sz w:val="22"/>
                <w:szCs w:val="22"/>
              </w:rPr>
            </w:pPr>
          </w:p>
        </w:tc>
        <w:tc>
          <w:tcPr>
            <w:tcW w:w="1080" w:type="dxa"/>
          </w:tcPr>
          <w:p w14:paraId="29E85348" w14:textId="77777777" w:rsidR="00120A5A" w:rsidRPr="00004EAA" w:rsidRDefault="00120A5A" w:rsidP="000D68B7">
            <w:pPr>
              <w:jc w:val="center"/>
              <w:rPr>
                <w:rFonts w:ascii="Arial" w:hAnsi="Arial" w:cs="Arial"/>
                <w:sz w:val="22"/>
                <w:szCs w:val="22"/>
              </w:rPr>
            </w:pPr>
          </w:p>
        </w:tc>
        <w:tc>
          <w:tcPr>
            <w:tcW w:w="2160" w:type="dxa"/>
          </w:tcPr>
          <w:p w14:paraId="50CFB005" w14:textId="77777777" w:rsidR="00120A5A" w:rsidRPr="00004EAA" w:rsidRDefault="00120A5A" w:rsidP="000D68B7">
            <w:pPr>
              <w:jc w:val="center"/>
              <w:rPr>
                <w:rFonts w:ascii="Arial" w:hAnsi="Arial" w:cs="Arial"/>
                <w:sz w:val="22"/>
                <w:szCs w:val="22"/>
              </w:rPr>
            </w:pPr>
          </w:p>
        </w:tc>
        <w:tc>
          <w:tcPr>
            <w:tcW w:w="1080" w:type="dxa"/>
          </w:tcPr>
          <w:p w14:paraId="4AA098DE" w14:textId="77777777" w:rsidR="00120A5A" w:rsidRPr="00004EAA" w:rsidRDefault="00120A5A" w:rsidP="000D68B7">
            <w:pPr>
              <w:jc w:val="center"/>
              <w:rPr>
                <w:rFonts w:ascii="Arial" w:hAnsi="Arial" w:cs="Arial"/>
                <w:sz w:val="22"/>
                <w:szCs w:val="22"/>
              </w:rPr>
            </w:pPr>
          </w:p>
        </w:tc>
        <w:tc>
          <w:tcPr>
            <w:tcW w:w="2160" w:type="dxa"/>
          </w:tcPr>
          <w:p w14:paraId="0E154974" w14:textId="77777777" w:rsidR="00120A5A" w:rsidRPr="00004EAA" w:rsidRDefault="00120A5A" w:rsidP="000D68B7">
            <w:pPr>
              <w:jc w:val="center"/>
              <w:rPr>
                <w:rFonts w:ascii="Arial" w:hAnsi="Arial" w:cs="Arial"/>
                <w:sz w:val="22"/>
                <w:szCs w:val="22"/>
              </w:rPr>
            </w:pPr>
          </w:p>
        </w:tc>
        <w:tc>
          <w:tcPr>
            <w:tcW w:w="1080" w:type="dxa"/>
          </w:tcPr>
          <w:p w14:paraId="61AFA195" w14:textId="77777777" w:rsidR="00120A5A" w:rsidRPr="00004EAA" w:rsidRDefault="00120A5A" w:rsidP="000D68B7">
            <w:pPr>
              <w:jc w:val="center"/>
              <w:rPr>
                <w:rFonts w:ascii="Arial" w:hAnsi="Arial" w:cs="Arial"/>
                <w:sz w:val="22"/>
                <w:szCs w:val="22"/>
              </w:rPr>
            </w:pPr>
          </w:p>
        </w:tc>
      </w:tr>
      <w:tr w:rsidR="000B208F" w:rsidRPr="00004EAA" w14:paraId="5F05D0D7" w14:textId="77777777" w:rsidTr="000140CD">
        <w:tc>
          <w:tcPr>
            <w:tcW w:w="2448" w:type="dxa"/>
            <w:gridSpan w:val="2"/>
          </w:tcPr>
          <w:p w14:paraId="2F5210C3" w14:textId="77777777" w:rsidR="00120A5A" w:rsidRPr="00004EAA" w:rsidRDefault="00120A5A" w:rsidP="000D68B7">
            <w:pPr>
              <w:rPr>
                <w:rFonts w:ascii="Arial" w:hAnsi="Arial" w:cs="Arial"/>
                <w:sz w:val="22"/>
                <w:szCs w:val="22"/>
              </w:rPr>
            </w:pPr>
            <w:r w:rsidRPr="00004EAA">
              <w:rPr>
                <w:rFonts w:ascii="Arial" w:hAnsi="Arial" w:cs="Arial"/>
                <w:sz w:val="22"/>
                <w:szCs w:val="22"/>
              </w:rPr>
              <w:t>SNPs</w:t>
            </w:r>
          </w:p>
        </w:tc>
        <w:tc>
          <w:tcPr>
            <w:tcW w:w="810" w:type="dxa"/>
          </w:tcPr>
          <w:p w14:paraId="7A59D38A" w14:textId="77777777" w:rsidR="00120A5A" w:rsidRPr="00004EAA" w:rsidRDefault="00120A5A" w:rsidP="000D68B7">
            <w:pPr>
              <w:jc w:val="center"/>
              <w:rPr>
                <w:rFonts w:ascii="Arial" w:hAnsi="Arial" w:cs="Arial"/>
                <w:sz w:val="22"/>
                <w:szCs w:val="22"/>
              </w:rPr>
            </w:pPr>
          </w:p>
        </w:tc>
        <w:tc>
          <w:tcPr>
            <w:tcW w:w="1260" w:type="dxa"/>
          </w:tcPr>
          <w:p w14:paraId="63155901" w14:textId="77777777" w:rsidR="00120A5A" w:rsidRPr="00004EAA" w:rsidRDefault="00120A5A" w:rsidP="000D68B7">
            <w:pPr>
              <w:jc w:val="center"/>
              <w:rPr>
                <w:rFonts w:ascii="Arial" w:hAnsi="Arial" w:cs="Arial"/>
                <w:sz w:val="22"/>
                <w:szCs w:val="22"/>
              </w:rPr>
            </w:pPr>
          </w:p>
        </w:tc>
        <w:tc>
          <w:tcPr>
            <w:tcW w:w="2070" w:type="dxa"/>
          </w:tcPr>
          <w:p w14:paraId="45046F94" w14:textId="77777777" w:rsidR="00120A5A" w:rsidRPr="00004EAA" w:rsidRDefault="00120A5A" w:rsidP="000D68B7">
            <w:pPr>
              <w:jc w:val="center"/>
              <w:rPr>
                <w:rFonts w:ascii="Arial" w:hAnsi="Arial" w:cs="Arial"/>
                <w:sz w:val="22"/>
                <w:szCs w:val="22"/>
              </w:rPr>
            </w:pPr>
          </w:p>
        </w:tc>
        <w:tc>
          <w:tcPr>
            <w:tcW w:w="1080" w:type="dxa"/>
          </w:tcPr>
          <w:p w14:paraId="5639500A" w14:textId="77777777" w:rsidR="00120A5A" w:rsidRPr="00004EAA" w:rsidRDefault="00120A5A" w:rsidP="000D68B7">
            <w:pPr>
              <w:jc w:val="center"/>
              <w:rPr>
                <w:rFonts w:ascii="Arial" w:hAnsi="Arial" w:cs="Arial"/>
                <w:sz w:val="22"/>
                <w:szCs w:val="22"/>
              </w:rPr>
            </w:pPr>
          </w:p>
        </w:tc>
        <w:tc>
          <w:tcPr>
            <w:tcW w:w="2160" w:type="dxa"/>
          </w:tcPr>
          <w:p w14:paraId="6FC07036" w14:textId="77777777" w:rsidR="00120A5A" w:rsidRPr="00004EAA" w:rsidRDefault="00120A5A" w:rsidP="000D68B7">
            <w:pPr>
              <w:jc w:val="center"/>
              <w:rPr>
                <w:rFonts w:ascii="Arial" w:hAnsi="Arial" w:cs="Arial"/>
                <w:sz w:val="22"/>
                <w:szCs w:val="22"/>
              </w:rPr>
            </w:pPr>
          </w:p>
        </w:tc>
        <w:tc>
          <w:tcPr>
            <w:tcW w:w="1080" w:type="dxa"/>
          </w:tcPr>
          <w:p w14:paraId="449DCCFD" w14:textId="77777777" w:rsidR="00120A5A" w:rsidRPr="00004EAA" w:rsidRDefault="00120A5A" w:rsidP="000D68B7">
            <w:pPr>
              <w:jc w:val="center"/>
              <w:rPr>
                <w:rFonts w:ascii="Arial" w:hAnsi="Arial" w:cs="Arial"/>
                <w:sz w:val="22"/>
                <w:szCs w:val="22"/>
              </w:rPr>
            </w:pPr>
          </w:p>
        </w:tc>
        <w:tc>
          <w:tcPr>
            <w:tcW w:w="2160" w:type="dxa"/>
          </w:tcPr>
          <w:p w14:paraId="74CDEC09" w14:textId="77777777" w:rsidR="00120A5A" w:rsidRPr="00004EAA" w:rsidRDefault="00120A5A" w:rsidP="000D68B7">
            <w:pPr>
              <w:jc w:val="center"/>
              <w:rPr>
                <w:rFonts w:ascii="Arial" w:hAnsi="Arial" w:cs="Arial"/>
                <w:sz w:val="22"/>
                <w:szCs w:val="22"/>
              </w:rPr>
            </w:pPr>
          </w:p>
        </w:tc>
        <w:tc>
          <w:tcPr>
            <w:tcW w:w="1080" w:type="dxa"/>
          </w:tcPr>
          <w:p w14:paraId="1AE50537" w14:textId="77777777" w:rsidR="00120A5A" w:rsidRPr="00004EAA" w:rsidRDefault="00120A5A" w:rsidP="000D68B7">
            <w:pPr>
              <w:jc w:val="center"/>
              <w:rPr>
                <w:rFonts w:ascii="Arial" w:hAnsi="Arial" w:cs="Arial"/>
                <w:sz w:val="22"/>
                <w:szCs w:val="22"/>
              </w:rPr>
            </w:pPr>
          </w:p>
        </w:tc>
      </w:tr>
      <w:tr w:rsidR="000B208F" w:rsidRPr="00004EAA" w14:paraId="1E40614C" w14:textId="77777777" w:rsidTr="000140CD">
        <w:tc>
          <w:tcPr>
            <w:tcW w:w="2448" w:type="dxa"/>
            <w:gridSpan w:val="2"/>
          </w:tcPr>
          <w:p w14:paraId="7D29BB57" w14:textId="76535E80" w:rsidR="00120A5A" w:rsidRPr="00004EAA" w:rsidRDefault="00120A5A" w:rsidP="000D68B7">
            <w:pPr>
              <w:rPr>
                <w:rFonts w:ascii="Arial" w:hAnsi="Arial" w:cs="Arial"/>
                <w:sz w:val="22"/>
                <w:szCs w:val="22"/>
              </w:rPr>
            </w:pPr>
            <w:r w:rsidRPr="00004EAA">
              <w:rPr>
                <w:rFonts w:ascii="Arial" w:hAnsi="Arial" w:cs="Arial"/>
                <w:sz w:val="22"/>
                <w:szCs w:val="22"/>
              </w:rPr>
              <w:t xml:space="preserve">  </w:t>
            </w:r>
            <w:r w:rsidRPr="00004EAA">
              <w:rPr>
                <w:rFonts w:ascii="Arial" w:hAnsi="Arial" w:cs="Arial"/>
                <w:i/>
                <w:sz w:val="22"/>
                <w:szCs w:val="22"/>
              </w:rPr>
              <w:t>GC</w:t>
            </w:r>
            <w:r w:rsidRPr="00004EAA">
              <w:rPr>
                <w:rFonts w:ascii="Arial" w:hAnsi="Arial" w:cs="Arial"/>
                <w:sz w:val="22"/>
                <w:szCs w:val="22"/>
              </w:rPr>
              <w:t>:</w:t>
            </w:r>
          </w:p>
        </w:tc>
        <w:tc>
          <w:tcPr>
            <w:tcW w:w="810" w:type="dxa"/>
          </w:tcPr>
          <w:p w14:paraId="450506BF" w14:textId="77777777" w:rsidR="00120A5A" w:rsidRPr="00004EAA" w:rsidRDefault="00120A5A" w:rsidP="000D68B7">
            <w:pPr>
              <w:spacing w:after="200"/>
              <w:contextualSpacing/>
              <w:jc w:val="center"/>
              <w:rPr>
                <w:rFonts w:ascii="Arial" w:hAnsi="Arial" w:cs="Arial"/>
                <w:sz w:val="22"/>
                <w:szCs w:val="22"/>
              </w:rPr>
            </w:pPr>
          </w:p>
        </w:tc>
        <w:tc>
          <w:tcPr>
            <w:tcW w:w="1260" w:type="dxa"/>
          </w:tcPr>
          <w:p w14:paraId="6CE096E4" w14:textId="77777777" w:rsidR="00120A5A" w:rsidRPr="00004EAA" w:rsidRDefault="00120A5A" w:rsidP="000D68B7">
            <w:pPr>
              <w:spacing w:after="200"/>
              <w:contextualSpacing/>
              <w:jc w:val="center"/>
              <w:rPr>
                <w:rFonts w:ascii="Arial" w:hAnsi="Arial" w:cs="Arial"/>
                <w:sz w:val="22"/>
                <w:szCs w:val="22"/>
              </w:rPr>
            </w:pPr>
          </w:p>
        </w:tc>
        <w:tc>
          <w:tcPr>
            <w:tcW w:w="2070" w:type="dxa"/>
          </w:tcPr>
          <w:p w14:paraId="7F0989EF" w14:textId="77777777" w:rsidR="00120A5A" w:rsidRPr="00004EAA" w:rsidRDefault="00120A5A" w:rsidP="000D68B7">
            <w:pPr>
              <w:jc w:val="center"/>
              <w:rPr>
                <w:rFonts w:ascii="Arial" w:hAnsi="Arial" w:cs="Arial"/>
                <w:sz w:val="22"/>
                <w:szCs w:val="22"/>
              </w:rPr>
            </w:pPr>
          </w:p>
        </w:tc>
        <w:tc>
          <w:tcPr>
            <w:tcW w:w="1080" w:type="dxa"/>
          </w:tcPr>
          <w:p w14:paraId="2BFD7F40" w14:textId="77777777" w:rsidR="00120A5A" w:rsidRPr="00004EAA" w:rsidRDefault="00120A5A" w:rsidP="000D68B7">
            <w:pPr>
              <w:jc w:val="center"/>
              <w:rPr>
                <w:rFonts w:ascii="Arial" w:hAnsi="Arial" w:cs="Arial"/>
                <w:sz w:val="22"/>
                <w:szCs w:val="22"/>
              </w:rPr>
            </w:pPr>
          </w:p>
        </w:tc>
        <w:tc>
          <w:tcPr>
            <w:tcW w:w="2160" w:type="dxa"/>
          </w:tcPr>
          <w:p w14:paraId="3707839B" w14:textId="77777777" w:rsidR="00120A5A" w:rsidRPr="00004EAA" w:rsidRDefault="00120A5A" w:rsidP="000D68B7">
            <w:pPr>
              <w:jc w:val="center"/>
              <w:rPr>
                <w:rFonts w:ascii="Arial" w:hAnsi="Arial" w:cs="Arial"/>
                <w:sz w:val="22"/>
                <w:szCs w:val="22"/>
              </w:rPr>
            </w:pPr>
          </w:p>
        </w:tc>
        <w:tc>
          <w:tcPr>
            <w:tcW w:w="1080" w:type="dxa"/>
          </w:tcPr>
          <w:p w14:paraId="3650A47B" w14:textId="77777777" w:rsidR="00120A5A" w:rsidRPr="00004EAA" w:rsidRDefault="00120A5A" w:rsidP="000D68B7">
            <w:pPr>
              <w:jc w:val="center"/>
              <w:rPr>
                <w:rFonts w:ascii="Arial" w:hAnsi="Arial" w:cs="Arial"/>
                <w:sz w:val="22"/>
                <w:szCs w:val="22"/>
              </w:rPr>
            </w:pPr>
          </w:p>
        </w:tc>
        <w:tc>
          <w:tcPr>
            <w:tcW w:w="2160" w:type="dxa"/>
          </w:tcPr>
          <w:p w14:paraId="4EC2CDFC" w14:textId="77777777" w:rsidR="00120A5A" w:rsidRPr="00004EAA" w:rsidRDefault="00120A5A" w:rsidP="000D68B7">
            <w:pPr>
              <w:jc w:val="center"/>
              <w:rPr>
                <w:rFonts w:ascii="Arial" w:hAnsi="Arial" w:cs="Arial"/>
                <w:sz w:val="22"/>
                <w:szCs w:val="22"/>
              </w:rPr>
            </w:pPr>
          </w:p>
        </w:tc>
        <w:tc>
          <w:tcPr>
            <w:tcW w:w="1080" w:type="dxa"/>
          </w:tcPr>
          <w:p w14:paraId="22652B71" w14:textId="77777777" w:rsidR="00120A5A" w:rsidRPr="00004EAA" w:rsidRDefault="00120A5A" w:rsidP="000D68B7">
            <w:pPr>
              <w:jc w:val="center"/>
              <w:rPr>
                <w:rFonts w:ascii="Arial" w:hAnsi="Arial" w:cs="Arial"/>
                <w:sz w:val="22"/>
                <w:szCs w:val="22"/>
              </w:rPr>
            </w:pPr>
          </w:p>
        </w:tc>
      </w:tr>
      <w:tr w:rsidR="000B208F" w:rsidRPr="00004EAA" w14:paraId="61CAFDB7" w14:textId="77777777" w:rsidTr="000140CD">
        <w:tc>
          <w:tcPr>
            <w:tcW w:w="2448" w:type="dxa"/>
            <w:gridSpan w:val="2"/>
          </w:tcPr>
          <w:p w14:paraId="26E172E2" w14:textId="77DF3802" w:rsidR="00120A5A" w:rsidRPr="00004EAA" w:rsidRDefault="00120A5A" w:rsidP="000D68B7">
            <w:pPr>
              <w:rPr>
                <w:rFonts w:ascii="Arial" w:hAnsi="Arial" w:cs="Arial"/>
                <w:sz w:val="22"/>
                <w:szCs w:val="22"/>
              </w:rPr>
            </w:pPr>
            <w:r w:rsidRPr="00004EAA">
              <w:rPr>
                <w:rFonts w:ascii="Arial" w:hAnsi="Arial" w:cs="Arial"/>
                <w:sz w:val="22"/>
                <w:szCs w:val="22"/>
              </w:rPr>
              <w:t xml:space="preserve">    </w:t>
            </w:r>
            <w:proofErr w:type="gramStart"/>
            <w:r w:rsidRPr="00004EAA">
              <w:rPr>
                <w:rFonts w:ascii="Arial" w:hAnsi="Arial" w:cs="Arial"/>
                <w:sz w:val="22"/>
                <w:szCs w:val="22"/>
              </w:rPr>
              <w:t>rs2282679</w:t>
            </w:r>
            <w:r>
              <w:rPr>
                <w:rFonts w:ascii="Arial" w:hAnsi="Arial" w:cs="Arial"/>
                <w:sz w:val="22"/>
                <w:szCs w:val="22"/>
                <w:vertAlign w:val="superscript"/>
              </w:rPr>
              <w:t>11</w:t>
            </w:r>
            <w:proofErr w:type="gramEnd"/>
          </w:p>
        </w:tc>
        <w:tc>
          <w:tcPr>
            <w:tcW w:w="810" w:type="dxa"/>
          </w:tcPr>
          <w:p w14:paraId="32010C83" w14:textId="77777777" w:rsidR="00120A5A" w:rsidRPr="00004EAA" w:rsidRDefault="00120A5A" w:rsidP="000D68B7">
            <w:pPr>
              <w:jc w:val="center"/>
              <w:rPr>
                <w:rFonts w:ascii="Arial" w:hAnsi="Arial" w:cs="Arial"/>
                <w:sz w:val="22"/>
                <w:szCs w:val="22"/>
              </w:rPr>
            </w:pPr>
          </w:p>
        </w:tc>
        <w:tc>
          <w:tcPr>
            <w:tcW w:w="1260" w:type="dxa"/>
          </w:tcPr>
          <w:p w14:paraId="6D49D135" w14:textId="77777777" w:rsidR="00120A5A" w:rsidRPr="00004EAA" w:rsidRDefault="00120A5A" w:rsidP="000D68B7">
            <w:pPr>
              <w:jc w:val="center"/>
              <w:rPr>
                <w:rFonts w:ascii="Arial" w:hAnsi="Arial" w:cs="Arial"/>
                <w:sz w:val="22"/>
                <w:szCs w:val="22"/>
              </w:rPr>
            </w:pPr>
          </w:p>
        </w:tc>
        <w:tc>
          <w:tcPr>
            <w:tcW w:w="2070" w:type="dxa"/>
          </w:tcPr>
          <w:p w14:paraId="43EBD35E" w14:textId="77777777" w:rsidR="00120A5A" w:rsidRPr="00004EAA" w:rsidRDefault="00120A5A" w:rsidP="000D68B7">
            <w:pPr>
              <w:jc w:val="center"/>
              <w:rPr>
                <w:rFonts w:ascii="Arial" w:hAnsi="Arial" w:cs="Arial"/>
                <w:sz w:val="22"/>
                <w:szCs w:val="22"/>
              </w:rPr>
            </w:pPr>
          </w:p>
        </w:tc>
        <w:tc>
          <w:tcPr>
            <w:tcW w:w="1080" w:type="dxa"/>
          </w:tcPr>
          <w:p w14:paraId="49189364"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&lt;0.0001</w:t>
            </w:r>
          </w:p>
        </w:tc>
        <w:tc>
          <w:tcPr>
            <w:tcW w:w="2160" w:type="dxa"/>
          </w:tcPr>
          <w:p w14:paraId="4EDB3FCA" w14:textId="77777777" w:rsidR="00120A5A" w:rsidRPr="00004EAA" w:rsidRDefault="00120A5A" w:rsidP="000D68B7">
            <w:pPr>
              <w:jc w:val="center"/>
              <w:rPr>
                <w:rFonts w:ascii="Arial" w:hAnsi="Arial" w:cs="Arial"/>
                <w:sz w:val="22"/>
                <w:szCs w:val="22"/>
              </w:rPr>
            </w:pPr>
          </w:p>
        </w:tc>
        <w:tc>
          <w:tcPr>
            <w:tcW w:w="1080" w:type="dxa"/>
          </w:tcPr>
          <w:p w14:paraId="4C2B07C4" w14:textId="77777777" w:rsidR="00120A5A" w:rsidRPr="00004EAA" w:rsidRDefault="00120A5A" w:rsidP="000D68B7">
            <w:pPr>
              <w:jc w:val="center"/>
              <w:rPr>
                <w:rFonts w:ascii="Arial" w:hAnsi="Arial" w:cs="Arial"/>
                <w:sz w:val="22"/>
                <w:szCs w:val="22"/>
              </w:rPr>
            </w:pPr>
          </w:p>
        </w:tc>
        <w:tc>
          <w:tcPr>
            <w:tcW w:w="2160" w:type="dxa"/>
          </w:tcPr>
          <w:p w14:paraId="29D5CCCF" w14:textId="77777777" w:rsidR="00120A5A" w:rsidRPr="00004EAA" w:rsidRDefault="00120A5A" w:rsidP="000D68B7">
            <w:pPr>
              <w:jc w:val="center"/>
              <w:rPr>
                <w:rFonts w:ascii="Arial" w:hAnsi="Arial" w:cs="Arial"/>
                <w:sz w:val="22"/>
                <w:szCs w:val="22"/>
              </w:rPr>
            </w:pPr>
          </w:p>
        </w:tc>
        <w:tc>
          <w:tcPr>
            <w:tcW w:w="1080" w:type="dxa"/>
          </w:tcPr>
          <w:p w14:paraId="0A1EFC8A" w14:textId="77777777" w:rsidR="00120A5A" w:rsidRPr="00004EAA" w:rsidRDefault="00120A5A" w:rsidP="000D68B7">
            <w:pPr>
              <w:jc w:val="center"/>
              <w:rPr>
                <w:rFonts w:ascii="Arial" w:hAnsi="Arial" w:cs="Arial"/>
                <w:sz w:val="22"/>
                <w:szCs w:val="22"/>
              </w:rPr>
            </w:pPr>
          </w:p>
        </w:tc>
      </w:tr>
      <w:tr w:rsidR="000B208F" w:rsidRPr="00004EAA" w14:paraId="1D299425" w14:textId="77777777" w:rsidTr="000140CD">
        <w:tc>
          <w:tcPr>
            <w:tcW w:w="2448" w:type="dxa"/>
            <w:gridSpan w:val="2"/>
          </w:tcPr>
          <w:p w14:paraId="43744F8A" w14:textId="4FA7703F" w:rsidR="00120A5A" w:rsidRPr="00004EAA" w:rsidRDefault="00120A5A" w:rsidP="000D68B7">
            <w:pPr>
              <w:rPr>
                <w:rFonts w:ascii="Arial" w:hAnsi="Arial" w:cs="Arial"/>
                <w:sz w:val="22"/>
                <w:szCs w:val="22"/>
              </w:rPr>
            </w:pPr>
            <w:r w:rsidRPr="00004EAA">
              <w:rPr>
                <w:rFonts w:ascii="Arial" w:hAnsi="Arial" w:cs="Arial"/>
                <w:sz w:val="22"/>
                <w:szCs w:val="22"/>
              </w:rPr>
              <w:t xml:space="preserve">      TT (ref)</w:t>
            </w:r>
          </w:p>
        </w:tc>
        <w:tc>
          <w:tcPr>
            <w:tcW w:w="810" w:type="dxa"/>
          </w:tcPr>
          <w:p w14:paraId="601C36D9"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964</w:t>
            </w:r>
          </w:p>
        </w:tc>
        <w:tc>
          <w:tcPr>
            <w:tcW w:w="1260" w:type="dxa"/>
          </w:tcPr>
          <w:p w14:paraId="35711B3E" w14:textId="33677501" w:rsidR="00120A5A" w:rsidRPr="00004EAA" w:rsidRDefault="00120A5A" w:rsidP="000D68B7">
            <w:pPr>
              <w:jc w:val="center"/>
              <w:rPr>
                <w:rFonts w:ascii="Arial" w:hAnsi="Arial" w:cs="Arial"/>
                <w:sz w:val="22"/>
                <w:szCs w:val="22"/>
              </w:rPr>
            </w:pPr>
            <w:r w:rsidRPr="00004EAA">
              <w:rPr>
                <w:rFonts w:ascii="Arial" w:hAnsi="Arial" w:cs="Arial"/>
                <w:sz w:val="22"/>
                <w:szCs w:val="22"/>
              </w:rPr>
              <w:t>26.5 ± 8.8</w:t>
            </w:r>
          </w:p>
        </w:tc>
        <w:tc>
          <w:tcPr>
            <w:tcW w:w="2070" w:type="dxa"/>
          </w:tcPr>
          <w:p w14:paraId="4F2EEF64" w14:textId="77777777" w:rsidR="00120A5A" w:rsidRPr="00004EAA" w:rsidRDefault="00120A5A" w:rsidP="000D68B7">
            <w:pPr>
              <w:jc w:val="center"/>
              <w:rPr>
                <w:rFonts w:ascii="Arial" w:hAnsi="Arial" w:cs="Arial"/>
                <w:sz w:val="22"/>
                <w:szCs w:val="22"/>
              </w:rPr>
            </w:pPr>
          </w:p>
        </w:tc>
        <w:tc>
          <w:tcPr>
            <w:tcW w:w="1080" w:type="dxa"/>
          </w:tcPr>
          <w:p w14:paraId="56A2AF4F" w14:textId="77777777" w:rsidR="00120A5A" w:rsidRPr="00004EAA" w:rsidRDefault="00120A5A" w:rsidP="000D68B7">
            <w:pPr>
              <w:jc w:val="center"/>
              <w:rPr>
                <w:rFonts w:ascii="Arial" w:hAnsi="Arial" w:cs="Arial"/>
                <w:sz w:val="22"/>
                <w:szCs w:val="22"/>
              </w:rPr>
            </w:pPr>
          </w:p>
        </w:tc>
        <w:tc>
          <w:tcPr>
            <w:tcW w:w="2160" w:type="dxa"/>
          </w:tcPr>
          <w:p w14:paraId="3A2C5DB0" w14:textId="77777777" w:rsidR="00120A5A" w:rsidRPr="00004EAA" w:rsidRDefault="00120A5A" w:rsidP="000D68B7">
            <w:pPr>
              <w:jc w:val="center"/>
              <w:rPr>
                <w:rFonts w:ascii="Arial" w:hAnsi="Arial" w:cs="Arial"/>
                <w:sz w:val="22"/>
                <w:szCs w:val="22"/>
              </w:rPr>
            </w:pPr>
          </w:p>
        </w:tc>
        <w:tc>
          <w:tcPr>
            <w:tcW w:w="1080" w:type="dxa"/>
          </w:tcPr>
          <w:p w14:paraId="531309AB" w14:textId="77777777" w:rsidR="00120A5A" w:rsidRPr="00004EAA" w:rsidRDefault="00120A5A" w:rsidP="000D68B7">
            <w:pPr>
              <w:jc w:val="center"/>
              <w:rPr>
                <w:rFonts w:ascii="Arial" w:hAnsi="Arial" w:cs="Arial"/>
                <w:sz w:val="22"/>
                <w:szCs w:val="22"/>
              </w:rPr>
            </w:pPr>
          </w:p>
        </w:tc>
        <w:tc>
          <w:tcPr>
            <w:tcW w:w="2160" w:type="dxa"/>
          </w:tcPr>
          <w:p w14:paraId="1C66D212" w14:textId="77777777" w:rsidR="00120A5A" w:rsidRPr="00004EAA" w:rsidRDefault="00120A5A" w:rsidP="000D68B7">
            <w:pPr>
              <w:jc w:val="center"/>
              <w:rPr>
                <w:rFonts w:ascii="Arial" w:hAnsi="Arial" w:cs="Arial"/>
                <w:sz w:val="22"/>
                <w:szCs w:val="22"/>
              </w:rPr>
            </w:pPr>
          </w:p>
        </w:tc>
        <w:tc>
          <w:tcPr>
            <w:tcW w:w="1080" w:type="dxa"/>
          </w:tcPr>
          <w:p w14:paraId="2F95B410" w14:textId="77777777" w:rsidR="00120A5A" w:rsidRPr="00004EAA" w:rsidRDefault="00120A5A" w:rsidP="000D68B7">
            <w:pPr>
              <w:jc w:val="center"/>
              <w:rPr>
                <w:rFonts w:ascii="Arial" w:hAnsi="Arial" w:cs="Arial"/>
                <w:sz w:val="22"/>
                <w:szCs w:val="22"/>
              </w:rPr>
            </w:pPr>
          </w:p>
        </w:tc>
      </w:tr>
      <w:tr w:rsidR="000B208F" w:rsidRPr="00004EAA" w14:paraId="20FB40D3" w14:textId="77777777" w:rsidTr="000140CD">
        <w:tc>
          <w:tcPr>
            <w:tcW w:w="2448" w:type="dxa"/>
            <w:gridSpan w:val="2"/>
          </w:tcPr>
          <w:p w14:paraId="5F250A1C" w14:textId="6589EE23" w:rsidR="00120A5A" w:rsidRPr="00004EAA" w:rsidRDefault="00120A5A" w:rsidP="000D68B7">
            <w:pPr>
              <w:rPr>
                <w:rFonts w:ascii="Arial" w:hAnsi="Arial" w:cs="Arial"/>
                <w:sz w:val="22"/>
                <w:szCs w:val="22"/>
              </w:rPr>
            </w:pPr>
            <w:r w:rsidRPr="00004EAA">
              <w:rPr>
                <w:rFonts w:ascii="Arial" w:hAnsi="Arial" w:cs="Arial"/>
                <w:sz w:val="22"/>
                <w:szCs w:val="22"/>
              </w:rPr>
              <w:t xml:space="preserve">      TG</w:t>
            </w:r>
          </w:p>
        </w:tc>
        <w:tc>
          <w:tcPr>
            <w:tcW w:w="810" w:type="dxa"/>
          </w:tcPr>
          <w:p w14:paraId="2B01B6A1"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661</w:t>
            </w:r>
          </w:p>
        </w:tc>
        <w:tc>
          <w:tcPr>
            <w:tcW w:w="1260" w:type="dxa"/>
          </w:tcPr>
          <w:p w14:paraId="7BC80BE3" w14:textId="60EBAD4B" w:rsidR="00120A5A" w:rsidRPr="00004EAA" w:rsidRDefault="00120A5A" w:rsidP="000D68B7">
            <w:pPr>
              <w:jc w:val="center"/>
              <w:rPr>
                <w:rFonts w:ascii="Arial" w:hAnsi="Arial" w:cs="Arial"/>
                <w:sz w:val="22"/>
                <w:szCs w:val="22"/>
              </w:rPr>
            </w:pPr>
            <w:r w:rsidRPr="00004EAA">
              <w:rPr>
                <w:rFonts w:ascii="Arial" w:hAnsi="Arial" w:cs="Arial"/>
                <w:sz w:val="22"/>
                <w:szCs w:val="22"/>
              </w:rPr>
              <w:t>24.6 ± 8.1</w:t>
            </w:r>
          </w:p>
        </w:tc>
        <w:tc>
          <w:tcPr>
            <w:tcW w:w="2070" w:type="dxa"/>
          </w:tcPr>
          <w:p w14:paraId="447CF5A8"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-7.0 (-9.9, -4.1)</w:t>
            </w:r>
          </w:p>
        </w:tc>
        <w:tc>
          <w:tcPr>
            <w:tcW w:w="1080" w:type="dxa"/>
          </w:tcPr>
          <w:p w14:paraId="08E900FB" w14:textId="77777777" w:rsidR="00120A5A" w:rsidRPr="00004EAA" w:rsidRDefault="00120A5A" w:rsidP="000D68B7">
            <w:pPr>
              <w:jc w:val="center"/>
              <w:rPr>
                <w:rFonts w:ascii="Arial" w:hAnsi="Arial" w:cs="Arial"/>
                <w:sz w:val="22"/>
                <w:szCs w:val="22"/>
              </w:rPr>
            </w:pPr>
          </w:p>
        </w:tc>
        <w:tc>
          <w:tcPr>
            <w:tcW w:w="2160" w:type="dxa"/>
          </w:tcPr>
          <w:p w14:paraId="6DD75394" w14:textId="77777777" w:rsidR="00120A5A" w:rsidRPr="00004EAA" w:rsidRDefault="00120A5A" w:rsidP="000D68B7">
            <w:pPr>
              <w:jc w:val="center"/>
              <w:rPr>
                <w:rFonts w:ascii="Arial" w:hAnsi="Arial" w:cs="Arial"/>
                <w:sz w:val="22"/>
                <w:szCs w:val="22"/>
              </w:rPr>
            </w:pPr>
          </w:p>
        </w:tc>
        <w:tc>
          <w:tcPr>
            <w:tcW w:w="1080" w:type="dxa"/>
          </w:tcPr>
          <w:p w14:paraId="78AE5005" w14:textId="77777777" w:rsidR="00120A5A" w:rsidRPr="00004EAA" w:rsidRDefault="00120A5A" w:rsidP="000D68B7">
            <w:pPr>
              <w:jc w:val="center"/>
              <w:rPr>
                <w:rFonts w:ascii="Arial" w:hAnsi="Arial" w:cs="Arial"/>
                <w:sz w:val="22"/>
                <w:szCs w:val="22"/>
              </w:rPr>
            </w:pPr>
          </w:p>
        </w:tc>
        <w:tc>
          <w:tcPr>
            <w:tcW w:w="2160" w:type="dxa"/>
          </w:tcPr>
          <w:p w14:paraId="5240C860" w14:textId="77777777" w:rsidR="00120A5A" w:rsidRPr="00004EAA" w:rsidRDefault="00120A5A" w:rsidP="000D68B7">
            <w:pPr>
              <w:jc w:val="center"/>
              <w:rPr>
                <w:rFonts w:ascii="Arial" w:hAnsi="Arial" w:cs="Arial"/>
                <w:sz w:val="22"/>
                <w:szCs w:val="22"/>
              </w:rPr>
            </w:pPr>
          </w:p>
        </w:tc>
        <w:tc>
          <w:tcPr>
            <w:tcW w:w="1080" w:type="dxa"/>
          </w:tcPr>
          <w:p w14:paraId="1A53EEC2" w14:textId="77777777" w:rsidR="00120A5A" w:rsidRPr="00004EAA" w:rsidRDefault="00120A5A" w:rsidP="000D68B7">
            <w:pPr>
              <w:jc w:val="center"/>
              <w:rPr>
                <w:rFonts w:ascii="Arial" w:hAnsi="Arial" w:cs="Arial"/>
                <w:sz w:val="22"/>
                <w:szCs w:val="22"/>
              </w:rPr>
            </w:pPr>
          </w:p>
        </w:tc>
      </w:tr>
      <w:tr w:rsidR="000B208F" w:rsidRPr="00004EAA" w14:paraId="5D19B7B8" w14:textId="77777777" w:rsidTr="000140CD">
        <w:tc>
          <w:tcPr>
            <w:tcW w:w="2448" w:type="dxa"/>
            <w:gridSpan w:val="2"/>
          </w:tcPr>
          <w:p w14:paraId="61F2A8E8" w14:textId="778198F7" w:rsidR="00120A5A" w:rsidRPr="00004EAA" w:rsidRDefault="00120A5A" w:rsidP="000D68B7">
            <w:pPr>
              <w:rPr>
                <w:rFonts w:ascii="Arial" w:hAnsi="Arial" w:cs="Arial"/>
                <w:sz w:val="22"/>
                <w:szCs w:val="22"/>
              </w:rPr>
            </w:pPr>
            <w:r w:rsidRPr="00004EAA">
              <w:rPr>
                <w:rFonts w:ascii="Arial" w:hAnsi="Arial" w:cs="Arial"/>
                <w:sz w:val="22"/>
                <w:szCs w:val="22"/>
              </w:rPr>
              <w:t xml:space="preserve">      GG</w:t>
            </w:r>
          </w:p>
        </w:tc>
        <w:tc>
          <w:tcPr>
            <w:tcW w:w="810" w:type="dxa"/>
          </w:tcPr>
          <w:p w14:paraId="3546A659"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137</w:t>
            </w:r>
          </w:p>
        </w:tc>
        <w:tc>
          <w:tcPr>
            <w:tcW w:w="1260" w:type="dxa"/>
          </w:tcPr>
          <w:p w14:paraId="7268648B" w14:textId="30BF1083" w:rsidR="00120A5A" w:rsidRPr="00004EAA" w:rsidRDefault="00120A5A" w:rsidP="000D68B7">
            <w:pPr>
              <w:jc w:val="center"/>
              <w:rPr>
                <w:rFonts w:ascii="Arial" w:hAnsi="Arial" w:cs="Arial"/>
                <w:sz w:val="22"/>
                <w:szCs w:val="22"/>
              </w:rPr>
            </w:pPr>
            <w:r w:rsidRPr="00004EAA">
              <w:rPr>
                <w:rFonts w:ascii="Arial" w:hAnsi="Arial" w:cs="Arial"/>
                <w:sz w:val="22"/>
                <w:szCs w:val="22"/>
              </w:rPr>
              <w:t>21.4 ± 6.3</w:t>
            </w:r>
          </w:p>
        </w:tc>
        <w:tc>
          <w:tcPr>
            <w:tcW w:w="2070" w:type="dxa"/>
          </w:tcPr>
          <w:p w14:paraId="29E61BE3"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-18.5 (-23.0, -13.8)</w:t>
            </w:r>
          </w:p>
        </w:tc>
        <w:tc>
          <w:tcPr>
            <w:tcW w:w="1080" w:type="dxa"/>
          </w:tcPr>
          <w:p w14:paraId="7BC8A2D0" w14:textId="77777777" w:rsidR="00120A5A" w:rsidRPr="00004EAA" w:rsidRDefault="00120A5A" w:rsidP="000D68B7">
            <w:pPr>
              <w:jc w:val="center"/>
              <w:rPr>
                <w:rFonts w:ascii="Arial" w:hAnsi="Arial" w:cs="Arial"/>
                <w:sz w:val="22"/>
                <w:szCs w:val="22"/>
              </w:rPr>
            </w:pPr>
          </w:p>
        </w:tc>
        <w:tc>
          <w:tcPr>
            <w:tcW w:w="2160" w:type="dxa"/>
          </w:tcPr>
          <w:p w14:paraId="5B1AED1D" w14:textId="77777777" w:rsidR="00120A5A" w:rsidRPr="00004EAA" w:rsidRDefault="00120A5A" w:rsidP="000D68B7">
            <w:pPr>
              <w:jc w:val="center"/>
              <w:rPr>
                <w:rFonts w:ascii="Arial" w:hAnsi="Arial" w:cs="Arial"/>
                <w:sz w:val="22"/>
                <w:szCs w:val="22"/>
              </w:rPr>
            </w:pPr>
          </w:p>
        </w:tc>
        <w:tc>
          <w:tcPr>
            <w:tcW w:w="1080" w:type="dxa"/>
          </w:tcPr>
          <w:p w14:paraId="33074C93" w14:textId="77777777" w:rsidR="00120A5A" w:rsidRPr="00004EAA" w:rsidRDefault="00120A5A" w:rsidP="000D68B7">
            <w:pPr>
              <w:jc w:val="center"/>
              <w:rPr>
                <w:rFonts w:ascii="Arial" w:hAnsi="Arial" w:cs="Arial"/>
                <w:sz w:val="22"/>
                <w:szCs w:val="22"/>
              </w:rPr>
            </w:pPr>
          </w:p>
        </w:tc>
        <w:tc>
          <w:tcPr>
            <w:tcW w:w="2160" w:type="dxa"/>
          </w:tcPr>
          <w:p w14:paraId="3A11717A" w14:textId="77777777" w:rsidR="00120A5A" w:rsidRPr="00004EAA" w:rsidRDefault="00120A5A" w:rsidP="000D68B7">
            <w:pPr>
              <w:jc w:val="center"/>
              <w:rPr>
                <w:rFonts w:ascii="Arial" w:hAnsi="Arial" w:cs="Arial"/>
                <w:sz w:val="22"/>
                <w:szCs w:val="22"/>
              </w:rPr>
            </w:pPr>
          </w:p>
        </w:tc>
        <w:tc>
          <w:tcPr>
            <w:tcW w:w="1080" w:type="dxa"/>
          </w:tcPr>
          <w:p w14:paraId="4A3B3980" w14:textId="77777777" w:rsidR="00120A5A" w:rsidRPr="00004EAA" w:rsidRDefault="00120A5A" w:rsidP="000D68B7">
            <w:pPr>
              <w:jc w:val="center"/>
              <w:rPr>
                <w:rFonts w:ascii="Arial" w:hAnsi="Arial" w:cs="Arial"/>
                <w:sz w:val="22"/>
                <w:szCs w:val="22"/>
              </w:rPr>
            </w:pPr>
          </w:p>
        </w:tc>
      </w:tr>
      <w:tr w:rsidR="000B208F" w:rsidRPr="00004EAA" w14:paraId="2FA1D457" w14:textId="77777777" w:rsidTr="000140CD">
        <w:tc>
          <w:tcPr>
            <w:tcW w:w="2448" w:type="dxa"/>
            <w:gridSpan w:val="2"/>
          </w:tcPr>
          <w:p w14:paraId="6F2F44B5" w14:textId="77777777" w:rsidR="00120A5A" w:rsidRPr="00156341" w:rsidRDefault="00120A5A" w:rsidP="000D68B7">
            <w:pPr>
              <w:rPr>
                <w:rFonts w:ascii="Arial" w:hAnsi="Arial" w:cs="Arial"/>
                <w:sz w:val="22"/>
                <w:szCs w:val="22"/>
              </w:rPr>
            </w:pPr>
          </w:p>
        </w:tc>
        <w:tc>
          <w:tcPr>
            <w:tcW w:w="810" w:type="dxa"/>
          </w:tcPr>
          <w:p w14:paraId="036BBB89" w14:textId="77777777" w:rsidR="00120A5A" w:rsidRPr="00156341" w:rsidRDefault="00120A5A" w:rsidP="000D68B7">
            <w:pPr>
              <w:jc w:val="center"/>
              <w:rPr>
                <w:rFonts w:ascii="Arial" w:hAnsi="Arial" w:cs="Arial"/>
                <w:sz w:val="22"/>
                <w:szCs w:val="22"/>
              </w:rPr>
            </w:pPr>
          </w:p>
        </w:tc>
        <w:tc>
          <w:tcPr>
            <w:tcW w:w="1260" w:type="dxa"/>
          </w:tcPr>
          <w:p w14:paraId="570619E9" w14:textId="77777777" w:rsidR="00120A5A" w:rsidRPr="00156341" w:rsidRDefault="00120A5A" w:rsidP="000D68B7">
            <w:pPr>
              <w:jc w:val="center"/>
              <w:rPr>
                <w:rFonts w:ascii="Arial" w:hAnsi="Arial" w:cs="Arial"/>
                <w:sz w:val="22"/>
                <w:szCs w:val="22"/>
              </w:rPr>
            </w:pPr>
          </w:p>
        </w:tc>
        <w:tc>
          <w:tcPr>
            <w:tcW w:w="2070" w:type="dxa"/>
          </w:tcPr>
          <w:p w14:paraId="201CE0C1" w14:textId="77777777" w:rsidR="00120A5A" w:rsidRPr="00004EAA" w:rsidRDefault="00120A5A" w:rsidP="000D68B7">
            <w:pPr>
              <w:jc w:val="center"/>
              <w:rPr>
                <w:rFonts w:ascii="Arial" w:hAnsi="Arial" w:cs="Arial"/>
                <w:sz w:val="22"/>
                <w:szCs w:val="22"/>
              </w:rPr>
            </w:pPr>
          </w:p>
        </w:tc>
        <w:tc>
          <w:tcPr>
            <w:tcW w:w="1080" w:type="dxa"/>
          </w:tcPr>
          <w:p w14:paraId="0EE70F2D" w14:textId="77777777" w:rsidR="00120A5A" w:rsidRPr="00004EAA" w:rsidRDefault="00120A5A" w:rsidP="000D68B7">
            <w:pPr>
              <w:jc w:val="center"/>
              <w:rPr>
                <w:rFonts w:ascii="Arial" w:hAnsi="Arial" w:cs="Arial"/>
                <w:sz w:val="22"/>
                <w:szCs w:val="22"/>
              </w:rPr>
            </w:pPr>
          </w:p>
        </w:tc>
        <w:tc>
          <w:tcPr>
            <w:tcW w:w="2160" w:type="dxa"/>
          </w:tcPr>
          <w:p w14:paraId="513DFAA0" w14:textId="77777777" w:rsidR="00120A5A" w:rsidRPr="00004EAA" w:rsidRDefault="00120A5A" w:rsidP="000D68B7">
            <w:pPr>
              <w:jc w:val="center"/>
              <w:rPr>
                <w:rFonts w:ascii="Arial" w:hAnsi="Arial" w:cs="Arial"/>
                <w:sz w:val="22"/>
                <w:szCs w:val="22"/>
              </w:rPr>
            </w:pPr>
          </w:p>
        </w:tc>
        <w:tc>
          <w:tcPr>
            <w:tcW w:w="1080" w:type="dxa"/>
          </w:tcPr>
          <w:p w14:paraId="51C4BEB1" w14:textId="77777777" w:rsidR="00120A5A" w:rsidRPr="00004EAA" w:rsidRDefault="00120A5A" w:rsidP="000D68B7">
            <w:pPr>
              <w:jc w:val="center"/>
              <w:rPr>
                <w:rFonts w:ascii="Arial" w:hAnsi="Arial" w:cs="Arial"/>
                <w:sz w:val="22"/>
                <w:szCs w:val="22"/>
              </w:rPr>
            </w:pPr>
          </w:p>
        </w:tc>
        <w:tc>
          <w:tcPr>
            <w:tcW w:w="2160" w:type="dxa"/>
          </w:tcPr>
          <w:p w14:paraId="03D45BBB" w14:textId="77777777" w:rsidR="00120A5A" w:rsidRPr="00004EAA" w:rsidRDefault="00120A5A" w:rsidP="000D68B7">
            <w:pPr>
              <w:jc w:val="center"/>
              <w:rPr>
                <w:rFonts w:ascii="Arial" w:hAnsi="Arial" w:cs="Arial"/>
                <w:sz w:val="22"/>
                <w:szCs w:val="22"/>
              </w:rPr>
            </w:pPr>
          </w:p>
        </w:tc>
        <w:tc>
          <w:tcPr>
            <w:tcW w:w="1080" w:type="dxa"/>
          </w:tcPr>
          <w:p w14:paraId="04CFB6BB" w14:textId="77777777" w:rsidR="00120A5A" w:rsidRPr="00004EAA" w:rsidRDefault="00120A5A" w:rsidP="000D68B7">
            <w:pPr>
              <w:jc w:val="center"/>
              <w:rPr>
                <w:rFonts w:ascii="Arial" w:hAnsi="Arial" w:cs="Arial"/>
                <w:sz w:val="22"/>
                <w:szCs w:val="22"/>
              </w:rPr>
            </w:pPr>
          </w:p>
        </w:tc>
      </w:tr>
      <w:tr w:rsidR="000B208F" w:rsidRPr="00004EAA" w14:paraId="1B887523" w14:textId="77777777" w:rsidTr="000140CD">
        <w:tc>
          <w:tcPr>
            <w:tcW w:w="2448" w:type="dxa"/>
            <w:gridSpan w:val="2"/>
          </w:tcPr>
          <w:p w14:paraId="3EA9EDFA" w14:textId="1AEAF002" w:rsidR="00120A5A" w:rsidRPr="00004EAA" w:rsidRDefault="00120A5A" w:rsidP="000D68B7">
            <w:pPr>
              <w:rPr>
                <w:rFonts w:ascii="Arial" w:hAnsi="Arial" w:cs="Arial"/>
                <w:sz w:val="22"/>
                <w:szCs w:val="22"/>
              </w:rPr>
            </w:pPr>
            <w:r w:rsidRPr="00004EAA">
              <w:rPr>
                <w:rFonts w:ascii="Arial" w:hAnsi="Arial" w:cs="Arial"/>
                <w:sz w:val="22"/>
                <w:szCs w:val="22"/>
              </w:rPr>
              <w:t xml:space="preserve">    </w:t>
            </w:r>
            <w:proofErr w:type="gramStart"/>
            <w:r w:rsidRPr="00004EAA">
              <w:rPr>
                <w:rFonts w:ascii="Arial" w:hAnsi="Arial" w:cs="Arial"/>
                <w:sz w:val="22"/>
                <w:szCs w:val="22"/>
              </w:rPr>
              <w:t>rs3755967</w:t>
            </w:r>
            <w:r>
              <w:rPr>
                <w:rFonts w:ascii="Arial" w:hAnsi="Arial" w:cs="Arial"/>
                <w:sz w:val="22"/>
                <w:szCs w:val="22"/>
                <w:vertAlign w:val="superscript"/>
              </w:rPr>
              <w:t>11</w:t>
            </w:r>
            <w:proofErr w:type="gramEnd"/>
          </w:p>
        </w:tc>
        <w:tc>
          <w:tcPr>
            <w:tcW w:w="810" w:type="dxa"/>
          </w:tcPr>
          <w:p w14:paraId="181B6B63" w14:textId="77777777" w:rsidR="00120A5A" w:rsidRPr="00004EAA" w:rsidRDefault="00120A5A" w:rsidP="000D68B7">
            <w:pPr>
              <w:jc w:val="center"/>
              <w:rPr>
                <w:rFonts w:ascii="Arial" w:hAnsi="Arial" w:cs="Arial"/>
                <w:sz w:val="22"/>
                <w:szCs w:val="22"/>
              </w:rPr>
            </w:pPr>
          </w:p>
        </w:tc>
        <w:tc>
          <w:tcPr>
            <w:tcW w:w="1260" w:type="dxa"/>
          </w:tcPr>
          <w:p w14:paraId="6EF36717" w14:textId="77777777" w:rsidR="00120A5A" w:rsidRPr="00004EAA" w:rsidRDefault="00120A5A" w:rsidP="000D68B7">
            <w:pPr>
              <w:jc w:val="center"/>
              <w:rPr>
                <w:rFonts w:ascii="Arial" w:hAnsi="Arial" w:cs="Arial"/>
                <w:sz w:val="22"/>
                <w:szCs w:val="22"/>
              </w:rPr>
            </w:pPr>
          </w:p>
        </w:tc>
        <w:tc>
          <w:tcPr>
            <w:tcW w:w="2070" w:type="dxa"/>
          </w:tcPr>
          <w:p w14:paraId="0AC6CB0E" w14:textId="77777777" w:rsidR="00120A5A" w:rsidRPr="00004EAA" w:rsidRDefault="00120A5A" w:rsidP="000D68B7">
            <w:pPr>
              <w:jc w:val="center"/>
              <w:rPr>
                <w:rFonts w:ascii="Arial" w:hAnsi="Arial" w:cs="Arial"/>
                <w:sz w:val="22"/>
                <w:szCs w:val="22"/>
              </w:rPr>
            </w:pPr>
          </w:p>
        </w:tc>
        <w:tc>
          <w:tcPr>
            <w:tcW w:w="1080" w:type="dxa"/>
          </w:tcPr>
          <w:p w14:paraId="07688891"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&lt;0.0001</w:t>
            </w:r>
          </w:p>
        </w:tc>
        <w:tc>
          <w:tcPr>
            <w:tcW w:w="2160" w:type="dxa"/>
          </w:tcPr>
          <w:p w14:paraId="504BEA28" w14:textId="77777777" w:rsidR="00120A5A" w:rsidRPr="00004EAA" w:rsidRDefault="00120A5A" w:rsidP="000D68B7">
            <w:pPr>
              <w:jc w:val="center"/>
              <w:rPr>
                <w:rFonts w:ascii="Arial" w:hAnsi="Arial" w:cs="Arial"/>
                <w:sz w:val="22"/>
                <w:szCs w:val="22"/>
              </w:rPr>
            </w:pPr>
          </w:p>
        </w:tc>
        <w:tc>
          <w:tcPr>
            <w:tcW w:w="1080" w:type="dxa"/>
          </w:tcPr>
          <w:p w14:paraId="0B62E550" w14:textId="77777777" w:rsidR="00120A5A" w:rsidRPr="00004EAA" w:rsidRDefault="00120A5A" w:rsidP="000D68B7">
            <w:pPr>
              <w:jc w:val="center"/>
              <w:rPr>
                <w:rFonts w:ascii="Arial" w:hAnsi="Arial" w:cs="Arial"/>
                <w:sz w:val="22"/>
                <w:szCs w:val="22"/>
              </w:rPr>
            </w:pPr>
          </w:p>
        </w:tc>
        <w:tc>
          <w:tcPr>
            <w:tcW w:w="2160" w:type="dxa"/>
          </w:tcPr>
          <w:p w14:paraId="6C03ED4D" w14:textId="77777777" w:rsidR="00120A5A" w:rsidRPr="00004EAA" w:rsidRDefault="00120A5A" w:rsidP="000D68B7">
            <w:pPr>
              <w:jc w:val="center"/>
              <w:rPr>
                <w:rFonts w:ascii="Arial" w:hAnsi="Arial" w:cs="Arial"/>
                <w:sz w:val="22"/>
                <w:szCs w:val="22"/>
              </w:rPr>
            </w:pPr>
          </w:p>
        </w:tc>
        <w:tc>
          <w:tcPr>
            <w:tcW w:w="1080" w:type="dxa"/>
          </w:tcPr>
          <w:p w14:paraId="6DB3887F" w14:textId="77777777" w:rsidR="00120A5A" w:rsidRPr="00004EAA" w:rsidRDefault="00120A5A" w:rsidP="000D68B7">
            <w:pPr>
              <w:jc w:val="center"/>
              <w:rPr>
                <w:rFonts w:ascii="Arial" w:hAnsi="Arial" w:cs="Arial"/>
                <w:sz w:val="22"/>
                <w:szCs w:val="22"/>
              </w:rPr>
            </w:pPr>
          </w:p>
        </w:tc>
      </w:tr>
      <w:tr w:rsidR="000B208F" w:rsidRPr="00004EAA" w14:paraId="6DDC6A47" w14:textId="77777777" w:rsidTr="000140CD">
        <w:tc>
          <w:tcPr>
            <w:tcW w:w="2448" w:type="dxa"/>
            <w:gridSpan w:val="2"/>
          </w:tcPr>
          <w:p w14:paraId="5D028313" w14:textId="5490606E" w:rsidR="00120A5A" w:rsidRPr="00004EAA" w:rsidRDefault="00120A5A" w:rsidP="000D68B7">
            <w:pPr>
              <w:rPr>
                <w:rFonts w:ascii="Arial" w:hAnsi="Arial" w:cs="Arial"/>
                <w:sz w:val="22"/>
                <w:szCs w:val="22"/>
              </w:rPr>
            </w:pPr>
            <w:r w:rsidRPr="00004EAA">
              <w:rPr>
                <w:rFonts w:ascii="Arial" w:hAnsi="Arial" w:cs="Arial"/>
                <w:sz w:val="22"/>
                <w:szCs w:val="22"/>
              </w:rPr>
              <w:t xml:space="preserve">      CC (ref)</w:t>
            </w:r>
          </w:p>
        </w:tc>
        <w:tc>
          <w:tcPr>
            <w:tcW w:w="810" w:type="dxa"/>
          </w:tcPr>
          <w:p w14:paraId="446B550E"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943</w:t>
            </w:r>
          </w:p>
        </w:tc>
        <w:tc>
          <w:tcPr>
            <w:tcW w:w="1260" w:type="dxa"/>
          </w:tcPr>
          <w:p w14:paraId="64AADC2A" w14:textId="09453793" w:rsidR="00120A5A" w:rsidRPr="00004EAA" w:rsidRDefault="00120A5A" w:rsidP="000D68B7">
            <w:pPr>
              <w:jc w:val="center"/>
              <w:rPr>
                <w:rFonts w:ascii="Arial" w:hAnsi="Arial" w:cs="Arial"/>
                <w:sz w:val="22"/>
                <w:szCs w:val="22"/>
              </w:rPr>
            </w:pPr>
            <w:r w:rsidRPr="00004EAA">
              <w:rPr>
                <w:rFonts w:ascii="Arial" w:hAnsi="Arial" w:cs="Arial"/>
                <w:sz w:val="22"/>
                <w:szCs w:val="22"/>
              </w:rPr>
              <w:t>26.5 ± 8.7</w:t>
            </w:r>
          </w:p>
        </w:tc>
        <w:tc>
          <w:tcPr>
            <w:tcW w:w="2070" w:type="dxa"/>
          </w:tcPr>
          <w:p w14:paraId="09CD2E8C" w14:textId="77777777" w:rsidR="00120A5A" w:rsidRPr="00004EAA" w:rsidRDefault="00120A5A" w:rsidP="000D68B7">
            <w:pPr>
              <w:jc w:val="center"/>
              <w:rPr>
                <w:rFonts w:ascii="Arial" w:hAnsi="Arial" w:cs="Arial"/>
                <w:sz w:val="22"/>
                <w:szCs w:val="22"/>
              </w:rPr>
            </w:pPr>
          </w:p>
        </w:tc>
        <w:tc>
          <w:tcPr>
            <w:tcW w:w="1080" w:type="dxa"/>
          </w:tcPr>
          <w:p w14:paraId="1F7F6AEE" w14:textId="77777777" w:rsidR="00120A5A" w:rsidRPr="00004EAA" w:rsidRDefault="00120A5A" w:rsidP="000D68B7">
            <w:pPr>
              <w:jc w:val="center"/>
              <w:rPr>
                <w:rFonts w:ascii="Arial" w:hAnsi="Arial" w:cs="Arial"/>
                <w:sz w:val="22"/>
                <w:szCs w:val="22"/>
              </w:rPr>
            </w:pPr>
          </w:p>
        </w:tc>
        <w:tc>
          <w:tcPr>
            <w:tcW w:w="2160" w:type="dxa"/>
          </w:tcPr>
          <w:p w14:paraId="7635FD88" w14:textId="77777777" w:rsidR="00120A5A" w:rsidRPr="00004EAA" w:rsidRDefault="00120A5A" w:rsidP="000D68B7">
            <w:pPr>
              <w:jc w:val="center"/>
              <w:rPr>
                <w:rFonts w:ascii="Arial" w:hAnsi="Arial" w:cs="Arial"/>
                <w:sz w:val="22"/>
                <w:szCs w:val="22"/>
              </w:rPr>
            </w:pPr>
          </w:p>
        </w:tc>
        <w:tc>
          <w:tcPr>
            <w:tcW w:w="1080" w:type="dxa"/>
          </w:tcPr>
          <w:p w14:paraId="104C38C7" w14:textId="77777777" w:rsidR="00120A5A" w:rsidRPr="00004EAA" w:rsidRDefault="00120A5A" w:rsidP="000D68B7">
            <w:pPr>
              <w:jc w:val="center"/>
              <w:rPr>
                <w:rFonts w:ascii="Arial" w:hAnsi="Arial" w:cs="Arial"/>
                <w:sz w:val="22"/>
                <w:szCs w:val="22"/>
              </w:rPr>
            </w:pPr>
          </w:p>
        </w:tc>
        <w:tc>
          <w:tcPr>
            <w:tcW w:w="2160" w:type="dxa"/>
          </w:tcPr>
          <w:p w14:paraId="572AF332" w14:textId="77777777" w:rsidR="00120A5A" w:rsidRPr="00004EAA" w:rsidRDefault="00120A5A" w:rsidP="000D68B7">
            <w:pPr>
              <w:jc w:val="center"/>
              <w:rPr>
                <w:rFonts w:ascii="Arial" w:hAnsi="Arial" w:cs="Arial"/>
                <w:sz w:val="22"/>
                <w:szCs w:val="22"/>
              </w:rPr>
            </w:pPr>
          </w:p>
        </w:tc>
        <w:tc>
          <w:tcPr>
            <w:tcW w:w="1080" w:type="dxa"/>
          </w:tcPr>
          <w:p w14:paraId="25C0BB41" w14:textId="77777777" w:rsidR="00120A5A" w:rsidRPr="00004EAA" w:rsidRDefault="00120A5A" w:rsidP="000D68B7">
            <w:pPr>
              <w:jc w:val="center"/>
              <w:rPr>
                <w:rFonts w:ascii="Arial" w:hAnsi="Arial" w:cs="Arial"/>
                <w:sz w:val="22"/>
                <w:szCs w:val="22"/>
              </w:rPr>
            </w:pPr>
          </w:p>
        </w:tc>
      </w:tr>
      <w:tr w:rsidR="000B208F" w:rsidRPr="00004EAA" w14:paraId="1DE59DB4" w14:textId="77777777" w:rsidTr="000140CD">
        <w:tc>
          <w:tcPr>
            <w:tcW w:w="2448" w:type="dxa"/>
            <w:gridSpan w:val="2"/>
          </w:tcPr>
          <w:p w14:paraId="3BE61271" w14:textId="41D02CCF" w:rsidR="00120A5A" w:rsidRPr="00004EAA" w:rsidRDefault="00120A5A" w:rsidP="000D68B7">
            <w:pPr>
              <w:rPr>
                <w:rFonts w:ascii="Arial" w:hAnsi="Arial" w:cs="Arial"/>
                <w:sz w:val="22"/>
                <w:szCs w:val="22"/>
              </w:rPr>
            </w:pPr>
            <w:r w:rsidRPr="00004EAA">
              <w:rPr>
                <w:rFonts w:ascii="Arial" w:hAnsi="Arial" w:cs="Arial"/>
                <w:sz w:val="22"/>
                <w:szCs w:val="22"/>
              </w:rPr>
              <w:t xml:space="preserve">      CT</w:t>
            </w:r>
          </w:p>
        </w:tc>
        <w:tc>
          <w:tcPr>
            <w:tcW w:w="810" w:type="dxa"/>
          </w:tcPr>
          <w:p w14:paraId="045E3B37"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660</w:t>
            </w:r>
          </w:p>
        </w:tc>
        <w:tc>
          <w:tcPr>
            <w:tcW w:w="1260" w:type="dxa"/>
          </w:tcPr>
          <w:p w14:paraId="2E126F5E" w14:textId="065BA16F" w:rsidR="00120A5A" w:rsidRPr="00004EAA" w:rsidRDefault="00120A5A" w:rsidP="000D68B7">
            <w:pPr>
              <w:jc w:val="center"/>
              <w:rPr>
                <w:rFonts w:ascii="Arial" w:hAnsi="Arial" w:cs="Arial"/>
                <w:sz w:val="22"/>
                <w:szCs w:val="22"/>
              </w:rPr>
            </w:pPr>
            <w:r w:rsidRPr="00004EAA">
              <w:rPr>
                <w:rFonts w:ascii="Arial" w:hAnsi="Arial" w:cs="Arial"/>
                <w:sz w:val="22"/>
                <w:szCs w:val="22"/>
              </w:rPr>
              <w:t>24.7 ± 8.2</w:t>
            </w:r>
          </w:p>
        </w:tc>
        <w:tc>
          <w:tcPr>
            <w:tcW w:w="2070" w:type="dxa"/>
          </w:tcPr>
          <w:p w14:paraId="14474071"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-6.8 (-9.7, -3.8)</w:t>
            </w:r>
          </w:p>
        </w:tc>
        <w:tc>
          <w:tcPr>
            <w:tcW w:w="1080" w:type="dxa"/>
          </w:tcPr>
          <w:p w14:paraId="0C7FF9FC" w14:textId="77777777" w:rsidR="00120A5A" w:rsidRPr="00004EAA" w:rsidRDefault="00120A5A" w:rsidP="000D68B7">
            <w:pPr>
              <w:jc w:val="center"/>
              <w:rPr>
                <w:rFonts w:ascii="Arial" w:hAnsi="Arial" w:cs="Arial"/>
                <w:sz w:val="22"/>
                <w:szCs w:val="22"/>
              </w:rPr>
            </w:pPr>
          </w:p>
        </w:tc>
        <w:tc>
          <w:tcPr>
            <w:tcW w:w="2160" w:type="dxa"/>
          </w:tcPr>
          <w:p w14:paraId="24A5DE3D" w14:textId="77777777" w:rsidR="00120A5A" w:rsidRPr="00004EAA" w:rsidRDefault="00120A5A" w:rsidP="000D68B7">
            <w:pPr>
              <w:jc w:val="center"/>
              <w:rPr>
                <w:rFonts w:ascii="Arial" w:hAnsi="Arial" w:cs="Arial"/>
                <w:sz w:val="22"/>
                <w:szCs w:val="22"/>
              </w:rPr>
            </w:pPr>
          </w:p>
        </w:tc>
        <w:tc>
          <w:tcPr>
            <w:tcW w:w="1080" w:type="dxa"/>
          </w:tcPr>
          <w:p w14:paraId="0A4B8BA7" w14:textId="77777777" w:rsidR="00120A5A" w:rsidRPr="00004EAA" w:rsidRDefault="00120A5A" w:rsidP="000D68B7">
            <w:pPr>
              <w:jc w:val="center"/>
              <w:rPr>
                <w:rFonts w:ascii="Arial" w:hAnsi="Arial" w:cs="Arial"/>
                <w:sz w:val="22"/>
                <w:szCs w:val="22"/>
              </w:rPr>
            </w:pPr>
          </w:p>
        </w:tc>
        <w:tc>
          <w:tcPr>
            <w:tcW w:w="2160" w:type="dxa"/>
          </w:tcPr>
          <w:p w14:paraId="0F392FB5" w14:textId="77777777" w:rsidR="00120A5A" w:rsidRPr="00004EAA" w:rsidRDefault="00120A5A" w:rsidP="000D68B7">
            <w:pPr>
              <w:jc w:val="center"/>
              <w:rPr>
                <w:rFonts w:ascii="Arial" w:hAnsi="Arial" w:cs="Arial"/>
                <w:sz w:val="22"/>
                <w:szCs w:val="22"/>
              </w:rPr>
            </w:pPr>
          </w:p>
        </w:tc>
        <w:tc>
          <w:tcPr>
            <w:tcW w:w="1080" w:type="dxa"/>
          </w:tcPr>
          <w:p w14:paraId="1FE7E269" w14:textId="77777777" w:rsidR="00120A5A" w:rsidRPr="00004EAA" w:rsidRDefault="00120A5A" w:rsidP="000D68B7">
            <w:pPr>
              <w:jc w:val="center"/>
              <w:rPr>
                <w:rFonts w:ascii="Arial" w:hAnsi="Arial" w:cs="Arial"/>
                <w:sz w:val="22"/>
                <w:szCs w:val="22"/>
              </w:rPr>
            </w:pPr>
          </w:p>
        </w:tc>
      </w:tr>
      <w:tr w:rsidR="000B208F" w:rsidRPr="00004EAA" w14:paraId="6A96B791" w14:textId="77777777" w:rsidTr="000140CD">
        <w:tc>
          <w:tcPr>
            <w:tcW w:w="2448" w:type="dxa"/>
            <w:gridSpan w:val="2"/>
          </w:tcPr>
          <w:p w14:paraId="0CDFC7C7" w14:textId="6A53DAA9" w:rsidR="00120A5A" w:rsidRPr="00004EAA" w:rsidRDefault="00120A5A" w:rsidP="000D68B7">
            <w:pPr>
              <w:rPr>
                <w:rFonts w:ascii="Arial" w:hAnsi="Arial" w:cs="Arial"/>
                <w:sz w:val="22"/>
                <w:szCs w:val="22"/>
              </w:rPr>
            </w:pPr>
            <w:r w:rsidRPr="00004EAA">
              <w:rPr>
                <w:rFonts w:ascii="Arial" w:hAnsi="Arial" w:cs="Arial"/>
                <w:sz w:val="22"/>
                <w:szCs w:val="22"/>
              </w:rPr>
              <w:t xml:space="preserve">      TT</w:t>
            </w:r>
          </w:p>
        </w:tc>
        <w:tc>
          <w:tcPr>
            <w:tcW w:w="810" w:type="dxa"/>
          </w:tcPr>
          <w:p w14:paraId="7FFFD868"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135</w:t>
            </w:r>
          </w:p>
        </w:tc>
        <w:tc>
          <w:tcPr>
            <w:tcW w:w="1260" w:type="dxa"/>
          </w:tcPr>
          <w:p w14:paraId="151E1A0D" w14:textId="12E0CCE8" w:rsidR="00120A5A" w:rsidRPr="00004EAA" w:rsidRDefault="00120A5A" w:rsidP="000D68B7">
            <w:pPr>
              <w:jc w:val="center"/>
              <w:rPr>
                <w:rFonts w:ascii="Arial" w:hAnsi="Arial" w:cs="Arial"/>
                <w:sz w:val="22"/>
                <w:szCs w:val="22"/>
              </w:rPr>
            </w:pPr>
            <w:r w:rsidRPr="00004EAA">
              <w:rPr>
                <w:rFonts w:ascii="Arial" w:hAnsi="Arial" w:cs="Arial"/>
                <w:sz w:val="22"/>
                <w:szCs w:val="22"/>
              </w:rPr>
              <w:t>21.3 ± 6.4</w:t>
            </w:r>
          </w:p>
        </w:tc>
        <w:tc>
          <w:tcPr>
            <w:tcW w:w="2070" w:type="dxa"/>
          </w:tcPr>
          <w:p w14:paraId="3EDA1966"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-18.7 (-23.3, -14.0)</w:t>
            </w:r>
          </w:p>
        </w:tc>
        <w:tc>
          <w:tcPr>
            <w:tcW w:w="1080" w:type="dxa"/>
          </w:tcPr>
          <w:p w14:paraId="500D2C21" w14:textId="77777777" w:rsidR="00120A5A" w:rsidRPr="00004EAA" w:rsidRDefault="00120A5A" w:rsidP="000D68B7">
            <w:pPr>
              <w:jc w:val="center"/>
              <w:rPr>
                <w:rFonts w:ascii="Arial" w:hAnsi="Arial" w:cs="Arial"/>
                <w:sz w:val="22"/>
                <w:szCs w:val="22"/>
              </w:rPr>
            </w:pPr>
          </w:p>
        </w:tc>
        <w:tc>
          <w:tcPr>
            <w:tcW w:w="2160" w:type="dxa"/>
          </w:tcPr>
          <w:p w14:paraId="2462D22B" w14:textId="77777777" w:rsidR="00120A5A" w:rsidRPr="00004EAA" w:rsidRDefault="00120A5A" w:rsidP="000D68B7">
            <w:pPr>
              <w:jc w:val="center"/>
              <w:rPr>
                <w:rFonts w:ascii="Arial" w:hAnsi="Arial" w:cs="Arial"/>
                <w:sz w:val="22"/>
                <w:szCs w:val="22"/>
              </w:rPr>
            </w:pPr>
          </w:p>
        </w:tc>
        <w:tc>
          <w:tcPr>
            <w:tcW w:w="1080" w:type="dxa"/>
          </w:tcPr>
          <w:p w14:paraId="7E258FD6" w14:textId="77777777" w:rsidR="00120A5A" w:rsidRPr="00004EAA" w:rsidRDefault="00120A5A" w:rsidP="000D68B7">
            <w:pPr>
              <w:jc w:val="center"/>
              <w:rPr>
                <w:rFonts w:ascii="Arial" w:hAnsi="Arial" w:cs="Arial"/>
                <w:sz w:val="22"/>
                <w:szCs w:val="22"/>
              </w:rPr>
            </w:pPr>
          </w:p>
        </w:tc>
        <w:tc>
          <w:tcPr>
            <w:tcW w:w="2160" w:type="dxa"/>
          </w:tcPr>
          <w:p w14:paraId="020C0B3E" w14:textId="77777777" w:rsidR="00120A5A" w:rsidRPr="00004EAA" w:rsidRDefault="00120A5A" w:rsidP="000D68B7">
            <w:pPr>
              <w:jc w:val="center"/>
              <w:rPr>
                <w:rFonts w:ascii="Arial" w:hAnsi="Arial" w:cs="Arial"/>
                <w:sz w:val="22"/>
                <w:szCs w:val="22"/>
              </w:rPr>
            </w:pPr>
          </w:p>
        </w:tc>
        <w:tc>
          <w:tcPr>
            <w:tcW w:w="1080" w:type="dxa"/>
          </w:tcPr>
          <w:p w14:paraId="2317FECD" w14:textId="77777777" w:rsidR="00120A5A" w:rsidRPr="00004EAA" w:rsidRDefault="00120A5A" w:rsidP="000D68B7">
            <w:pPr>
              <w:jc w:val="center"/>
              <w:rPr>
                <w:rFonts w:ascii="Arial" w:hAnsi="Arial" w:cs="Arial"/>
                <w:sz w:val="22"/>
                <w:szCs w:val="22"/>
              </w:rPr>
            </w:pPr>
          </w:p>
        </w:tc>
      </w:tr>
      <w:tr w:rsidR="000B208F" w:rsidRPr="00004EAA" w14:paraId="7CEFDC87" w14:textId="77777777" w:rsidTr="000140CD">
        <w:tc>
          <w:tcPr>
            <w:tcW w:w="2448" w:type="dxa"/>
            <w:gridSpan w:val="2"/>
          </w:tcPr>
          <w:p w14:paraId="339C0EA7" w14:textId="77777777" w:rsidR="00120A5A" w:rsidRPr="00156341" w:rsidRDefault="00120A5A" w:rsidP="000D68B7">
            <w:pPr>
              <w:rPr>
                <w:rFonts w:ascii="Arial" w:hAnsi="Arial" w:cs="Arial"/>
                <w:sz w:val="22"/>
                <w:szCs w:val="22"/>
              </w:rPr>
            </w:pPr>
          </w:p>
        </w:tc>
        <w:tc>
          <w:tcPr>
            <w:tcW w:w="810" w:type="dxa"/>
          </w:tcPr>
          <w:p w14:paraId="04EAEA86" w14:textId="77777777" w:rsidR="00120A5A" w:rsidRPr="00156341" w:rsidRDefault="00120A5A" w:rsidP="000D68B7">
            <w:pPr>
              <w:jc w:val="center"/>
              <w:rPr>
                <w:rFonts w:ascii="Arial" w:hAnsi="Arial" w:cs="Arial"/>
                <w:sz w:val="22"/>
                <w:szCs w:val="22"/>
              </w:rPr>
            </w:pPr>
          </w:p>
        </w:tc>
        <w:tc>
          <w:tcPr>
            <w:tcW w:w="1260" w:type="dxa"/>
          </w:tcPr>
          <w:p w14:paraId="4333BF97" w14:textId="77777777" w:rsidR="00120A5A" w:rsidRPr="00156341" w:rsidRDefault="00120A5A" w:rsidP="000D68B7">
            <w:pPr>
              <w:jc w:val="center"/>
              <w:rPr>
                <w:rFonts w:ascii="Arial" w:hAnsi="Arial" w:cs="Arial"/>
                <w:sz w:val="22"/>
                <w:szCs w:val="22"/>
              </w:rPr>
            </w:pPr>
          </w:p>
        </w:tc>
        <w:tc>
          <w:tcPr>
            <w:tcW w:w="2070" w:type="dxa"/>
          </w:tcPr>
          <w:p w14:paraId="3349E470" w14:textId="77777777" w:rsidR="00120A5A" w:rsidRPr="00004EAA" w:rsidRDefault="00120A5A" w:rsidP="000D68B7">
            <w:pPr>
              <w:jc w:val="center"/>
              <w:rPr>
                <w:rFonts w:ascii="Arial" w:hAnsi="Arial" w:cs="Arial"/>
                <w:sz w:val="22"/>
                <w:szCs w:val="22"/>
              </w:rPr>
            </w:pPr>
          </w:p>
        </w:tc>
        <w:tc>
          <w:tcPr>
            <w:tcW w:w="1080" w:type="dxa"/>
          </w:tcPr>
          <w:p w14:paraId="34CD7BB3" w14:textId="77777777" w:rsidR="00120A5A" w:rsidRPr="00004EAA" w:rsidRDefault="00120A5A" w:rsidP="000D68B7">
            <w:pPr>
              <w:jc w:val="center"/>
              <w:rPr>
                <w:rFonts w:ascii="Arial" w:hAnsi="Arial" w:cs="Arial"/>
                <w:sz w:val="22"/>
                <w:szCs w:val="22"/>
              </w:rPr>
            </w:pPr>
          </w:p>
        </w:tc>
        <w:tc>
          <w:tcPr>
            <w:tcW w:w="2160" w:type="dxa"/>
          </w:tcPr>
          <w:p w14:paraId="4A0F41CB" w14:textId="77777777" w:rsidR="00120A5A" w:rsidRPr="00004EAA" w:rsidRDefault="00120A5A" w:rsidP="000D68B7">
            <w:pPr>
              <w:jc w:val="center"/>
              <w:rPr>
                <w:rFonts w:ascii="Arial" w:hAnsi="Arial" w:cs="Arial"/>
                <w:sz w:val="22"/>
                <w:szCs w:val="22"/>
              </w:rPr>
            </w:pPr>
          </w:p>
        </w:tc>
        <w:tc>
          <w:tcPr>
            <w:tcW w:w="1080" w:type="dxa"/>
          </w:tcPr>
          <w:p w14:paraId="465BD253" w14:textId="77777777" w:rsidR="00120A5A" w:rsidRPr="00004EAA" w:rsidRDefault="00120A5A" w:rsidP="000D68B7">
            <w:pPr>
              <w:jc w:val="center"/>
              <w:rPr>
                <w:rFonts w:ascii="Arial" w:hAnsi="Arial" w:cs="Arial"/>
                <w:sz w:val="22"/>
                <w:szCs w:val="22"/>
              </w:rPr>
            </w:pPr>
          </w:p>
        </w:tc>
        <w:tc>
          <w:tcPr>
            <w:tcW w:w="2160" w:type="dxa"/>
          </w:tcPr>
          <w:p w14:paraId="4BA0A23A" w14:textId="77777777" w:rsidR="00120A5A" w:rsidRPr="00004EAA" w:rsidRDefault="00120A5A" w:rsidP="000D68B7">
            <w:pPr>
              <w:jc w:val="center"/>
              <w:rPr>
                <w:rFonts w:ascii="Arial" w:hAnsi="Arial" w:cs="Arial"/>
                <w:sz w:val="22"/>
                <w:szCs w:val="22"/>
              </w:rPr>
            </w:pPr>
          </w:p>
        </w:tc>
        <w:tc>
          <w:tcPr>
            <w:tcW w:w="1080" w:type="dxa"/>
          </w:tcPr>
          <w:p w14:paraId="6C7C705F" w14:textId="77777777" w:rsidR="00120A5A" w:rsidRPr="00004EAA" w:rsidRDefault="00120A5A" w:rsidP="000D68B7">
            <w:pPr>
              <w:jc w:val="center"/>
              <w:rPr>
                <w:rFonts w:ascii="Arial" w:hAnsi="Arial" w:cs="Arial"/>
                <w:sz w:val="22"/>
                <w:szCs w:val="22"/>
              </w:rPr>
            </w:pPr>
          </w:p>
        </w:tc>
      </w:tr>
      <w:tr w:rsidR="000B208F" w:rsidRPr="00004EAA" w14:paraId="2FF1E6B7" w14:textId="77777777" w:rsidTr="000140CD">
        <w:tc>
          <w:tcPr>
            <w:tcW w:w="2448" w:type="dxa"/>
            <w:gridSpan w:val="2"/>
          </w:tcPr>
          <w:p w14:paraId="330D3641" w14:textId="2DF880F4" w:rsidR="00120A5A" w:rsidRPr="00004EAA" w:rsidRDefault="00120A5A" w:rsidP="000D68B7">
            <w:pPr>
              <w:rPr>
                <w:rFonts w:ascii="Arial" w:hAnsi="Arial" w:cs="Arial"/>
                <w:sz w:val="22"/>
                <w:szCs w:val="22"/>
              </w:rPr>
            </w:pPr>
            <w:r w:rsidRPr="00004EAA">
              <w:rPr>
                <w:rFonts w:ascii="Arial" w:hAnsi="Arial" w:cs="Arial"/>
                <w:sz w:val="22"/>
                <w:szCs w:val="22"/>
              </w:rPr>
              <w:t xml:space="preserve">    </w:t>
            </w:r>
            <w:proofErr w:type="gramStart"/>
            <w:r w:rsidRPr="00004EAA">
              <w:rPr>
                <w:rFonts w:ascii="Arial" w:hAnsi="Arial" w:cs="Arial"/>
                <w:sz w:val="22"/>
                <w:szCs w:val="22"/>
              </w:rPr>
              <w:t>rs4588</w:t>
            </w:r>
            <w:proofErr w:type="gramEnd"/>
          </w:p>
        </w:tc>
        <w:tc>
          <w:tcPr>
            <w:tcW w:w="810" w:type="dxa"/>
          </w:tcPr>
          <w:p w14:paraId="1CE729C4" w14:textId="77777777" w:rsidR="00120A5A" w:rsidRPr="00004EAA" w:rsidRDefault="00120A5A" w:rsidP="000D68B7">
            <w:pPr>
              <w:jc w:val="center"/>
              <w:rPr>
                <w:rFonts w:ascii="Arial" w:hAnsi="Arial" w:cs="Arial"/>
                <w:sz w:val="22"/>
                <w:szCs w:val="22"/>
              </w:rPr>
            </w:pPr>
          </w:p>
        </w:tc>
        <w:tc>
          <w:tcPr>
            <w:tcW w:w="1260" w:type="dxa"/>
          </w:tcPr>
          <w:p w14:paraId="6B3A08FC" w14:textId="77777777" w:rsidR="00120A5A" w:rsidRPr="00004EAA" w:rsidRDefault="00120A5A" w:rsidP="000D68B7">
            <w:pPr>
              <w:jc w:val="center"/>
              <w:rPr>
                <w:rFonts w:ascii="Arial" w:hAnsi="Arial" w:cs="Arial"/>
                <w:sz w:val="22"/>
                <w:szCs w:val="22"/>
              </w:rPr>
            </w:pPr>
          </w:p>
        </w:tc>
        <w:tc>
          <w:tcPr>
            <w:tcW w:w="2070" w:type="dxa"/>
          </w:tcPr>
          <w:p w14:paraId="2C77A203" w14:textId="77777777" w:rsidR="00120A5A" w:rsidRPr="00004EAA" w:rsidRDefault="00120A5A" w:rsidP="000D68B7">
            <w:pPr>
              <w:jc w:val="center"/>
              <w:rPr>
                <w:rFonts w:ascii="Arial" w:hAnsi="Arial" w:cs="Arial"/>
                <w:sz w:val="22"/>
                <w:szCs w:val="22"/>
              </w:rPr>
            </w:pPr>
          </w:p>
        </w:tc>
        <w:tc>
          <w:tcPr>
            <w:tcW w:w="1080" w:type="dxa"/>
          </w:tcPr>
          <w:p w14:paraId="048F0750"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&lt;0.0001</w:t>
            </w:r>
          </w:p>
        </w:tc>
        <w:tc>
          <w:tcPr>
            <w:tcW w:w="2160" w:type="dxa"/>
          </w:tcPr>
          <w:p w14:paraId="7E1840B4" w14:textId="77777777" w:rsidR="00120A5A" w:rsidRPr="00004EAA" w:rsidRDefault="00120A5A" w:rsidP="000D68B7">
            <w:pPr>
              <w:jc w:val="center"/>
              <w:rPr>
                <w:rFonts w:ascii="Arial" w:hAnsi="Arial" w:cs="Arial"/>
                <w:sz w:val="22"/>
                <w:szCs w:val="22"/>
              </w:rPr>
            </w:pPr>
          </w:p>
        </w:tc>
        <w:tc>
          <w:tcPr>
            <w:tcW w:w="1080" w:type="dxa"/>
          </w:tcPr>
          <w:p w14:paraId="037745E3" w14:textId="77777777" w:rsidR="00120A5A" w:rsidRPr="00004EAA" w:rsidRDefault="00120A5A" w:rsidP="000D68B7">
            <w:pPr>
              <w:jc w:val="center"/>
              <w:rPr>
                <w:rFonts w:ascii="Arial" w:hAnsi="Arial" w:cs="Arial"/>
                <w:sz w:val="22"/>
                <w:szCs w:val="22"/>
              </w:rPr>
            </w:pPr>
          </w:p>
        </w:tc>
        <w:tc>
          <w:tcPr>
            <w:tcW w:w="2160" w:type="dxa"/>
          </w:tcPr>
          <w:p w14:paraId="11C0B8C2" w14:textId="77777777" w:rsidR="00120A5A" w:rsidRPr="00004EAA" w:rsidRDefault="00120A5A" w:rsidP="000D68B7">
            <w:pPr>
              <w:jc w:val="center"/>
              <w:rPr>
                <w:rFonts w:ascii="Arial" w:hAnsi="Arial" w:cs="Arial"/>
                <w:sz w:val="22"/>
                <w:szCs w:val="22"/>
              </w:rPr>
            </w:pPr>
          </w:p>
        </w:tc>
        <w:tc>
          <w:tcPr>
            <w:tcW w:w="1080" w:type="dxa"/>
          </w:tcPr>
          <w:p w14:paraId="297CB329" w14:textId="77777777" w:rsidR="00120A5A" w:rsidRPr="00004EAA" w:rsidDel="009F13D7" w:rsidRDefault="00120A5A" w:rsidP="000D68B7">
            <w:pPr>
              <w:jc w:val="center"/>
              <w:rPr>
                <w:rFonts w:ascii="Arial" w:hAnsi="Arial" w:cs="Arial"/>
                <w:sz w:val="22"/>
                <w:szCs w:val="22"/>
              </w:rPr>
            </w:pPr>
            <w:r w:rsidRPr="00004EAA">
              <w:rPr>
                <w:rFonts w:ascii="Arial" w:hAnsi="Arial" w:cs="Arial"/>
                <w:sz w:val="22"/>
                <w:szCs w:val="22"/>
              </w:rPr>
              <w:t>&lt;0.0001</w:t>
            </w:r>
          </w:p>
        </w:tc>
      </w:tr>
      <w:tr w:rsidR="000B208F" w:rsidRPr="00004EAA" w14:paraId="73FED566" w14:textId="77777777" w:rsidTr="000140CD">
        <w:tc>
          <w:tcPr>
            <w:tcW w:w="2448" w:type="dxa"/>
            <w:gridSpan w:val="2"/>
          </w:tcPr>
          <w:p w14:paraId="6E2CC482" w14:textId="3177D846" w:rsidR="00120A5A" w:rsidRPr="00004EAA" w:rsidRDefault="00120A5A" w:rsidP="000D68B7">
            <w:pPr>
              <w:rPr>
                <w:rFonts w:ascii="Arial" w:hAnsi="Arial" w:cs="Arial"/>
                <w:sz w:val="22"/>
                <w:szCs w:val="22"/>
              </w:rPr>
            </w:pPr>
            <w:r w:rsidRPr="00004EAA">
              <w:rPr>
                <w:rFonts w:ascii="Arial" w:hAnsi="Arial" w:cs="Arial"/>
                <w:sz w:val="22"/>
                <w:szCs w:val="22"/>
              </w:rPr>
              <w:t xml:space="preserve">      CC (ref)</w:t>
            </w:r>
          </w:p>
        </w:tc>
        <w:tc>
          <w:tcPr>
            <w:tcW w:w="810" w:type="dxa"/>
          </w:tcPr>
          <w:p w14:paraId="467B9AC0"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940</w:t>
            </w:r>
          </w:p>
        </w:tc>
        <w:tc>
          <w:tcPr>
            <w:tcW w:w="1260" w:type="dxa"/>
          </w:tcPr>
          <w:p w14:paraId="0EEC8468" w14:textId="04060CF7" w:rsidR="00120A5A" w:rsidRPr="00004EAA" w:rsidRDefault="00120A5A" w:rsidP="000D68B7">
            <w:pPr>
              <w:jc w:val="center"/>
              <w:rPr>
                <w:rFonts w:ascii="Arial" w:hAnsi="Arial" w:cs="Arial"/>
                <w:sz w:val="22"/>
                <w:szCs w:val="22"/>
              </w:rPr>
            </w:pPr>
            <w:r w:rsidRPr="00004EAA">
              <w:rPr>
                <w:rFonts w:ascii="Arial" w:hAnsi="Arial" w:cs="Arial"/>
                <w:sz w:val="22"/>
                <w:szCs w:val="22"/>
              </w:rPr>
              <w:t>26.5 ± 8.7</w:t>
            </w:r>
          </w:p>
        </w:tc>
        <w:tc>
          <w:tcPr>
            <w:tcW w:w="2070" w:type="dxa"/>
          </w:tcPr>
          <w:p w14:paraId="22A0364A" w14:textId="77777777" w:rsidR="00120A5A" w:rsidRPr="00004EAA" w:rsidRDefault="00120A5A" w:rsidP="000D68B7">
            <w:pPr>
              <w:jc w:val="center"/>
              <w:rPr>
                <w:rFonts w:ascii="Arial" w:hAnsi="Arial" w:cs="Arial"/>
                <w:sz w:val="22"/>
                <w:szCs w:val="22"/>
              </w:rPr>
            </w:pPr>
          </w:p>
        </w:tc>
        <w:tc>
          <w:tcPr>
            <w:tcW w:w="1080" w:type="dxa"/>
          </w:tcPr>
          <w:p w14:paraId="774F8AAC" w14:textId="77777777" w:rsidR="00120A5A" w:rsidRPr="00004EAA" w:rsidRDefault="00120A5A" w:rsidP="000D68B7">
            <w:pPr>
              <w:jc w:val="center"/>
              <w:rPr>
                <w:rFonts w:ascii="Arial" w:hAnsi="Arial" w:cs="Arial"/>
                <w:sz w:val="22"/>
                <w:szCs w:val="22"/>
              </w:rPr>
            </w:pPr>
          </w:p>
        </w:tc>
        <w:tc>
          <w:tcPr>
            <w:tcW w:w="2160" w:type="dxa"/>
          </w:tcPr>
          <w:p w14:paraId="4187E7DD" w14:textId="77777777" w:rsidR="00120A5A" w:rsidRPr="00004EAA" w:rsidRDefault="00120A5A" w:rsidP="000D68B7">
            <w:pPr>
              <w:jc w:val="center"/>
              <w:rPr>
                <w:rFonts w:ascii="Arial" w:hAnsi="Arial" w:cs="Arial"/>
                <w:sz w:val="22"/>
                <w:szCs w:val="22"/>
              </w:rPr>
            </w:pPr>
          </w:p>
        </w:tc>
        <w:tc>
          <w:tcPr>
            <w:tcW w:w="1080" w:type="dxa"/>
          </w:tcPr>
          <w:p w14:paraId="15D6DB09" w14:textId="77777777" w:rsidR="00120A5A" w:rsidRPr="00004EAA" w:rsidRDefault="00120A5A" w:rsidP="000D68B7">
            <w:pPr>
              <w:jc w:val="center"/>
              <w:rPr>
                <w:rFonts w:ascii="Arial" w:hAnsi="Arial" w:cs="Arial"/>
                <w:sz w:val="22"/>
                <w:szCs w:val="22"/>
              </w:rPr>
            </w:pPr>
          </w:p>
        </w:tc>
        <w:tc>
          <w:tcPr>
            <w:tcW w:w="2160" w:type="dxa"/>
          </w:tcPr>
          <w:p w14:paraId="6E9DA243"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3066D4CF" w14:textId="77777777" w:rsidR="00120A5A" w:rsidRPr="00004EAA" w:rsidRDefault="00120A5A" w:rsidP="000D68B7">
            <w:pPr>
              <w:jc w:val="center"/>
              <w:rPr>
                <w:rFonts w:ascii="Arial" w:hAnsi="Arial" w:cs="Arial"/>
                <w:sz w:val="22"/>
                <w:szCs w:val="22"/>
              </w:rPr>
            </w:pPr>
          </w:p>
        </w:tc>
      </w:tr>
      <w:tr w:rsidR="000B208F" w:rsidRPr="00004EAA" w14:paraId="3821D2C0" w14:textId="77777777" w:rsidTr="000140CD">
        <w:tc>
          <w:tcPr>
            <w:tcW w:w="2448" w:type="dxa"/>
            <w:gridSpan w:val="2"/>
          </w:tcPr>
          <w:p w14:paraId="124D9FD8" w14:textId="5DB0C1C8" w:rsidR="00120A5A" w:rsidRPr="00004EAA" w:rsidRDefault="00120A5A" w:rsidP="000D68B7">
            <w:pPr>
              <w:rPr>
                <w:rFonts w:ascii="Arial" w:hAnsi="Arial" w:cs="Arial"/>
                <w:sz w:val="22"/>
                <w:szCs w:val="22"/>
              </w:rPr>
            </w:pPr>
            <w:r w:rsidRPr="00004EAA">
              <w:rPr>
                <w:rFonts w:ascii="Arial" w:hAnsi="Arial" w:cs="Arial"/>
                <w:sz w:val="22"/>
                <w:szCs w:val="22"/>
              </w:rPr>
              <w:t xml:space="preserve">      AC</w:t>
            </w:r>
          </w:p>
        </w:tc>
        <w:tc>
          <w:tcPr>
            <w:tcW w:w="810" w:type="dxa"/>
          </w:tcPr>
          <w:p w14:paraId="46F9E9A0"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660</w:t>
            </w:r>
          </w:p>
        </w:tc>
        <w:tc>
          <w:tcPr>
            <w:tcW w:w="1260" w:type="dxa"/>
          </w:tcPr>
          <w:p w14:paraId="7C8475E3" w14:textId="6DFE4B8C" w:rsidR="00120A5A" w:rsidRPr="00004EAA" w:rsidRDefault="00120A5A" w:rsidP="000D68B7">
            <w:pPr>
              <w:jc w:val="center"/>
              <w:rPr>
                <w:rFonts w:ascii="Arial" w:hAnsi="Arial" w:cs="Arial"/>
                <w:sz w:val="22"/>
                <w:szCs w:val="22"/>
              </w:rPr>
            </w:pPr>
            <w:r w:rsidRPr="00004EAA">
              <w:rPr>
                <w:rFonts w:ascii="Arial" w:hAnsi="Arial" w:cs="Arial"/>
                <w:sz w:val="22"/>
                <w:szCs w:val="22"/>
              </w:rPr>
              <w:t>24.5 ± 8.1</w:t>
            </w:r>
          </w:p>
        </w:tc>
        <w:tc>
          <w:tcPr>
            <w:tcW w:w="2070" w:type="dxa"/>
          </w:tcPr>
          <w:p w14:paraId="00AB92B5"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-7.4 (-10.3, -4.4)</w:t>
            </w:r>
          </w:p>
        </w:tc>
        <w:tc>
          <w:tcPr>
            <w:tcW w:w="1080" w:type="dxa"/>
          </w:tcPr>
          <w:p w14:paraId="5127EC5D" w14:textId="77777777" w:rsidR="00120A5A" w:rsidRPr="00004EAA" w:rsidRDefault="00120A5A" w:rsidP="000D68B7">
            <w:pPr>
              <w:jc w:val="center"/>
              <w:rPr>
                <w:rFonts w:ascii="Arial" w:hAnsi="Arial" w:cs="Arial"/>
                <w:sz w:val="22"/>
                <w:szCs w:val="22"/>
              </w:rPr>
            </w:pPr>
          </w:p>
        </w:tc>
        <w:tc>
          <w:tcPr>
            <w:tcW w:w="2160" w:type="dxa"/>
          </w:tcPr>
          <w:p w14:paraId="03A397FD" w14:textId="77777777" w:rsidR="00120A5A" w:rsidRPr="00004EAA" w:rsidRDefault="00120A5A" w:rsidP="000D68B7">
            <w:pPr>
              <w:jc w:val="center"/>
              <w:rPr>
                <w:rFonts w:ascii="Arial" w:hAnsi="Arial" w:cs="Arial"/>
                <w:sz w:val="22"/>
                <w:szCs w:val="22"/>
              </w:rPr>
            </w:pPr>
          </w:p>
        </w:tc>
        <w:tc>
          <w:tcPr>
            <w:tcW w:w="1080" w:type="dxa"/>
          </w:tcPr>
          <w:p w14:paraId="360A6894" w14:textId="77777777" w:rsidR="00120A5A" w:rsidRPr="00004EAA" w:rsidRDefault="00120A5A" w:rsidP="000D68B7">
            <w:pPr>
              <w:jc w:val="center"/>
              <w:rPr>
                <w:rFonts w:ascii="Arial" w:hAnsi="Arial" w:cs="Arial"/>
                <w:sz w:val="22"/>
                <w:szCs w:val="22"/>
              </w:rPr>
            </w:pPr>
          </w:p>
        </w:tc>
        <w:tc>
          <w:tcPr>
            <w:tcW w:w="2160" w:type="dxa"/>
          </w:tcPr>
          <w:p w14:paraId="485ABAED" w14:textId="7569782D" w:rsidR="00120A5A" w:rsidRPr="00004EAA" w:rsidRDefault="00120A5A" w:rsidP="000D68B7">
            <w:pPr>
              <w:jc w:val="center"/>
              <w:rPr>
                <w:rFonts w:ascii="Arial" w:hAnsi="Arial" w:cs="Arial"/>
                <w:sz w:val="22"/>
                <w:szCs w:val="22"/>
              </w:rPr>
            </w:pPr>
            <w:r w:rsidRPr="00004EAA">
              <w:rPr>
                <w:rFonts w:ascii="Arial" w:hAnsi="Arial" w:cs="Arial"/>
                <w:sz w:val="22"/>
                <w:szCs w:val="22"/>
              </w:rPr>
              <w:t>-</w:t>
            </w:r>
            <w:r w:rsidR="00EA50C9">
              <w:rPr>
                <w:rFonts w:ascii="Arial" w:hAnsi="Arial" w:cs="Arial"/>
                <w:sz w:val="22"/>
                <w:szCs w:val="22"/>
              </w:rPr>
              <w:t>7.9</w:t>
            </w:r>
            <w:r w:rsidRPr="00004EAA">
              <w:rPr>
                <w:rFonts w:ascii="Arial" w:hAnsi="Arial" w:cs="Arial"/>
                <w:sz w:val="22"/>
                <w:szCs w:val="22"/>
              </w:rPr>
              <w:t xml:space="preserve"> (-10.</w:t>
            </w:r>
            <w:r w:rsidR="00EA50C9">
              <w:rPr>
                <w:rFonts w:ascii="Arial" w:hAnsi="Arial" w:cs="Arial"/>
                <w:sz w:val="22"/>
                <w:szCs w:val="22"/>
              </w:rPr>
              <w:t>5</w:t>
            </w:r>
            <w:r w:rsidRPr="00004EAA">
              <w:rPr>
                <w:rFonts w:ascii="Arial" w:hAnsi="Arial" w:cs="Arial"/>
                <w:sz w:val="22"/>
                <w:szCs w:val="22"/>
              </w:rPr>
              <w:t>, -5.</w:t>
            </w:r>
            <w:r w:rsidR="00EA50C9">
              <w:rPr>
                <w:rFonts w:ascii="Arial" w:hAnsi="Arial" w:cs="Arial"/>
                <w:sz w:val="22"/>
                <w:szCs w:val="22"/>
              </w:rPr>
              <w:t>3</w:t>
            </w:r>
            <w:r w:rsidRPr="00004EAA">
              <w:rPr>
                <w:rFonts w:ascii="Arial" w:hAnsi="Arial" w:cs="Arial"/>
                <w:sz w:val="22"/>
                <w:szCs w:val="22"/>
              </w:rPr>
              <w:t>)</w:t>
            </w:r>
          </w:p>
        </w:tc>
        <w:tc>
          <w:tcPr>
            <w:tcW w:w="1080" w:type="dxa"/>
          </w:tcPr>
          <w:p w14:paraId="5BC1E2AC" w14:textId="77777777" w:rsidR="00120A5A" w:rsidRPr="00004EAA" w:rsidRDefault="00120A5A" w:rsidP="000D68B7">
            <w:pPr>
              <w:jc w:val="center"/>
              <w:rPr>
                <w:rFonts w:ascii="Arial" w:hAnsi="Arial" w:cs="Arial"/>
                <w:sz w:val="22"/>
                <w:szCs w:val="22"/>
              </w:rPr>
            </w:pPr>
          </w:p>
        </w:tc>
      </w:tr>
      <w:tr w:rsidR="000B208F" w:rsidRPr="00004EAA" w14:paraId="4ED81739" w14:textId="77777777" w:rsidTr="000140CD">
        <w:tc>
          <w:tcPr>
            <w:tcW w:w="2448" w:type="dxa"/>
            <w:gridSpan w:val="2"/>
          </w:tcPr>
          <w:p w14:paraId="049EE9AB" w14:textId="6106F304" w:rsidR="00120A5A" w:rsidRPr="00004EAA" w:rsidRDefault="00120A5A" w:rsidP="000D68B7">
            <w:pPr>
              <w:rPr>
                <w:rFonts w:ascii="Arial" w:hAnsi="Arial" w:cs="Arial"/>
                <w:sz w:val="22"/>
                <w:szCs w:val="22"/>
              </w:rPr>
            </w:pPr>
            <w:r w:rsidRPr="00004EAA">
              <w:rPr>
                <w:rFonts w:ascii="Arial" w:hAnsi="Arial" w:cs="Arial"/>
                <w:sz w:val="22"/>
                <w:szCs w:val="22"/>
              </w:rPr>
              <w:t xml:space="preserve">      AA</w:t>
            </w:r>
          </w:p>
        </w:tc>
        <w:tc>
          <w:tcPr>
            <w:tcW w:w="810" w:type="dxa"/>
          </w:tcPr>
          <w:p w14:paraId="5F76F765"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137</w:t>
            </w:r>
          </w:p>
        </w:tc>
        <w:tc>
          <w:tcPr>
            <w:tcW w:w="1260" w:type="dxa"/>
          </w:tcPr>
          <w:p w14:paraId="71FDD952" w14:textId="103E4EBC" w:rsidR="00120A5A" w:rsidRPr="00004EAA" w:rsidRDefault="00120A5A" w:rsidP="000D68B7">
            <w:pPr>
              <w:jc w:val="center"/>
              <w:rPr>
                <w:rFonts w:ascii="Arial" w:hAnsi="Arial" w:cs="Arial"/>
                <w:sz w:val="22"/>
                <w:szCs w:val="22"/>
              </w:rPr>
            </w:pPr>
            <w:r w:rsidRPr="00004EAA">
              <w:rPr>
                <w:rFonts w:ascii="Arial" w:hAnsi="Arial" w:cs="Arial"/>
                <w:sz w:val="22"/>
                <w:szCs w:val="22"/>
              </w:rPr>
              <w:t>21.3 ± 6.3</w:t>
            </w:r>
          </w:p>
        </w:tc>
        <w:tc>
          <w:tcPr>
            <w:tcW w:w="2070" w:type="dxa"/>
          </w:tcPr>
          <w:p w14:paraId="328713C1"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-18.8 (-23.2, -14.0)</w:t>
            </w:r>
          </w:p>
        </w:tc>
        <w:tc>
          <w:tcPr>
            <w:tcW w:w="1080" w:type="dxa"/>
          </w:tcPr>
          <w:p w14:paraId="030D9B6C" w14:textId="77777777" w:rsidR="00120A5A" w:rsidRPr="00004EAA" w:rsidRDefault="00120A5A" w:rsidP="000D68B7">
            <w:pPr>
              <w:jc w:val="center"/>
              <w:rPr>
                <w:rFonts w:ascii="Arial" w:hAnsi="Arial" w:cs="Arial"/>
                <w:sz w:val="22"/>
                <w:szCs w:val="22"/>
              </w:rPr>
            </w:pPr>
          </w:p>
        </w:tc>
        <w:tc>
          <w:tcPr>
            <w:tcW w:w="2160" w:type="dxa"/>
          </w:tcPr>
          <w:p w14:paraId="3C103C93" w14:textId="77777777" w:rsidR="00120A5A" w:rsidRPr="00004EAA" w:rsidRDefault="00120A5A" w:rsidP="000D68B7">
            <w:pPr>
              <w:jc w:val="center"/>
              <w:rPr>
                <w:rFonts w:ascii="Arial" w:hAnsi="Arial" w:cs="Arial"/>
                <w:sz w:val="22"/>
                <w:szCs w:val="22"/>
              </w:rPr>
            </w:pPr>
          </w:p>
        </w:tc>
        <w:tc>
          <w:tcPr>
            <w:tcW w:w="1080" w:type="dxa"/>
          </w:tcPr>
          <w:p w14:paraId="55F0B20A" w14:textId="77777777" w:rsidR="00120A5A" w:rsidRPr="00004EAA" w:rsidRDefault="00120A5A" w:rsidP="000D68B7">
            <w:pPr>
              <w:jc w:val="center"/>
              <w:rPr>
                <w:rFonts w:ascii="Arial" w:hAnsi="Arial" w:cs="Arial"/>
                <w:sz w:val="22"/>
                <w:szCs w:val="22"/>
              </w:rPr>
            </w:pPr>
          </w:p>
        </w:tc>
        <w:tc>
          <w:tcPr>
            <w:tcW w:w="2160" w:type="dxa"/>
          </w:tcPr>
          <w:p w14:paraId="0DEB03ED" w14:textId="752E2DDD" w:rsidR="00120A5A" w:rsidRPr="00004EAA" w:rsidRDefault="00120A5A" w:rsidP="000D68B7">
            <w:pPr>
              <w:jc w:val="center"/>
              <w:rPr>
                <w:rFonts w:ascii="Arial" w:hAnsi="Arial" w:cs="Arial"/>
                <w:sz w:val="22"/>
                <w:szCs w:val="22"/>
              </w:rPr>
            </w:pPr>
            <w:r w:rsidRPr="00004EAA">
              <w:rPr>
                <w:rFonts w:ascii="Arial" w:hAnsi="Arial" w:cs="Arial"/>
                <w:sz w:val="22"/>
                <w:szCs w:val="22"/>
              </w:rPr>
              <w:t>-1</w:t>
            </w:r>
            <w:r w:rsidR="00EA50C9">
              <w:rPr>
                <w:rFonts w:ascii="Arial" w:hAnsi="Arial" w:cs="Arial"/>
                <w:sz w:val="22"/>
                <w:szCs w:val="22"/>
              </w:rPr>
              <w:t>8.9</w:t>
            </w:r>
            <w:r w:rsidRPr="00004EAA">
              <w:rPr>
                <w:rFonts w:ascii="Arial" w:hAnsi="Arial" w:cs="Arial"/>
                <w:sz w:val="22"/>
                <w:szCs w:val="22"/>
              </w:rPr>
              <w:t xml:space="preserve"> (-23.1, -14.</w:t>
            </w:r>
            <w:r w:rsidR="00EA50C9">
              <w:rPr>
                <w:rFonts w:ascii="Arial" w:hAnsi="Arial" w:cs="Arial"/>
                <w:sz w:val="22"/>
                <w:szCs w:val="22"/>
              </w:rPr>
              <w:t>6</w:t>
            </w:r>
            <w:r w:rsidRPr="00004EAA">
              <w:rPr>
                <w:rFonts w:ascii="Arial" w:hAnsi="Arial" w:cs="Arial"/>
                <w:sz w:val="22"/>
                <w:szCs w:val="22"/>
              </w:rPr>
              <w:t>)</w:t>
            </w:r>
          </w:p>
        </w:tc>
        <w:tc>
          <w:tcPr>
            <w:tcW w:w="1080" w:type="dxa"/>
          </w:tcPr>
          <w:p w14:paraId="0C0249DB" w14:textId="77777777" w:rsidR="00120A5A" w:rsidRPr="00004EAA" w:rsidRDefault="00120A5A" w:rsidP="000D68B7">
            <w:pPr>
              <w:jc w:val="center"/>
              <w:rPr>
                <w:rFonts w:ascii="Arial" w:hAnsi="Arial" w:cs="Arial"/>
                <w:sz w:val="22"/>
                <w:szCs w:val="22"/>
              </w:rPr>
            </w:pPr>
          </w:p>
        </w:tc>
      </w:tr>
      <w:tr w:rsidR="000B208F" w:rsidRPr="00004EAA" w14:paraId="1F1DFFE0" w14:textId="77777777" w:rsidTr="000140CD">
        <w:tc>
          <w:tcPr>
            <w:tcW w:w="2448" w:type="dxa"/>
            <w:gridSpan w:val="2"/>
          </w:tcPr>
          <w:p w14:paraId="5F4AAFD7" w14:textId="77777777" w:rsidR="00120A5A" w:rsidRPr="00156341" w:rsidRDefault="00120A5A" w:rsidP="000D68B7">
            <w:pPr>
              <w:rPr>
                <w:rFonts w:ascii="Arial" w:hAnsi="Arial" w:cs="Arial"/>
                <w:sz w:val="22"/>
                <w:szCs w:val="22"/>
              </w:rPr>
            </w:pPr>
          </w:p>
        </w:tc>
        <w:tc>
          <w:tcPr>
            <w:tcW w:w="810" w:type="dxa"/>
          </w:tcPr>
          <w:p w14:paraId="4F48B7C0" w14:textId="77777777" w:rsidR="00120A5A" w:rsidRPr="00004EAA" w:rsidRDefault="00120A5A" w:rsidP="000D68B7">
            <w:pPr>
              <w:jc w:val="center"/>
              <w:rPr>
                <w:rFonts w:ascii="Arial" w:hAnsi="Arial" w:cs="Arial"/>
                <w:sz w:val="22"/>
                <w:szCs w:val="22"/>
              </w:rPr>
            </w:pPr>
          </w:p>
        </w:tc>
        <w:tc>
          <w:tcPr>
            <w:tcW w:w="1260" w:type="dxa"/>
          </w:tcPr>
          <w:p w14:paraId="33BE2920" w14:textId="77777777" w:rsidR="00120A5A" w:rsidRPr="00004EAA" w:rsidRDefault="00120A5A" w:rsidP="000D68B7">
            <w:pPr>
              <w:jc w:val="center"/>
              <w:rPr>
                <w:rFonts w:ascii="Arial" w:hAnsi="Arial" w:cs="Arial"/>
                <w:sz w:val="22"/>
                <w:szCs w:val="22"/>
              </w:rPr>
            </w:pPr>
          </w:p>
        </w:tc>
        <w:tc>
          <w:tcPr>
            <w:tcW w:w="2070" w:type="dxa"/>
          </w:tcPr>
          <w:p w14:paraId="213C8B71" w14:textId="77777777" w:rsidR="00120A5A" w:rsidRPr="00004EAA" w:rsidRDefault="00120A5A" w:rsidP="000D68B7">
            <w:pPr>
              <w:jc w:val="center"/>
              <w:rPr>
                <w:rFonts w:ascii="Arial" w:hAnsi="Arial" w:cs="Arial"/>
                <w:sz w:val="22"/>
                <w:szCs w:val="22"/>
              </w:rPr>
            </w:pPr>
          </w:p>
        </w:tc>
        <w:tc>
          <w:tcPr>
            <w:tcW w:w="1080" w:type="dxa"/>
          </w:tcPr>
          <w:p w14:paraId="2ABE2739" w14:textId="77777777" w:rsidR="00120A5A" w:rsidRPr="00004EAA" w:rsidRDefault="00120A5A" w:rsidP="000D68B7">
            <w:pPr>
              <w:jc w:val="center"/>
              <w:rPr>
                <w:rFonts w:ascii="Arial" w:hAnsi="Arial" w:cs="Arial"/>
                <w:sz w:val="22"/>
                <w:szCs w:val="22"/>
              </w:rPr>
            </w:pPr>
          </w:p>
        </w:tc>
        <w:tc>
          <w:tcPr>
            <w:tcW w:w="2160" w:type="dxa"/>
          </w:tcPr>
          <w:p w14:paraId="5BF37FE2" w14:textId="77777777" w:rsidR="00120A5A" w:rsidRPr="00004EAA" w:rsidRDefault="00120A5A" w:rsidP="000D68B7">
            <w:pPr>
              <w:jc w:val="center"/>
              <w:rPr>
                <w:rFonts w:ascii="Arial" w:hAnsi="Arial" w:cs="Arial"/>
                <w:sz w:val="22"/>
                <w:szCs w:val="22"/>
              </w:rPr>
            </w:pPr>
          </w:p>
        </w:tc>
        <w:tc>
          <w:tcPr>
            <w:tcW w:w="1080" w:type="dxa"/>
          </w:tcPr>
          <w:p w14:paraId="277DFA90" w14:textId="77777777" w:rsidR="00120A5A" w:rsidRPr="00004EAA" w:rsidRDefault="00120A5A" w:rsidP="000D68B7">
            <w:pPr>
              <w:jc w:val="center"/>
              <w:rPr>
                <w:rFonts w:ascii="Arial" w:hAnsi="Arial" w:cs="Arial"/>
                <w:sz w:val="22"/>
                <w:szCs w:val="22"/>
              </w:rPr>
            </w:pPr>
          </w:p>
        </w:tc>
        <w:tc>
          <w:tcPr>
            <w:tcW w:w="2160" w:type="dxa"/>
          </w:tcPr>
          <w:p w14:paraId="27022AA6" w14:textId="77777777" w:rsidR="00120A5A" w:rsidRPr="00004EAA" w:rsidRDefault="00120A5A" w:rsidP="000D68B7">
            <w:pPr>
              <w:jc w:val="center"/>
              <w:rPr>
                <w:rFonts w:ascii="Arial" w:hAnsi="Arial" w:cs="Arial"/>
                <w:sz w:val="22"/>
                <w:szCs w:val="22"/>
              </w:rPr>
            </w:pPr>
          </w:p>
        </w:tc>
        <w:tc>
          <w:tcPr>
            <w:tcW w:w="1080" w:type="dxa"/>
          </w:tcPr>
          <w:p w14:paraId="192AEEF6" w14:textId="77777777" w:rsidR="00120A5A" w:rsidRPr="00004EAA" w:rsidRDefault="00120A5A" w:rsidP="000D68B7">
            <w:pPr>
              <w:jc w:val="center"/>
              <w:rPr>
                <w:rFonts w:ascii="Arial" w:hAnsi="Arial" w:cs="Arial"/>
                <w:sz w:val="22"/>
                <w:szCs w:val="22"/>
              </w:rPr>
            </w:pPr>
          </w:p>
        </w:tc>
      </w:tr>
      <w:tr w:rsidR="000B208F" w:rsidRPr="00004EAA" w14:paraId="1C6B249D" w14:textId="77777777" w:rsidTr="000140CD">
        <w:tc>
          <w:tcPr>
            <w:tcW w:w="2448" w:type="dxa"/>
            <w:gridSpan w:val="2"/>
          </w:tcPr>
          <w:p w14:paraId="52FFB62E" w14:textId="4C621001" w:rsidR="00120A5A" w:rsidRPr="00004EAA" w:rsidRDefault="00120A5A" w:rsidP="000D68B7">
            <w:pPr>
              <w:rPr>
                <w:rFonts w:ascii="Arial" w:hAnsi="Arial" w:cs="Arial"/>
                <w:sz w:val="22"/>
                <w:szCs w:val="22"/>
              </w:rPr>
            </w:pPr>
            <w:r w:rsidRPr="00004EAA">
              <w:rPr>
                <w:rFonts w:ascii="Arial" w:hAnsi="Arial" w:cs="Arial"/>
                <w:sz w:val="22"/>
                <w:szCs w:val="22"/>
              </w:rPr>
              <w:t xml:space="preserve"> </w:t>
            </w:r>
            <w:r>
              <w:rPr>
                <w:rFonts w:ascii="Arial" w:hAnsi="Arial" w:cs="Arial"/>
                <w:sz w:val="22"/>
                <w:szCs w:val="22"/>
              </w:rPr>
              <w:t xml:space="preserve">  </w:t>
            </w:r>
            <w:r w:rsidRPr="00004EAA">
              <w:rPr>
                <w:rFonts w:ascii="Arial" w:hAnsi="Arial" w:cs="Arial"/>
                <w:sz w:val="22"/>
                <w:szCs w:val="22"/>
              </w:rPr>
              <w:t xml:space="preserve"> </w:t>
            </w:r>
            <w:proofErr w:type="gramStart"/>
            <w:r w:rsidRPr="00004EAA">
              <w:rPr>
                <w:rFonts w:ascii="Arial" w:hAnsi="Arial" w:cs="Arial"/>
                <w:sz w:val="22"/>
                <w:szCs w:val="22"/>
              </w:rPr>
              <w:t>rs7041</w:t>
            </w:r>
            <w:proofErr w:type="gramEnd"/>
          </w:p>
        </w:tc>
        <w:tc>
          <w:tcPr>
            <w:tcW w:w="810" w:type="dxa"/>
          </w:tcPr>
          <w:p w14:paraId="36FCDFB3" w14:textId="77777777" w:rsidR="00120A5A" w:rsidRPr="00004EAA" w:rsidRDefault="00120A5A" w:rsidP="000D68B7">
            <w:pPr>
              <w:jc w:val="center"/>
              <w:rPr>
                <w:rFonts w:ascii="Arial" w:hAnsi="Arial" w:cs="Arial"/>
                <w:sz w:val="22"/>
                <w:szCs w:val="22"/>
              </w:rPr>
            </w:pPr>
          </w:p>
        </w:tc>
        <w:tc>
          <w:tcPr>
            <w:tcW w:w="1260" w:type="dxa"/>
          </w:tcPr>
          <w:p w14:paraId="1E1E9977" w14:textId="77777777" w:rsidR="00120A5A" w:rsidRPr="00004EAA" w:rsidRDefault="00120A5A" w:rsidP="000D68B7">
            <w:pPr>
              <w:jc w:val="center"/>
              <w:rPr>
                <w:rFonts w:ascii="Arial" w:hAnsi="Arial" w:cs="Arial"/>
                <w:sz w:val="22"/>
                <w:szCs w:val="22"/>
              </w:rPr>
            </w:pPr>
          </w:p>
        </w:tc>
        <w:tc>
          <w:tcPr>
            <w:tcW w:w="2070" w:type="dxa"/>
          </w:tcPr>
          <w:p w14:paraId="16F22FFE" w14:textId="77777777" w:rsidR="00120A5A" w:rsidRPr="00004EAA" w:rsidRDefault="00120A5A" w:rsidP="000D68B7">
            <w:pPr>
              <w:jc w:val="center"/>
              <w:rPr>
                <w:rFonts w:ascii="Arial" w:hAnsi="Arial" w:cs="Arial"/>
                <w:sz w:val="22"/>
                <w:szCs w:val="22"/>
              </w:rPr>
            </w:pPr>
          </w:p>
        </w:tc>
        <w:tc>
          <w:tcPr>
            <w:tcW w:w="1080" w:type="dxa"/>
          </w:tcPr>
          <w:p w14:paraId="6427DADE"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&lt;0.0001</w:t>
            </w:r>
          </w:p>
        </w:tc>
        <w:tc>
          <w:tcPr>
            <w:tcW w:w="2160" w:type="dxa"/>
          </w:tcPr>
          <w:p w14:paraId="68046E4F" w14:textId="77777777" w:rsidR="00120A5A" w:rsidRPr="00004EAA" w:rsidRDefault="00120A5A" w:rsidP="000D68B7">
            <w:pPr>
              <w:jc w:val="center"/>
              <w:rPr>
                <w:rFonts w:ascii="Arial" w:hAnsi="Arial" w:cs="Arial"/>
                <w:sz w:val="22"/>
                <w:szCs w:val="22"/>
              </w:rPr>
            </w:pPr>
          </w:p>
        </w:tc>
        <w:tc>
          <w:tcPr>
            <w:tcW w:w="1080" w:type="dxa"/>
          </w:tcPr>
          <w:p w14:paraId="0D08A99D" w14:textId="77777777" w:rsidR="00120A5A" w:rsidRPr="00004EAA" w:rsidRDefault="00120A5A" w:rsidP="000D68B7">
            <w:pPr>
              <w:jc w:val="center"/>
              <w:rPr>
                <w:rFonts w:ascii="Arial" w:hAnsi="Arial" w:cs="Arial"/>
                <w:sz w:val="22"/>
                <w:szCs w:val="22"/>
              </w:rPr>
            </w:pPr>
          </w:p>
        </w:tc>
        <w:tc>
          <w:tcPr>
            <w:tcW w:w="2160" w:type="dxa"/>
          </w:tcPr>
          <w:p w14:paraId="205FA881" w14:textId="77777777" w:rsidR="00120A5A" w:rsidRPr="00004EAA" w:rsidRDefault="00120A5A" w:rsidP="000D68B7">
            <w:pPr>
              <w:jc w:val="center"/>
              <w:rPr>
                <w:rFonts w:ascii="Arial" w:hAnsi="Arial" w:cs="Arial"/>
                <w:sz w:val="22"/>
                <w:szCs w:val="22"/>
              </w:rPr>
            </w:pPr>
          </w:p>
        </w:tc>
        <w:tc>
          <w:tcPr>
            <w:tcW w:w="1080" w:type="dxa"/>
          </w:tcPr>
          <w:p w14:paraId="10D026BF" w14:textId="77777777" w:rsidR="00120A5A" w:rsidRPr="00004EAA" w:rsidRDefault="00120A5A" w:rsidP="000D68B7">
            <w:pPr>
              <w:jc w:val="center"/>
              <w:rPr>
                <w:rFonts w:ascii="Arial" w:hAnsi="Arial" w:cs="Arial"/>
                <w:sz w:val="22"/>
                <w:szCs w:val="22"/>
              </w:rPr>
            </w:pPr>
          </w:p>
        </w:tc>
      </w:tr>
      <w:tr w:rsidR="000B208F" w:rsidRPr="00004EAA" w14:paraId="5E513EFD" w14:textId="77777777" w:rsidTr="000140CD">
        <w:tc>
          <w:tcPr>
            <w:tcW w:w="2448" w:type="dxa"/>
            <w:gridSpan w:val="2"/>
          </w:tcPr>
          <w:p w14:paraId="5568497D" w14:textId="704178B9" w:rsidR="00120A5A" w:rsidRPr="00004EAA" w:rsidRDefault="00120A5A" w:rsidP="000D68B7">
            <w:pPr>
              <w:rPr>
                <w:rFonts w:ascii="Arial" w:hAnsi="Arial" w:cs="Arial"/>
                <w:sz w:val="22"/>
                <w:szCs w:val="22"/>
              </w:rPr>
            </w:pPr>
            <w:r w:rsidRPr="00004EAA">
              <w:rPr>
                <w:rFonts w:ascii="Arial" w:hAnsi="Arial" w:cs="Arial"/>
                <w:sz w:val="22"/>
                <w:szCs w:val="22"/>
              </w:rPr>
              <w:t xml:space="preserve">      CC (ref)</w:t>
            </w:r>
          </w:p>
        </w:tc>
        <w:tc>
          <w:tcPr>
            <w:tcW w:w="810" w:type="dxa"/>
          </w:tcPr>
          <w:p w14:paraId="1CD831EE"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588</w:t>
            </w:r>
          </w:p>
        </w:tc>
        <w:tc>
          <w:tcPr>
            <w:tcW w:w="1260" w:type="dxa"/>
          </w:tcPr>
          <w:p w14:paraId="2D00320E" w14:textId="64BFCF34" w:rsidR="00120A5A" w:rsidRPr="00004EAA" w:rsidRDefault="00120A5A" w:rsidP="000D68B7">
            <w:pPr>
              <w:jc w:val="center"/>
              <w:rPr>
                <w:rFonts w:ascii="Arial" w:hAnsi="Arial" w:cs="Arial"/>
                <w:sz w:val="22"/>
                <w:szCs w:val="22"/>
              </w:rPr>
            </w:pPr>
            <w:r w:rsidRPr="00004EAA">
              <w:rPr>
                <w:rFonts w:ascii="Arial" w:hAnsi="Arial" w:cs="Arial"/>
                <w:sz w:val="22"/>
                <w:szCs w:val="22"/>
              </w:rPr>
              <w:t>26.7 ± 8.9</w:t>
            </w:r>
          </w:p>
        </w:tc>
        <w:tc>
          <w:tcPr>
            <w:tcW w:w="2070" w:type="dxa"/>
          </w:tcPr>
          <w:p w14:paraId="7B8D1E92" w14:textId="77777777" w:rsidR="00120A5A" w:rsidRPr="00004EAA" w:rsidRDefault="00120A5A" w:rsidP="000D68B7">
            <w:pPr>
              <w:jc w:val="center"/>
              <w:rPr>
                <w:rFonts w:ascii="Arial" w:hAnsi="Arial" w:cs="Arial"/>
                <w:sz w:val="22"/>
                <w:szCs w:val="22"/>
              </w:rPr>
            </w:pPr>
          </w:p>
        </w:tc>
        <w:tc>
          <w:tcPr>
            <w:tcW w:w="1080" w:type="dxa"/>
          </w:tcPr>
          <w:p w14:paraId="6FDABEEC" w14:textId="77777777" w:rsidR="00120A5A" w:rsidRPr="00004EAA" w:rsidRDefault="00120A5A" w:rsidP="000D68B7">
            <w:pPr>
              <w:jc w:val="center"/>
              <w:rPr>
                <w:rFonts w:ascii="Arial" w:hAnsi="Arial" w:cs="Arial"/>
                <w:sz w:val="22"/>
                <w:szCs w:val="22"/>
              </w:rPr>
            </w:pPr>
          </w:p>
        </w:tc>
        <w:tc>
          <w:tcPr>
            <w:tcW w:w="2160" w:type="dxa"/>
          </w:tcPr>
          <w:p w14:paraId="35DB558D" w14:textId="77777777" w:rsidR="00120A5A" w:rsidRPr="00004EAA" w:rsidRDefault="00120A5A" w:rsidP="000D68B7">
            <w:pPr>
              <w:jc w:val="center"/>
              <w:rPr>
                <w:rFonts w:ascii="Arial" w:hAnsi="Arial" w:cs="Arial"/>
                <w:sz w:val="22"/>
                <w:szCs w:val="22"/>
              </w:rPr>
            </w:pPr>
          </w:p>
        </w:tc>
        <w:tc>
          <w:tcPr>
            <w:tcW w:w="1080" w:type="dxa"/>
          </w:tcPr>
          <w:p w14:paraId="3A6DD8C4" w14:textId="77777777" w:rsidR="00120A5A" w:rsidRPr="00004EAA" w:rsidRDefault="00120A5A" w:rsidP="000D68B7">
            <w:pPr>
              <w:jc w:val="center"/>
              <w:rPr>
                <w:rFonts w:ascii="Arial" w:hAnsi="Arial" w:cs="Arial"/>
                <w:sz w:val="22"/>
                <w:szCs w:val="22"/>
              </w:rPr>
            </w:pPr>
          </w:p>
        </w:tc>
        <w:tc>
          <w:tcPr>
            <w:tcW w:w="2160" w:type="dxa"/>
          </w:tcPr>
          <w:p w14:paraId="2321A92D" w14:textId="77777777" w:rsidR="00120A5A" w:rsidRPr="00004EAA" w:rsidRDefault="00120A5A" w:rsidP="000D68B7">
            <w:pPr>
              <w:jc w:val="center"/>
              <w:rPr>
                <w:rFonts w:ascii="Arial" w:hAnsi="Arial" w:cs="Arial"/>
                <w:sz w:val="22"/>
                <w:szCs w:val="22"/>
              </w:rPr>
            </w:pPr>
          </w:p>
        </w:tc>
        <w:tc>
          <w:tcPr>
            <w:tcW w:w="1080" w:type="dxa"/>
          </w:tcPr>
          <w:p w14:paraId="5D63F23F" w14:textId="77777777" w:rsidR="00120A5A" w:rsidRPr="00004EAA" w:rsidRDefault="00120A5A" w:rsidP="000D68B7">
            <w:pPr>
              <w:jc w:val="center"/>
              <w:rPr>
                <w:rFonts w:ascii="Arial" w:hAnsi="Arial" w:cs="Arial"/>
                <w:sz w:val="22"/>
                <w:szCs w:val="22"/>
              </w:rPr>
            </w:pPr>
          </w:p>
        </w:tc>
      </w:tr>
      <w:tr w:rsidR="000B208F" w:rsidRPr="00004EAA" w14:paraId="760874CF" w14:textId="77777777" w:rsidTr="000140CD">
        <w:tc>
          <w:tcPr>
            <w:tcW w:w="2448" w:type="dxa"/>
            <w:gridSpan w:val="2"/>
          </w:tcPr>
          <w:p w14:paraId="6DEA6386" w14:textId="1AC13A2F" w:rsidR="00120A5A" w:rsidRPr="00004EAA" w:rsidRDefault="00120A5A" w:rsidP="000D68B7">
            <w:pPr>
              <w:rPr>
                <w:rFonts w:ascii="Arial" w:hAnsi="Arial" w:cs="Arial"/>
                <w:sz w:val="22"/>
                <w:szCs w:val="22"/>
              </w:rPr>
            </w:pPr>
            <w:r w:rsidRPr="00004EAA">
              <w:rPr>
                <w:rFonts w:ascii="Arial" w:hAnsi="Arial" w:cs="Arial"/>
                <w:sz w:val="22"/>
                <w:szCs w:val="22"/>
              </w:rPr>
              <w:t xml:space="preserve">      AC</w:t>
            </w:r>
          </w:p>
        </w:tc>
        <w:tc>
          <w:tcPr>
            <w:tcW w:w="810" w:type="dxa"/>
          </w:tcPr>
          <w:p w14:paraId="53F8EFEF"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833</w:t>
            </w:r>
          </w:p>
        </w:tc>
        <w:tc>
          <w:tcPr>
            <w:tcW w:w="1260" w:type="dxa"/>
          </w:tcPr>
          <w:p w14:paraId="10197F2A" w14:textId="299AF08A" w:rsidR="00120A5A" w:rsidRPr="00004EAA" w:rsidRDefault="00120A5A" w:rsidP="000D68B7">
            <w:pPr>
              <w:jc w:val="center"/>
              <w:rPr>
                <w:rFonts w:ascii="Arial" w:hAnsi="Arial" w:cs="Arial"/>
                <w:sz w:val="22"/>
                <w:szCs w:val="22"/>
              </w:rPr>
            </w:pPr>
            <w:r w:rsidRPr="00004EAA">
              <w:rPr>
                <w:rFonts w:ascii="Arial" w:hAnsi="Arial" w:cs="Arial"/>
                <w:sz w:val="22"/>
                <w:szCs w:val="22"/>
              </w:rPr>
              <w:t>25.4 ± 8.4</w:t>
            </w:r>
          </w:p>
        </w:tc>
        <w:tc>
          <w:tcPr>
            <w:tcW w:w="2070" w:type="dxa"/>
          </w:tcPr>
          <w:p w14:paraId="3D3031D8"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-4.8 (-7.9, -1.5)</w:t>
            </w:r>
          </w:p>
        </w:tc>
        <w:tc>
          <w:tcPr>
            <w:tcW w:w="1080" w:type="dxa"/>
          </w:tcPr>
          <w:p w14:paraId="7CF4FF29" w14:textId="77777777" w:rsidR="00120A5A" w:rsidRPr="00004EAA" w:rsidRDefault="00120A5A" w:rsidP="000D68B7">
            <w:pPr>
              <w:jc w:val="center"/>
              <w:rPr>
                <w:rFonts w:ascii="Arial" w:hAnsi="Arial" w:cs="Arial"/>
                <w:sz w:val="22"/>
                <w:szCs w:val="22"/>
              </w:rPr>
            </w:pPr>
          </w:p>
        </w:tc>
        <w:tc>
          <w:tcPr>
            <w:tcW w:w="2160" w:type="dxa"/>
          </w:tcPr>
          <w:p w14:paraId="5DEDC3F9" w14:textId="77777777" w:rsidR="00120A5A" w:rsidRPr="00004EAA" w:rsidRDefault="00120A5A" w:rsidP="000D68B7">
            <w:pPr>
              <w:jc w:val="center"/>
              <w:rPr>
                <w:rFonts w:ascii="Arial" w:hAnsi="Arial" w:cs="Arial"/>
                <w:sz w:val="22"/>
                <w:szCs w:val="22"/>
              </w:rPr>
            </w:pPr>
          </w:p>
        </w:tc>
        <w:tc>
          <w:tcPr>
            <w:tcW w:w="1080" w:type="dxa"/>
          </w:tcPr>
          <w:p w14:paraId="05841FDF" w14:textId="77777777" w:rsidR="00120A5A" w:rsidRPr="00004EAA" w:rsidRDefault="00120A5A" w:rsidP="000D68B7">
            <w:pPr>
              <w:jc w:val="center"/>
              <w:rPr>
                <w:rFonts w:ascii="Arial" w:hAnsi="Arial" w:cs="Arial"/>
                <w:sz w:val="22"/>
                <w:szCs w:val="22"/>
              </w:rPr>
            </w:pPr>
          </w:p>
        </w:tc>
        <w:tc>
          <w:tcPr>
            <w:tcW w:w="2160" w:type="dxa"/>
          </w:tcPr>
          <w:p w14:paraId="38C75D84" w14:textId="77777777" w:rsidR="00120A5A" w:rsidRPr="00004EAA" w:rsidRDefault="00120A5A" w:rsidP="000D68B7">
            <w:pPr>
              <w:jc w:val="center"/>
              <w:rPr>
                <w:rFonts w:ascii="Arial" w:hAnsi="Arial" w:cs="Arial"/>
                <w:sz w:val="22"/>
                <w:szCs w:val="22"/>
              </w:rPr>
            </w:pPr>
          </w:p>
        </w:tc>
        <w:tc>
          <w:tcPr>
            <w:tcW w:w="1080" w:type="dxa"/>
          </w:tcPr>
          <w:p w14:paraId="535B70EF" w14:textId="77777777" w:rsidR="00120A5A" w:rsidRPr="00004EAA" w:rsidRDefault="00120A5A" w:rsidP="000D68B7">
            <w:pPr>
              <w:jc w:val="center"/>
              <w:rPr>
                <w:rFonts w:ascii="Arial" w:hAnsi="Arial" w:cs="Arial"/>
                <w:sz w:val="22"/>
                <w:szCs w:val="22"/>
              </w:rPr>
            </w:pPr>
          </w:p>
        </w:tc>
      </w:tr>
      <w:tr w:rsidR="000B208F" w:rsidRPr="00004EAA" w14:paraId="1BD8448E" w14:textId="77777777" w:rsidTr="000140CD">
        <w:tc>
          <w:tcPr>
            <w:tcW w:w="2448" w:type="dxa"/>
            <w:gridSpan w:val="2"/>
          </w:tcPr>
          <w:p w14:paraId="3D76304C" w14:textId="01E1E2FD" w:rsidR="00120A5A" w:rsidRPr="00004EAA" w:rsidRDefault="00120A5A" w:rsidP="000D68B7">
            <w:pPr>
              <w:rPr>
                <w:rFonts w:ascii="Arial" w:hAnsi="Arial" w:cs="Arial"/>
                <w:sz w:val="22"/>
                <w:szCs w:val="22"/>
              </w:rPr>
            </w:pPr>
            <w:r w:rsidRPr="00004EAA">
              <w:rPr>
                <w:rFonts w:ascii="Arial" w:hAnsi="Arial" w:cs="Arial"/>
                <w:sz w:val="22"/>
                <w:szCs w:val="22"/>
              </w:rPr>
              <w:t xml:space="preserve">      AA</w:t>
            </w:r>
          </w:p>
        </w:tc>
        <w:tc>
          <w:tcPr>
            <w:tcW w:w="810" w:type="dxa"/>
          </w:tcPr>
          <w:p w14:paraId="7A279A43"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327</w:t>
            </w:r>
          </w:p>
        </w:tc>
        <w:tc>
          <w:tcPr>
            <w:tcW w:w="1260" w:type="dxa"/>
          </w:tcPr>
          <w:p w14:paraId="5C56078E" w14:textId="0A0D8D80" w:rsidR="00120A5A" w:rsidRPr="00004EAA" w:rsidRDefault="00120A5A" w:rsidP="000D68B7">
            <w:pPr>
              <w:jc w:val="center"/>
              <w:rPr>
                <w:rFonts w:ascii="Arial" w:hAnsi="Arial" w:cs="Arial"/>
                <w:sz w:val="22"/>
                <w:szCs w:val="22"/>
              </w:rPr>
            </w:pPr>
            <w:r w:rsidRPr="00004EAA">
              <w:rPr>
                <w:rFonts w:ascii="Arial" w:hAnsi="Arial" w:cs="Arial"/>
                <w:sz w:val="22"/>
                <w:szCs w:val="22"/>
              </w:rPr>
              <w:t>23.1 ± 7.6</w:t>
            </w:r>
          </w:p>
        </w:tc>
        <w:tc>
          <w:tcPr>
            <w:tcW w:w="2070" w:type="dxa"/>
          </w:tcPr>
          <w:p w14:paraId="6B6CBF4E"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-13.3 (-16.9, -9.5)</w:t>
            </w:r>
          </w:p>
        </w:tc>
        <w:tc>
          <w:tcPr>
            <w:tcW w:w="1080" w:type="dxa"/>
          </w:tcPr>
          <w:p w14:paraId="45F402AE" w14:textId="77777777" w:rsidR="00120A5A" w:rsidRPr="00004EAA" w:rsidRDefault="00120A5A" w:rsidP="000D68B7">
            <w:pPr>
              <w:jc w:val="center"/>
              <w:rPr>
                <w:rFonts w:ascii="Arial" w:hAnsi="Arial" w:cs="Arial"/>
                <w:sz w:val="22"/>
                <w:szCs w:val="22"/>
              </w:rPr>
            </w:pPr>
          </w:p>
        </w:tc>
        <w:tc>
          <w:tcPr>
            <w:tcW w:w="2160" w:type="dxa"/>
          </w:tcPr>
          <w:p w14:paraId="3D17A40E" w14:textId="77777777" w:rsidR="00120A5A" w:rsidRPr="00004EAA" w:rsidRDefault="00120A5A" w:rsidP="000D68B7">
            <w:pPr>
              <w:jc w:val="center"/>
              <w:rPr>
                <w:rFonts w:ascii="Arial" w:hAnsi="Arial" w:cs="Arial"/>
                <w:sz w:val="22"/>
                <w:szCs w:val="22"/>
              </w:rPr>
            </w:pPr>
          </w:p>
        </w:tc>
        <w:tc>
          <w:tcPr>
            <w:tcW w:w="1080" w:type="dxa"/>
          </w:tcPr>
          <w:p w14:paraId="4EFD7491" w14:textId="77777777" w:rsidR="00120A5A" w:rsidRPr="00004EAA" w:rsidRDefault="00120A5A" w:rsidP="000D68B7">
            <w:pPr>
              <w:jc w:val="center"/>
              <w:rPr>
                <w:rFonts w:ascii="Arial" w:hAnsi="Arial" w:cs="Arial"/>
                <w:sz w:val="22"/>
                <w:szCs w:val="22"/>
              </w:rPr>
            </w:pPr>
          </w:p>
        </w:tc>
        <w:tc>
          <w:tcPr>
            <w:tcW w:w="2160" w:type="dxa"/>
          </w:tcPr>
          <w:p w14:paraId="6C6DC374" w14:textId="77777777" w:rsidR="00120A5A" w:rsidRPr="00004EAA" w:rsidRDefault="00120A5A" w:rsidP="000D68B7">
            <w:pPr>
              <w:jc w:val="center"/>
              <w:rPr>
                <w:rFonts w:ascii="Arial" w:hAnsi="Arial" w:cs="Arial"/>
                <w:sz w:val="22"/>
                <w:szCs w:val="22"/>
              </w:rPr>
            </w:pPr>
          </w:p>
        </w:tc>
        <w:tc>
          <w:tcPr>
            <w:tcW w:w="1080" w:type="dxa"/>
          </w:tcPr>
          <w:p w14:paraId="49F01EBE" w14:textId="77777777" w:rsidR="00120A5A" w:rsidRPr="00004EAA" w:rsidRDefault="00120A5A" w:rsidP="000D68B7">
            <w:pPr>
              <w:jc w:val="center"/>
              <w:rPr>
                <w:rFonts w:ascii="Arial" w:hAnsi="Arial" w:cs="Arial"/>
                <w:sz w:val="22"/>
                <w:szCs w:val="22"/>
              </w:rPr>
            </w:pPr>
          </w:p>
        </w:tc>
      </w:tr>
      <w:tr w:rsidR="000B208F" w:rsidRPr="00004EAA" w14:paraId="14D32DDD" w14:textId="77777777" w:rsidTr="000140CD">
        <w:tc>
          <w:tcPr>
            <w:tcW w:w="2448" w:type="dxa"/>
            <w:gridSpan w:val="2"/>
          </w:tcPr>
          <w:p w14:paraId="7270F213" w14:textId="77777777" w:rsidR="00120A5A" w:rsidRPr="00156341" w:rsidRDefault="00120A5A" w:rsidP="000D68B7">
            <w:pPr>
              <w:rPr>
                <w:rFonts w:ascii="Arial" w:hAnsi="Arial" w:cs="Arial"/>
                <w:sz w:val="22"/>
                <w:szCs w:val="22"/>
              </w:rPr>
            </w:pPr>
          </w:p>
        </w:tc>
        <w:tc>
          <w:tcPr>
            <w:tcW w:w="810" w:type="dxa"/>
          </w:tcPr>
          <w:p w14:paraId="7203BD1C" w14:textId="77777777" w:rsidR="00120A5A" w:rsidRPr="00004EAA" w:rsidRDefault="00120A5A" w:rsidP="000D68B7">
            <w:pPr>
              <w:jc w:val="center"/>
              <w:rPr>
                <w:rFonts w:ascii="Arial" w:hAnsi="Arial" w:cs="Arial"/>
                <w:sz w:val="22"/>
                <w:szCs w:val="22"/>
              </w:rPr>
            </w:pPr>
          </w:p>
        </w:tc>
        <w:tc>
          <w:tcPr>
            <w:tcW w:w="1260" w:type="dxa"/>
          </w:tcPr>
          <w:p w14:paraId="147ABEE8" w14:textId="77777777" w:rsidR="00120A5A" w:rsidRPr="00004EAA" w:rsidRDefault="00120A5A" w:rsidP="000D68B7">
            <w:pPr>
              <w:jc w:val="center"/>
              <w:rPr>
                <w:rFonts w:ascii="Arial" w:hAnsi="Arial" w:cs="Arial"/>
                <w:sz w:val="22"/>
                <w:szCs w:val="22"/>
              </w:rPr>
            </w:pPr>
          </w:p>
        </w:tc>
        <w:tc>
          <w:tcPr>
            <w:tcW w:w="2070" w:type="dxa"/>
          </w:tcPr>
          <w:p w14:paraId="43FA74C4" w14:textId="77777777" w:rsidR="00120A5A" w:rsidRPr="00004EAA" w:rsidRDefault="00120A5A" w:rsidP="000D68B7">
            <w:pPr>
              <w:jc w:val="center"/>
              <w:rPr>
                <w:rFonts w:ascii="Arial" w:hAnsi="Arial" w:cs="Arial"/>
                <w:sz w:val="22"/>
                <w:szCs w:val="22"/>
              </w:rPr>
            </w:pPr>
          </w:p>
        </w:tc>
        <w:tc>
          <w:tcPr>
            <w:tcW w:w="1080" w:type="dxa"/>
          </w:tcPr>
          <w:p w14:paraId="7A5E5CAA" w14:textId="77777777" w:rsidR="00120A5A" w:rsidRPr="00004EAA" w:rsidRDefault="00120A5A" w:rsidP="000D68B7">
            <w:pPr>
              <w:jc w:val="center"/>
              <w:rPr>
                <w:rFonts w:ascii="Arial" w:hAnsi="Arial" w:cs="Arial"/>
                <w:sz w:val="22"/>
                <w:szCs w:val="22"/>
              </w:rPr>
            </w:pPr>
          </w:p>
        </w:tc>
        <w:tc>
          <w:tcPr>
            <w:tcW w:w="2160" w:type="dxa"/>
          </w:tcPr>
          <w:p w14:paraId="1115E151" w14:textId="77777777" w:rsidR="00120A5A" w:rsidRPr="00004EAA" w:rsidRDefault="00120A5A" w:rsidP="000D68B7">
            <w:pPr>
              <w:jc w:val="center"/>
              <w:rPr>
                <w:rFonts w:ascii="Arial" w:hAnsi="Arial" w:cs="Arial"/>
                <w:sz w:val="22"/>
                <w:szCs w:val="22"/>
              </w:rPr>
            </w:pPr>
          </w:p>
        </w:tc>
        <w:tc>
          <w:tcPr>
            <w:tcW w:w="1080" w:type="dxa"/>
          </w:tcPr>
          <w:p w14:paraId="0F71A823" w14:textId="77777777" w:rsidR="00120A5A" w:rsidRPr="00004EAA" w:rsidRDefault="00120A5A" w:rsidP="000D68B7">
            <w:pPr>
              <w:jc w:val="center"/>
              <w:rPr>
                <w:rFonts w:ascii="Arial" w:hAnsi="Arial" w:cs="Arial"/>
                <w:sz w:val="22"/>
                <w:szCs w:val="22"/>
              </w:rPr>
            </w:pPr>
          </w:p>
        </w:tc>
        <w:tc>
          <w:tcPr>
            <w:tcW w:w="2160" w:type="dxa"/>
          </w:tcPr>
          <w:p w14:paraId="164BF3AD" w14:textId="77777777" w:rsidR="00120A5A" w:rsidRPr="00004EAA" w:rsidRDefault="00120A5A" w:rsidP="000D68B7">
            <w:pPr>
              <w:jc w:val="center"/>
              <w:rPr>
                <w:rFonts w:ascii="Arial" w:hAnsi="Arial" w:cs="Arial"/>
                <w:sz w:val="22"/>
                <w:szCs w:val="22"/>
              </w:rPr>
            </w:pPr>
          </w:p>
        </w:tc>
        <w:tc>
          <w:tcPr>
            <w:tcW w:w="1080" w:type="dxa"/>
          </w:tcPr>
          <w:p w14:paraId="7ACFE6B9" w14:textId="77777777" w:rsidR="00120A5A" w:rsidRPr="00004EAA" w:rsidRDefault="00120A5A" w:rsidP="000D68B7">
            <w:pPr>
              <w:jc w:val="center"/>
              <w:rPr>
                <w:rFonts w:ascii="Arial" w:hAnsi="Arial" w:cs="Arial"/>
                <w:sz w:val="22"/>
                <w:szCs w:val="22"/>
              </w:rPr>
            </w:pPr>
          </w:p>
        </w:tc>
      </w:tr>
      <w:tr w:rsidR="000B208F" w:rsidRPr="00004EAA" w14:paraId="27D18150" w14:textId="77777777" w:rsidTr="000140CD">
        <w:tc>
          <w:tcPr>
            <w:tcW w:w="2448" w:type="dxa"/>
            <w:gridSpan w:val="2"/>
          </w:tcPr>
          <w:p w14:paraId="52CAB3C8" w14:textId="690CE242" w:rsidR="00120A5A" w:rsidRPr="00004EAA" w:rsidRDefault="00120A5A" w:rsidP="000D68B7">
            <w:pPr>
              <w:rPr>
                <w:rFonts w:ascii="Arial" w:hAnsi="Arial" w:cs="Arial"/>
                <w:sz w:val="22"/>
                <w:szCs w:val="22"/>
              </w:rPr>
            </w:pPr>
            <w:r w:rsidRPr="00004EAA">
              <w:rPr>
                <w:rFonts w:ascii="Arial" w:hAnsi="Arial" w:cs="Arial"/>
                <w:sz w:val="22"/>
                <w:szCs w:val="22"/>
              </w:rPr>
              <w:t xml:space="preserve">  </w:t>
            </w:r>
            <w:r>
              <w:rPr>
                <w:rFonts w:ascii="Arial" w:hAnsi="Arial" w:cs="Arial"/>
                <w:sz w:val="22"/>
                <w:szCs w:val="22"/>
              </w:rPr>
              <w:t xml:space="preserve">  </w:t>
            </w:r>
            <w:proofErr w:type="gramStart"/>
            <w:r w:rsidRPr="00004EAA">
              <w:rPr>
                <w:rFonts w:ascii="Arial" w:hAnsi="Arial" w:cs="Arial"/>
                <w:sz w:val="22"/>
                <w:szCs w:val="22"/>
              </w:rPr>
              <w:t>rs1155563</w:t>
            </w:r>
            <w:proofErr w:type="gramEnd"/>
          </w:p>
        </w:tc>
        <w:tc>
          <w:tcPr>
            <w:tcW w:w="810" w:type="dxa"/>
          </w:tcPr>
          <w:p w14:paraId="455FE256" w14:textId="77777777" w:rsidR="00120A5A" w:rsidRPr="00004EAA" w:rsidRDefault="00120A5A" w:rsidP="000D68B7">
            <w:pPr>
              <w:jc w:val="center"/>
              <w:rPr>
                <w:rFonts w:ascii="Arial" w:hAnsi="Arial" w:cs="Arial"/>
                <w:sz w:val="22"/>
                <w:szCs w:val="22"/>
              </w:rPr>
            </w:pPr>
          </w:p>
        </w:tc>
        <w:tc>
          <w:tcPr>
            <w:tcW w:w="1260" w:type="dxa"/>
          </w:tcPr>
          <w:p w14:paraId="0A7ADF8D" w14:textId="77777777" w:rsidR="00120A5A" w:rsidRPr="00004EAA" w:rsidRDefault="00120A5A" w:rsidP="000D68B7">
            <w:pPr>
              <w:jc w:val="center"/>
              <w:rPr>
                <w:rFonts w:ascii="Arial" w:hAnsi="Arial" w:cs="Arial"/>
                <w:sz w:val="22"/>
                <w:szCs w:val="22"/>
              </w:rPr>
            </w:pPr>
          </w:p>
        </w:tc>
        <w:tc>
          <w:tcPr>
            <w:tcW w:w="2070" w:type="dxa"/>
          </w:tcPr>
          <w:p w14:paraId="26DEE3B0" w14:textId="77777777" w:rsidR="00120A5A" w:rsidRPr="00004EAA" w:rsidRDefault="00120A5A" w:rsidP="000D68B7">
            <w:pPr>
              <w:jc w:val="center"/>
              <w:rPr>
                <w:rFonts w:ascii="Arial" w:hAnsi="Arial" w:cs="Arial"/>
                <w:sz w:val="22"/>
                <w:szCs w:val="22"/>
              </w:rPr>
            </w:pPr>
          </w:p>
        </w:tc>
        <w:tc>
          <w:tcPr>
            <w:tcW w:w="1080" w:type="dxa"/>
          </w:tcPr>
          <w:p w14:paraId="4FD1AB02"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&lt;0.0001</w:t>
            </w:r>
          </w:p>
        </w:tc>
        <w:tc>
          <w:tcPr>
            <w:tcW w:w="2160" w:type="dxa"/>
          </w:tcPr>
          <w:p w14:paraId="399A3DEC" w14:textId="77777777" w:rsidR="00120A5A" w:rsidRPr="00004EAA" w:rsidRDefault="00120A5A" w:rsidP="000D68B7">
            <w:pPr>
              <w:jc w:val="center"/>
              <w:rPr>
                <w:rFonts w:ascii="Arial" w:hAnsi="Arial" w:cs="Arial"/>
                <w:sz w:val="22"/>
                <w:szCs w:val="22"/>
              </w:rPr>
            </w:pPr>
          </w:p>
        </w:tc>
        <w:tc>
          <w:tcPr>
            <w:tcW w:w="1080" w:type="dxa"/>
          </w:tcPr>
          <w:p w14:paraId="6D466A89" w14:textId="77777777" w:rsidR="00120A5A" w:rsidRPr="00004EAA" w:rsidRDefault="00120A5A" w:rsidP="000D68B7">
            <w:pPr>
              <w:jc w:val="center"/>
              <w:rPr>
                <w:rFonts w:ascii="Arial" w:hAnsi="Arial" w:cs="Arial"/>
                <w:sz w:val="22"/>
                <w:szCs w:val="22"/>
              </w:rPr>
            </w:pPr>
          </w:p>
        </w:tc>
        <w:tc>
          <w:tcPr>
            <w:tcW w:w="2160" w:type="dxa"/>
          </w:tcPr>
          <w:p w14:paraId="417207E0" w14:textId="77777777" w:rsidR="00120A5A" w:rsidRPr="00004EAA" w:rsidRDefault="00120A5A" w:rsidP="000D68B7">
            <w:pPr>
              <w:jc w:val="center"/>
              <w:rPr>
                <w:rFonts w:ascii="Arial" w:hAnsi="Arial" w:cs="Arial"/>
                <w:sz w:val="22"/>
                <w:szCs w:val="22"/>
              </w:rPr>
            </w:pPr>
          </w:p>
        </w:tc>
        <w:tc>
          <w:tcPr>
            <w:tcW w:w="1080" w:type="dxa"/>
          </w:tcPr>
          <w:p w14:paraId="4EA4EAD3" w14:textId="77777777" w:rsidR="00120A5A" w:rsidRPr="00004EAA" w:rsidRDefault="00120A5A" w:rsidP="000D68B7">
            <w:pPr>
              <w:jc w:val="center"/>
              <w:rPr>
                <w:rFonts w:ascii="Arial" w:hAnsi="Arial" w:cs="Arial"/>
                <w:sz w:val="22"/>
                <w:szCs w:val="22"/>
              </w:rPr>
            </w:pPr>
          </w:p>
        </w:tc>
      </w:tr>
      <w:tr w:rsidR="000B208F" w:rsidRPr="00004EAA" w14:paraId="44E4C613" w14:textId="77777777" w:rsidTr="000140CD">
        <w:tc>
          <w:tcPr>
            <w:tcW w:w="2448" w:type="dxa"/>
            <w:gridSpan w:val="2"/>
          </w:tcPr>
          <w:p w14:paraId="2B5A99AE" w14:textId="58F625AF" w:rsidR="00120A5A" w:rsidRPr="00004EAA" w:rsidRDefault="00120A5A" w:rsidP="000D68B7">
            <w:pPr>
              <w:rPr>
                <w:rFonts w:ascii="Arial" w:hAnsi="Arial" w:cs="Arial"/>
                <w:sz w:val="22"/>
                <w:szCs w:val="22"/>
              </w:rPr>
            </w:pPr>
            <w:r w:rsidRPr="00004EAA">
              <w:rPr>
                <w:rFonts w:ascii="Arial" w:hAnsi="Arial" w:cs="Arial"/>
                <w:sz w:val="22"/>
                <w:szCs w:val="22"/>
              </w:rPr>
              <w:t xml:space="preserve">      TT (ref)</w:t>
            </w:r>
          </w:p>
        </w:tc>
        <w:tc>
          <w:tcPr>
            <w:tcW w:w="810" w:type="dxa"/>
          </w:tcPr>
          <w:p w14:paraId="4DC663DA"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947</w:t>
            </w:r>
          </w:p>
        </w:tc>
        <w:tc>
          <w:tcPr>
            <w:tcW w:w="1260" w:type="dxa"/>
          </w:tcPr>
          <w:p w14:paraId="4EF19283" w14:textId="4ADB2FA1" w:rsidR="00120A5A" w:rsidRPr="00004EAA" w:rsidRDefault="00120A5A" w:rsidP="000D68B7">
            <w:pPr>
              <w:jc w:val="center"/>
              <w:rPr>
                <w:rFonts w:ascii="Arial" w:hAnsi="Arial" w:cs="Arial"/>
                <w:sz w:val="22"/>
                <w:szCs w:val="22"/>
              </w:rPr>
            </w:pPr>
            <w:r w:rsidRPr="00004EAA">
              <w:rPr>
                <w:rFonts w:ascii="Arial" w:hAnsi="Arial" w:cs="Arial"/>
                <w:sz w:val="22"/>
                <w:szCs w:val="22"/>
              </w:rPr>
              <w:t>26.5 ± 8.7</w:t>
            </w:r>
          </w:p>
        </w:tc>
        <w:tc>
          <w:tcPr>
            <w:tcW w:w="2070" w:type="dxa"/>
          </w:tcPr>
          <w:p w14:paraId="248E9025" w14:textId="77777777" w:rsidR="00120A5A" w:rsidRPr="00004EAA" w:rsidRDefault="00120A5A" w:rsidP="000D68B7">
            <w:pPr>
              <w:jc w:val="center"/>
              <w:rPr>
                <w:rFonts w:ascii="Arial" w:hAnsi="Arial" w:cs="Arial"/>
                <w:sz w:val="22"/>
                <w:szCs w:val="22"/>
              </w:rPr>
            </w:pPr>
          </w:p>
        </w:tc>
        <w:tc>
          <w:tcPr>
            <w:tcW w:w="1080" w:type="dxa"/>
          </w:tcPr>
          <w:p w14:paraId="0C3CAC25" w14:textId="77777777" w:rsidR="00120A5A" w:rsidRPr="00004EAA" w:rsidRDefault="00120A5A" w:rsidP="000D68B7">
            <w:pPr>
              <w:jc w:val="center"/>
              <w:rPr>
                <w:rFonts w:ascii="Arial" w:hAnsi="Arial" w:cs="Arial"/>
                <w:sz w:val="22"/>
                <w:szCs w:val="22"/>
              </w:rPr>
            </w:pPr>
          </w:p>
        </w:tc>
        <w:tc>
          <w:tcPr>
            <w:tcW w:w="2160" w:type="dxa"/>
          </w:tcPr>
          <w:p w14:paraId="0EA4AC9C" w14:textId="77777777" w:rsidR="00120A5A" w:rsidRPr="00004EAA" w:rsidRDefault="00120A5A" w:rsidP="000D68B7">
            <w:pPr>
              <w:jc w:val="center"/>
              <w:rPr>
                <w:rFonts w:ascii="Arial" w:hAnsi="Arial" w:cs="Arial"/>
                <w:sz w:val="22"/>
                <w:szCs w:val="22"/>
              </w:rPr>
            </w:pPr>
          </w:p>
        </w:tc>
        <w:tc>
          <w:tcPr>
            <w:tcW w:w="1080" w:type="dxa"/>
          </w:tcPr>
          <w:p w14:paraId="5E7E93BE" w14:textId="77777777" w:rsidR="00120A5A" w:rsidRPr="00004EAA" w:rsidRDefault="00120A5A" w:rsidP="000D68B7">
            <w:pPr>
              <w:jc w:val="center"/>
              <w:rPr>
                <w:rFonts w:ascii="Arial" w:hAnsi="Arial" w:cs="Arial"/>
                <w:sz w:val="22"/>
                <w:szCs w:val="22"/>
              </w:rPr>
            </w:pPr>
          </w:p>
        </w:tc>
        <w:tc>
          <w:tcPr>
            <w:tcW w:w="2160" w:type="dxa"/>
          </w:tcPr>
          <w:p w14:paraId="38F6CD45" w14:textId="77777777" w:rsidR="00120A5A" w:rsidRPr="00004EAA" w:rsidRDefault="00120A5A" w:rsidP="000D68B7">
            <w:pPr>
              <w:jc w:val="center"/>
              <w:rPr>
                <w:rFonts w:ascii="Arial" w:hAnsi="Arial" w:cs="Arial"/>
                <w:sz w:val="22"/>
                <w:szCs w:val="22"/>
              </w:rPr>
            </w:pPr>
          </w:p>
        </w:tc>
        <w:tc>
          <w:tcPr>
            <w:tcW w:w="1080" w:type="dxa"/>
          </w:tcPr>
          <w:p w14:paraId="6F2DA376" w14:textId="77777777" w:rsidR="00120A5A" w:rsidRPr="00004EAA" w:rsidRDefault="00120A5A" w:rsidP="000D68B7">
            <w:pPr>
              <w:jc w:val="center"/>
              <w:rPr>
                <w:rFonts w:ascii="Arial" w:hAnsi="Arial" w:cs="Arial"/>
                <w:sz w:val="22"/>
                <w:szCs w:val="22"/>
              </w:rPr>
            </w:pPr>
          </w:p>
        </w:tc>
      </w:tr>
      <w:tr w:rsidR="000B208F" w:rsidRPr="00004EAA" w14:paraId="3E6E4BBC" w14:textId="77777777" w:rsidTr="000140CD">
        <w:tc>
          <w:tcPr>
            <w:tcW w:w="2448" w:type="dxa"/>
            <w:gridSpan w:val="2"/>
          </w:tcPr>
          <w:p w14:paraId="178FA970" w14:textId="76109F3C" w:rsidR="00120A5A" w:rsidRPr="00004EAA" w:rsidRDefault="00120A5A" w:rsidP="000D68B7">
            <w:pPr>
              <w:rPr>
                <w:rFonts w:ascii="Arial" w:hAnsi="Arial" w:cs="Arial"/>
                <w:sz w:val="22"/>
                <w:szCs w:val="22"/>
              </w:rPr>
            </w:pPr>
            <w:r w:rsidRPr="00004EAA">
              <w:rPr>
                <w:rFonts w:ascii="Arial" w:hAnsi="Arial" w:cs="Arial"/>
                <w:sz w:val="22"/>
                <w:szCs w:val="22"/>
              </w:rPr>
              <w:t xml:space="preserve">      TC</w:t>
            </w:r>
          </w:p>
        </w:tc>
        <w:tc>
          <w:tcPr>
            <w:tcW w:w="810" w:type="dxa"/>
          </w:tcPr>
          <w:p w14:paraId="7D63DBB1"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657</w:t>
            </w:r>
          </w:p>
        </w:tc>
        <w:tc>
          <w:tcPr>
            <w:tcW w:w="1260" w:type="dxa"/>
          </w:tcPr>
          <w:p w14:paraId="7AF0035E" w14:textId="1D3B6385" w:rsidR="00120A5A" w:rsidRPr="00004EAA" w:rsidRDefault="00120A5A" w:rsidP="000D68B7">
            <w:pPr>
              <w:jc w:val="center"/>
              <w:rPr>
                <w:rFonts w:ascii="Arial" w:hAnsi="Arial" w:cs="Arial"/>
                <w:sz w:val="22"/>
                <w:szCs w:val="22"/>
              </w:rPr>
            </w:pPr>
            <w:r w:rsidRPr="00004EAA">
              <w:rPr>
                <w:rFonts w:ascii="Arial" w:hAnsi="Arial" w:cs="Arial"/>
                <w:sz w:val="22"/>
                <w:szCs w:val="22"/>
              </w:rPr>
              <w:t>24.4 ± 8.2</w:t>
            </w:r>
          </w:p>
        </w:tc>
        <w:tc>
          <w:tcPr>
            <w:tcW w:w="2070" w:type="dxa"/>
          </w:tcPr>
          <w:p w14:paraId="64BE26E8"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-8.1 (-10.9, -5.1)</w:t>
            </w:r>
          </w:p>
        </w:tc>
        <w:tc>
          <w:tcPr>
            <w:tcW w:w="1080" w:type="dxa"/>
          </w:tcPr>
          <w:p w14:paraId="6DE77290" w14:textId="77777777" w:rsidR="00120A5A" w:rsidRPr="00004EAA" w:rsidRDefault="00120A5A" w:rsidP="000D68B7">
            <w:pPr>
              <w:jc w:val="center"/>
              <w:rPr>
                <w:rFonts w:ascii="Arial" w:hAnsi="Arial" w:cs="Arial"/>
                <w:sz w:val="22"/>
                <w:szCs w:val="22"/>
              </w:rPr>
            </w:pPr>
          </w:p>
        </w:tc>
        <w:tc>
          <w:tcPr>
            <w:tcW w:w="2160" w:type="dxa"/>
          </w:tcPr>
          <w:p w14:paraId="6322E7CF" w14:textId="77777777" w:rsidR="00120A5A" w:rsidRPr="00004EAA" w:rsidRDefault="00120A5A" w:rsidP="000D68B7">
            <w:pPr>
              <w:jc w:val="center"/>
              <w:rPr>
                <w:rFonts w:ascii="Arial" w:hAnsi="Arial" w:cs="Arial"/>
                <w:sz w:val="22"/>
                <w:szCs w:val="22"/>
              </w:rPr>
            </w:pPr>
          </w:p>
        </w:tc>
        <w:tc>
          <w:tcPr>
            <w:tcW w:w="1080" w:type="dxa"/>
          </w:tcPr>
          <w:p w14:paraId="4D23E6CF" w14:textId="77777777" w:rsidR="00120A5A" w:rsidRPr="00004EAA" w:rsidRDefault="00120A5A" w:rsidP="000D68B7">
            <w:pPr>
              <w:jc w:val="center"/>
              <w:rPr>
                <w:rFonts w:ascii="Arial" w:hAnsi="Arial" w:cs="Arial"/>
                <w:sz w:val="22"/>
                <w:szCs w:val="22"/>
              </w:rPr>
            </w:pPr>
          </w:p>
        </w:tc>
        <w:tc>
          <w:tcPr>
            <w:tcW w:w="2160" w:type="dxa"/>
          </w:tcPr>
          <w:p w14:paraId="755A81A4" w14:textId="77777777" w:rsidR="00120A5A" w:rsidRPr="00004EAA" w:rsidRDefault="00120A5A" w:rsidP="000D68B7">
            <w:pPr>
              <w:jc w:val="center"/>
              <w:rPr>
                <w:rFonts w:ascii="Arial" w:hAnsi="Arial" w:cs="Arial"/>
                <w:sz w:val="22"/>
                <w:szCs w:val="22"/>
              </w:rPr>
            </w:pPr>
          </w:p>
        </w:tc>
        <w:tc>
          <w:tcPr>
            <w:tcW w:w="1080" w:type="dxa"/>
          </w:tcPr>
          <w:p w14:paraId="2C2C66BE" w14:textId="77777777" w:rsidR="00120A5A" w:rsidRPr="00004EAA" w:rsidRDefault="00120A5A" w:rsidP="000D68B7">
            <w:pPr>
              <w:jc w:val="center"/>
              <w:rPr>
                <w:rFonts w:ascii="Arial" w:hAnsi="Arial" w:cs="Arial"/>
                <w:sz w:val="22"/>
                <w:szCs w:val="22"/>
              </w:rPr>
            </w:pPr>
          </w:p>
        </w:tc>
      </w:tr>
      <w:tr w:rsidR="000B208F" w:rsidRPr="00004EAA" w14:paraId="143A4000" w14:textId="77777777" w:rsidTr="000140CD">
        <w:tc>
          <w:tcPr>
            <w:tcW w:w="2448" w:type="dxa"/>
            <w:gridSpan w:val="2"/>
          </w:tcPr>
          <w:p w14:paraId="285C346E" w14:textId="76B9B9E1" w:rsidR="00120A5A" w:rsidRPr="00004EAA" w:rsidRDefault="00120A5A" w:rsidP="000D68B7">
            <w:pPr>
              <w:rPr>
                <w:rFonts w:ascii="Arial" w:hAnsi="Arial" w:cs="Arial"/>
                <w:sz w:val="22"/>
                <w:szCs w:val="22"/>
              </w:rPr>
            </w:pPr>
            <w:r w:rsidRPr="00004EAA">
              <w:rPr>
                <w:rFonts w:ascii="Arial" w:hAnsi="Arial" w:cs="Arial"/>
                <w:sz w:val="22"/>
                <w:szCs w:val="22"/>
              </w:rPr>
              <w:lastRenderedPageBreak/>
              <w:t xml:space="preserve">      CC</w:t>
            </w:r>
          </w:p>
        </w:tc>
        <w:tc>
          <w:tcPr>
            <w:tcW w:w="810" w:type="dxa"/>
          </w:tcPr>
          <w:p w14:paraId="74541E39"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138</w:t>
            </w:r>
          </w:p>
        </w:tc>
        <w:tc>
          <w:tcPr>
            <w:tcW w:w="1260" w:type="dxa"/>
          </w:tcPr>
          <w:p w14:paraId="5A186EBC" w14:textId="76307A97" w:rsidR="00120A5A" w:rsidRPr="00004EAA" w:rsidRDefault="00120A5A" w:rsidP="000D68B7">
            <w:pPr>
              <w:jc w:val="center"/>
              <w:rPr>
                <w:rFonts w:ascii="Arial" w:hAnsi="Arial" w:cs="Arial"/>
                <w:sz w:val="22"/>
                <w:szCs w:val="22"/>
              </w:rPr>
            </w:pPr>
            <w:r w:rsidRPr="00004EAA">
              <w:rPr>
                <w:rFonts w:ascii="Arial" w:hAnsi="Arial" w:cs="Arial"/>
                <w:sz w:val="22"/>
                <w:szCs w:val="22"/>
              </w:rPr>
              <w:t>22.0 ± 7.0</w:t>
            </w:r>
          </w:p>
        </w:tc>
        <w:tc>
          <w:tcPr>
            <w:tcW w:w="2070" w:type="dxa"/>
          </w:tcPr>
          <w:p w14:paraId="765D1037"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-16.7 (-21.3, -11.9)</w:t>
            </w:r>
          </w:p>
        </w:tc>
        <w:tc>
          <w:tcPr>
            <w:tcW w:w="1080" w:type="dxa"/>
          </w:tcPr>
          <w:p w14:paraId="6B43F9BA" w14:textId="77777777" w:rsidR="00120A5A" w:rsidRPr="00004EAA" w:rsidRDefault="00120A5A" w:rsidP="000D68B7">
            <w:pPr>
              <w:jc w:val="center"/>
              <w:rPr>
                <w:rFonts w:ascii="Arial" w:hAnsi="Arial" w:cs="Arial"/>
                <w:sz w:val="22"/>
                <w:szCs w:val="22"/>
              </w:rPr>
            </w:pPr>
          </w:p>
        </w:tc>
        <w:tc>
          <w:tcPr>
            <w:tcW w:w="2160" w:type="dxa"/>
          </w:tcPr>
          <w:p w14:paraId="29D03634" w14:textId="77777777" w:rsidR="00120A5A" w:rsidRPr="00004EAA" w:rsidRDefault="00120A5A" w:rsidP="000D68B7">
            <w:pPr>
              <w:jc w:val="center"/>
              <w:rPr>
                <w:rFonts w:ascii="Arial" w:hAnsi="Arial" w:cs="Arial"/>
                <w:sz w:val="22"/>
                <w:szCs w:val="22"/>
              </w:rPr>
            </w:pPr>
          </w:p>
        </w:tc>
        <w:tc>
          <w:tcPr>
            <w:tcW w:w="1080" w:type="dxa"/>
          </w:tcPr>
          <w:p w14:paraId="33BC3671" w14:textId="77777777" w:rsidR="00120A5A" w:rsidRPr="00004EAA" w:rsidRDefault="00120A5A" w:rsidP="000D68B7">
            <w:pPr>
              <w:jc w:val="center"/>
              <w:rPr>
                <w:rFonts w:ascii="Arial" w:hAnsi="Arial" w:cs="Arial"/>
                <w:sz w:val="22"/>
                <w:szCs w:val="22"/>
              </w:rPr>
            </w:pPr>
          </w:p>
        </w:tc>
        <w:tc>
          <w:tcPr>
            <w:tcW w:w="2160" w:type="dxa"/>
          </w:tcPr>
          <w:p w14:paraId="568166D0" w14:textId="77777777" w:rsidR="00120A5A" w:rsidRPr="00004EAA" w:rsidRDefault="00120A5A" w:rsidP="000D68B7">
            <w:pPr>
              <w:jc w:val="center"/>
              <w:rPr>
                <w:rFonts w:ascii="Arial" w:hAnsi="Arial" w:cs="Arial"/>
                <w:sz w:val="22"/>
                <w:szCs w:val="22"/>
              </w:rPr>
            </w:pPr>
          </w:p>
        </w:tc>
        <w:tc>
          <w:tcPr>
            <w:tcW w:w="1080" w:type="dxa"/>
          </w:tcPr>
          <w:p w14:paraId="3D522AA1" w14:textId="77777777" w:rsidR="00120A5A" w:rsidRPr="00004EAA" w:rsidRDefault="00120A5A" w:rsidP="000D68B7">
            <w:pPr>
              <w:jc w:val="center"/>
              <w:rPr>
                <w:rFonts w:ascii="Arial" w:hAnsi="Arial" w:cs="Arial"/>
                <w:sz w:val="22"/>
                <w:szCs w:val="22"/>
              </w:rPr>
            </w:pPr>
          </w:p>
        </w:tc>
      </w:tr>
      <w:tr w:rsidR="000B208F" w:rsidRPr="00004EAA" w14:paraId="41E05F2A" w14:textId="77777777" w:rsidTr="000140CD">
        <w:tc>
          <w:tcPr>
            <w:tcW w:w="2448" w:type="dxa"/>
            <w:gridSpan w:val="2"/>
          </w:tcPr>
          <w:p w14:paraId="79BE49D5" w14:textId="77777777" w:rsidR="00120A5A" w:rsidRPr="00156341" w:rsidRDefault="00120A5A" w:rsidP="000D68B7">
            <w:pPr>
              <w:rPr>
                <w:rFonts w:ascii="Arial" w:hAnsi="Arial" w:cs="Arial"/>
                <w:sz w:val="22"/>
                <w:szCs w:val="22"/>
              </w:rPr>
            </w:pPr>
          </w:p>
        </w:tc>
        <w:tc>
          <w:tcPr>
            <w:tcW w:w="810" w:type="dxa"/>
          </w:tcPr>
          <w:p w14:paraId="14236139" w14:textId="77777777" w:rsidR="00120A5A" w:rsidRPr="00004EAA" w:rsidRDefault="00120A5A" w:rsidP="000D68B7">
            <w:pPr>
              <w:jc w:val="center"/>
              <w:rPr>
                <w:rFonts w:ascii="Arial" w:hAnsi="Arial" w:cs="Arial"/>
                <w:sz w:val="22"/>
                <w:szCs w:val="22"/>
              </w:rPr>
            </w:pPr>
          </w:p>
        </w:tc>
        <w:tc>
          <w:tcPr>
            <w:tcW w:w="1260" w:type="dxa"/>
          </w:tcPr>
          <w:p w14:paraId="2C559077" w14:textId="77777777" w:rsidR="00120A5A" w:rsidRPr="00004EAA" w:rsidRDefault="00120A5A" w:rsidP="000D68B7">
            <w:pPr>
              <w:jc w:val="center"/>
              <w:rPr>
                <w:rFonts w:ascii="Arial" w:hAnsi="Arial" w:cs="Arial"/>
                <w:sz w:val="22"/>
                <w:szCs w:val="22"/>
              </w:rPr>
            </w:pPr>
          </w:p>
        </w:tc>
        <w:tc>
          <w:tcPr>
            <w:tcW w:w="2070" w:type="dxa"/>
          </w:tcPr>
          <w:p w14:paraId="6993E704" w14:textId="77777777" w:rsidR="00120A5A" w:rsidRPr="00004EAA" w:rsidRDefault="00120A5A" w:rsidP="000D68B7">
            <w:pPr>
              <w:jc w:val="center"/>
              <w:rPr>
                <w:rFonts w:ascii="Arial" w:hAnsi="Arial" w:cs="Arial"/>
                <w:sz w:val="22"/>
                <w:szCs w:val="22"/>
              </w:rPr>
            </w:pPr>
          </w:p>
        </w:tc>
        <w:tc>
          <w:tcPr>
            <w:tcW w:w="1080" w:type="dxa"/>
          </w:tcPr>
          <w:p w14:paraId="6A1270B9" w14:textId="77777777" w:rsidR="00120A5A" w:rsidRPr="00004EAA" w:rsidRDefault="00120A5A" w:rsidP="000D68B7">
            <w:pPr>
              <w:jc w:val="center"/>
              <w:rPr>
                <w:rFonts w:ascii="Arial" w:hAnsi="Arial" w:cs="Arial"/>
                <w:sz w:val="22"/>
                <w:szCs w:val="22"/>
              </w:rPr>
            </w:pPr>
          </w:p>
        </w:tc>
        <w:tc>
          <w:tcPr>
            <w:tcW w:w="2160" w:type="dxa"/>
          </w:tcPr>
          <w:p w14:paraId="607B551A" w14:textId="77777777" w:rsidR="00120A5A" w:rsidRPr="00004EAA" w:rsidRDefault="00120A5A" w:rsidP="000D68B7">
            <w:pPr>
              <w:jc w:val="center"/>
              <w:rPr>
                <w:rFonts w:ascii="Arial" w:hAnsi="Arial" w:cs="Arial"/>
                <w:sz w:val="22"/>
                <w:szCs w:val="22"/>
              </w:rPr>
            </w:pPr>
          </w:p>
        </w:tc>
        <w:tc>
          <w:tcPr>
            <w:tcW w:w="1080" w:type="dxa"/>
          </w:tcPr>
          <w:p w14:paraId="767CB5DC" w14:textId="77777777" w:rsidR="00120A5A" w:rsidRPr="00004EAA" w:rsidRDefault="00120A5A" w:rsidP="000D68B7">
            <w:pPr>
              <w:jc w:val="center"/>
              <w:rPr>
                <w:rFonts w:ascii="Arial" w:hAnsi="Arial" w:cs="Arial"/>
                <w:sz w:val="22"/>
                <w:szCs w:val="22"/>
              </w:rPr>
            </w:pPr>
          </w:p>
        </w:tc>
        <w:tc>
          <w:tcPr>
            <w:tcW w:w="2160" w:type="dxa"/>
          </w:tcPr>
          <w:p w14:paraId="2959BCF2" w14:textId="77777777" w:rsidR="00120A5A" w:rsidRPr="00004EAA" w:rsidRDefault="00120A5A" w:rsidP="000D68B7">
            <w:pPr>
              <w:jc w:val="center"/>
              <w:rPr>
                <w:rFonts w:ascii="Arial" w:hAnsi="Arial" w:cs="Arial"/>
                <w:sz w:val="22"/>
                <w:szCs w:val="22"/>
              </w:rPr>
            </w:pPr>
          </w:p>
        </w:tc>
        <w:tc>
          <w:tcPr>
            <w:tcW w:w="1080" w:type="dxa"/>
          </w:tcPr>
          <w:p w14:paraId="72B26BD9" w14:textId="77777777" w:rsidR="00120A5A" w:rsidRPr="00004EAA" w:rsidRDefault="00120A5A" w:rsidP="000D68B7">
            <w:pPr>
              <w:jc w:val="center"/>
              <w:rPr>
                <w:rFonts w:ascii="Arial" w:hAnsi="Arial" w:cs="Arial"/>
                <w:sz w:val="22"/>
                <w:szCs w:val="22"/>
              </w:rPr>
            </w:pPr>
          </w:p>
        </w:tc>
      </w:tr>
      <w:tr w:rsidR="000B208F" w:rsidRPr="00004EAA" w14:paraId="49956E9E" w14:textId="77777777" w:rsidTr="000140CD">
        <w:tc>
          <w:tcPr>
            <w:tcW w:w="2448" w:type="dxa"/>
            <w:gridSpan w:val="2"/>
          </w:tcPr>
          <w:p w14:paraId="19B60DDA" w14:textId="2E50ED65" w:rsidR="00120A5A" w:rsidRPr="00004EAA" w:rsidRDefault="00120A5A" w:rsidP="000D68B7">
            <w:pPr>
              <w:rPr>
                <w:rFonts w:ascii="Arial" w:hAnsi="Arial" w:cs="Arial"/>
                <w:sz w:val="22"/>
                <w:szCs w:val="22"/>
              </w:rPr>
            </w:pPr>
            <w:r w:rsidRPr="00004EAA">
              <w:rPr>
                <w:rFonts w:ascii="Arial" w:hAnsi="Arial" w:cs="Arial"/>
                <w:sz w:val="22"/>
                <w:szCs w:val="22"/>
              </w:rPr>
              <w:t xml:space="preserve"> </w:t>
            </w:r>
            <w:r>
              <w:rPr>
                <w:rFonts w:ascii="Arial" w:hAnsi="Arial" w:cs="Arial"/>
                <w:sz w:val="22"/>
                <w:szCs w:val="22"/>
              </w:rPr>
              <w:t xml:space="preserve">  </w:t>
            </w:r>
            <w:r w:rsidRPr="00004EAA">
              <w:rPr>
                <w:rFonts w:ascii="Arial" w:hAnsi="Arial" w:cs="Arial"/>
                <w:sz w:val="22"/>
                <w:szCs w:val="22"/>
              </w:rPr>
              <w:t xml:space="preserve"> </w:t>
            </w:r>
            <w:proofErr w:type="gramStart"/>
            <w:r w:rsidRPr="00004EAA">
              <w:rPr>
                <w:rFonts w:ascii="Arial" w:hAnsi="Arial" w:cs="Arial"/>
                <w:sz w:val="22"/>
                <w:szCs w:val="22"/>
              </w:rPr>
              <w:t>rs12512631</w:t>
            </w:r>
            <w:proofErr w:type="gramEnd"/>
          </w:p>
        </w:tc>
        <w:tc>
          <w:tcPr>
            <w:tcW w:w="810" w:type="dxa"/>
          </w:tcPr>
          <w:p w14:paraId="783E3377" w14:textId="77777777" w:rsidR="00120A5A" w:rsidRPr="00004EAA" w:rsidRDefault="00120A5A" w:rsidP="000D68B7">
            <w:pPr>
              <w:jc w:val="center"/>
              <w:rPr>
                <w:rFonts w:ascii="Arial" w:hAnsi="Arial" w:cs="Arial"/>
                <w:sz w:val="22"/>
                <w:szCs w:val="22"/>
              </w:rPr>
            </w:pPr>
          </w:p>
        </w:tc>
        <w:tc>
          <w:tcPr>
            <w:tcW w:w="1260" w:type="dxa"/>
          </w:tcPr>
          <w:p w14:paraId="0549632E" w14:textId="77777777" w:rsidR="00120A5A" w:rsidRPr="00004EAA" w:rsidRDefault="00120A5A" w:rsidP="000D68B7">
            <w:pPr>
              <w:jc w:val="center"/>
              <w:rPr>
                <w:rFonts w:ascii="Arial" w:hAnsi="Arial" w:cs="Arial"/>
                <w:sz w:val="22"/>
                <w:szCs w:val="22"/>
              </w:rPr>
            </w:pPr>
          </w:p>
        </w:tc>
        <w:tc>
          <w:tcPr>
            <w:tcW w:w="2070" w:type="dxa"/>
          </w:tcPr>
          <w:p w14:paraId="6B6E946E" w14:textId="77777777" w:rsidR="00120A5A" w:rsidRPr="00004EAA" w:rsidRDefault="00120A5A" w:rsidP="000D68B7">
            <w:pPr>
              <w:jc w:val="center"/>
              <w:rPr>
                <w:rFonts w:ascii="Arial" w:hAnsi="Arial" w:cs="Arial"/>
                <w:sz w:val="22"/>
                <w:szCs w:val="22"/>
              </w:rPr>
            </w:pPr>
          </w:p>
        </w:tc>
        <w:tc>
          <w:tcPr>
            <w:tcW w:w="1080" w:type="dxa"/>
          </w:tcPr>
          <w:p w14:paraId="0C412D0F"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0.0002</w:t>
            </w:r>
          </w:p>
        </w:tc>
        <w:tc>
          <w:tcPr>
            <w:tcW w:w="2160" w:type="dxa"/>
          </w:tcPr>
          <w:p w14:paraId="3B6A5DE9" w14:textId="77777777" w:rsidR="00120A5A" w:rsidRPr="00004EAA" w:rsidRDefault="00120A5A" w:rsidP="000D68B7">
            <w:pPr>
              <w:jc w:val="center"/>
              <w:rPr>
                <w:rFonts w:ascii="Arial" w:hAnsi="Arial" w:cs="Arial"/>
                <w:sz w:val="22"/>
                <w:szCs w:val="22"/>
              </w:rPr>
            </w:pPr>
          </w:p>
        </w:tc>
        <w:tc>
          <w:tcPr>
            <w:tcW w:w="1080" w:type="dxa"/>
          </w:tcPr>
          <w:p w14:paraId="7AA175BA" w14:textId="77777777" w:rsidR="00120A5A" w:rsidRPr="00004EAA" w:rsidRDefault="00120A5A" w:rsidP="000D68B7">
            <w:pPr>
              <w:jc w:val="center"/>
              <w:rPr>
                <w:rFonts w:ascii="Arial" w:hAnsi="Arial" w:cs="Arial"/>
                <w:sz w:val="22"/>
                <w:szCs w:val="22"/>
              </w:rPr>
            </w:pPr>
          </w:p>
        </w:tc>
        <w:tc>
          <w:tcPr>
            <w:tcW w:w="2160" w:type="dxa"/>
          </w:tcPr>
          <w:p w14:paraId="1F2E68B8" w14:textId="77777777" w:rsidR="00120A5A" w:rsidRPr="00004EAA" w:rsidRDefault="00120A5A" w:rsidP="000D68B7">
            <w:pPr>
              <w:jc w:val="center"/>
              <w:rPr>
                <w:rFonts w:ascii="Arial" w:hAnsi="Arial" w:cs="Arial"/>
                <w:sz w:val="22"/>
                <w:szCs w:val="22"/>
              </w:rPr>
            </w:pPr>
          </w:p>
        </w:tc>
        <w:tc>
          <w:tcPr>
            <w:tcW w:w="1080" w:type="dxa"/>
          </w:tcPr>
          <w:p w14:paraId="52740FF8" w14:textId="77777777" w:rsidR="00120A5A" w:rsidRPr="00004EAA" w:rsidRDefault="00120A5A" w:rsidP="000D68B7">
            <w:pPr>
              <w:jc w:val="center"/>
              <w:rPr>
                <w:rFonts w:ascii="Arial" w:hAnsi="Arial" w:cs="Arial"/>
                <w:sz w:val="22"/>
                <w:szCs w:val="22"/>
              </w:rPr>
            </w:pPr>
          </w:p>
        </w:tc>
      </w:tr>
      <w:tr w:rsidR="000B208F" w:rsidRPr="00004EAA" w14:paraId="627A582E" w14:textId="77777777" w:rsidTr="000140CD">
        <w:tc>
          <w:tcPr>
            <w:tcW w:w="2448" w:type="dxa"/>
            <w:gridSpan w:val="2"/>
          </w:tcPr>
          <w:p w14:paraId="04C16EDB" w14:textId="4408CA56" w:rsidR="00120A5A" w:rsidRPr="00004EAA" w:rsidRDefault="00120A5A" w:rsidP="000D68B7">
            <w:pPr>
              <w:rPr>
                <w:rFonts w:ascii="Arial" w:hAnsi="Arial" w:cs="Arial"/>
                <w:sz w:val="22"/>
                <w:szCs w:val="22"/>
              </w:rPr>
            </w:pPr>
            <w:r w:rsidRPr="00004EAA">
              <w:rPr>
                <w:rFonts w:ascii="Arial" w:hAnsi="Arial" w:cs="Arial"/>
                <w:sz w:val="22"/>
                <w:szCs w:val="22"/>
              </w:rPr>
              <w:t xml:space="preserve">      TT (ref)</w:t>
            </w:r>
          </w:p>
        </w:tc>
        <w:tc>
          <w:tcPr>
            <w:tcW w:w="810" w:type="dxa"/>
          </w:tcPr>
          <w:p w14:paraId="0BC677AB"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708</w:t>
            </w:r>
          </w:p>
        </w:tc>
        <w:tc>
          <w:tcPr>
            <w:tcW w:w="1260" w:type="dxa"/>
          </w:tcPr>
          <w:p w14:paraId="57E97FC3" w14:textId="58EC4787" w:rsidR="00120A5A" w:rsidRPr="00004EAA" w:rsidRDefault="00120A5A" w:rsidP="000D68B7">
            <w:pPr>
              <w:jc w:val="center"/>
              <w:rPr>
                <w:rFonts w:ascii="Arial" w:hAnsi="Arial" w:cs="Arial"/>
                <w:sz w:val="22"/>
                <w:szCs w:val="22"/>
              </w:rPr>
            </w:pPr>
            <w:r w:rsidRPr="00004EAA">
              <w:rPr>
                <w:rFonts w:ascii="Arial" w:hAnsi="Arial" w:cs="Arial"/>
                <w:sz w:val="22"/>
                <w:szCs w:val="22"/>
              </w:rPr>
              <w:t>24.4 ± 8.2</w:t>
            </w:r>
          </w:p>
        </w:tc>
        <w:tc>
          <w:tcPr>
            <w:tcW w:w="2070" w:type="dxa"/>
          </w:tcPr>
          <w:p w14:paraId="33D72EDD" w14:textId="77777777" w:rsidR="00120A5A" w:rsidRPr="00004EAA" w:rsidRDefault="00120A5A" w:rsidP="000D68B7">
            <w:pPr>
              <w:jc w:val="center"/>
              <w:rPr>
                <w:rFonts w:ascii="Arial" w:hAnsi="Arial" w:cs="Arial"/>
                <w:sz w:val="22"/>
                <w:szCs w:val="22"/>
              </w:rPr>
            </w:pPr>
          </w:p>
        </w:tc>
        <w:tc>
          <w:tcPr>
            <w:tcW w:w="1080" w:type="dxa"/>
          </w:tcPr>
          <w:p w14:paraId="612D91A6" w14:textId="77777777" w:rsidR="00120A5A" w:rsidRPr="00004EAA" w:rsidRDefault="00120A5A" w:rsidP="000D68B7">
            <w:pPr>
              <w:jc w:val="center"/>
              <w:rPr>
                <w:rFonts w:ascii="Arial" w:hAnsi="Arial" w:cs="Arial"/>
                <w:sz w:val="22"/>
                <w:szCs w:val="22"/>
              </w:rPr>
            </w:pPr>
          </w:p>
        </w:tc>
        <w:tc>
          <w:tcPr>
            <w:tcW w:w="2160" w:type="dxa"/>
          </w:tcPr>
          <w:p w14:paraId="2C398471" w14:textId="77777777" w:rsidR="00120A5A" w:rsidRPr="00004EAA" w:rsidRDefault="00120A5A" w:rsidP="000D68B7">
            <w:pPr>
              <w:jc w:val="center"/>
              <w:rPr>
                <w:rFonts w:ascii="Arial" w:hAnsi="Arial" w:cs="Arial"/>
                <w:sz w:val="22"/>
                <w:szCs w:val="22"/>
              </w:rPr>
            </w:pPr>
          </w:p>
        </w:tc>
        <w:tc>
          <w:tcPr>
            <w:tcW w:w="1080" w:type="dxa"/>
          </w:tcPr>
          <w:p w14:paraId="359AB58C" w14:textId="77777777" w:rsidR="00120A5A" w:rsidRPr="00004EAA" w:rsidRDefault="00120A5A" w:rsidP="000D68B7">
            <w:pPr>
              <w:jc w:val="center"/>
              <w:rPr>
                <w:rFonts w:ascii="Arial" w:hAnsi="Arial" w:cs="Arial"/>
                <w:sz w:val="22"/>
                <w:szCs w:val="22"/>
              </w:rPr>
            </w:pPr>
          </w:p>
        </w:tc>
        <w:tc>
          <w:tcPr>
            <w:tcW w:w="2160" w:type="dxa"/>
          </w:tcPr>
          <w:p w14:paraId="0B33952D" w14:textId="77777777" w:rsidR="00120A5A" w:rsidRPr="00004EAA" w:rsidRDefault="00120A5A" w:rsidP="000D68B7">
            <w:pPr>
              <w:jc w:val="center"/>
              <w:rPr>
                <w:rFonts w:ascii="Arial" w:hAnsi="Arial" w:cs="Arial"/>
                <w:sz w:val="22"/>
                <w:szCs w:val="22"/>
              </w:rPr>
            </w:pPr>
          </w:p>
        </w:tc>
        <w:tc>
          <w:tcPr>
            <w:tcW w:w="1080" w:type="dxa"/>
          </w:tcPr>
          <w:p w14:paraId="54EEA69A" w14:textId="77777777" w:rsidR="00120A5A" w:rsidRPr="00004EAA" w:rsidRDefault="00120A5A" w:rsidP="000D68B7">
            <w:pPr>
              <w:jc w:val="center"/>
              <w:rPr>
                <w:rFonts w:ascii="Arial" w:hAnsi="Arial" w:cs="Arial"/>
                <w:sz w:val="22"/>
                <w:szCs w:val="22"/>
              </w:rPr>
            </w:pPr>
          </w:p>
        </w:tc>
      </w:tr>
      <w:tr w:rsidR="000B208F" w:rsidRPr="00004EAA" w14:paraId="7EE2609A" w14:textId="77777777" w:rsidTr="000140CD">
        <w:tc>
          <w:tcPr>
            <w:tcW w:w="2448" w:type="dxa"/>
            <w:gridSpan w:val="2"/>
          </w:tcPr>
          <w:p w14:paraId="0A95CEAE" w14:textId="20471D36" w:rsidR="00120A5A" w:rsidRPr="00004EAA" w:rsidRDefault="00120A5A" w:rsidP="000D68B7">
            <w:pPr>
              <w:rPr>
                <w:rFonts w:ascii="Arial" w:hAnsi="Arial" w:cs="Arial"/>
                <w:sz w:val="22"/>
                <w:szCs w:val="22"/>
              </w:rPr>
            </w:pPr>
            <w:r w:rsidRPr="00004EAA">
              <w:rPr>
                <w:rFonts w:ascii="Arial" w:hAnsi="Arial" w:cs="Arial"/>
                <w:sz w:val="22"/>
                <w:szCs w:val="22"/>
              </w:rPr>
              <w:t xml:space="preserve">      TC</w:t>
            </w:r>
          </w:p>
        </w:tc>
        <w:tc>
          <w:tcPr>
            <w:tcW w:w="810" w:type="dxa"/>
          </w:tcPr>
          <w:p w14:paraId="3026A741"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810</w:t>
            </w:r>
          </w:p>
        </w:tc>
        <w:tc>
          <w:tcPr>
            <w:tcW w:w="1260" w:type="dxa"/>
          </w:tcPr>
          <w:p w14:paraId="55EB2B60" w14:textId="1CE57293" w:rsidR="00120A5A" w:rsidRPr="00004EAA" w:rsidRDefault="00120A5A" w:rsidP="000D68B7">
            <w:pPr>
              <w:jc w:val="center"/>
              <w:rPr>
                <w:rFonts w:ascii="Arial" w:hAnsi="Arial" w:cs="Arial"/>
                <w:sz w:val="22"/>
                <w:szCs w:val="22"/>
              </w:rPr>
            </w:pPr>
            <w:r w:rsidRPr="00004EAA">
              <w:rPr>
                <w:rFonts w:ascii="Arial" w:hAnsi="Arial" w:cs="Arial"/>
                <w:sz w:val="22"/>
                <w:szCs w:val="22"/>
              </w:rPr>
              <w:t>25.9 ± 8.4</w:t>
            </w:r>
          </w:p>
        </w:tc>
        <w:tc>
          <w:tcPr>
            <w:tcW w:w="2070" w:type="dxa"/>
          </w:tcPr>
          <w:p w14:paraId="39EBD5A5"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6.4 (3.0, 9.8)</w:t>
            </w:r>
          </w:p>
        </w:tc>
        <w:tc>
          <w:tcPr>
            <w:tcW w:w="1080" w:type="dxa"/>
          </w:tcPr>
          <w:p w14:paraId="276FF7A1" w14:textId="77777777" w:rsidR="00120A5A" w:rsidRPr="00004EAA" w:rsidRDefault="00120A5A" w:rsidP="000D68B7">
            <w:pPr>
              <w:jc w:val="center"/>
              <w:rPr>
                <w:rFonts w:ascii="Arial" w:hAnsi="Arial" w:cs="Arial"/>
                <w:sz w:val="22"/>
                <w:szCs w:val="22"/>
              </w:rPr>
            </w:pPr>
          </w:p>
        </w:tc>
        <w:tc>
          <w:tcPr>
            <w:tcW w:w="2160" w:type="dxa"/>
          </w:tcPr>
          <w:p w14:paraId="0D7BA96B" w14:textId="77777777" w:rsidR="00120A5A" w:rsidRPr="00004EAA" w:rsidRDefault="00120A5A" w:rsidP="000D68B7">
            <w:pPr>
              <w:jc w:val="center"/>
              <w:rPr>
                <w:rFonts w:ascii="Arial" w:hAnsi="Arial" w:cs="Arial"/>
                <w:sz w:val="22"/>
                <w:szCs w:val="22"/>
              </w:rPr>
            </w:pPr>
          </w:p>
        </w:tc>
        <w:tc>
          <w:tcPr>
            <w:tcW w:w="1080" w:type="dxa"/>
          </w:tcPr>
          <w:p w14:paraId="5C1F1DC0" w14:textId="77777777" w:rsidR="00120A5A" w:rsidRPr="00004EAA" w:rsidRDefault="00120A5A" w:rsidP="000D68B7">
            <w:pPr>
              <w:jc w:val="center"/>
              <w:rPr>
                <w:rFonts w:ascii="Arial" w:hAnsi="Arial" w:cs="Arial"/>
                <w:sz w:val="22"/>
                <w:szCs w:val="22"/>
              </w:rPr>
            </w:pPr>
          </w:p>
        </w:tc>
        <w:tc>
          <w:tcPr>
            <w:tcW w:w="2160" w:type="dxa"/>
          </w:tcPr>
          <w:p w14:paraId="30C52B36" w14:textId="77777777" w:rsidR="00120A5A" w:rsidRPr="00004EAA" w:rsidRDefault="00120A5A" w:rsidP="000D68B7">
            <w:pPr>
              <w:jc w:val="center"/>
              <w:rPr>
                <w:rFonts w:ascii="Arial" w:hAnsi="Arial" w:cs="Arial"/>
                <w:sz w:val="22"/>
                <w:szCs w:val="22"/>
              </w:rPr>
            </w:pPr>
          </w:p>
        </w:tc>
        <w:tc>
          <w:tcPr>
            <w:tcW w:w="1080" w:type="dxa"/>
          </w:tcPr>
          <w:p w14:paraId="17179601" w14:textId="77777777" w:rsidR="00120A5A" w:rsidRPr="00004EAA" w:rsidRDefault="00120A5A" w:rsidP="000D68B7">
            <w:pPr>
              <w:jc w:val="center"/>
              <w:rPr>
                <w:rFonts w:ascii="Arial" w:hAnsi="Arial" w:cs="Arial"/>
                <w:sz w:val="22"/>
                <w:szCs w:val="22"/>
              </w:rPr>
            </w:pPr>
          </w:p>
        </w:tc>
      </w:tr>
      <w:tr w:rsidR="000B208F" w:rsidRPr="00004EAA" w14:paraId="1FA34ABE" w14:textId="77777777" w:rsidTr="000140CD">
        <w:tc>
          <w:tcPr>
            <w:tcW w:w="2448" w:type="dxa"/>
            <w:gridSpan w:val="2"/>
          </w:tcPr>
          <w:p w14:paraId="4DA0F5A5" w14:textId="63385D88" w:rsidR="00120A5A" w:rsidRPr="00004EAA" w:rsidRDefault="00120A5A" w:rsidP="000D68B7">
            <w:pPr>
              <w:rPr>
                <w:rFonts w:ascii="Arial" w:hAnsi="Arial" w:cs="Arial"/>
                <w:sz w:val="22"/>
                <w:szCs w:val="22"/>
              </w:rPr>
            </w:pPr>
            <w:r w:rsidRPr="00004EAA">
              <w:rPr>
                <w:rFonts w:ascii="Arial" w:hAnsi="Arial" w:cs="Arial"/>
                <w:sz w:val="22"/>
                <w:szCs w:val="22"/>
              </w:rPr>
              <w:t xml:space="preserve">      CC</w:t>
            </w:r>
          </w:p>
        </w:tc>
        <w:tc>
          <w:tcPr>
            <w:tcW w:w="810" w:type="dxa"/>
          </w:tcPr>
          <w:p w14:paraId="32FCA4F7"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241</w:t>
            </w:r>
          </w:p>
        </w:tc>
        <w:tc>
          <w:tcPr>
            <w:tcW w:w="1260" w:type="dxa"/>
          </w:tcPr>
          <w:p w14:paraId="21517265" w14:textId="431D0D60" w:rsidR="00120A5A" w:rsidRPr="00004EAA" w:rsidRDefault="00120A5A" w:rsidP="000D68B7">
            <w:pPr>
              <w:jc w:val="center"/>
              <w:rPr>
                <w:rFonts w:ascii="Arial" w:hAnsi="Arial" w:cs="Arial"/>
                <w:sz w:val="22"/>
                <w:szCs w:val="22"/>
              </w:rPr>
            </w:pPr>
            <w:r w:rsidRPr="00004EAA">
              <w:rPr>
                <w:rFonts w:ascii="Arial" w:hAnsi="Arial" w:cs="Arial"/>
                <w:sz w:val="22"/>
                <w:szCs w:val="22"/>
              </w:rPr>
              <w:t>26.3 ± 8.9</w:t>
            </w:r>
          </w:p>
        </w:tc>
        <w:tc>
          <w:tcPr>
            <w:tcW w:w="2070" w:type="dxa"/>
          </w:tcPr>
          <w:p w14:paraId="4C9E5E4A"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7.4 (2.5, 12.5)</w:t>
            </w:r>
          </w:p>
        </w:tc>
        <w:tc>
          <w:tcPr>
            <w:tcW w:w="1080" w:type="dxa"/>
          </w:tcPr>
          <w:p w14:paraId="72940F4D" w14:textId="77777777" w:rsidR="00120A5A" w:rsidRPr="00004EAA" w:rsidRDefault="00120A5A" w:rsidP="000D68B7">
            <w:pPr>
              <w:jc w:val="center"/>
              <w:rPr>
                <w:rFonts w:ascii="Arial" w:hAnsi="Arial" w:cs="Arial"/>
                <w:sz w:val="22"/>
                <w:szCs w:val="22"/>
              </w:rPr>
            </w:pPr>
          </w:p>
        </w:tc>
        <w:tc>
          <w:tcPr>
            <w:tcW w:w="2160" w:type="dxa"/>
          </w:tcPr>
          <w:p w14:paraId="351BF5AF" w14:textId="77777777" w:rsidR="00120A5A" w:rsidRPr="00004EAA" w:rsidRDefault="00120A5A" w:rsidP="000D68B7">
            <w:pPr>
              <w:jc w:val="center"/>
              <w:rPr>
                <w:rFonts w:ascii="Arial" w:hAnsi="Arial" w:cs="Arial"/>
                <w:sz w:val="22"/>
                <w:szCs w:val="22"/>
              </w:rPr>
            </w:pPr>
          </w:p>
        </w:tc>
        <w:tc>
          <w:tcPr>
            <w:tcW w:w="1080" w:type="dxa"/>
          </w:tcPr>
          <w:p w14:paraId="0CAD0608" w14:textId="77777777" w:rsidR="00120A5A" w:rsidRPr="00004EAA" w:rsidRDefault="00120A5A" w:rsidP="000D68B7">
            <w:pPr>
              <w:jc w:val="center"/>
              <w:rPr>
                <w:rFonts w:ascii="Arial" w:hAnsi="Arial" w:cs="Arial"/>
                <w:sz w:val="22"/>
                <w:szCs w:val="22"/>
              </w:rPr>
            </w:pPr>
          </w:p>
        </w:tc>
        <w:tc>
          <w:tcPr>
            <w:tcW w:w="2160" w:type="dxa"/>
          </w:tcPr>
          <w:p w14:paraId="64CD1102" w14:textId="77777777" w:rsidR="00120A5A" w:rsidRPr="00004EAA" w:rsidRDefault="00120A5A" w:rsidP="000D68B7">
            <w:pPr>
              <w:jc w:val="center"/>
              <w:rPr>
                <w:rFonts w:ascii="Arial" w:hAnsi="Arial" w:cs="Arial"/>
                <w:sz w:val="22"/>
                <w:szCs w:val="22"/>
              </w:rPr>
            </w:pPr>
          </w:p>
        </w:tc>
        <w:tc>
          <w:tcPr>
            <w:tcW w:w="1080" w:type="dxa"/>
          </w:tcPr>
          <w:p w14:paraId="2A126B18" w14:textId="77777777" w:rsidR="00120A5A" w:rsidRPr="00004EAA" w:rsidRDefault="00120A5A" w:rsidP="000D68B7">
            <w:pPr>
              <w:jc w:val="center"/>
              <w:rPr>
                <w:rFonts w:ascii="Arial" w:hAnsi="Arial" w:cs="Arial"/>
                <w:sz w:val="22"/>
                <w:szCs w:val="22"/>
              </w:rPr>
            </w:pPr>
          </w:p>
        </w:tc>
      </w:tr>
      <w:tr w:rsidR="000B208F" w:rsidRPr="00004EAA" w14:paraId="40152F48" w14:textId="77777777" w:rsidTr="000140CD">
        <w:tc>
          <w:tcPr>
            <w:tcW w:w="2448" w:type="dxa"/>
            <w:gridSpan w:val="2"/>
          </w:tcPr>
          <w:p w14:paraId="08930141" w14:textId="77777777" w:rsidR="00120A5A" w:rsidRPr="00156341" w:rsidRDefault="00120A5A" w:rsidP="000D68B7">
            <w:pPr>
              <w:rPr>
                <w:rFonts w:ascii="Arial" w:hAnsi="Arial" w:cs="Arial"/>
                <w:sz w:val="22"/>
                <w:szCs w:val="22"/>
              </w:rPr>
            </w:pPr>
          </w:p>
        </w:tc>
        <w:tc>
          <w:tcPr>
            <w:tcW w:w="810" w:type="dxa"/>
          </w:tcPr>
          <w:p w14:paraId="0AA3D8BB" w14:textId="77777777" w:rsidR="00120A5A" w:rsidRPr="00156341" w:rsidRDefault="00120A5A" w:rsidP="000D68B7">
            <w:pPr>
              <w:spacing w:after="200"/>
              <w:contextualSpacing/>
              <w:jc w:val="center"/>
              <w:rPr>
                <w:rFonts w:ascii="Arial" w:hAnsi="Arial" w:cs="Arial"/>
                <w:sz w:val="22"/>
                <w:szCs w:val="22"/>
              </w:rPr>
            </w:pPr>
          </w:p>
        </w:tc>
        <w:tc>
          <w:tcPr>
            <w:tcW w:w="1260" w:type="dxa"/>
          </w:tcPr>
          <w:p w14:paraId="4ABE47AA" w14:textId="77777777" w:rsidR="00120A5A" w:rsidRPr="00156341" w:rsidRDefault="00120A5A" w:rsidP="000D68B7">
            <w:pPr>
              <w:spacing w:after="200"/>
              <w:contextualSpacing/>
              <w:jc w:val="center"/>
              <w:rPr>
                <w:rFonts w:ascii="Arial" w:hAnsi="Arial" w:cs="Arial"/>
                <w:sz w:val="22"/>
                <w:szCs w:val="22"/>
              </w:rPr>
            </w:pPr>
          </w:p>
        </w:tc>
        <w:tc>
          <w:tcPr>
            <w:tcW w:w="2070" w:type="dxa"/>
          </w:tcPr>
          <w:p w14:paraId="00D01469" w14:textId="77777777" w:rsidR="00120A5A" w:rsidRPr="00156341" w:rsidRDefault="00120A5A" w:rsidP="000D68B7">
            <w:pPr>
              <w:spacing w:after="200"/>
              <w:contextualSpacing/>
              <w:jc w:val="center"/>
              <w:rPr>
                <w:rFonts w:ascii="Arial" w:hAnsi="Arial" w:cs="Arial"/>
                <w:sz w:val="22"/>
                <w:szCs w:val="22"/>
              </w:rPr>
            </w:pPr>
          </w:p>
        </w:tc>
        <w:tc>
          <w:tcPr>
            <w:tcW w:w="1080" w:type="dxa"/>
          </w:tcPr>
          <w:p w14:paraId="49ABB6D8" w14:textId="77777777" w:rsidR="00120A5A" w:rsidRPr="00156341" w:rsidRDefault="00120A5A" w:rsidP="000D68B7">
            <w:pPr>
              <w:spacing w:after="200"/>
              <w:contextualSpacing/>
              <w:jc w:val="center"/>
              <w:rPr>
                <w:rFonts w:ascii="Arial" w:hAnsi="Arial" w:cs="Arial"/>
                <w:sz w:val="22"/>
                <w:szCs w:val="22"/>
              </w:rPr>
            </w:pPr>
          </w:p>
        </w:tc>
        <w:tc>
          <w:tcPr>
            <w:tcW w:w="2160" w:type="dxa"/>
          </w:tcPr>
          <w:p w14:paraId="5B9246DF" w14:textId="77777777" w:rsidR="00120A5A" w:rsidRPr="00156341" w:rsidRDefault="00120A5A" w:rsidP="000D68B7">
            <w:pPr>
              <w:jc w:val="center"/>
              <w:rPr>
                <w:rFonts w:ascii="Arial" w:hAnsi="Arial" w:cs="Arial"/>
                <w:sz w:val="22"/>
                <w:szCs w:val="22"/>
              </w:rPr>
            </w:pPr>
          </w:p>
        </w:tc>
        <w:tc>
          <w:tcPr>
            <w:tcW w:w="1080" w:type="dxa"/>
          </w:tcPr>
          <w:p w14:paraId="15B5CC7B" w14:textId="77777777" w:rsidR="00120A5A" w:rsidRPr="00156341" w:rsidRDefault="00120A5A" w:rsidP="000D68B7">
            <w:pPr>
              <w:jc w:val="center"/>
              <w:rPr>
                <w:rFonts w:ascii="Arial" w:hAnsi="Arial" w:cs="Arial"/>
                <w:sz w:val="22"/>
                <w:szCs w:val="22"/>
              </w:rPr>
            </w:pPr>
          </w:p>
        </w:tc>
        <w:tc>
          <w:tcPr>
            <w:tcW w:w="2160" w:type="dxa"/>
          </w:tcPr>
          <w:p w14:paraId="7A723AA2" w14:textId="77777777" w:rsidR="00120A5A" w:rsidRPr="00156341" w:rsidRDefault="00120A5A" w:rsidP="000D68B7">
            <w:pPr>
              <w:jc w:val="center"/>
              <w:rPr>
                <w:rFonts w:ascii="Arial" w:hAnsi="Arial" w:cs="Arial"/>
                <w:sz w:val="22"/>
                <w:szCs w:val="22"/>
              </w:rPr>
            </w:pPr>
          </w:p>
        </w:tc>
        <w:tc>
          <w:tcPr>
            <w:tcW w:w="1080" w:type="dxa"/>
          </w:tcPr>
          <w:p w14:paraId="0B4062A6" w14:textId="77777777" w:rsidR="00120A5A" w:rsidRPr="00156341" w:rsidRDefault="00120A5A" w:rsidP="000D68B7">
            <w:pPr>
              <w:jc w:val="center"/>
              <w:rPr>
                <w:rFonts w:ascii="Arial" w:hAnsi="Arial" w:cs="Arial"/>
                <w:sz w:val="22"/>
                <w:szCs w:val="22"/>
              </w:rPr>
            </w:pPr>
          </w:p>
        </w:tc>
      </w:tr>
      <w:tr w:rsidR="000B208F" w:rsidRPr="00004EAA" w14:paraId="13B1D7EF" w14:textId="77777777" w:rsidTr="000140CD">
        <w:tc>
          <w:tcPr>
            <w:tcW w:w="2448" w:type="dxa"/>
            <w:gridSpan w:val="2"/>
          </w:tcPr>
          <w:p w14:paraId="56771863" w14:textId="4FB469F1" w:rsidR="00120A5A" w:rsidRPr="00004EAA" w:rsidRDefault="00120A5A" w:rsidP="000D68B7">
            <w:pPr>
              <w:rPr>
                <w:rFonts w:ascii="Arial" w:hAnsi="Arial" w:cs="Arial"/>
                <w:sz w:val="22"/>
                <w:szCs w:val="22"/>
              </w:rPr>
            </w:pPr>
            <w:r w:rsidRPr="00004EAA">
              <w:rPr>
                <w:rFonts w:ascii="Arial" w:hAnsi="Arial" w:cs="Arial"/>
                <w:sz w:val="22"/>
                <w:szCs w:val="22"/>
              </w:rPr>
              <w:t xml:space="preserve">  </w:t>
            </w:r>
            <w:r w:rsidRPr="00004EAA">
              <w:rPr>
                <w:rFonts w:ascii="Arial" w:hAnsi="Arial" w:cs="Arial"/>
                <w:i/>
                <w:sz w:val="22"/>
                <w:szCs w:val="22"/>
              </w:rPr>
              <w:t>CYP2R1</w:t>
            </w:r>
            <w:r w:rsidRPr="00004EAA">
              <w:rPr>
                <w:rFonts w:ascii="Arial" w:hAnsi="Arial" w:cs="Arial"/>
                <w:sz w:val="22"/>
                <w:szCs w:val="22"/>
              </w:rPr>
              <w:t>:</w:t>
            </w:r>
          </w:p>
        </w:tc>
        <w:tc>
          <w:tcPr>
            <w:tcW w:w="810" w:type="dxa"/>
          </w:tcPr>
          <w:p w14:paraId="31EF851A" w14:textId="77777777" w:rsidR="00120A5A" w:rsidRPr="00004EAA" w:rsidRDefault="00120A5A" w:rsidP="000D68B7">
            <w:pPr>
              <w:spacing w:after="200"/>
              <w:contextualSpacing/>
              <w:jc w:val="center"/>
              <w:rPr>
                <w:rFonts w:ascii="Arial" w:hAnsi="Arial" w:cs="Arial"/>
                <w:sz w:val="22"/>
                <w:szCs w:val="22"/>
              </w:rPr>
            </w:pPr>
          </w:p>
        </w:tc>
        <w:tc>
          <w:tcPr>
            <w:tcW w:w="1260" w:type="dxa"/>
          </w:tcPr>
          <w:p w14:paraId="4CD208F1" w14:textId="77777777" w:rsidR="00120A5A" w:rsidRPr="00004EAA" w:rsidRDefault="00120A5A" w:rsidP="000D68B7">
            <w:pPr>
              <w:spacing w:after="200"/>
              <w:contextualSpacing/>
              <w:jc w:val="center"/>
              <w:rPr>
                <w:rFonts w:ascii="Arial" w:hAnsi="Arial" w:cs="Arial"/>
                <w:sz w:val="22"/>
                <w:szCs w:val="22"/>
              </w:rPr>
            </w:pPr>
          </w:p>
        </w:tc>
        <w:tc>
          <w:tcPr>
            <w:tcW w:w="2070" w:type="dxa"/>
          </w:tcPr>
          <w:p w14:paraId="30ADDEDE" w14:textId="77777777" w:rsidR="00120A5A" w:rsidRPr="00004EAA" w:rsidRDefault="00120A5A" w:rsidP="000D68B7">
            <w:pPr>
              <w:spacing w:after="200"/>
              <w:contextualSpacing/>
              <w:jc w:val="center"/>
              <w:rPr>
                <w:rFonts w:ascii="Arial" w:hAnsi="Arial" w:cs="Arial"/>
                <w:sz w:val="22"/>
                <w:szCs w:val="22"/>
              </w:rPr>
            </w:pPr>
          </w:p>
        </w:tc>
        <w:tc>
          <w:tcPr>
            <w:tcW w:w="1080" w:type="dxa"/>
          </w:tcPr>
          <w:p w14:paraId="194BB1E8" w14:textId="77777777" w:rsidR="00120A5A" w:rsidRPr="00004EAA" w:rsidRDefault="00120A5A" w:rsidP="000D68B7">
            <w:pPr>
              <w:spacing w:after="200"/>
              <w:contextualSpacing/>
              <w:jc w:val="center"/>
              <w:rPr>
                <w:rFonts w:ascii="Arial" w:hAnsi="Arial" w:cs="Arial"/>
                <w:sz w:val="22"/>
                <w:szCs w:val="22"/>
              </w:rPr>
            </w:pPr>
          </w:p>
        </w:tc>
        <w:tc>
          <w:tcPr>
            <w:tcW w:w="2160" w:type="dxa"/>
          </w:tcPr>
          <w:p w14:paraId="07F4E129" w14:textId="77777777" w:rsidR="00120A5A" w:rsidRPr="00004EAA" w:rsidRDefault="00120A5A" w:rsidP="000D68B7">
            <w:pPr>
              <w:jc w:val="center"/>
              <w:rPr>
                <w:rFonts w:ascii="Arial" w:hAnsi="Arial" w:cs="Arial"/>
                <w:sz w:val="22"/>
                <w:szCs w:val="22"/>
              </w:rPr>
            </w:pPr>
          </w:p>
        </w:tc>
        <w:tc>
          <w:tcPr>
            <w:tcW w:w="1080" w:type="dxa"/>
          </w:tcPr>
          <w:p w14:paraId="586E8722" w14:textId="77777777" w:rsidR="00120A5A" w:rsidRPr="00004EAA" w:rsidRDefault="00120A5A" w:rsidP="000D68B7">
            <w:pPr>
              <w:jc w:val="center"/>
              <w:rPr>
                <w:rFonts w:ascii="Arial" w:hAnsi="Arial" w:cs="Arial"/>
                <w:sz w:val="22"/>
                <w:szCs w:val="22"/>
              </w:rPr>
            </w:pPr>
          </w:p>
        </w:tc>
        <w:tc>
          <w:tcPr>
            <w:tcW w:w="2160" w:type="dxa"/>
          </w:tcPr>
          <w:p w14:paraId="234307C2" w14:textId="77777777" w:rsidR="00120A5A" w:rsidRPr="00004EAA" w:rsidRDefault="00120A5A" w:rsidP="000D68B7">
            <w:pPr>
              <w:jc w:val="center"/>
              <w:rPr>
                <w:rFonts w:ascii="Arial" w:hAnsi="Arial" w:cs="Arial"/>
                <w:sz w:val="22"/>
                <w:szCs w:val="22"/>
              </w:rPr>
            </w:pPr>
          </w:p>
        </w:tc>
        <w:tc>
          <w:tcPr>
            <w:tcW w:w="1080" w:type="dxa"/>
          </w:tcPr>
          <w:p w14:paraId="5D8D603C" w14:textId="77777777" w:rsidR="00120A5A" w:rsidRPr="00004EAA" w:rsidRDefault="00120A5A" w:rsidP="000D68B7">
            <w:pPr>
              <w:jc w:val="center"/>
              <w:rPr>
                <w:rFonts w:ascii="Arial" w:hAnsi="Arial" w:cs="Arial"/>
                <w:sz w:val="22"/>
                <w:szCs w:val="22"/>
              </w:rPr>
            </w:pPr>
          </w:p>
        </w:tc>
      </w:tr>
      <w:tr w:rsidR="000B208F" w:rsidRPr="00004EAA" w14:paraId="376C42D2" w14:textId="77777777" w:rsidTr="000140CD">
        <w:tc>
          <w:tcPr>
            <w:tcW w:w="2448" w:type="dxa"/>
            <w:gridSpan w:val="2"/>
          </w:tcPr>
          <w:p w14:paraId="28B5A226" w14:textId="04691E19" w:rsidR="00120A5A" w:rsidRPr="00004EAA" w:rsidRDefault="00120A5A" w:rsidP="000D68B7">
            <w:pPr>
              <w:rPr>
                <w:rFonts w:ascii="Arial" w:hAnsi="Arial" w:cs="Arial"/>
                <w:sz w:val="22"/>
                <w:szCs w:val="22"/>
              </w:rPr>
            </w:pPr>
            <w:r w:rsidRPr="00004EAA">
              <w:rPr>
                <w:rFonts w:ascii="Arial" w:hAnsi="Arial" w:cs="Arial"/>
                <w:sz w:val="22"/>
                <w:szCs w:val="22"/>
              </w:rPr>
              <w:t xml:space="preserve">    </w:t>
            </w:r>
            <w:proofErr w:type="gramStart"/>
            <w:r w:rsidRPr="00004EAA">
              <w:rPr>
                <w:rFonts w:ascii="Arial" w:hAnsi="Arial" w:cs="Arial"/>
                <w:sz w:val="22"/>
                <w:szCs w:val="22"/>
              </w:rPr>
              <w:t>rs12794714</w:t>
            </w:r>
            <w:proofErr w:type="gramEnd"/>
          </w:p>
        </w:tc>
        <w:tc>
          <w:tcPr>
            <w:tcW w:w="810" w:type="dxa"/>
          </w:tcPr>
          <w:p w14:paraId="5B1A59BB" w14:textId="77777777" w:rsidR="00120A5A" w:rsidRPr="00004EAA" w:rsidRDefault="00120A5A" w:rsidP="000D68B7">
            <w:pPr>
              <w:jc w:val="center"/>
              <w:rPr>
                <w:rFonts w:ascii="Arial" w:hAnsi="Arial" w:cs="Arial"/>
                <w:sz w:val="22"/>
                <w:szCs w:val="22"/>
              </w:rPr>
            </w:pPr>
          </w:p>
        </w:tc>
        <w:tc>
          <w:tcPr>
            <w:tcW w:w="1260" w:type="dxa"/>
          </w:tcPr>
          <w:p w14:paraId="1CF1312E" w14:textId="77777777" w:rsidR="00120A5A" w:rsidRPr="00004EAA" w:rsidRDefault="00120A5A" w:rsidP="000D68B7">
            <w:pPr>
              <w:jc w:val="center"/>
              <w:rPr>
                <w:rFonts w:ascii="Arial" w:hAnsi="Arial" w:cs="Arial"/>
                <w:sz w:val="22"/>
                <w:szCs w:val="22"/>
              </w:rPr>
            </w:pPr>
          </w:p>
        </w:tc>
        <w:tc>
          <w:tcPr>
            <w:tcW w:w="2070" w:type="dxa"/>
          </w:tcPr>
          <w:p w14:paraId="6BF867CF" w14:textId="77777777" w:rsidR="00120A5A" w:rsidRPr="00004EAA" w:rsidRDefault="00120A5A" w:rsidP="000D68B7">
            <w:pPr>
              <w:jc w:val="center"/>
              <w:rPr>
                <w:rFonts w:ascii="Arial" w:hAnsi="Arial" w:cs="Arial"/>
                <w:sz w:val="22"/>
                <w:szCs w:val="22"/>
              </w:rPr>
            </w:pPr>
          </w:p>
        </w:tc>
        <w:tc>
          <w:tcPr>
            <w:tcW w:w="1080" w:type="dxa"/>
          </w:tcPr>
          <w:p w14:paraId="33B34F96"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&lt;0.0001</w:t>
            </w:r>
          </w:p>
        </w:tc>
        <w:tc>
          <w:tcPr>
            <w:tcW w:w="2160" w:type="dxa"/>
          </w:tcPr>
          <w:p w14:paraId="0100E9D0" w14:textId="77777777" w:rsidR="00120A5A" w:rsidRPr="00004EAA" w:rsidRDefault="00120A5A" w:rsidP="000D68B7">
            <w:pPr>
              <w:jc w:val="center"/>
              <w:rPr>
                <w:rFonts w:ascii="Arial" w:hAnsi="Arial" w:cs="Arial"/>
                <w:sz w:val="22"/>
                <w:szCs w:val="22"/>
              </w:rPr>
            </w:pPr>
          </w:p>
        </w:tc>
        <w:tc>
          <w:tcPr>
            <w:tcW w:w="1080" w:type="dxa"/>
          </w:tcPr>
          <w:p w14:paraId="1B168C82" w14:textId="77777777" w:rsidR="00120A5A" w:rsidRPr="00004EAA" w:rsidRDefault="00120A5A" w:rsidP="000D68B7">
            <w:pPr>
              <w:jc w:val="center"/>
              <w:rPr>
                <w:rFonts w:ascii="Arial" w:hAnsi="Arial" w:cs="Arial"/>
                <w:sz w:val="22"/>
                <w:szCs w:val="22"/>
              </w:rPr>
            </w:pPr>
          </w:p>
        </w:tc>
        <w:tc>
          <w:tcPr>
            <w:tcW w:w="2160" w:type="dxa"/>
          </w:tcPr>
          <w:p w14:paraId="4B1916B1" w14:textId="77777777" w:rsidR="00120A5A" w:rsidRPr="00004EAA" w:rsidRDefault="00120A5A" w:rsidP="000D68B7">
            <w:pPr>
              <w:jc w:val="center"/>
              <w:rPr>
                <w:rFonts w:ascii="Arial" w:hAnsi="Arial" w:cs="Arial"/>
                <w:sz w:val="22"/>
                <w:szCs w:val="22"/>
              </w:rPr>
            </w:pPr>
          </w:p>
        </w:tc>
        <w:tc>
          <w:tcPr>
            <w:tcW w:w="1080" w:type="dxa"/>
          </w:tcPr>
          <w:p w14:paraId="1C8863E0" w14:textId="77777777" w:rsidR="00120A5A" w:rsidRPr="00004EAA" w:rsidRDefault="00120A5A" w:rsidP="000D68B7">
            <w:pPr>
              <w:jc w:val="center"/>
              <w:rPr>
                <w:rFonts w:ascii="Arial" w:hAnsi="Arial" w:cs="Arial"/>
                <w:sz w:val="22"/>
                <w:szCs w:val="22"/>
              </w:rPr>
            </w:pPr>
          </w:p>
        </w:tc>
      </w:tr>
      <w:tr w:rsidR="000B208F" w:rsidRPr="00004EAA" w14:paraId="7887BB39" w14:textId="77777777" w:rsidTr="000140CD">
        <w:tc>
          <w:tcPr>
            <w:tcW w:w="2448" w:type="dxa"/>
            <w:gridSpan w:val="2"/>
          </w:tcPr>
          <w:p w14:paraId="4F4C3FD7" w14:textId="5751199E" w:rsidR="00120A5A" w:rsidRPr="00004EAA" w:rsidRDefault="00120A5A" w:rsidP="000D68B7">
            <w:pPr>
              <w:rPr>
                <w:rFonts w:ascii="Arial" w:hAnsi="Arial" w:cs="Arial"/>
                <w:sz w:val="22"/>
                <w:szCs w:val="22"/>
              </w:rPr>
            </w:pPr>
            <w:r w:rsidRPr="00004EAA">
              <w:rPr>
                <w:rFonts w:ascii="Arial" w:hAnsi="Arial" w:cs="Arial"/>
                <w:sz w:val="22"/>
                <w:szCs w:val="22"/>
              </w:rPr>
              <w:t xml:space="preserve">      GG (ref)</w:t>
            </w:r>
          </w:p>
        </w:tc>
        <w:tc>
          <w:tcPr>
            <w:tcW w:w="810" w:type="dxa"/>
          </w:tcPr>
          <w:p w14:paraId="3B39F4DF"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556</w:t>
            </w:r>
          </w:p>
        </w:tc>
        <w:tc>
          <w:tcPr>
            <w:tcW w:w="1260" w:type="dxa"/>
          </w:tcPr>
          <w:p w14:paraId="3973D9B7" w14:textId="54749523" w:rsidR="00120A5A" w:rsidRPr="00004EAA" w:rsidRDefault="00120A5A" w:rsidP="000D68B7">
            <w:pPr>
              <w:jc w:val="center"/>
              <w:rPr>
                <w:rFonts w:ascii="Arial" w:hAnsi="Arial" w:cs="Arial"/>
                <w:sz w:val="22"/>
                <w:szCs w:val="22"/>
              </w:rPr>
            </w:pPr>
            <w:r w:rsidRPr="00004EAA">
              <w:rPr>
                <w:rFonts w:ascii="Arial" w:hAnsi="Arial" w:cs="Arial"/>
                <w:sz w:val="22"/>
                <w:szCs w:val="22"/>
              </w:rPr>
              <w:t>26.6 ± 9.0</w:t>
            </w:r>
          </w:p>
        </w:tc>
        <w:tc>
          <w:tcPr>
            <w:tcW w:w="2070" w:type="dxa"/>
          </w:tcPr>
          <w:p w14:paraId="2C741EFE" w14:textId="77777777" w:rsidR="00120A5A" w:rsidRPr="00004EAA" w:rsidRDefault="00120A5A" w:rsidP="000D68B7">
            <w:pPr>
              <w:jc w:val="center"/>
              <w:rPr>
                <w:rFonts w:ascii="Arial" w:hAnsi="Arial" w:cs="Arial"/>
                <w:sz w:val="22"/>
                <w:szCs w:val="22"/>
              </w:rPr>
            </w:pPr>
          </w:p>
        </w:tc>
        <w:tc>
          <w:tcPr>
            <w:tcW w:w="1080" w:type="dxa"/>
          </w:tcPr>
          <w:p w14:paraId="7DD5C41F" w14:textId="77777777" w:rsidR="00120A5A" w:rsidRPr="00004EAA" w:rsidRDefault="00120A5A" w:rsidP="000D68B7">
            <w:pPr>
              <w:jc w:val="center"/>
              <w:rPr>
                <w:rFonts w:ascii="Arial" w:hAnsi="Arial" w:cs="Arial"/>
                <w:sz w:val="22"/>
                <w:szCs w:val="22"/>
              </w:rPr>
            </w:pPr>
          </w:p>
        </w:tc>
        <w:tc>
          <w:tcPr>
            <w:tcW w:w="2160" w:type="dxa"/>
          </w:tcPr>
          <w:p w14:paraId="0CD1CEE7" w14:textId="77777777" w:rsidR="00120A5A" w:rsidRPr="00004EAA" w:rsidRDefault="00120A5A" w:rsidP="000D68B7">
            <w:pPr>
              <w:jc w:val="center"/>
              <w:rPr>
                <w:rFonts w:ascii="Arial" w:hAnsi="Arial" w:cs="Arial"/>
                <w:sz w:val="22"/>
                <w:szCs w:val="22"/>
              </w:rPr>
            </w:pPr>
          </w:p>
        </w:tc>
        <w:tc>
          <w:tcPr>
            <w:tcW w:w="1080" w:type="dxa"/>
          </w:tcPr>
          <w:p w14:paraId="67FB2E49" w14:textId="77777777" w:rsidR="00120A5A" w:rsidRPr="00004EAA" w:rsidRDefault="00120A5A" w:rsidP="000D68B7">
            <w:pPr>
              <w:jc w:val="center"/>
              <w:rPr>
                <w:rFonts w:ascii="Arial" w:hAnsi="Arial" w:cs="Arial"/>
                <w:sz w:val="22"/>
                <w:szCs w:val="22"/>
              </w:rPr>
            </w:pPr>
          </w:p>
        </w:tc>
        <w:tc>
          <w:tcPr>
            <w:tcW w:w="2160" w:type="dxa"/>
          </w:tcPr>
          <w:p w14:paraId="2A2B9378" w14:textId="77777777" w:rsidR="00120A5A" w:rsidRPr="00004EAA" w:rsidRDefault="00120A5A" w:rsidP="000D68B7">
            <w:pPr>
              <w:jc w:val="center"/>
              <w:rPr>
                <w:rFonts w:ascii="Arial" w:hAnsi="Arial" w:cs="Arial"/>
                <w:sz w:val="22"/>
                <w:szCs w:val="22"/>
              </w:rPr>
            </w:pPr>
          </w:p>
        </w:tc>
        <w:tc>
          <w:tcPr>
            <w:tcW w:w="1080" w:type="dxa"/>
          </w:tcPr>
          <w:p w14:paraId="64C51A1D" w14:textId="77777777" w:rsidR="00120A5A" w:rsidRPr="00004EAA" w:rsidRDefault="00120A5A" w:rsidP="000D68B7">
            <w:pPr>
              <w:jc w:val="center"/>
              <w:rPr>
                <w:rFonts w:ascii="Arial" w:hAnsi="Arial" w:cs="Arial"/>
                <w:sz w:val="22"/>
                <w:szCs w:val="22"/>
              </w:rPr>
            </w:pPr>
          </w:p>
        </w:tc>
      </w:tr>
      <w:tr w:rsidR="000B208F" w:rsidRPr="00004EAA" w14:paraId="6C11A390" w14:textId="77777777" w:rsidTr="000140CD">
        <w:tc>
          <w:tcPr>
            <w:tcW w:w="2448" w:type="dxa"/>
            <w:gridSpan w:val="2"/>
          </w:tcPr>
          <w:p w14:paraId="0A26811B" w14:textId="5D509EC9" w:rsidR="00120A5A" w:rsidRPr="00004EAA" w:rsidRDefault="00120A5A" w:rsidP="000D68B7">
            <w:pPr>
              <w:rPr>
                <w:rFonts w:ascii="Arial" w:hAnsi="Arial" w:cs="Arial"/>
                <w:sz w:val="22"/>
                <w:szCs w:val="22"/>
              </w:rPr>
            </w:pPr>
            <w:r w:rsidRPr="00004EAA">
              <w:rPr>
                <w:rFonts w:ascii="Arial" w:hAnsi="Arial" w:cs="Arial"/>
                <w:sz w:val="22"/>
                <w:szCs w:val="22"/>
              </w:rPr>
              <w:t xml:space="preserve">      GA</w:t>
            </w:r>
          </w:p>
        </w:tc>
        <w:tc>
          <w:tcPr>
            <w:tcW w:w="810" w:type="dxa"/>
          </w:tcPr>
          <w:p w14:paraId="0233A4FB"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874</w:t>
            </w:r>
          </w:p>
        </w:tc>
        <w:tc>
          <w:tcPr>
            <w:tcW w:w="1260" w:type="dxa"/>
          </w:tcPr>
          <w:p w14:paraId="124CDF31" w14:textId="2E3EBDB5" w:rsidR="00120A5A" w:rsidRPr="00004EAA" w:rsidRDefault="00120A5A" w:rsidP="000D68B7">
            <w:pPr>
              <w:jc w:val="center"/>
              <w:rPr>
                <w:rFonts w:ascii="Arial" w:hAnsi="Arial" w:cs="Arial"/>
                <w:sz w:val="22"/>
                <w:szCs w:val="22"/>
              </w:rPr>
            </w:pPr>
            <w:r w:rsidRPr="00004EAA">
              <w:rPr>
                <w:rFonts w:ascii="Arial" w:hAnsi="Arial" w:cs="Arial"/>
                <w:sz w:val="22"/>
                <w:szCs w:val="22"/>
              </w:rPr>
              <w:t>25.2 ± 8.3</w:t>
            </w:r>
          </w:p>
        </w:tc>
        <w:tc>
          <w:tcPr>
            <w:tcW w:w="2070" w:type="dxa"/>
          </w:tcPr>
          <w:p w14:paraId="2A1B2283"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-4.7 (-7.9, -1.4)</w:t>
            </w:r>
          </w:p>
        </w:tc>
        <w:tc>
          <w:tcPr>
            <w:tcW w:w="1080" w:type="dxa"/>
          </w:tcPr>
          <w:p w14:paraId="6E07BF8C" w14:textId="77777777" w:rsidR="00120A5A" w:rsidRPr="00004EAA" w:rsidRDefault="00120A5A" w:rsidP="000D68B7">
            <w:pPr>
              <w:jc w:val="center"/>
              <w:rPr>
                <w:rFonts w:ascii="Arial" w:hAnsi="Arial" w:cs="Arial"/>
                <w:sz w:val="22"/>
                <w:szCs w:val="22"/>
              </w:rPr>
            </w:pPr>
          </w:p>
        </w:tc>
        <w:tc>
          <w:tcPr>
            <w:tcW w:w="2160" w:type="dxa"/>
          </w:tcPr>
          <w:p w14:paraId="3A4C5466" w14:textId="77777777" w:rsidR="00120A5A" w:rsidRPr="00004EAA" w:rsidRDefault="00120A5A" w:rsidP="000D68B7">
            <w:pPr>
              <w:jc w:val="center"/>
              <w:rPr>
                <w:rFonts w:ascii="Arial" w:hAnsi="Arial" w:cs="Arial"/>
                <w:sz w:val="22"/>
                <w:szCs w:val="22"/>
              </w:rPr>
            </w:pPr>
          </w:p>
        </w:tc>
        <w:tc>
          <w:tcPr>
            <w:tcW w:w="1080" w:type="dxa"/>
          </w:tcPr>
          <w:p w14:paraId="1D4E8E52" w14:textId="77777777" w:rsidR="00120A5A" w:rsidRPr="00004EAA" w:rsidRDefault="00120A5A" w:rsidP="000D68B7">
            <w:pPr>
              <w:jc w:val="center"/>
              <w:rPr>
                <w:rFonts w:ascii="Arial" w:hAnsi="Arial" w:cs="Arial"/>
                <w:sz w:val="22"/>
                <w:szCs w:val="22"/>
              </w:rPr>
            </w:pPr>
          </w:p>
        </w:tc>
        <w:tc>
          <w:tcPr>
            <w:tcW w:w="2160" w:type="dxa"/>
          </w:tcPr>
          <w:p w14:paraId="69B69B48" w14:textId="77777777" w:rsidR="00120A5A" w:rsidRPr="00004EAA" w:rsidRDefault="00120A5A" w:rsidP="000D68B7">
            <w:pPr>
              <w:jc w:val="center"/>
              <w:rPr>
                <w:rFonts w:ascii="Arial" w:hAnsi="Arial" w:cs="Arial"/>
                <w:sz w:val="22"/>
                <w:szCs w:val="22"/>
              </w:rPr>
            </w:pPr>
          </w:p>
        </w:tc>
        <w:tc>
          <w:tcPr>
            <w:tcW w:w="1080" w:type="dxa"/>
          </w:tcPr>
          <w:p w14:paraId="1D6FFB8A" w14:textId="77777777" w:rsidR="00120A5A" w:rsidRPr="00004EAA" w:rsidRDefault="00120A5A" w:rsidP="000D68B7">
            <w:pPr>
              <w:jc w:val="center"/>
              <w:rPr>
                <w:rFonts w:ascii="Arial" w:hAnsi="Arial" w:cs="Arial"/>
                <w:sz w:val="22"/>
                <w:szCs w:val="22"/>
              </w:rPr>
            </w:pPr>
          </w:p>
        </w:tc>
      </w:tr>
      <w:tr w:rsidR="000B208F" w:rsidRPr="00004EAA" w14:paraId="6EB3BDE8" w14:textId="77777777" w:rsidTr="000140CD">
        <w:tc>
          <w:tcPr>
            <w:tcW w:w="2448" w:type="dxa"/>
            <w:gridSpan w:val="2"/>
          </w:tcPr>
          <w:p w14:paraId="7BBCC19F" w14:textId="78E85D6F" w:rsidR="00120A5A" w:rsidRPr="00004EAA" w:rsidRDefault="00120A5A" w:rsidP="000D68B7">
            <w:pPr>
              <w:rPr>
                <w:rFonts w:ascii="Arial" w:hAnsi="Arial" w:cs="Arial"/>
                <w:sz w:val="22"/>
                <w:szCs w:val="22"/>
              </w:rPr>
            </w:pPr>
            <w:r w:rsidRPr="00004EAA">
              <w:rPr>
                <w:rFonts w:ascii="Arial" w:hAnsi="Arial" w:cs="Arial"/>
                <w:sz w:val="22"/>
                <w:szCs w:val="22"/>
              </w:rPr>
              <w:t xml:space="preserve">      AA</w:t>
            </w:r>
          </w:p>
        </w:tc>
        <w:tc>
          <w:tcPr>
            <w:tcW w:w="810" w:type="dxa"/>
          </w:tcPr>
          <w:p w14:paraId="135CE9C6"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338</w:t>
            </w:r>
          </w:p>
        </w:tc>
        <w:tc>
          <w:tcPr>
            <w:tcW w:w="1260" w:type="dxa"/>
          </w:tcPr>
          <w:p w14:paraId="6E8111E4" w14:textId="07096555" w:rsidR="00120A5A" w:rsidRPr="00004EAA" w:rsidRDefault="00120A5A" w:rsidP="000D68B7">
            <w:pPr>
              <w:jc w:val="center"/>
              <w:rPr>
                <w:rFonts w:ascii="Arial" w:hAnsi="Arial" w:cs="Arial"/>
                <w:sz w:val="22"/>
                <w:szCs w:val="22"/>
              </w:rPr>
            </w:pPr>
            <w:r w:rsidRPr="00004EAA">
              <w:rPr>
                <w:rFonts w:ascii="Arial" w:hAnsi="Arial" w:cs="Arial"/>
                <w:sz w:val="22"/>
                <w:szCs w:val="22"/>
              </w:rPr>
              <w:t>23.8 ± 7.4</w:t>
            </w:r>
          </w:p>
        </w:tc>
        <w:tc>
          <w:tcPr>
            <w:tcW w:w="2070" w:type="dxa"/>
          </w:tcPr>
          <w:p w14:paraId="6898442C"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-9.5 (-13.3, -5.5)</w:t>
            </w:r>
          </w:p>
        </w:tc>
        <w:tc>
          <w:tcPr>
            <w:tcW w:w="1080" w:type="dxa"/>
          </w:tcPr>
          <w:p w14:paraId="347C3F00" w14:textId="77777777" w:rsidR="00120A5A" w:rsidRPr="00004EAA" w:rsidRDefault="00120A5A" w:rsidP="000D68B7">
            <w:pPr>
              <w:jc w:val="center"/>
              <w:rPr>
                <w:rFonts w:ascii="Arial" w:hAnsi="Arial" w:cs="Arial"/>
                <w:sz w:val="22"/>
                <w:szCs w:val="22"/>
              </w:rPr>
            </w:pPr>
          </w:p>
        </w:tc>
        <w:tc>
          <w:tcPr>
            <w:tcW w:w="2160" w:type="dxa"/>
          </w:tcPr>
          <w:p w14:paraId="1D89B5E0" w14:textId="77777777" w:rsidR="00120A5A" w:rsidRPr="00004EAA" w:rsidRDefault="00120A5A" w:rsidP="000D68B7">
            <w:pPr>
              <w:jc w:val="center"/>
              <w:rPr>
                <w:rFonts w:ascii="Arial" w:hAnsi="Arial" w:cs="Arial"/>
                <w:sz w:val="22"/>
                <w:szCs w:val="22"/>
              </w:rPr>
            </w:pPr>
          </w:p>
        </w:tc>
        <w:tc>
          <w:tcPr>
            <w:tcW w:w="1080" w:type="dxa"/>
          </w:tcPr>
          <w:p w14:paraId="471301CE" w14:textId="77777777" w:rsidR="00120A5A" w:rsidRPr="00004EAA" w:rsidRDefault="00120A5A" w:rsidP="000D68B7">
            <w:pPr>
              <w:jc w:val="center"/>
              <w:rPr>
                <w:rFonts w:ascii="Arial" w:hAnsi="Arial" w:cs="Arial"/>
                <w:sz w:val="22"/>
                <w:szCs w:val="22"/>
              </w:rPr>
            </w:pPr>
          </w:p>
        </w:tc>
        <w:tc>
          <w:tcPr>
            <w:tcW w:w="2160" w:type="dxa"/>
          </w:tcPr>
          <w:p w14:paraId="3F3914DA" w14:textId="77777777" w:rsidR="00120A5A" w:rsidRPr="00004EAA" w:rsidRDefault="00120A5A" w:rsidP="000D68B7">
            <w:pPr>
              <w:jc w:val="center"/>
              <w:rPr>
                <w:rFonts w:ascii="Arial" w:hAnsi="Arial" w:cs="Arial"/>
                <w:sz w:val="22"/>
                <w:szCs w:val="22"/>
              </w:rPr>
            </w:pPr>
          </w:p>
        </w:tc>
        <w:tc>
          <w:tcPr>
            <w:tcW w:w="1080" w:type="dxa"/>
          </w:tcPr>
          <w:p w14:paraId="0BE1C0F2" w14:textId="77777777" w:rsidR="00120A5A" w:rsidRPr="00004EAA" w:rsidRDefault="00120A5A" w:rsidP="000D68B7">
            <w:pPr>
              <w:jc w:val="center"/>
              <w:rPr>
                <w:rFonts w:ascii="Arial" w:hAnsi="Arial" w:cs="Arial"/>
                <w:sz w:val="22"/>
                <w:szCs w:val="22"/>
              </w:rPr>
            </w:pPr>
          </w:p>
        </w:tc>
      </w:tr>
      <w:tr w:rsidR="000B208F" w:rsidRPr="00004EAA" w14:paraId="0CFDA814" w14:textId="77777777" w:rsidTr="000140CD">
        <w:tc>
          <w:tcPr>
            <w:tcW w:w="2448" w:type="dxa"/>
            <w:gridSpan w:val="2"/>
          </w:tcPr>
          <w:p w14:paraId="08A6DD28" w14:textId="77777777" w:rsidR="00120A5A" w:rsidRPr="00156341" w:rsidRDefault="00120A5A" w:rsidP="000D68B7">
            <w:pPr>
              <w:rPr>
                <w:rFonts w:ascii="Arial" w:hAnsi="Arial" w:cs="Arial"/>
                <w:sz w:val="22"/>
                <w:szCs w:val="22"/>
              </w:rPr>
            </w:pPr>
          </w:p>
        </w:tc>
        <w:tc>
          <w:tcPr>
            <w:tcW w:w="810" w:type="dxa"/>
          </w:tcPr>
          <w:p w14:paraId="047F0FFE" w14:textId="77777777" w:rsidR="00120A5A" w:rsidRPr="00004EAA" w:rsidRDefault="00120A5A" w:rsidP="000D68B7">
            <w:pPr>
              <w:jc w:val="center"/>
              <w:rPr>
                <w:rFonts w:ascii="Arial" w:hAnsi="Arial" w:cs="Arial"/>
                <w:sz w:val="22"/>
                <w:szCs w:val="22"/>
              </w:rPr>
            </w:pPr>
          </w:p>
        </w:tc>
        <w:tc>
          <w:tcPr>
            <w:tcW w:w="1260" w:type="dxa"/>
          </w:tcPr>
          <w:p w14:paraId="19952931" w14:textId="77777777" w:rsidR="00120A5A" w:rsidRPr="00004EAA" w:rsidRDefault="00120A5A" w:rsidP="000D68B7">
            <w:pPr>
              <w:jc w:val="center"/>
              <w:rPr>
                <w:rFonts w:ascii="Arial" w:hAnsi="Arial" w:cs="Arial"/>
                <w:sz w:val="22"/>
                <w:szCs w:val="22"/>
              </w:rPr>
            </w:pPr>
          </w:p>
        </w:tc>
        <w:tc>
          <w:tcPr>
            <w:tcW w:w="2070" w:type="dxa"/>
          </w:tcPr>
          <w:p w14:paraId="0A59ECD5" w14:textId="77777777" w:rsidR="00120A5A" w:rsidRPr="00004EAA" w:rsidRDefault="00120A5A" w:rsidP="000D68B7">
            <w:pPr>
              <w:jc w:val="center"/>
              <w:rPr>
                <w:rFonts w:ascii="Arial" w:hAnsi="Arial" w:cs="Arial"/>
                <w:sz w:val="22"/>
                <w:szCs w:val="22"/>
              </w:rPr>
            </w:pPr>
          </w:p>
        </w:tc>
        <w:tc>
          <w:tcPr>
            <w:tcW w:w="1080" w:type="dxa"/>
          </w:tcPr>
          <w:p w14:paraId="36DF6B6A" w14:textId="77777777" w:rsidR="00120A5A" w:rsidRPr="00004EAA" w:rsidRDefault="00120A5A" w:rsidP="000D68B7">
            <w:pPr>
              <w:jc w:val="center"/>
              <w:rPr>
                <w:rFonts w:ascii="Arial" w:hAnsi="Arial" w:cs="Arial"/>
                <w:sz w:val="22"/>
                <w:szCs w:val="22"/>
              </w:rPr>
            </w:pPr>
          </w:p>
        </w:tc>
        <w:tc>
          <w:tcPr>
            <w:tcW w:w="2160" w:type="dxa"/>
          </w:tcPr>
          <w:p w14:paraId="342898A7" w14:textId="77777777" w:rsidR="00120A5A" w:rsidRPr="00004EAA" w:rsidRDefault="00120A5A" w:rsidP="000D68B7">
            <w:pPr>
              <w:jc w:val="center"/>
              <w:rPr>
                <w:rFonts w:ascii="Arial" w:hAnsi="Arial" w:cs="Arial"/>
                <w:sz w:val="22"/>
                <w:szCs w:val="22"/>
              </w:rPr>
            </w:pPr>
          </w:p>
        </w:tc>
        <w:tc>
          <w:tcPr>
            <w:tcW w:w="1080" w:type="dxa"/>
          </w:tcPr>
          <w:p w14:paraId="1474FBAA" w14:textId="77777777" w:rsidR="00120A5A" w:rsidRPr="00004EAA" w:rsidRDefault="00120A5A" w:rsidP="000D68B7">
            <w:pPr>
              <w:jc w:val="center"/>
              <w:rPr>
                <w:rFonts w:ascii="Arial" w:hAnsi="Arial" w:cs="Arial"/>
                <w:sz w:val="22"/>
                <w:szCs w:val="22"/>
              </w:rPr>
            </w:pPr>
          </w:p>
        </w:tc>
        <w:tc>
          <w:tcPr>
            <w:tcW w:w="2160" w:type="dxa"/>
          </w:tcPr>
          <w:p w14:paraId="66E756B0" w14:textId="77777777" w:rsidR="00120A5A" w:rsidRPr="00004EAA" w:rsidRDefault="00120A5A" w:rsidP="000D68B7">
            <w:pPr>
              <w:jc w:val="center"/>
              <w:rPr>
                <w:rFonts w:ascii="Arial" w:hAnsi="Arial" w:cs="Arial"/>
                <w:sz w:val="22"/>
                <w:szCs w:val="22"/>
              </w:rPr>
            </w:pPr>
          </w:p>
        </w:tc>
        <w:tc>
          <w:tcPr>
            <w:tcW w:w="1080" w:type="dxa"/>
          </w:tcPr>
          <w:p w14:paraId="53F5850A" w14:textId="77777777" w:rsidR="00120A5A" w:rsidRPr="00004EAA" w:rsidRDefault="00120A5A" w:rsidP="000D68B7">
            <w:pPr>
              <w:jc w:val="center"/>
              <w:rPr>
                <w:rFonts w:ascii="Arial" w:hAnsi="Arial" w:cs="Arial"/>
                <w:sz w:val="22"/>
                <w:szCs w:val="22"/>
              </w:rPr>
            </w:pPr>
          </w:p>
        </w:tc>
      </w:tr>
      <w:tr w:rsidR="000B208F" w:rsidRPr="00004EAA" w14:paraId="1596562E" w14:textId="77777777" w:rsidTr="000140CD">
        <w:tc>
          <w:tcPr>
            <w:tcW w:w="2448" w:type="dxa"/>
            <w:gridSpan w:val="2"/>
          </w:tcPr>
          <w:p w14:paraId="00895DC1" w14:textId="0555520E" w:rsidR="00120A5A" w:rsidRPr="00004EAA" w:rsidRDefault="00120A5A" w:rsidP="000D68B7">
            <w:pPr>
              <w:rPr>
                <w:rFonts w:ascii="Arial" w:hAnsi="Arial" w:cs="Arial"/>
                <w:sz w:val="22"/>
                <w:szCs w:val="22"/>
              </w:rPr>
            </w:pPr>
            <w:r w:rsidRPr="00004EAA">
              <w:rPr>
                <w:rFonts w:ascii="Arial" w:hAnsi="Arial" w:cs="Arial"/>
                <w:sz w:val="22"/>
                <w:szCs w:val="22"/>
              </w:rPr>
              <w:t xml:space="preserve">  </w:t>
            </w:r>
            <w:proofErr w:type="gramStart"/>
            <w:r w:rsidRPr="00004EAA">
              <w:rPr>
                <w:rFonts w:ascii="Arial" w:hAnsi="Arial" w:cs="Arial"/>
                <w:sz w:val="22"/>
                <w:szCs w:val="22"/>
              </w:rPr>
              <w:t>rs10741657</w:t>
            </w:r>
            <w:proofErr w:type="gramEnd"/>
          </w:p>
        </w:tc>
        <w:tc>
          <w:tcPr>
            <w:tcW w:w="810" w:type="dxa"/>
          </w:tcPr>
          <w:p w14:paraId="30DE5AF4" w14:textId="77777777" w:rsidR="00120A5A" w:rsidRPr="00004EAA" w:rsidRDefault="00120A5A" w:rsidP="000D68B7">
            <w:pPr>
              <w:jc w:val="center"/>
              <w:rPr>
                <w:rFonts w:ascii="Arial" w:hAnsi="Arial" w:cs="Arial"/>
                <w:sz w:val="22"/>
                <w:szCs w:val="22"/>
              </w:rPr>
            </w:pPr>
          </w:p>
        </w:tc>
        <w:tc>
          <w:tcPr>
            <w:tcW w:w="1260" w:type="dxa"/>
          </w:tcPr>
          <w:p w14:paraId="5D541210" w14:textId="77777777" w:rsidR="00120A5A" w:rsidRPr="00004EAA" w:rsidRDefault="00120A5A" w:rsidP="000D68B7">
            <w:pPr>
              <w:jc w:val="center"/>
              <w:rPr>
                <w:rFonts w:ascii="Arial" w:hAnsi="Arial" w:cs="Arial"/>
                <w:sz w:val="22"/>
                <w:szCs w:val="22"/>
              </w:rPr>
            </w:pPr>
          </w:p>
        </w:tc>
        <w:tc>
          <w:tcPr>
            <w:tcW w:w="2070" w:type="dxa"/>
          </w:tcPr>
          <w:p w14:paraId="7D45E9D4" w14:textId="77777777" w:rsidR="00120A5A" w:rsidRPr="00004EAA" w:rsidRDefault="00120A5A" w:rsidP="000D68B7">
            <w:pPr>
              <w:jc w:val="center"/>
              <w:rPr>
                <w:rFonts w:ascii="Arial" w:hAnsi="Arial" w:cs="Arial"/>
                <w:sz w:val="22"/>
                <w:szCs w:val="22"/>
              </w:rPr>
            </w:pPr>
          </w:p>
        </w:tc>
        <w:tc>
          <w:tcPr>
            <w:tcW w:w="1080" w:type="dxa"/>
          </w:tcPr>
          <w:p w14:paraId="7E2875D4"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&lt;0.0001</w:t>
            </w:r>
          </w:p>
        </w:tc>
        <w:tc>
          <w:tcPr>
            <w:tcW w:w="2160" w:type="dxa"/>
          </w:tcPr>
          <w:p w14:paraId="713D441E" w14:textId="77777777" w:rsidR="00120A5A" w:rsidRPr="00004EAA" w:rsidRDefault="00120A5A" w:rsidP="000D68B7">
            <w:pPr>
              <w:jc w:val="center"/>
              <w:rPr>
                <w:rFonts w:ascii="Arial" w:hAnsi="Arial" w:cs="Arial"/>
                <w:sz w:val="22"/>
                <w:szCs w:val="22"/>
              </w:rPr>
            </w:pPr>
          </w:p>
        </w:tc>
        <w:tc>
          <w:tcPr>
            <w:tcW w:w="1080" w:type="dxa"/>
          </w:tcPr>
          <w:p w14:paraId="566B27B6" w14:textId="77777777" w:rsidR="00120A5A" w:rsidRPr="00004EAA" w:rsidRDefault="00120A5A" w:rsidP="000D68B7">
            <w:pPr>
              <w:jc w:val="center"/>
              <w:rPr>
                <w:rFonts w:ascii="Arial" w:hAnsi="Arial" w:cs="Arial"/>
                <w:sz w:val="22"/>
                <w:szCs w:val="22"/>
              </w:rPr>
            </w:pPr>
          </w:p>
        </w:tc>
        <w:tc>
          <w:tcPr>
            <w:tcW w:w="2160" w:type="dxa"/>
          </w:tcPr>
          <w:p w14:paraId="67DF51D9" w14:textId="77777777" w:rsidR="00120A5A" w:rsidRPr="00004EAA" w:rsidRDefault="00120A5A" w:rsidP="000D68B7">
            <w:pPr>
              <w:jc w:val="center"/>
              <w:rPr>
                <w:rFonts w:ascii="Arial" w:hAnsi="Arial" w:cs="Arial"/>
                <w:sz w:val="22"/>
                <w:szCs w:val="22"/>
              </w:rPr>
            </w:pPr>
          </w:p>
        </w:tc>
        <w:tc>
          <w:tcPr>
            <w:tcW w:w="1080" w:type="dxa"/>
          </w:tcPr>
          <w:p w14:paraId="7D53DEC6" w14:textId="07A267D5" w:rsidR="00120A5A" w:rsidRPr="00004EAA" w:rsidRDefault="00120A5A" w:rsidP="000D68B7">
            <w:pPr>
              <w:jc w:val="center"/>
              <w:rPr>
                <w:rFonts w:ascii="Arial" w:hAnsi="Arial" w:cs="Arial"/>
                <w:sz w:val="22"/>
                <w:szCs w:val="22"/>
              </w:rPr>
            </w:pPr>
            <w:r w:rsidRPr="00004EAA">
              <w:rPr>
                <w:rFonts w:ascii="Arial" w:hAnsi="Arial" w:cs="Arial"/>
                <w:sz w:val="22"/>
                <w:szCs w:val="22"/>
              </w:rPr>
              <w:t>0.000</w:t>
            </w:r>
            <w:r w:rsidR="000500FA">
              <w:rPr>
                <w:rFonts w:ascii="Arial" w:hAnsi="Arial" w:cs="Arial"/>
                <w:sz w:val="22"/>
                <w:szCs w:val="22"/>
              </w:rPr>
              <w:t>2</w:t>
            </w:r>
          </w:p>
        </w:tc>
      </w:tr>
      <w:tr w:rsidR="000B208F" w:rsidRPr="00004EAA" w14:paraId="6082E405" w14:textId="77777777" w:rsidTr="000140CD">
        <w:tc>
          <w:tcPr>
            <w:tcW w:w="2448" w:type="dxa"/>
            <w:gridSpan w:val="2"/>
          </w:tcPr>
          <w:p w14:paraId="4374ED1D" w14:textId="353997C3" w:rsidR="00120A5A" w:rsidRPr="00004EAA" w:rsidRDefault="00120A5A" w:rsidP="000D68B7">
            <w:pPr>
              <w:rPr>
                <w:rFonts w:ascii="Arial" w:hAnsi="Arial" w:cs="Arial"/>
                <w:sz w:val="22"/>
                <w:szCs w:val="22"/>
              </w:rPr>
            </w:pPr>
            <w:r w:rsidRPr="00004EAA">
              <w:rPr>
                <w:rFonts w:ascii="Arial" w:hAnsi="Arial" w:cs="Arial"/>
                <w:sz w:val="22"/>
                <w:szCs w:val="22"/>
              </w:rPr>
              <w:t xml:space="preserve">      GG (ref)</w:t>
            </w:r>
          </w:p>
        </w:tc>
        <w:tc>
          <w:tcPr>
            <w:tcW w:w="810" w:type="dxa"/>
          </w:tcPr>
          <w:p w14:paraId="77B95988"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644</w:t>
            </w:r>
          </w:p>
        </w:tc>
        <w:tc>
          <w:tcPr>
            <w:tcW w:w="1260" w:type="dxa"/>
          </w:tcPr>
          <w:p w14:paraId="1CACBB1B" w14:textId="3F59ACDA" w:rsidR="00120A5A" w:rsidRPr="00004EAA" w:rsidRDefault="00120A5A" w:rsidP="000D68B7">
            <w:pPr>
              <w:jc w:val="center"/>
              <w:rPr>
                <w:rFonts w:ascii="Arial" w:hAnsi="Arial" w:cs="Arial"/>
                <w:sz w:val="22"/>
                <w:szCs w:val="22"/>
              </w:rPr>
            </w:pPr>
            <w:r w:rsidRPr="00004EAA">
              <w:rPr>
                <w:rFonts w:ascii="Arial" w:hAnsi="Arial" w:cs="Arial"/>
                <w:sz w:val="22"/>
                <w:szCs w:val="22"/>
              </w:rPr>
              <w:t>24.3 ± 7.6</w:t>
            </w:r>
          </w:p>
        </w:tc>
        <w:tc>
          <w:tcPr>
            <w:tcW w:w="2070" w:type="dxa"/>
          </w:tcPr>
          <w:p w14:paraId="2992C8A9" w14:textId="77777777" w:rsidR="00120A5A" w:rsidRPr="00004EAA" w:rsidRDefault="00120A5A" w:rsidP="000D68B7">
            <w:pPr>
              <w:jc w:val="center"/>
              <w:rPr>
                <w:rFonts w:ascii="Arial" w:hAnsi="Arial" w:cs="Arial"/>
                <w:sz w:val="22"/>
                <w:szCs w:val="22"/>
              </w:rPr>
            </w:pPr>
          </w:p>
        </w:tc>
        <w:tc>
          <w:tcPr>
            <w:tcW w:w="1080" w:type="dxa"/>
          </w:tcPr>
          <w:p w14:paraId="7F28CAAA" w14:textId="77777777" w:rsidR="00120A5A" w:rsidRPr="00004EAA" w:rsidRDefault="00120A5A" w:rsidP="000D68B7">
            <w:pPr>
              <w:jc w:val="center"/>
              <w:rPr>
                <w:rFonts w:ascii="Arial" w:hAnsi="Arial" w:cs="Arial"/>
                <w:sz w:val="22"/>
                <w:szCs w:val="22"/>
              </w:rPr>
            </w:pPr>
          </w:p>
        </w:tc>
        <w:tc>
          <w:tcPr>
            <w:tcW w:w="2160" w:type="dxa"/>
          </w:tcPr>
          <w:p w14:paraId="5AF3E2B4" w14:textId="77777777" w:rsidR="00120A5A" w:rsidRPr="00004EAA" w:rsidRDefault="00120A5A" w:rsidP="000D68B7">
            <w:pPr>
              <w:jc w:val="center"/>
              <w:rPr>
                <w:rFonts w:ascii="Arial" w:hAnsi="Arial" w:cs="Arial"/>
                <w:sz w:val="22"/>
                <w:szCs w:val="22"/>
              </w:rPr>
            </w:pPr>
          </w:p>
        </w:tc>
        <w:tc>
          <w:tcPr>
            <w:tcW w:w="1080" w:type="dxa"/>
          </w:tcPr>
          <w:p w14:paraId="594CF279" w14:textId="77777777" w:rsidR="00120A5A" w:rsidRPr="00004EAA" w:rsidRDefault="00120A5A" w:rsidP="000D68B7">
            <w:pPr>
              <w:jc w:val="center"/>
              <w:rPr>
                <w:rFonts w:ascii="Arial" w:hAnsi="Arial" w:cs="Arial"/>
                <w:sz w:val="22"/>
                <w:szCs w:val="22"/>
              </w:rPr>
            </w:pPr>
          </w:p>
        </w:tc>
        <w:tc>
          <w:tcPr>
            <w:tcW w:w="2160" w:type="dxa"/>
          </w:tcPr>
          <w:p w14:paraId="77FEF90D"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Reference</w:t>
            </w:r>
          </w:p>
        </w:tc>
        <w:tc>
          <w:tcPr>
            <w:tcW w:w="1080" w:type="dxa"/>
          </w:tcPr>
          <w:p w14:paraId="0BA5538C" w14:textId="77777777" w:rsidR="00120A5A" w:rsidRPr="00004EAA" w:rsidRDefault="00120A5A" w:rsidP="000D68B7">
            <w:pPr>
              <w:jc w:val="center"/>
              <w:rPr>
                <w:rFonts w:ascii="Arial" w:hAnsi="Arial" w:cs="Arial"/>
                <w:sz w:val="22"/>
                <w:szCs w:val="22"/>
              </w:rPr>
            </w:pPr>
          </w:p>
        </w:tc>
      </w:tr>
      <w:tr w:rsidR="000B208F" w:rsidRPr="00004EAA" w14:paraId="4B2D9250" w14:textId="77777777" w:rsidTr="000140CD">
        <w:tc>
          <w:tcPr>
            <w:tcW w:w="2448" w:type="dxa"/>
            <w:gridSpan w:val="2"/>
          </w:tcPr>
          <w:p w14:paraId="18727C92" w14:textId="7D7FE1E9" w:rsidR="00120A5A" w:rsidRPr="00004EAA" w:rsidRDefault="00120A5A" w:rsidP="000D68B7">
            <w:pPr>
              <w:rPr>
                <w:rFonts w:ascii="Arial" w:hAnsi="Arial" w:cs="Arial"/>
                <w:sz w:val="22"/>
                <w:szCs w:val="22"/>
              </w:rPr>
            </w:pPr>
            <w:r w:rsidRPr="00004EAA">
              <w:rPr>
                <w:rFonts w:ascii="Arial" w:hAnsi="Arial" w:cs="Arial"/>
                <w:sz w:val="22"/>
                <w:szCs w:val="22"/>
              </w:rPr>
              <w:t xml:space="preserve">      GA</w:t>
            </w:r>
          </w:p>
        </w:tc>
        <w:tc>
          <w:tcPr>
            <w:tcW w:w="810" w:type="dxa"/>
          </w:tcPr>
          <w:p w14:paraId="7B219DF7"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832</w:t>
            </w:r>
          </w:p>
        </w:tc>
        <w:tc>
          <w:tcPr>
            <w:tcW w:w="1260" w:type="dxa"/>
          </w:tcPr>
          <w:p w14:paraId="53B5FE05" w14:textId="00F610BD" w:rsidR="00120A5A" w:rsidRPr="00004EAA" w:rsidRDefault="00120A5A" w:rsidP="000D68B7">
            <w:pPr>
              <w:jc w:val="center"/>
              <w:rPr>
                <w:rFonts w:ascii="Arial" w:hAnsi="Arial" w:cs="Arial"/>
                <w:sz w:val="22"/>
                <w:szCs w:val="22"/>
              </w:rPr>
            </w:pPr>
            <w:r w:rsidRPr="00004EAA">
              <w:rPr>
                <w:rFonts w:ascii="Arial" w:hAnsi="Arial" w:cs="Arial"/>
                <w:sz w:val="22"/>
                <w:szCs w:val="22"/>
              </w:rPr>
              <w:t>25.5 ± 8.6</w:t>
            </w:r>
          </w:p>
        </w:tc>
        <w:tc>
          <w:tcPr>
            <w:tcW w:w="2070" w:type="dxa"/>
          </w:tcPr>
          <w:p w14:paraId="07DEF83C"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4.1 (0.7, 7.6)</w:t>
            </w:r>
          </w:p>
        </w:tc>
        <w:tc>
          <w:tcPr>
            <w:tcW w:w="1080" w:type="dxa"/>
          </w:tcPr>
          <w:p w14:paraId="0FE5D74A" w14:textId="77777777" w:rsidR="00120A5A" w:rsidRPr="00004EAA" w:rsidRDefault="00120A5A" w:rsidP="000D68B7">
            <w:pPr>
              <w:jc w:val="center"/>
              <w:rPr>
                <w:rFonts w:ascii="Arial" w:hAnsi="Arial" w:cs="Arial"/>
                <w:sz w:val="22"/>
                <w:szCs w:val="22"/>
              </w:rPr>
            </w:pPr>
          </w:p>
        </w:tc>
        <w:tc>
          <w:tcPr>
            <w:tcW w:w="2160" w:type="dxa"/>
          </w:tcPr>
          <w:p w14:paraId="7F80DBEA" w14:textId="77777777" w:rsidR="00120A5A" w:rsidRPr="00004EAA" w:rsidRDefault="00120A5A" w:rsidP="000D68B7">
            <w:pPr>
              <w:jc w:val="center"/>
              <w:rPr>
                <w:rFonts w:ascii="Arial" w:hAnsi="Arial" w:cs="Arial"/>
                <w:sz w:val="22"/>
                <w:szCs w:val="22"/>
              </w:rPr>
            </w:pPr>
          </w:p>
        </w:tc>
        <w:tc>
          <w:tcPr>
            <w:tcW w:w="1080" w:type="dxa"/>
          </w:tcPr>
          <w:p w14:paraId="0D819C64" w14:textId="77777777" w:rsidR="00120A5A" w:rsidRPr="00004EAA" w:rsidRDefault="00120A5A" w:rsidP="000D68B7">
            <w:pPr>
              <w:jc w:val="center"/>
              <w:rPr>
                <w:rFonts w:ascii="Arial" w:hAnsi="Arial" w:cs="Arial"/>
                <w:sz w:val="22"/>
                <w:szCs w:val="22"/>
              </w:rPr>
            </w:pPr>
          </w:p>
        </w:tc>
        <w:tc>
          <w:tcPr>
            <w:tcW w:w="2160" w:type="dxa"/>
          </w:tcPr>
          <w:p w14:paraId="40596FE3" w14:textId="6CF99298" w:rsidR="00120A5A" w:rsidRPr="00004EAA" w:rsidRDefault="00120A5A" w:rsidP="000D68B7">
            <w:pPr>
              <w:jc w:val="center"/>
              <w:rPr>
                <w:rFonts w:ascii="Arial" w:hAnsi="Arial" w:cs="Arial"/>
                <w:sz w:val="22"/>
                <w:szCs w:val="22"/>
              </w:rPr>
            </w:pPr>
            <w:r w:rsidRPr="00004EAA">
              <w:rPr>
                <w:rFonts w:ascii="Arial" w:hAnsi="Arial" w:cs="Arial"/>
                <w:sz w:val="22"/>
                <w:szCs w:val="22"/>
              </w:rPr>
              <w:t>3.5 (0.5, 6.</w:t>
            </w:r>
            <w:r w:rsidR="00EA50C9">
              <w:rPr>
                <w:rFonts w:ascii="Arial" w:hAnsi="Arial" w:cs="Arial"/>
                <w:sz w:val="22"/>
                <w:szCs w:val="22"/>
              </w:rPr>
              <w:t>6</w:t>
            </w:r>
            <w:r w:rsidRPr="00004EAA">
              <w:rPr>
                <w:rFonts w:ascii="Arial" w:hAnsi="Arial" w:cs="Arial"/>
                <w:sz w:val="22"/>
                <w:szCs w:val="22"/>
              </w:rPr>
              <w:t>)</w:t>
            </w:r>
          </w:p>
        </w:tc>
        <w:tc>
          <w:tcPr>
            <w:tcW w:w="1080" w:type="dxa"/>
          </w:tcPr>
          <w:p w14:paraId="42261CD9" w14:textId="77777777" w:rsidR="00120A5A" w:rsidRPr="00004EAA" w:rsidRDefault="00120A5A" w:rsidP="000D68B7">
            <w:pPr>
              <w:jc w:val="center"/>
              <w:rPr>
                <w:rFonts w:ascii="Arial" w:hAnsi="Arial" w:cs="Arial"/>
                <w:sz w:val="22"/>
                <w:szCs w:val="22"/>
              </w:rPr>
            </w:pPr>
          </w:p>
        </w:tc>
      </w:tr>
      <w:tr w:rsidR="000B208F" w:rsidRPr="00004EAA" w14:paraId="5587E602" w14:textId="77777777" w:rsidTr="000140CD">
        <w:tc>
          <w:tcPr>
            <w:tcW w:w="2448" w:type="dxa"/>
            <w:gridSpan w:val="2"/>
          </w:tcPr>
          <w:p w14:paraId="2E52ECF7" w14:textId="2E0AB230" w:rsidR="00120A5A" w:rsidRPr="00004EAA" w:rsidRDefault="00120A5A" w:rsidP="000D68B7">
            <w:pPr>
              <w:rPr>
                <w:rFonts w:ascii="Arial" w:hAnsi="Arial" w:cs="Arial"/>
                <w:sz w:val="22"/>
                <w:szCs w:val="22"/>
              </w:rPr>
            </w:pPr>
            <w:r w:rsidRPr="00004EAA">
              <w:rPr>
                <w:rFonts w:ascii="Arial" w:hAnsi="Arial" w:cs="Arial"/>
                <w:sz w:val="22"/>
                <w:szCs w:val="22"/>
              </w:rPr>
              <w:t xml:space="preserve">      AA</w:t>
            </w:r>
          </w:p>
        </w:tc>
        <w:tc>
          <w:tcPr>
            <w:tcW w:w="810" w:type="dxa"/>
          </w:tcPr>
          <w:p w14:paraId="3E599AC5"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288</w:t>
            </w:r>
          </w:p>
        </w:tc>
        <w:tc>
          <w:tcPr>
            <w:tcW w:w="1260" w:type="dxa"/>
          </w:tcPr>
          <w:p w14:paraId="0E9345A5" w14:textId="6C94BABA" w:rsidR="00120A5A" w:rsidRPr="00004EAA" w:rsidRDefault="00120A5A" w:rsidP="000D68B7">
            <w:pPr>
              <w:jc w:val="center"/>
              <w:rPr>
                <w:rFonts w:ascii="Arial" w:hAnsi="Arial" w:cs="Arial"/>
                <w:sz w:val="22"/>
                <w:szCs w:val="22"/>
              </w:rPr>
            </w:pPr>
            <w:r w:rsidRPr="00004EAA">
              <w:rPr>
                <w:rFonts w:ascii="Arial" w:hAnsi="Arial" w:cs="Arial"/>
                <w:sz w:val="22"/>
                <w:szCs w:val="22"/>
              </w:rPr>
              <w:t>27.3 ± 9.4</w:t>
            </w:r>
          </w:p>
        </w:tc>
        <w:tc>
          <w:tcPr>
            <w:tcW w:w="2070" w:type="dxa"/>
          </w:tcPr>
          <w:p w14:paraId="42E388C2"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11.0 (6.2, 16.1)</w:t>
            </w:r>
          </w:p>
        </w:tc>
        <w:tc>
          <w:tcPr>
            <w:tcW w:w="1080" w:type="dxa"/>
          </w:tcPr>
          <w:p w14:paraId="2E024EB3" w14:textId="77777777" w:rsidR="00120A5A" w:rsidRPr="00004EAA" w:rsidRDefault="00120A5A" w:rsidP="000D68B7">
            <w:pPr>
              <w:jc w:val="center"/>
              <w:rPr>
                <w:rFonts w:ascii="Arial" w:hAnsi="Arial" w:cs="Arial"/>
                <w:sz w:val="22"/>
                <w:szCs w:val="22"/>
              </w:rPr>
            </w:pPr>
          </w:p>
        </w:tc>
        <w:tc>
          <w:tcPr>
            <w:tcW w:w="2160" w:type="dxa"/>
          </w:tcPr>
          <w:p w14:paraId="2991E2CC" w14:textId="77777777" w:rsidR="00120A5A" w:rsidRPr="00004EAA" w:rsidRDefault="00120A5A" w:rsidP="000D68B7">
            <w:pPr>
              <w:jc w:val="center"/>
              <w:rPr>
                <w:rFonts w:ascii="Arial" w:hAnsi="Arial" w:cs="Arial"/>
                <w:sz w:val="22"/>
                <w:szCs w:val="22"/>
              </w:rPr>
            </w:pPr>
          </w:p>
        </w:tc>
        <w:tc>
          <w:tcPr>
            <w:tcW w:w="1080" w:type="dxa"/>
          </w:tcPr>
          <w:p w14:paraId="5CB687AC" w14:textId="77777777" w:rsidR="00120A5A" w:rsidRPr="00004EAA" w:rsidRDefault="00120A5A" w:rsidP="000D68B7">
            <w:pPr>
              <w:jc w:val="center"/>
              <w:rPr>
                <w:rFonts w:ascii="Arial" w:hAnsi="Arial" w:cs="Arial"/>
                <w:sz w:val="22"/>
                <w:szCs w:val="22"/>
              </w:rPr>
            </w:pPr>
          </w:p>
        </w:tc>
        <w:tc>
          <w:tcPr>
            <w:tcW w:w="2160" w:type="dxa"/>
          </w:tcPr>
          <w:p w14:paraId="617FA9F9" w14:textId="3D79B2C7" w:rsidR="00120A5A" w:rsidRPr="00004EAA" w:rsidRDefault="00120A5A" w:rsidP="000D68B7">
            <w:pPr>
              <w:jc w:val="center"/>
              <w:rPr>
                <w:rFonts w:ascii="Arial" w:hAnsi="Arial" w:cs="Arial"/>
                <w:sz w:val="22"/>
                <w:szCs w:val="22"/>
              </w:rPr>
            </w:pPr>
            <w:r w:rsidRPr="00004EAA">
              <w:rPr>
                <w:rFonts w:ascii="Arial" w:hAnsi="Arial" w:cs="Arial"/>
                <w:sz w:val="22"/>
                <w:szCs w:val="22"/>
              </w:rPr>
              <w:t>8.</w:t>
            </w:r>
            <w:r w:rsidR="00EA50C9">
              <w:rPr>
                <w:rFonts w:ascii="Arial" w:hAnsi="Arial" w:cs="Arial"/>
                <w:sz w:val="22"/>
                <w:szCs w:val="22"/>
              </w:rPr>
              <w:t>7</w:t>
            </w:r>
            <w:r w:rsidRPr="00004EAA">
              <w:rPr>
                <w:rFonts w:ascii="Arial" w:hAnsi="Arial" w:cs="Arial"/>
                <w:sz w:val="22"/>
                <w:szCs w:val="22"/>
              </w:rPr>
              <w:t xml:space="preserve"> (4.</w:t>
            </w:r>
            <w:r w:rsidR="00EA50C9">
              <w:rPr>
                <w:rFonts w:ascii="Arial" w:hAnsi="Arial" w:cs="Arial"/>
                <w:sz w:val="22"/>
                <w:szCs w:val="22"/>
              </w:rPr>
              <w:t>5</w:t>
            </w:r>
            <w:r w:rsidRPr="00004EAA">
              <w:rPr>
                <w:rFonts w:ascii="Arial" w:hAnsi="Arial" w:cs="Arial"/>
                <w:sz w:val="22"/>
                <w:szCs w:val="22"/>
              </w:rPr>
              <w:t>, 1</w:t>
            </w:r>
            <w:r w:rsidR="00EA50C9">
              <w:rPr>
                <w:rFonts w:ascii="Arial" w:hAnsi="Arial" w:cs="Arial"/>
                <w:sz w:val="22"/>
                <w:szCs w:val="22"/>
              </w:rPr>
              <w:t>3.1</w:t>
            </w:r>
            <w:r w:rsidRPr="00004EAA">
              <w:rPr>
                <w:rFonts w:ascii="Arial" w:hAnsi="Arial" w:cs="Arial"/>
                <w:sz w:val="22"/>
                <w:szCs w:val="22"/>
              </w:rPr>
              <w:t>)</w:t>
            </w:r>
          </w:p>
        </w:tc>
        <w:tc>
          <w:tcPr>
            <w:tcW w:w="1080" w:type="dxa"/>
          </w:tcPr>
          <w:p w14:paraId="79A8A326" w14:textId="77777777" w:rsidR="00120A5A" w:rsidRPr="00004EAA" w:rsidRDefault="00120A5A" w:rsidP="000D68B7">
            <w:pPr>
              <w:jc w:val="center"/>
              <w:rPr>
                <w:rFonts w:ascii="Arial" w:hAnsi="Arial" w:cs="Arial"/>
                <w:sz w:val="22"/>
                <w:szCs w:val="22"/>
              </w:rPr>
            </w:pPr>
          </w:p>
        </w:tc>
      </w:tr>
      <w:tr w:rsidR="000B208F" w:rsidRPr="00004EAA" w14:paraId="789E86CB" w14:textId="77777777" w:rsidTr="000140CD">
        <w:tc>
          <w:tcPr>
            <w:tcW w:w="2448" w:type="dxa"/>
            <w:gridSpan w:val="2"/>
          </w:tcPr>
          <w:p w14:paraId="14FB9E32" w14:textId="77777777" w:rsidR="00120A5A" w:rsidRPr="00156341" w:rsidRDefault="00120A5A" w:rsidP="000D68B7">
            <w:pPr>
              <w:rPr>
                <w:rFonts w:ascii="Arial" w:hAnsi="Arial" w:cs="Arial"/>
                <w:sz w:val="22"/>
                <w:szCs w:val="22"/>
              </w:rPr>
            </w:pPr>
          </w:p>
        </w:tc>
        <w:tc>
          <w:tcPr>
            <w:tcW w:w="810" w:type="dxa"/>
          </w:tcPr>
          <w:p w14:paraId="13F09D7D" w14:textId="77777777" w:rsidR="00120A5A" w:rsidRPr="00004EAA" w:rsidRDefault="00120A5A" w:rsidP="000D68B7">
            <w:pPr>
              <w:jc w:val="center"/>
              <w:rPr>
                <w:rFonts w:ascii="Arial" w:hAnsi="Arial" w:cs="Arial"/>
                <w:sz w:val="22"/>
                <w:szCs w:val="22"/>
              </w:rPr>
            </w:pPr>
          </w:p>
        </w:tc>
        <w:tc>
          <w:tcPr>
            <w:tcW w:w="1260" w:type="dxa"/>
          </w:tcPr>
          <w:p w14:paraId="10D6762A" w14:textId="77777777" w:rsidR="00120A5A" w:rsidRPr="00004EAA" w:rsidRDefault="00120A5A" w:rsidP="000D68B7">
            <w:pPr>
              <w:jc w:val="center"/>
              <w:rPr>
                <w:rFonts w:ascii="Arial" w:hAnsi="Arial" w:cs="Arial"/>
                <w:sz w:val="22"/>
                <w:szCs w:val="22"/>
              </w:rPr>
            </w:pPr>
          </w:p>
        </w:tc>
        <w:tc>
          <w:tcPr>
            <w:tcW w:w="2070" w:type="dxa"/>
          </w:tcPr>
          <w:p w14:paraId="0E7FF41D" w14:textId="77777777" w:rsidR="00120A5A" w:rsidRPr="00004EAA" w:rsidRDefault="00120A5A" w:rsidP="000D68B7">
            <w:pPr>
              <w:jc w:val="center"/>
              <w:rPr>
                <w:rFonts w:ascii="Arial" w:hAnsi="Arial" w:cs="Arial"/>
                <w:sz w:val="22"/>
                <w:szCs w:val="22"/>
              </w:rPr>
            </w:pPr>
          </w:p>
        </w:tc>
        <w:tc>
          <w:tcPr>
            <w:tcW w:w="1080" w:type="dxa"/>
          </w:tcPr>
          <w:p w14:paraId="5DC4C19E" w14:textId="77777777" w:rsidR="00120A5A" w:rsidRPr="00004EAA" w:rsidRDefault="00120A5A" w:rsidP="000D68B7">
            <w:pPr>
              <w:jc w:val="center"/>
              <w:rPr>
                <w:rFonts w:ascii="Arial" w:hAnsi="Arial" w:cs="Arial"/>
                <w:sz w:val="22"/>
                <w:szCs w:val="22"/>
              </w:rPr>
            </w:pPr>
          </w:p>
        </w:tc>
        <w:tc>
          <w:tcPr>
            <w:tcW w:w="2160" w:type="dxa"/>
          </w:tcPr>
          <w:p w14:paraId="6044B65E" w14:textId="77777777" w:rsidR="00120A5A" w:rsidRPr="00004EAA" w:rsidRDefault="00120A5A" w:rsidP="000D68B7">
            <w:pPr>
              <w:jc w:val="center"/>
              <w:rPr>
                <w:rFonts w:ascii="Arial" w:hAnsi="Arial" w:cs="Arial"/>
                <w:sz w:val="22"/>
                <w:szCs w:val="22"/>
              </w:rPr>
            </w:pPr>
          </w:p>
        </w:tc>
        <w:tc>
          <w:tcPr>
            <w:tcW w:w="1080" w:type="dxa"/>
          </w:tcPr>
          <w:p w14:paraId="47152A89" w14:textId="77777777" w:rsidR="00120A5A" w:rsidRPr="00004EAA" w:rsidRDefault="00120A5A" w:rsidP="000D68B7">
            <w:pPr>
              <w:jc w:val="center"/>
              <w:rPr>
                <w:rFonts w:ascii="Arial" w:hAnsi="Arial" w:cs="Arial"/>
                <w:sz w:val="22"/>
                <w:szCs w:val="22"/>
              </w:rPr>
            </w:pPr>
          </w:p>
        </w:tc>
        <w:tc>
          <w:tcPr>
            <w:tcW w:w="2160" w:type="dxa"/>
          </w:tcPr>
          <w:p w14:paraId="120DA350" w14:textId="77777777" w:rsidR="00120A5A" w:rsidRPr="00004EAA" w:rsidRDefault="00120A5A" w:rsidP="000D68B7">
            <w:pPr>
              <w:jc w:val="center"/>
              <w:rPr>
                <w:rFonts w:ascii="Arial" w:hAnsi="Arial" w:cs="Arial"/>
                <w:sz w:val="22"/>
                <w:szCs w:val="22"/>
              </w:rPr>
            </w:pPr>
          </w:p>
        </w:tc>
        <w:tc>
          <w:tcPr>
            <w:tcW w:w="1080" w:type="dxa"/>
          </w:tcPr>
          <w:p w14:paraId="303EE9DD" w14:textId="77777777" w:rsidR="00120A5A" w:rsidRPr="00004EAA" w:rsidRDefault="00120A5A" w:rsidP="000D68B7">
            <w:pPr>
              <w:jc w:val="center"/>
              <w:rPr>
                <w:rFonts w:ascii="Arial" w:hAnsi="Arial" w:cs="Arial"/>
                <w:sz w:val="22"/>
                <w:szCs w:val="22"/>
              </w:rPr>
            </w:pPr>
          </w:p>
        </w:tc>
      </w:tr>
      <w:tr w:rsidR="000B208F" w:rsidRPr="00004EAA" w14:paraId="3CF5B73F" w14:textId="77777777" w:rsidTr="000140CD">
        <w:tc>
          <w:tcPr>
            <w:tcW w:w="2448" w:type="dxa"/>
            <w:gridSpan w:val="2"/>
          </w:tcPr>
          <w:p w14:paraId="598FC8A5" w14:textId="01C4B475" w:rsidR="00120A5A" w:rsidRPr="00004EAA" w:rsidRDefault="00120A5A" w:rsidP="000D68B7">
            <w:pPr>
              <w:rPr>
                <w:rFonts w:ascii="Arial" w:hAnsi="Arial" w:cs="Arial"/>
                <w:sz w:val="22"/>
                <w:szCs w:val="22"/>
              </w:rPr>
            </w:pPr>
            <w:r w:rsidRPr="00004EAA">
              <w:rPr>
                <w:rFonts w:ascii="Arial" w:hAnsi="Arial" w:cs="Arial"/>
                <w:sz w:val="22"/>
                <w:szCs w:val="22"/>
              </w:rPr>
              <w:t xml:space="preserve">  </w:t>
            </w:r>
            <w:proofErr w:type="gramStart"/>
            <w:r w:rsidRPr="00004EAA">
              <w:rPr>
                <w:rFonts w:ascii="Arial" w:hAnsi="Arial" w:cs="Arial"/>
                <w:sz w:val="22"/>
                <w:szCs w:val="22"/>
              </w:rPr>
              <w:t>rs2060793</w:t>
            </w:r>
            <w:r w:rsidRPr="00004EAA">
              <w:rPr>
                <w:rFonts w:ascii="Arial" w:hAnsi="Arial" w:cs="Arial"/>
                <w:sz w:val="22"/>
                <w:szCs w:val="22"/>
                <w:vertAlign w:val="superscript"/>
              </w:rPr>
              <w:t>1</w:t>
            </w:r>
            <w:r>
              <w:rPr>
                <w:rFonts w:ascii="Arial" w:hAnsi="Arial" w:cs="Arial"/>
                <w:sz w:val="22"/>
                <w:szCs w:val="22"/>
                <w:vertAlign w:val="superscript"/>
              </w:rPr>
              <w:t>2</w:t>
            </w:r>
            <w:proofErr w:type="gramEnd"/>
          </w:p>
        </w:tc>
        <w:tc>
          <w:tcPr>
            <w:tcW w:w="810" w:type="dxa"/>
          </w:tcPr>
          <w:p w14:paraId="7C114DAF" w14:textId="77777777" w:rsidR="00120A5A" w:rsidRPr="00004EAA" w:rsidRDefault="00120A5A" w:rsidP="000D68B7">
            <w:pPr>
              <w:jc w:val="center"/>
              <w:rPr>
                <w:rFonts w:ascii="Arial" w:hAnsi="Arial" w:cs="Arial"/>
                <w:sz w:val="22"/>
                <w:szCs w:val="22"/>
              </w:rPr>
            </w:pPr>
          </w:p>
        </w:tc>
        <w:tc>
          <w:tcPr>
            <w:tcW w:w="1260" w:type="dxa"/>
          </w:tcPr>
          <w:p w14:paraId="3EDE3A6B" w14:textId="77777777" w:rsidR="00120A5A" w:rsidRPr="00004EAA" w:rsidRDefault="00120A5A" w:rsidP="000D68B7">
            <w:pPr>
              <w:jc w:val="center"/>
              <w:rPr>
                <w:rFonts w:ascii="Arial" w:hAnsi="Arial" w:cs="Arial"/>
                <w:sz w:val="22"/>
                <w:szCs w:val="22"/>
              </w:rPr>
            </w:pPr>
          </w:p>
        </w:tc>
        <w:tc>
          <w:tcPr>
            <w:tcW w:w="2070" w:type="dxa"/>
          </w:tcPr>
          <w:p w14:paraId="6E7400D9" w14:textId="77777777" w:rsidR="00120A5A" w:rsidRPr="00004EAA" w:rsidRDefault="00120A5A" w:rsidP="000D68B7">
            <w:pPr>
              <w:jc w:val="center"/>
              <w:rPr>
                <w:rFonts w:ascii="Arial" w:hAnsi="Arial" w:cs="Arial"/>
                <w:sz w:val="22"/>
                <w:szCs w:val="22"/>
              </w:rPr>
            </w:pPr>
          </w:p>
        </w:tc>
        <w:tc>
          <w:tcPr>
            <w:tcW w:w="1080" w:type="dxa"/>
          </w:tcPr>
          <w:p w14:paraId="735166D6"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&lt;0.0001</w:t>
            </w:r>
          </w:p>
        </w:tc>
        <w:tc>
          <w:tcPr>
            <w:tcW w:w="2160" w:type="dxa"/>
          </w:tcPr>
          <w:p w14:paraId="14E31010" w14:textId="77777777" w:rsidR="00120A5A" w:rsidRPr="00004EAA" w:rsidRDefault="00120A5A" w:rsidP="000D68B7">
            <w:pPr>
              <w:jc w:val="center"/>
              <w:rPr>
                <w:rFonts w:ascii="Arial" w:hAnsi="Arial" w:cs="Arial"/>
                <w:sz w:val="22"/>
                <w:szCs w:val="22"/>
              </w:rPr>
            </w:pPr>
          </w:p>
        </w:tc>
        <w:tc>
          <w:tcPr>
            <w:tcW w:w="1080" w:type="dxa"/>
          </w:tcPr>
          <w:p w14:paraId="65EBF413" w14:textId="77777777" w:rsidR="00120A5A" w:rsidRPr="00004EAA" w:rsidRDefault="00120A5A" w:rsidP="000D68B7">
            <w:pPr>
              <w:jc w:val="center"/>
              <w:rPr>
                <w:rFonts w:ascii="Arial" w:hAnsi="Arial" w:cs="Arial"/>
                <w:sz w:val="22"/>
                <w:szCs w:val="22"/>
              </w:rPr>
            </w:pPr>
          </w:p>
        </w:tc>
        <w:tc>
          <w:tcPr>
            <w:tcW w:w="2160" w:type="dxa"/>
          </w:tcPr>
          <w:p w14:paraId="27FF7AEF" w14:textId="77777777" w:rsidR="00120A5A" w:rsidRPr="00004EAA" w:rsidRDefault="00120A5A" w:rsidP="000D68B7">
            <w:pPr>
              <w:jc w:val="center"/>
              <w:rPr>
                <w:rFonts w:ascii="Arial" w:hAnsi="Arial" w:cs="Arial"/>
                <w:sz w:val="22"/>
                <w:szCs w:val="22"/>
              </w:rPr>
            </w:pPr>
          </w:p>
        </w:tc>
        <w:tc>
          <w:tcPr>
            <w:tcW w:w="1080" w:type="dxa"/>
          </w:tcPr>
          <w:p w14:paraId="0F1BEA3C" w14:textId="77777777" w:rsidR="00120A5A" w:rsidRPr="00004EAA" w:rsidRDefault="00120A5A" w:rsidP="000D68B7">
            <w:pPr>
              <w:jc w:val="center"/>
              <w:rPr>
                <w:rFonts w:ascii="Arial" w:hAnsi="Arial" w:cs="Arial"/>
                <w:sz w:val="22"/>
                <w:szCs w:val="22"/>
              </w:rPr>
            </w:pPr>
          </w:p>
        </w:tc>
      </w:tr>
      <w:tr w:rsidR="000B208F" w:rsidRPr="00004EAA" w14:paraId="2FC6B1F3" w14:textId="77777777" w:rsidTr="000140CD">
        <w:tc>
          <w:tcPr>
            <w:tcW w:w="2448" w:type="dxa"/>
            <w:gridSpan w:val="2"/>
          </w:tcPr>
          <w:p w14:paraId="3983AF3F" w14:textId="43FC8009" w:rsidR="00120A5A" w:rsidRPr="00004EAA" w:rsidRDefault="00120A5A" w:rsidP="000D68B7">
            <w:pPr>
              <w:rPr>
                <w:rFonts w:ascii="Arial" w:hAnsi="Arial" w:cs="Arial"/>
                <w:sz w:val="22"/>
                <w:szCs w:val="22"/>
              </w:rPr>
            </w:pPr>
            <w:r w:rsidRPr="00004EAA">
              <w:rPr>
                <w:rFonts w:ascii="Arial" w:hAnsi="Arial" w:cs="Arial"/>
                <w:sz w:val="22"/>
                <w:szCs w:val="22"/>
              </w:rPr>
              <w:t xml:space="preserve">      CC (ref)</w:t>
            </w:r>
          </w:p>
        </w:tc>
        <w:tc>
          <w:tcPr>
            <w:tcW w:w="810" w:type="dxa"/>
          </w:tcPr>
          <w:p w14:paraId="0BE6E90B"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645</w:t>
            </w:r>
          </w:p>
        </w:tc>
        <w:tc>
          <w:tcPr>
            <w:tcW w:w="1260" w:type="dxa"/>
          </w:tcPr>
          <w:p w14:paraId="348706B7" w14:textId="5DFC0D43" w:rsidR="00120A5A" w:rsidRPr="00004EAA" w:rsidRDefault="00120A5A" w:rsidP="000D68B7">
            <w:pPr>
              <w:jc w:val="center"/>
              <w:rPr>
                <w:rFonts w:ascii="Arial" w:hAnsi="Arial" w:cs="Arial"/>
                <w:sz w:val="22"/>
                <w:szCs w:val="22"/>
              </w:rPr>
            </w:pPr>
            <w:r w:rsidRPr="00004EAA">
              <w:rPr>
                <w:rFonts w:ascii="Arial" w:hAnsi="Arial" w:cs="Arial"/>
                <w:sz w:val="22"/>
                <w:szCs w:val="22"/>
              </w:rPr>
              <w:t>24.3 ± 7.6</w:t>
            </w:r>
          </w:p>
        </w:tc>
        <w:tc>
          <w:tcPr>
            <w:tcW w:w="2070" w:type="dxa"/>
          </w:tcPr>
          <w:p w14:paraId="3B196B67" w14:textId="77777777" w:rsidR="00120A5A" w:rsidRPr="00004EAA" w:rsidRDefault="00120A5A" w:rsidP="000D68B7">
            <w:pPr>
              <w:jc w:val="center"/>
              <w:rPr>
                <w:rFonts w:ascii="Arial" w:hAnsi="Arial" w:cs="Arial"/>
                <w:sz w:val="22"/>
                <w:szCs w:val="22"/>
              </w:rPr>
            </w:pPr>
          </w:p>
        </w:tc>
        <w:tc>
          <w:tcPr>
            <w:tcW w:w="1080" w:type="dxa"/>
          </w:tcPr>
          <w:p w14:paraId="593A2ED9" w14:textId="77777777" w:rsidR="00120A5A" w:rsidRPr="00004EAA" w:rsidRDefault="00120A5A" w:rsidP="000D68B7">
            <w:pPr>
              <w:jc w:val="center"/>
              <w:rPr>
                <w:rFonts w:ascii="Arial" w:hAnsi="Arial" w:cs="Arial"/>
                <w:sz w:val="22"/>
                <w:szCs w:val="22"/>
              </w:rPr>
            </w:pPr>
          </w:p>
        </w:tc>
        <w:tc>
          <w:tcPr>
            <w:tcW w:w="2160" w:type="dxa"/>
          </w:tcPr>
          <w:p w14:paraId="28243245" w14:textId="77777777" w:rsidR="00120A5A" w:rsidRPr="00004EAA" w:rsidRDefault="00120A5A" w:rsidP="000D68B7">
            <w:pPr>
              <w:jc w:val="center"/>
              <w:rPr>
                <w:rFonts w:ascii="Arial" w:hAnsi="Arial" w:cs="Arial"/>
                <w:sz w:val="22"/>
                <w:szCs w:val="22"/>
              </w:rPr>
            </w:pPr>
          </w:p>
        </w:tc>
        <w:tc>
          <w:tcPr>
            <w:tcW w:w="1080" w:type="dxa"/>
          </w:tcPr>
          <w:p w14:paraId="0FA94913" w14:textId="77777777" w:rsidR="00120A5A" w:rsidRPr="00004EAA" w:rsidRDefault="00120A5A" w:rsidP="000D68B7">
            <w:pPr>
              <w:jc w:val="center"/>
              <w:rPr>
                <w:rFonts w:ascii="Arial" w:hAnsi="Arial" w:cs="Arial"/>
                <w:sz w:val="22"/>
                <w:szCs w:val="22"/>
              </w:rPr>
            </w:pPr>
          </w:p>
        </w:tc>
        <w:tc>
          <w:tcPr>
            <w:tcW w:w="2160" w:type="dxa"/>
          </w:tcPr>
          <w:p w14:paraId="6C6526BB" w14:textId="77777777" w:rsidR="00120A5A" w:rsidRPr="00004EAA" w:rsidRDefault="00120A5A" w:rsidP="000D68B7">
            <w:pPr>
              <w:jc w:val="center"/>
              <w:rPr>
                <w:rFonts w:ascii="Arial" w:hAnsi="Arial" w:cs="Arial"/>
                <w:sz w:val="22"/>
                <w:szCs w:val="22"/>
              </w:rPr>
            </w:pPr>
          </w:p>
        </w:tc>
        <w:tc>
          <w:tcPr>
            <w:tcW w:w="1080" w:type="dxa"/>
          </w:tcPr>
          <w:p w14:paraId="7F8BC30C" w14:textId="77777777" w:rsidR="00120A5A" w:rsidRPr="00004EAA" w:rsidRDefault="00120A5A" w:rsidP="000D68B7">
            <w:pPr>
              <w:jc w:val="center"/>
              <w:rPr>
                <w:rFonts w:ascii="Arial" w:hAnsi="Arial" w:cs="Arial"/>
                <w:sz w:val="22"/>
                <w:szCs w:val="22"/>
              </w:rPr>
            </w:pPr>
          </w:p>
        </w:tc>
      </w:tr>
      <w:tr w:rsidR="000B208F" w:rsidRPr="00004EAA" w14:paraId="41287E37" w14:textId="77777777" w:rsidTr="000140CD">
        <w:tc>
          <w:tcPr>
            <w:tcW w:w="2448" w:type="dxa"/>
            <w:gridSpan w:val="2"/>
          </w:tcPr>
          <w:p w14:paraId="74A5843A" w14:textId="48C8B0B6" w:rsidR="00120A5A" w:rsidRPr="00004EAA" w:rsidRDefault="00120A5A" w:rsidP="000D68B7">
            <w:pPr>
              <w:rPr>
                <w:rFonts w:ascii="Arial" w:hAnsi="Arial" w:cs="Arial"/>
                <w:sz w:val="22"/>
                <w:szCs w:val="22"/>
              </w:rPr>
            </w:pPr>
            <w:r w:rsidRPr="00004EAA">
              <w:rPr>
                <w:rFonts w:ascii="Arial" w:hAnsi="Arial" w:cs="Arial"/>
                <w:sz w:val="22"/>
                <w:szCs w:val="22"/>
              </w:rPr>
              <w:t xml:space="preserve">      CT</w:t>
            </w:r>
          </w:p>
        </w:tc>
        <w:tc>
          <w:tcPr>
            <w:tcW w:w="810" w:type="dxa"/>
          </w:tcPr>
          <w:p w14:paraId="0CCE93D1"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833</w:t>
            </w:r>
          </w:p>
        </w:tc>
        <w:tc>
          <w:tcPr>
            <w:tcW w:w="1260" w:type="dxa"/>
          </w:tcPr>
          <w:p w14:paraId="6C097E62" w14:textId="6D904A4D" w:rsidR="00120A5A" w:rsidRPr="00004EAA" w:rsidRDefault="00120A5A" w:rsidP="000D68B7">
            <w:pPr>
              <w:jc w:val="center"/>
              <w:rPr>
                <w:rFonts w:ascii="Arial" w:hAnsi="Arial" w:cs="Arial"/>
                <w:sz w:val="22"/>
                <w:szCs w:val="22"/>
              </w:rPr>
            </w:pPr>
            <w:r w:rsidRPr="00004EAA">
              <w:rPr>
                <w:rFonts w:ascii="Arial" w:hAnsi="Arial" w:cs="Arial"/>
                <w:sz w:val="22"/>
                <w:szCs w:val="22"/>
              </w:rPr>
              <w:t>25.5 ± 8.6</w:t>
            </w:r>
          </w:p>
        </w:tc>
        <w:tc>
          <w:tcPr>
            <w:tcW w:w="2070" w:type="dxa"/>
          </w:tcPr>
          <w:p w14:paraId="43425E0D"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3.9 (0.6, 7.4)</w:t>
            </w:r>
          </w:p>
        </w:tc>
        <w:tc>
          <w:tcPr>
            <w:tcW w:w="1080" w:type="dxa"/>
          </w:tcPr>
          <w:p w14:paraId="641EFAA7" w14:textId="77777777" w:rsidR="00120A5A" w:rsidRPr="00004EAA" w:rsidRDefault="00120A5A" w:rsidP="000D68B7">
            <w:pPr>
              <w:jc w:val="center"/>
              <w:rPr>
                <w:rFonts w:ascii="Arial" w:hAnsi="Arial" w:cs="Arial"/>
                <w:sz w:val="22"/>
                <w:szCs w:val="22"/>
              </w:rPr>
            </w:pPr>
          </w:p>
        </w:tc>
        <w:tc>
          <w:tcPr>
            <w:tcW w:w="2160" w:type="dxa"/>
          </w:tcPr>
          <w:p w14:paraId="1382C205" w14:textId="77777777" w:rsidR="00120A5A" w:rsidRPr="00004EAA" w:rsidRDefault="00120A5A" w:rsidP="000D68B7">
            <w:pPr>
              <w:jc w:val="center"/>
              <w:rPr>
                <w:rFonts w:ascii="Arial" w:hAnsi="Arial" w:cs="Arial"/>
                <w:sz w:val="22"/>
                <w:szCs w:val="22"/>
              </w:rPr>
            </w:pPr>
          </w:p>
        </w:tc>
        <w:tc>
          <w:tcPr>
            <w:tcW w:w="1080" w:type="dxa"/>
          </w:tcPr>
          <w:p w14:paraId="1A59FC21" w14:textId="77777777" w:rsidR="00120A5A" w:rsidRPr="00004EAA" w:rsidRDefault="00120A5A" w:rsidP="000D68B7">
            <w:pPr>
              <w:jc w:val="center"/>
              <w:rPr>
                <w:rFonts w:ascii="Arial" w:hAnsi="Arial" w:cs="Arial"/>
                <w:sz w:val="22"/>
                <w:szCs w:val="22"/>
              </w:rPr>
            </w:pPr>
          </w:p>
        </w:tc>
        <w:tc>
          <w:tcPr>
            <w:tcW w:w="2160" w:type="dxa"/>
          </w:tcPr>
          <w:p w14:paraId="092A4E51" w14:textId="77777777" w:rsidR="00120A5A" w:rsidRPr="00004EAA" w:rsidRDefault="00120A5A" w:rsidP="000D68B7">
            <w:pPr>
              <w:jc w:val="center"/>
              <w:rPr>
                <w:rFonts w:ascii="Arial" w:hAnsi="Arial" w:cs="Arial"/>
                <w:sz w:val="22"/>
                <w:szCs w:val="22"/>
              </w:rPr>
            </w:pPr>
          </w:p>
        </w:tc>
        <w:tc>
          <w:tcPr>
            <w:tcW w:w="1080" w:type="dxa"/>
          </w:tcPr>
          <w:p w14:paraId="370B221D" w14:textId="77777777" w:rsidR="00120A5A" w:rsidRPr="00004EAA" w:rsidRDefault="00120A5A" w:rsidP="000D68B7">
            <w:pPr>
              <w:jc w:val="center"/>
              <w:rPr>
                <w:rFonts w:ascii="Arial" w:hAnsi="Arial" w:cs="Arial"/>
                <w:sz w:val="22"/>
                <w:szCs w:val="22"/>
              </w:rPr>
            </w:pPr>
          </w:p>
        </w:tc>
      </w:tr>
      <w:tr w:rsidR="000B208F" w:rsidRPr="00004EAA" w14:paraId="223C1F92" w14:textId="77777777" w:rsidTr="000140CD">
        <w:tc>
          <w:tcPr>
            <w:tcW w:w="2448" w:type="dxa"/>
            <w:gridSpan w:val="2"/>
          </w:tcPr>
          <w:p w14:paraId="497EC8FD" w14:textId="56300EFB" w:rsidR="00120A5A" w:rsidRPr="00004EAA" w:rsidRDefault="00120A5A" w:rsidP="000D68B7">
            <w:pPr>
              <w:rPr>
                <w:rFonts w:ascii="Arial" w:hAnsi="Arial" w:cs="Arial"/>
                <w:sz w:val="22"/>
                <w:szCs w:val="22"/>
              </w:rPr>
            </w:pPr>
            <w:r w:rsidRPr="00004EAA">
              <w:rPr>
                <w:rFonts w:ascii="Arial" w:hAnsi="Arial" w:cs="Arial"/>
                <w:sz w:val="22"/>
                <w:szCs w:val="22"/>
              </w:rPr>
              <w:t xml:space="preserve">      TT</w:t>
            </w:r>
          </w:p>
        </w:tc>
        <w:tc>
          <w:tcPr>
            <w:tcW w:w="810" w:type="dxa"/>
          </w:tcPr>
          <w:p w14:paraId="1FF176EA"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278</w:t>
            </w:r>
          </w:p>
        </w:tc>
        <w:tc>
          <w:tcPr>
            <w:tcW w:w="1260" w:type="dxa"/>
          </w:tcPr>
          <w:p w14:paraId="0D6BC328" w14:textId="57664E8C" w:rsidR="00120A5A" w:rsidRPr="00004EAA" w:rsidRDefault="00120A5A" w:rsidP="000D68B7">
            <w:pPr>
              <w:jc w:val="center"/>
              <w:rPr>
                <w:rFonts w:ascii="Arial" w:hAnsi="Arial" w:cs="Arial"/>
                <w:sz w:val="22"/>
                <w:szCs w:val="22"/>
              </w:rPr>
            </w:pPr>
            <w:r w:rsidRPr="00004EAA">
              <w:rPr>
                <w:rFonts w:ascii="Arial" w:hAnsi="Arial" w:cs="Arial"/>
                <w:sz w:val="22"/>
                <w:szCs w:val="22"/>
              </w:rPr>
              <w:t>27.4 ± 9.6</w:t>
            </w:r>
          </w:p>
        </w:tc>
        <w:tc>
          <w:tcPr>
            <w:tcW w:w="2070" w:type="dxa"/>
          </w:tcPr>
          <w:p w14:paraId="7A2A8854"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11.4 (6.5, 16.6)</w:t>
            </w:r>
          </w:p>
        </w:tc>
        <w:tc>
          <w:tcPr>
            <w:tcW w:w="1080" w:type="dxa"/>
          </w:tcPr>
          <w:p w14:paraId="4CBD0490" w14:textId="77777777" w:rsidR="00120A5A" w:rsidRPr="00004EAA" w:rsidRDefault="00120A5A" w:rsidP="000D68B7">
            <w:pPr>
              <w:jc w:val="center"/>
              <w:rPr>
                <w:rFonts w:ascii="Arial" w:hAnsi="Arial" w:cs="Arial"/>
                <w:sz w:val="22"/>
                <w:szCs w:val="22"/>
              </w:rPr>
            </w:pPr>
          </w:p>
        </w:tc>
        <w:tc>
          <w:tcPr>
            <w:tcW w:w="2160" w:type="dxa"/>
          </w:tcPr>
          <w:p w14:paraId="0A64E082" w14:textId="77777777" w:rsidR="00120A5A" w:rsidRPr="00004EAA" w:rsidRDefault="00120A5A" w:rsidP="000D68B7">
            <w:pPr>
              <w:jc w:val="center"/>
              <w:rPr>
                <w:rFonts w:ascii="Arial" w:hAnsi="Arial" w:cs="Arial"/>
                <w:sz w:val="22"/>
                <w:szCs w:val="22"/>
              </w:rPr>
            </w:pPr>
          </w:p>
        </w:tc>
        <w:tc>
          <w:tcPr>
            <w:tcW w:w="1080" w:type="dxa"/>
          </w:tcPr>
          <w:p w14:paraId="5B0586AF" w14:textId="77777777" w:rsidR="00120A5A" w:rsidRPr="00004EAA" w:rsidRDefault="00120A5A" w:rsidP="000D68B7">
            <w:pPr>
              <w:jc w:val="center"/>
              <w:rPr>
                <w:rFonts w:ascii="Arial" w:hAnsi="Arial" w:cs="Arial"/>
                <w:sz w:val="22"/>
                <w:szCs w:val="22"/>
              </w:rPr>
            </w:pPr>
          </w:p>
        </w:tc>
        <w:tc>
          <w:tcPr>
            <w:tcW w:w="2160" w:type="dxa"/>
          </w:tcPr>
          <w:p w14:paraId="7E0CCEE6" w14:textId="77777777" w:rsidR="00120A5A" w:rsidRPr="00004EAA" w:rsidRDefault="00120A5A" w:rsidP="000D68B7">
            <w:pPr>
              <w:jc w:val="center"/>
              <w:rPr>
                <w:rFonts w:ascii="Arial" w:hAnsi="Arial" w:cs="Arial"/>
                <w:sz w:val="22"/>
                <w:szCs w:val="22"/>
              </w:rPr>
            </w:pPr>
          </w:p>
        </w:tc>
        <w:tc>
          <w:tcPr>
            <w:tcW w:w="1080" w:type="dxa"/>
          </w:tcPr>
          <w:p w14:paraId="4C6A39E7" w14:textId="77777777" w:rsidR="00120A5A" w:rsidRPr="00004EAA" w:rsidRDefault="00120A5A" w:rsidP="000D68B7">
            <w:pPr>
              <w:jc w:val="center"/>
              <w:rPr>
                <w:rFonts w:ascii="Arial" w:hAnsi="Arial" w:cs="Arial"/>
                <w:sz w:val="22"/>
                <w:szCs w:val="22"/>
              </w:rPr>
            </w:pPr>
          </w:p>
        </w:tc>
      </w:tr>
      <w:tr w:rsidR="000B208F" w:rsidRPr="00004EAA" w14:paraId="5C44889F" w14:textId="77777777" w:rsidTr="000140CD">
        <w:tc>
          <w:tcPr>
            <w:tcW w:w="2448" w:type="dxa"/>
            <w:gridSpan w:val="2"/>
          </w:tcPr>
          <w:p w14:paraId="39212E0E" w14:textId="77777777" w:rsidR="00120A5A" w:rsidRPr="00156341" w:rsidRDefault="00120A5A" w:rsidP="000D68B7">
            <w:pPr>
              <w:rPr>
                <w:rFonts w:ascii="Arial" w:hAnsi="Arial" w:cs="Arial"/>
                <w:sz w:val="22"/>
                <w:szCs w:val="22"/>
              </w:rPr>
            </w:pPr>
          </w:p>
        </w:tc>
        <w:tc>
          <w:tcPr>
            <w:tcW w:w="810" w:type="dxa"/>
          </w:tcPr>
          <w:p w14:paraId="48F0A63A" w14:textId="77777777" w:rsidR="00120A5A" w:rsidRPr="00004EAA" w:rsidRDefault="00120A5A" w:rsidP="000D68B7">
            <w:pPr>
              <w:jc w:val="center"/>
              <w:rPr>
                <w:rFonts w:ascii="Arial" w:hAnsi="Arial" w:cs="Arial"/>
                <w:sz w:val="22"/>
                <w:szCs w:val="22"/>
              </w:rPr>
            </w:pPr>
          </w:p>
        </w:tc>
        <w:tc>
          <w:tcPr>
            <w:tcW w:w="1260" w:type="dxa"/>
          </w:tcPr>
          <w:p w14:paraId="5325E26D" w14:textId="77777777" w:rsidR="00120A5A" w:rsidRPr="00004EAA" w:rsidRDefault="00120A5A" w:rsidP="000D68B7">
            <w:pPr>
              <w:jc w:val="center"/>
              <w:rPr>
                <w:rFonts w:ascii="Arial" w:hAnsi="Arial" w:cs="Arial"/>
                <w:sz w:val="22"/>
                <w:szCs w:val="22"/>
              </w:rPr>
            </w:pPr>
          </w:p>
        </w:tc>
        <w:tc>
          <w:tcPr>
            <w:tcW w:w="2070" w:type="dxa"/>
          </w:tcPr>
          <w:p w14:paraId="6F6C43E4" w14:textId="77777777" w:rsidR="00120A5A" w:rsidRPr="00004EAA" w:rsidRDefault="00120A5A" w:rsidP="000D68B7">
            <w:pPr>
              <w:jc w:val="center"/>
              <w:rPr>
                <w:rFonts w:ascii="Arial" w:hAnsi="Arial" w:cs="Arial"/>
                <w:sz w:val="22"/>
                <w:szCs w:val="22"/>
              </w:rPr>
            </w:pPr>
          </w:p>
        </w:tc>
        <w:tc>
          <w:tcPr>
            <w:tcW w:w="1080" w:type="dxa"/>
          </w:tcPr>
          <w:p w14:paraId="277568EE" w14:textId="77777777" w:rsidR="00120A5A" w:rsidRPr="00004EAA" w:rsidRDefault="00120A5A" w:rsidP="000D68B7">
            <w:pPr>
              <w:jc w:val="center"/>
              <w:rPr>
                <w:rFonts w:ascii="Arial" w:hAnsi="Arial" w:cs="Arial"/>
                <w:sz w:val="22"/>
                <w:szCs w:val="22"/>
              </w:rPr>
            </w:pPr>
          </w:p>
        </w:tc>
        <w:tc>
          <w:tcPr>
            <w:tcW w:w="2160" w:type="dxa"/>
          </w:tcPr>
          <w:p w14:paraId="5E4749E7" w14:textId="77777777" w:rsidR="00120A5A" w:rsidRPr="00004EAA" w:rsidRDefault="00120A5A" w:rsidP="000D68B7">
            <w:pPr>
              <w:jc w:val="center"/>
              <w:rPr>
                <w:rFonts w:ascii="Arial" w:hAnsi="Arial" w:cs="Arial"/>
                <w:sz w:val="22"/>
                <w:szCs w:val="22"/>
              </w:rPr>
            </w:pPr>
          </w:p>
        </w:tc>
        <w:tc>
          <w:tcPr>
            <w:tcW w:w="1080" w:type="dxa"/>
          </w:tcPr>
          <w:p w14:paraId="6FEAFBC8" w14:textId="77777777" w:rsidR="00120A5A" w:rsidRPr="00004EAA" w:rsidRDefault="00120A5A" w:rsidP="000D68B7">
            <w:pPr>
              <w:jc w:val="center"/>
              <w:rPr>
                <w:rFonts w:ascii="Arial" w:hAnsi="Arial" w:cs="Arial"/>
                <w:sz w:val="22"/>
                <w:szCs w:val="22"/>
              </w:rPr>
            </w:pPr>
          </w:p>
        </w:tc>
        <w:tc>
          <w:tcPr>
            <w:tcW w:w="2160" w:type="dxa"/>
          </w:tcPr>
          <w:p w14:paraId="24CA11D5" w14:textId="77777777" w:rsidR="00120A5A" w:rsidRPr="00004EAA" w:rsidRDefault="00120A5A" w:rsidP="000D68B7">
            <w:pPr>
              <w:jc w:val="center"/>
              <w:rPr>
                <w:rFonts w:ascii="Arial" w:hAnsi="Arial" w:cs="Arial"/>
                <w:sz w:val="22"/>
                <w:szCs w:val="22"/>
              </w:rPr>
            </w:pPr>
          </w:p>
        </w:tc>
        <w:tc>
          <w:tcPr>
            <w:tcW w:w="1080" w:type="dxa"/>
          </w:tcPr>
          <w:p w14:paraId="771ADAB0" w14:textId="77777777" w:rsidR="00120A5A" w:rsidRPr="00004EAA" w:rsidRDefault="00120A5A" w:rsidP="000D68B7">
            <w:pPr>
              <w:jc w:val="center"/>
              <w:rPr>
                <w:rFonts w:ascii="Arial" w:hAnsi="Arial" w:cs="Arial"/>
                <w:sz w:val="22"/>
                <w:szCs w:val="22"/>
              </w:rPr>
            </w:pPr>
          </w:p>
        </w:tc>
      </w:tr>
      <w:tr w:rsidR="000B208F" w:rsidRPr="00004EAA" w14:paraId="71628486" w14:textId="77777777" w:rsidTr="000140CD">
        <w:tc>
          <w:tcPr>
            <w:tcW w:w="2448" w:type="dxa"/>
            <w:gridSpan w:val="2"/>
          </w:tcPr>
          <w:p w14:paraId="7793F6E8" w14:textId="0CBB9D5C" w:rsidR="00120A5A" w:rsidRPr="00004EAA" w:rsidRDefault="00120A5A" w:rsidP="000D68B7">
            <w:pPr>
              <w:rPr>
                <w:rFonts w:ascii="Arial" w:hAnsi="Arial" w:cs="Arial"/>
                <w:sz w:val="22"/>
                <w:szCs w:val="22"/>
              </w:rPr>
            </w:pPr>
            <w:r w:rsidRPr="00004EAA">
              <w:rPr>
                <w:rFonts w:ascii="Arial" w:hAnsi="Arial" w:cs="Arial"/>
                <w:sz w:val="22"/>
                <w:szCs w:val="22"/>
              </w:rPr>
              <w:t xml:space="preserve">  </w:t>
            </w:r>
            <w:proofErr w:type="gramStart"/>
            <w:r w:rsidRPr="00004EAA">
              <w:rPr>
                <w:rFonts w:ascii="Arial" w:hAnsi="Arial" w:cs="Arial"/>
                <w:sz w:val="22"/>
                <w:szCs w:val="22"/>
              </w:rPr>
              <w:t>rs1562902</w:t>
            </w:r>
            <w:proofErr w:type="gramEnd"/>
          </w:p>
        </w:tc>
        <w:tc>
          <w:tcPr>
            <w:tcW w:w="810" w:type="dxa"/>
          </w:tcPr>
          <w:p w14:paraId="02741E71" w14:textId="77777777" w:rsidR="00120A5A" w:rsidRPr="00004EAA" w:rsidRDefault="00120A5A" w:rsidP="000D68B7">
            <w:pPr>
              <w:jc w:val="center"/>
              <w:rPr>
                <w:rFonts w:ascii="Arial" w:hAnsi="Arial" w:cs="Arial"/>
                <w:sz w:val="22"/>
                <w:szCs w:val="22"/>
              </w:rPr>
            </w:pPr>
          </w:p>
        </w:tc>
        <w:tc>
          <w:tcPr>
            <w:tcW w:w="1260" w:type="dxa"/>
          </w:tcPr>
          <w:p w14:paraId="3BC087C7" w14:textId="77777777" w:rsidR="00120A5A" w:rsidRPr="00004EAA" w:rsidRDefault="00120A5A" w:rsidP="000D68B7">
            <w:pPr>
              <w:jc w:val="center"/>
              <w:rPr>
                <w:rFonts w:ascii="Arial" w:hAnsi="Arial" w:cs="Arial"/>
                <w:sz w:val="22"/>
                <w:szCs w:val="22"/>
              </w:rPr>
            </w:pPr>
          </w:p>
        </w:tc>
        <w:tc>
          <w:tcPr>
            <w:tcW w:w="2070" w:type="dxa"/>
          </w:tcPr>
          <w:p w14:paraId="6425B602" w14:textId="77777777" w:rsidR="00120A5A" w:rsidRPr="00004EAA" w:rsidRDefault="00120A5A" w:rsidP="000D68B7">
            <w:pPr>
              <w:jc w:val="center"/>
              <w:rPr>
                <w:rFonts w:ascii="Arial" w:hAnsi="Arial" w:cs="Arial"/>
                <w:sz w:val="22"/>
                <w:szCs w:val="22"/>
              </w:rPr>
            </w:pPr>
          </w:p>
        </w:tc>
        <w:tc>
          <w:tcPr>
            <w:tcW w:w="1080" w:type="dxa"/>
          </w:tcPr>
          <w:p w14:paraId="15C45DF8"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0.003</w:t>
            </w:r>
          </w:p>
        </w:tc>
        <w:tc>
          <w:tcPr>
            <w:tcW w:w="2160" w:type="dxa"/>
          </w:tcPr>
          <w:p w14:paraId="2955B482" w14:textId="77777777" w:rsidR="00120A5A" w:rsidRPr="00004EAA" w:rsidRDefault="00120A5A" w:rsidP="000D68B7">
            <w:pPr>
              <w:jc w:val="center"/>
              <w:rPr>
                <w:rFonts w:ascii="Arial" w:hAnsi="Arial" w:cs="Arial"/>
                <w:sz w:val="22"/>
                <w:szCs w:val="22"/>
              </w:rPr>
            </w:pPr>
          </w:p>
        </w:tc>
        <w:tc>
          <w:tcPr>
            <w:tcW w:w="1080" w:type="dxa"/>
          </w:tcPr>
          <w:p w14:paraId="57FAA8A8" w14:textId="77777777" w:rsidR="00120A5A" w:rsidRPr="00004EAA" w:rsidRDefault="00120A5A" w:rsidP="000D68B7">
            <w:pPr>
              <w:jc w:val="center"/>
              <w:rPr>
                <w:rFonts w:ascii="Arial" w:hAnsi="Arial" w:cs="Arial"/>
                <w:sz w:val="22"/>
                <w:szCs w:val="22"/>
              </w:rPr>
            </w:pPr>
          </w:p>
        </w:tc>
        <w:tc>
          <w:tcPr>
            <w:tcW w:w="2160" w:type="dxa"/>
          </w:tcPr>
          <w:p w14:paraId="46250F2C" w14:textId="77777777" w:rsidR="00120A5A" w:rsidRPr="00004EAA" w:rsidRDefault="00120A5A" w:rsidP="000D68B7">
            <w:pPr>
              <w:jc w:val="center"/>
              <w:rPr>
                <w:rFonts w:ascii="Arial" w:hAnsi="Arial" w:cs="Arial"/>
                <w:sz w:val="22"/>
                <w:szCs w:val="22"/>
              </w:rPr>
            </w:pPr>
          </w:p>
        </w:tc>
        <w:tc>
          <w:tcPr>
            <w:tcW w:w="1080" w:type="dxa"/>
          </w:tcPr>
          <w:p w14:paraId="16C3D22B" w14:textId="77777777" w:rsidR="00120A5A" w:rsidRPr="00004EAA" w:rsidRDefault="00120A5A" w:rsidP="000D68B7">
            <w:pPr>
              <w:jc w:val="center"/>
              <w:rPr>
                <w:rFonts w:ascii="Arial" w:hAnsi="Arial" w:cs="Arial"/>
                <w:sz w:val="22"/>
                <w:szCs w:val="22"/>
              </w:rPr>
            </w:pPr>
          </w:p>
        </w:tc>
      </w:tr>
      <w:tr w:rsidR="000B208F" w:rsidRPr="00004EAA" w14:paraId="40606B03" w14:textId="77777777" w:rsidTr="000140CD">
        <w:tc>
          <w:tcPr>
            <w:tcW w:w="2448" w:type="dxa"/>
            <w:gridSpan w:val="2"/>
          </w:tcPr>
          <w:p w14:paraId="6B82FEC4" w14:textId="149094A9" w:rsidR="00120A5A" w:rsidRPr="00004EAA" w:rsidRDefault="00120A5A" w:rsidP="000D68B7">
            <w:pPr>
              <w:rPr>
                <w:rFonts w:ascii="Arial" w:hAnsi="Arial" w:cs="Arial"/>
                <w:sz w:val="22"/>
                <w:szCs w:val="22"/>
              </w:rPr>
            </w:pPr>
            <w:r w:rsidRPr="00004EAA">
              <w:rPr>
                <w:rFonts w:ascii="Arial" w:hAnsi="Arial" w:cs="Arial"/>
                <w:sz w:val="22"/>
                <w:szCs w:val="22"/>
              </w:rPr>
              <w:t xml:space="preserve">      AA (ref)</w:t>
            </w:r>
          </w:p>
        </w:tc>
        <w:tc>
          <w:tcPr>
            <w:tcW w:w="810" w:type="dxa"/>
          </w:tcPr>
          <w:p w14:paraId="1B74893C"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550</w:t>
            </w:r>
          </w:p>
        </w:tc>
        <w:tc>
          <w:tcPr>
            <w:tcW w:w="1260" w:type="dxa"/>
          </w:tcPr>
          <w:p w14:paraId="60C18927" w14:textId="58ACDA57" w:rsidR="00120A5A" w:rsidRPr="00004EAA" w:rsidRDefault="00120A5A" w:rsidP="000D68B7">
            <w:pPr>
              <w:jc w:val="center"/>
              <w:rPr>
                <w:rFonts w:ascii="Arial" w:hAnsi="Arial" w:cs="Arial"/>
                <w:sz w:val="22"/>
                <w:szCs w:val="22"/>
              </w:rPr>
            </w:pPr>
            <w:r w:rsidRPr="00004EAA">
              <w:rPr>
                <w:rFonts w:ascii="Arial" w:hAnsi="Arial" w:cs="Arial"/>
                <w:sz w:val="22"/>
                <w:szCs w:val="22"/>
              </w:rPr>
              <w:t>24.6 ± 7.9</w:t>
            </w:r>
          </w:p>
        </w:tc>
        <w:tc>
          <w:tcPr>
            <w:tcW w:w="2070" w:type="dxa"/>
          </w:tcPr>
          <w:p w14:paraId="7BB78C82" w14:textId="77777777" w:rsidR="00120A5A" w:rsidRPr="00004EAA" w:rsidRDefault="00120A5A" w:rsidP="000D68B7">
            <w:pPr>
              <w:jc w:val="center"/>
              <w:rPr>
                <w:rFonts w:ascii="Arial" w:hAnsi="Arial" w:cs="Arial"/>
                <w:sz w:val="22"/>
                <w:szCs w:val="22"/>
              </w:rPr>
            </w:pPr>
          </w:p>
        </w:tc>
        <w:tc>
          <w:tcPr>
            <w:tcW w:w="1080" w:type="dxa"/>
          </w:tcPr>
          <w:p w14:paraId="4B965448" w14:textId="77777777" w:rsidR="00120A5A" w:rsidRPr="00004EAA" w:rsidRDefault="00120A5A" w:rsidP="000D68B7">
            <w:pPr>
              <w:jc w:val="center"/>
              <w:rPr>
                <w:rFonts w:ascii="Arial" w:hAnsi="Arial" w:cs="Arial"/>
                <w:sz w:val="22"/>
                <w:szCs w:val="22"/>
              </w:rPr>
            </w:pPr>
          </w:p>
        </w:tc>
        <w:tc>
          <w:tcPr>
            <w:tcW w:w="2160" w:type="dxa"/>
          </w:tcPr>
          <w:p w14:paraId="612C2E23" w14:textId="77777777" w:rsidR="00120A5A" w:rsidRPr="00004EAA" w:rsidRDefault="00120A5A" w:rsidP="000D68B7">
            <w:pPr>
              <w:jc w:val="center"/>
              <w:rPr>
                <w:rFonts w:ascii="Arial" w:hAnsi="Arial" w:cs="Arial"/>
                <w:sz w:val="22"/>
                <w:szCs w:val="22"/>
              </w:rPr>
            </w:pPr>
          </w:p>
        </w:tc>
        <w:tc>
          <w:tcPr>
            <w:tcW w:w="1080" w:type="dxa"/>
          </w:tcPr>
          <w:p w14:paraId="76F2E8B3" w14:textId="77777777" w:rsidR="00120A5A" w:rsidRPr="00004EAA" w:rsidRDefault="00120A5A" w:rsidP="000D68B7">
            <w:pPr>
              <w:jc w:val="center"/>
              <w:rPr>
                <w:rFonts w:ascii="Arial" w:hAnsi="Arial" w:cs="Arial"/>
                <w:sz w:val="22"/>
                <w:szCs w:val="22"/>
              </w:rPr>
            </w:pPr>
          </w:p>
        </w:tc>
        <w:tc>
          <w:tcPr>
            <w:tcW w:w="2160" w:type="dxa"/>
          </w:tcPr>
          <w:p w14:paraId="5FD6221F" w14:textId="77777777" w:rsidR="00120A5A" w:rsidRPr="00004EAA" w:rsidRDefault="00120A5A" w:rsidP="000D68B7">
            <w:pPr>
              <w:jc w:val="center"/>
              <w:rPr>
                <w:rFonts w:ascii="Arial" w:hAnsi="Arial" w:cs="Arial"/>
                <w:sz w:val="22"/>
                <w:szCs w:val="22"/>
              </w:rPr>
            </w:pPr>
          </w:p>
        </w:tc>
        <w:tc>
          <w:tcPr>
            <w:tcW w:w="1080" w:type="dxa"/>
          </w:tcPr>
          <w:p w14:paraId="34E7EC49" w14:textId="77777777" w:rsidR="00120A5A" w:rsidRPr="00004EAA" w:rsidRDefault="00120A5A" w:rsidP="000D68B7">
            <w:pPr>
              <w:jc w:val="center"/>
              <w:rPr>
                <w:rFonts w:ascii="Arial" w:hAnsi="Arial" w:cs="Arial"/>
                <w:sz w:val="22"/>
                <w:szCs w:val="22"/>
              </w:rPr>
            </w:pPr>
          </w:p>
        </w:tc>
      </w:tr>
      <w:tr w:rsidR="000B208F" w:rsidRPr="00004EAA" w14:paraId="0542937D" w14:textId="77777777" w:rsidTr="000140CD">
        <w:tc>
          <w:tcPr>
            <w:tcW w:w="2448" w:type="dxa"/>
            <w:gridSpan w:val="2"/>
          </w:tcPr>
          <w:p w14:paraId="4DF6184C" w14:textId="09A3E0C1" w:rsidR="00120A5A" w:rsidRPr="00004EAA" w:rsidRDefault="00120A5A" w:rsidP="000D68B7">
            <w:pPr>
              <w:rPr>
                <w:rFonts w:ascii="Arial" w:hAnsi="Arial" w:cs="Arial"/>
                <w:sz w:val="22"/>
                <w:szCs w:val="22"/>
              </w:rPr>
            </w:pPr>
            <w:r w:rsidRPr="00004EAA">
              <w:rPr>
                <w:rFonts w:ascii="Arial" w:hAnsi="Arial" w:cs="Arial"/>
                <w:sz w:val="22"/>
                <w:szCs w:val="22"/>
              </w:rPr>
              <w:t xml:space="preserve">      AG</w:t>
            </w:r>
          </w:p>
        </w:tc>
        <w:tc>
          <w:tcPr>
            <w:tcW w:w="810" w:type="dxa"/>
          </w:tcPr>
          <w:p w14:paraId="750EFD03"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853</w:t>
            </w:r>
          </w:p>
        </w:tc>
        <w:tc>
          <w:tcPr>
            <w:tcW w:w="1260" w:type="dxa"/>
          </w:tcPr>
          <w:p w14:paraId="5B0D6163" w14:textId="2EB25EA6" w:rsidR="00120A5A" w:rsidRPr="00004EAA" w:rsidRDefault="00120A5A" w:rsidP="000D68B7">
            <w:pPr>
              <w:jc w:val="center"/>
              <w:rPr>
                <w:rFonts w:ascii="Arial" w:hAnsi="Arial" w:cs="Arial"/>
                <w:sz w:val="22"/>
                <w:szCs w:val="22"/>
              </w:rPr>
            </w:pPr>
            <w:r w:rsidRPr="00004EAA">
              <w:rPr>
                <w:rFonts w:ascii="Arial" w:hAnsi="Arial" w:cs="Arial"/>
                <w:sz w:val="22"/>
                <w:szCs w:val="22"/>
              </w:rPr>
              <w:t>25.3 ± 8.4</w:t>
            </w:r>
          </w:p>
        </w:tc>
        <w:tc>
          <w:tcPr>
            <w:tcW w:w="2070" w:type="dxa"/>
          </w:tcPr>
          <w:p w14:paraId="2B5DF233"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2.0 (-1.4, 5.6)</w:t>
            </w:r>
          </w:p>
        </w:tc>
        <w:tc>
          <w:tcPr>
            <w:tcW w:w="1080" w:type="dxa"/>
          </w:tcPr>
          <w:p w14:paraId="4E216332" w14:textId="77777777" w:rsidR="00120A5A" w:rsidRPr="00004EAA" w:rsidRDefault="00120A5A" w:rsidP="000D68B7">
            <w:pPr>
              <w:jc w:val="center"/>
              <w:rPr>
                <w:rFonts w:ascii="Arial" w:hAnsi="Arial" w:cs="Arial"/>
                <w:sz w:val="22"/>
                <w:szCs w:val="22"/>
              </w:rPr>
            </w:pPr>
          </w:p>
        </w:tc>
        <w:tc>
          <w:tcPr>
            <w:tcW w:w="2160" w:type="dxa"/>
          </w:tcPr>
          <w:p w14:paraId="71E758BE" w14:textId="77777777" w:rsidR="00120A5A" w:rsidRPr="00004EAA" w:rsidRDefault="00120A5A" w:rsidP="000D68B7">
            <w:pPr>
              <w:jc w:val="center"/>
              <w:rPr>
                <w:rFonts w:ascii="Arial" w:hAnsi="Arial" w:cs="Arial"/>
                <w:sz w:val="22"/>
                <w:szCs w:val="22"/>
              </w:rPr>
            </w:pPr>
          </w:p>
        </w:tc>
        <w:tc>
          <w:tcPr>
            <w:tcW w:w="1080" w:type="dxa"/>
          </w:tcPr>
          <w:p w14:paraId="53445A39" w14:textId="77777777" w:rsidR="00120A5A" w:rsidRPr="00004EAA" w:rsidRDefault="00120A5A" w:rsidP="000D68B7">
            <w:pPr>
              <w:jc w:val="center"/>
              <w:rPr>
                <w:rFonts w:ascii="Arial" w:hAnsi="Arial" w:cs="Arial"/>
                <w:sz w:val="22"/>
                <w:szCs w:val="22"/>
              </w:rPr>
            </w:pPr>
          </w:p>
        </w:tc>
        <w:tc>
          <w:tcPr>
            <w:tcW w:w="2160" w:type="dxa"/>
          </w:tcPr>
          <w:p w14:paraId="00461773" w14:textId="77777777" w:rsidR="00120A5A" w:rsidRPr="00004EAA" w:rsidRDefault="00120A5A" w:rsidP="000D68B7">
            <w:pPr>
              <w:jc w:val="center"/>
              <w:rPr>
                <w:rFonts w:ascii="Arial" w:hAnsi="Arial" w:cs="Arial"/>
                <w:sz w:val="22"/>
                <w:szCs w:val="22"/>
              </w:rPr>
            </w:pPr>
          </w:p>
        </w:tc>
        <w:tc>
          <w:tcPr>
            <w:tcW w:w="1080" w:type="dxa"/>
          </w:tcPr>
          <w:p w14:paraId="1BFE48FB" w14:textId="77777777" w:rsidR="00120A5A" w:rsidRPr="00004EAA" w:rsidRDefault="00120A5A" w:rsidP="000D68B7">
            <w:pPr>
              <w:jc w:val="center"/>
              <w:rPr>
                <w:rFonts w:ascii="Arial" w:hAnsi="Arial" w:cs="Arial"/>
                <w:sz w:val="22"/>
                <w:szCs w:val="22"/>
              </w:rPr>
            </w:pPr>
          </w:p>
        </w:tc>
      </w:tr>
      <w:tr w:rsidR="000B208F" w:rsidRPr="00004EAA" w14:paraId="23FEBA49" w14:textId="77777777" w:rsidTr="000140CD">
        <w:tc>
          <w:tcPr>
            <w:tcW w:w="2448" w:type="dxa"/>
            <w:gridSpan w:val="2"/>
          </w:tcPr>
          <w:p w14:paraId="6620DD27" w14:textId="6EF1F8EB" w:rsidR="00120A5A" w:rsidRPr="00004EAA" w:rsidRDefault="00120A5A" w:rsidP="000D68B7">
            <w:pPr>
              <w:rPr>
                <w:rFonts w:ascii="Arial" w:hAnsi="Arial" w:cs="Arial"/>
                <w:sz w:val="22"/>
                <w:szCs w:val="22"/>
              </w:rPr>
            </w:pPr>
            <w:r w:rsidRPr="00004EAA">
              <w:rPr>
                <w:rFonts w:ascii="Arial" w:hAnsi="Arial" w:cs="Arial"/>
                <w:sz w:val="22"/>
                <w:szCs w:val="22"/>
              </w:rPr>
              <w:t xml:space="preserve">      GG</w:t>
            </w:r>
          </w:p>
        </w:tc>
        <w:tc>
          <w:tcPr>
            <w:tcW w:w="810" w:type="dxa"/>
          </w:tcPr>
          <w:p w14:paraId="15D10A98"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365</w:t>
            </w:r>
          </w:p>
        </w:tc>
        <w:tc>
          <w:tcPr>
            <w:tcW w:w="1260" w:type="dxa"/>
          </w:tcPr>
          <w:p w14:paraId="0F903280" w14:textId="07EF7581" w:rsidR="00120A5A" w:rsidRPr="00004EAA" w:rsidRDefault="00120A5A" w:rsidP="000D68B7">
            <w:pPr>
              <w:jc w:val="center"/>
              <w:rPr>
                <w:rFonts w:ascii="Arial" w:hAnsi="Arial" w:cs="Arial"/>
                <w:sz w:val="22"/>
                <w:szCs w:val="22"/>
              </w:rPr>
            </w:pPr>
            <w:r w:rsidRPr="00004EAA">
              <w:rPr>
                <w:rFonts w:ascii="Arial" w:hAnsi="Arial" w:cs="Arial"/>
                <w:sz w:val="22"/>
                <w:szCs w:val="22"/>
              </w:rPr>
              <w:t>26.8 ± 9.4</w:t>
            </w:r>
          </w:p>
        </w:tc>
        <w:tc>
          <w:tcPr>
            <w:tcW w:w="2070" w:type="dxa"/>
          </w:tcPr>
          <w:p w14:paraId="29EE24B4"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7.5 (3.1, 12.2)</w:t>
            </w:r>
          </w:p>
        </w:tc>
        <w:tc>
          <w:tcPr>
            <w:tcW w:w="1080" w:type="dxa"/>
          </w:tcPr>
          <w:p w14:paraId="3002DCD1" w14:textId="77777777" w:rsidR="00120A5A" w:rsidRPr="00004EAA" w:rsidRDefault="00120A5A" w:rsidP="000D68B7">
            <w:pPr>
              <w:jc w:val="center"/>
              <w:rPr>
                <w:rFonts w:ascii="Arial" w:hAnsi="Arial" w:cs="Arial"/>
                <w:sz w:val="22"/>
                <w:szCs w:val="22"/>
              </w:rPr>
            </w:pPr>
          </w:p>
        </w:tc>
        <w:tc>
          <w:tcPr>
            <w:tcW w:w="2160" w:type="dxa"/>
          </w:tcPr>
          <w:p w14:paraId="78DE0614" w14:textId="77777777" w:rsidR="00120A5A" w:rsidRPr="00004EAA" w:rsidRDefault="00120A5A" w:rsidP="000D68B7">
            <w:pPr>
              <w:jc w:val="center"/>
              <w:rPr>
                <w:rFonts w:ascii="Arial" w:hAnsi="Arial" w:cs="Arial"/>
                <w:sz w:val="22"/>
                <w:szCs w:val="22"/>
              </w:rPr>
            </w:pPr>
          </w:p>
        </w:tc>
        <w:tc>
          <w:tcPr>
            <w:tcW w:w="1080" w:type="dxa"/>
          </w:tcPr>
          <w:p w14:paraId="789C2A65" w14:textId="77777777" w:rsidR="00120A5A" w:rsidRPr="00004EAA" w:rsidRDefault="00120A5A" w:rsidP="000D68B7">
            <w:pPr>
              <w:jc w:val="center"/>
              <w:rPr>
                <w:rFonts w:ascii="Arial" w:hAnsi="Arial" w:cs="Arial"/>
                <w:sz w:val="22"/>
                <w:szCs w:val="22"/>
              </w:rPr>
            </w:pPr>
          </w:p>
        </w:tc>
        <w:tc>
          <w:tcPr>
            <w:tcW w:w="2160" w:type="dxa"/>
          </w:tcPr>
          <w:p w14:paraId="1A134BB8" w14:textId="77777777" w:rsidR="00120A5A" w:rsidRPr="00004EAA" w:rsidRDefault="00120A5A" w:rsidP="000D68B7">
            <w:pPr>
              <w:jc w:val="center"/>
              <w:rPr>
                <w:rFonts w:ascii="Arial" w:hAnsi="Arial" w:cs="Arial"/>
                <w:sz w:val="22"/>
                <w:szCs w:val="22"/>
              </w:rPr>
            </w:pPr>
          </w:p>
        </w:tc>
        <w:tc>
          <w:tcPr>
            <w:tcW w:w="1080" w:type="dxa"/>
          </w:tcPr>
          <w:p w14:paraId="714CA264" w14:textId="77777777" w:rsidR="00120A5A" w:rsidRPr="00004EAA" w:rsidRDefault="00120A5A" w:rsidP="000D68B7">
            <w:pPr>
              <w:jc w:val="center"/>
              <w:rPr>
                <w:rFonts w:ascii="Arial" w:hAnsi="Arial" w:cs="Arial"/>
                <w:sz w:val="22"/>
                <w:szCs w:val="22"/>
              </w:rPr>
            </w:pPr>
          </w:p>
        </w:tc>
      </w:tr>
      <w:tr w:rsidR="000B208F" w:rsidRPr="00004EAA" w14:paraId="408BE24B" w14:textId="77777777" w:rsidTr="000140CD">
        <w:tc>
          <w:tcPr>
            <w:tcW w:w="2448" w:type="dxa"/>
            <w:gridSpan w:val="2"/>
          </w:tcPr>
          <w:p w14:paraId="5576FFFA" w14:textId="77777777" w:rsidR="00120A5A" w:rsidRPr="00156341" w:rsidRDefault="00120A5A" w:rsidP="000D68B7">
            <w:pPr>
              <w:rPr>
                <w:rFonts w:ascii="Arial" w:hAnsi="Arial" w:cs="Arial"/>
                <w:sz w:val="22"/>
                <w:szCs w:val="22"/>
              </w:rPr>
            </w:pPr>
          </w:p>
        </w:tc>
        <w:tc>
          <w:tcPr>
            <w:tcW w:w="810" w:type="dxa"/>
          </w:tcPr>
          <w:p w14:paraId="5146F42F" w14:textId="77777777" w:rsidR="00120A5A" w:rsidRPr="00004EAA" w:rsidRDefault="00120A5A" w:rsidP="000D68B7">
            <w:pPr>
              <w:jc w:val="center"/>
              <w:rPr>
                <w:rFonts w:ascii="Arial" w:hAnsi="Arial" w:cs="Arial"/>
                <w:sz w:val="22"/>
                <w:szCs w:val="22"/>
              </w:rPr>
            </w:pPr>
          </w:p>
        </w:tc>
        <w:tc>
          <w:tcPr>
            <w:tcW w:w="1260" w:type="dxa"/>
          </w:tcPr>
          <w:p w14:paraId="2A128B2A" w14:textId="77777777" w:rsidR="00120A5A" w:rsidRPr="00004EAA" w:rsidRDefault="00120A5A" w:rsidP="000D68B7">
            <w:pPr>
              <w:jc w:val="center"/>
              <w:rPr>
                <w:rFonts w:ascii="Arial" w:hAnsi="Arial" w:cs="Arial"/>
                <w:sz w:val="22"/>
                <w:szCs w:val="22"/>
              </w:rPr>
            </w:pPr>
          </w:p>
        </w:tc>
        <w:tc>
          <w:tcPr>
            <w:tcW w:w="2070" w:type="dxa"/>
          </w:tcPr>
          <w:p w14:paraId="247186CD" w14:textId="77777777" w:rsidR="00120A5A" w:rsidRPr="00004EAA" w:rsidRDefault="00120A5A" w:rsidP="000D68B7">
            <w:pPr>
              <w:jc w:val="center"/>
              <w:rPr>
                <w:rFonts w:ascii="Arial" w:hAnsi="Arial" w:cs="Arial"/>
                <w:sz w:val="22"/>
                <w:szCs w:val="22"/>
              </w:rPr>
            </w:pPr>
          </w:p>
        </w:tc>
        <w:tc>
          <w:tcPr>
            <w:tcW w:w="1080" w:type="dxa"/>
          </w:tcPr>
          <w:p w14:paraId="324D3752" w14:textId="77777777" w:rsidR="00120A5A" w:rsidRPr="00004EAA" w:rsidRDefault="00120A5A" w:rsidP="000D68B7">
            <w:pPr>
              <w:jc w:val="center"/>
              <w:rPr>
                <w:rFonts w:ascii="Arial" w:hAnsi="Arial" w:cs="Arial"/>
                <w:sz w:val="22"/>
                <w:szCs w:val="22"/>
              </w:rPr>
            </w:pPr>
          </w:p>
        </w:tc>
        <w:tc>
          <w:tcPr>
            <w:tcW w:w="2160" w:type="dxa"/>
          </w:tcPr>
          <w:p w14:paraId="57501E41" w14:textId="77777777" w:rsidR="00120A5A" w:rsidRPr="00004EAA" w:rsidRDefault="00120A5A" w:rsidP="000D68B7">
            <w:pPr>
              <w:jc w:val="center"/>
              <w:rPr>
                <w:rFonts w:ascii="Arial" w:hAnsi="Arial" w:cs="Arial"/>
                <w:sz w:val="22"/>
                <w:szCs w:val="22"/>
              </w:rPr>
            </w:pPr>
          </w:p>
        </w:tc>
        <w:tc>
          <w:tcPr>
            <w:tcW w:w="1080" w:type="dxa"/>
          </w:tcPr>
          <w:p w14:paraId="37A578CF" w14:textId="77777777" w:rsidR="00120A5A" w:rsidRPr="00004EAA" w:rsidRDefault="00120A5A" w:rsidP="000D68B7">
            <w:pPr>
              <w:jc w:val="center"/>
              <w:rPr>
                <w:rFonts w:ascii="Arial" w:hAnsi="Arial" w:cs="Arial"/>
                <w:sz w:val="22"/>
                <w:szCs w:val="22"/>
              </w:rPr>
            </w:pPr>
          </w:p>
        </w:tc>
        <w:tc>
          <w:tcPr>
            <w:tcW w:w="2160" w:type="dxa"/>
          </w:tcPr>
          <w:p w14:paraId="621864D4" w14:textId="77777777" w:rsidR="00120A5A" w:rsidRPr="00004EAA" w:rsidRDefault="00120A5A" w:rsidP="000D68B7">
            <w:pPr>
              <w:jc w:val="center"/>
              <w:rPr>
                <w:rFonts w:ascii="Arial" w:hAnsi="Arial" w:cs="Arial"/>
                <w:sz w:val="22"/>
                <w:szCs w:val="22"/>
              </w:rPr>
            </w:pPr>
          </w:p>
        </w:tc>
        <w:tc>
          <w:tcPr>
            <w:tcW w:w="1080" w:type="dxa"/>
          </w:tcPr>
          <w:p w14:paraId="5CE10BBB" w14:textId="77777777" w:rsidR="00120A5A" w:rsidRPr="00004EAA" w:rsidRDefault="00120A5A" w:rsidP="000D68B7">
            <w:pPr>
              <w:jc w:val="center"/>
              <w:rPr>
                <w:rFonts w:ascii="Arial" w:hAnsi="Arial" w:cs="Arial"/>
                <w:sz w:val="22"/>
                <w:szCs w:val="22"/>
              </w:rPr>
            </w:pPr>
          </w:p>
        </w:tc>
      </w:tr>
      <w:tr w:rsidR="000B208F" w:rsidRPr="00004EAA" w14:paraId="41CAFFD7" w14:textId="77777777" w:rsidTr="000140CD">
        <w:tc>
          <w:tcPr>
            <w:tcW w:w="2448" w:type="dxa"/>
            <w:gridSpan w:val="2"/>
          </w:tcPr>
          <w:p w14:paraId="7E3D41FB" w14:textId="53E74109" w:rsidR="00120A5A" w:rsidRPr="00004EAA" w:rsidRDefault="00120A5A" w:rsidP="000D68B7">
            <w:pPr>
              <w:rPr>
                <w:rFonts w:ascii="Arial" w:hAnsi="Arial" w:cs="Arial"/>
                <w:sz w:val="22"/>
                <w:szCs w:val="22"/>
              </w:rPr>
            </w:pPr>
            <w:r w:rsidRPr="00004EAA">
              <w:rPr>
                <w:rFonts w:ascii="Arial" w:hAnsi="Arial" w:cs="Arial"/>
                <w:sz w:val="22"/>
                <w:szCs w:val="22"/>
              </w:rPr>
              <w:t xml:space="preserve">  </w:t>
            </w:r>
            <w:proofErr w:type="gramStart"/>
            <w:r w:rsidRPr="00004EAA">
              <w:rPr>
                <w:rFonts w:ascii="Arial" w:hAnsi="Arial" w:cs="Arial"/>
                <w:sz w:val="22"/>
                <w:szCs w:val="22"/>
              </w:rPr>
              <w:t>rs10766197</w:t>
            </w:r>
            <w:proofErr w:type="gramEnd"/>
          </w:p>
        </w:tc>
        <w:tc>
          <w:tcPr>
            <w:tcW w:w="810" w:type="dxa"/>
          </w:tcPr>
          <w:p w14:paraId="0F19349F" w14:textId="77777777" w:rsidR="00120A5A" w:rsidRPr="00004EAA" w:rsidRDefault="00120A5A" w:rsidP="000D68B7">
            <w:pPr>
              <w:jc w:val="center"/>
              <w:rPr>
                <w:rFonts w:ascii="Arial" w:hAnsi="Arial" w:cs="Arial"/>
                <w:sz w:val="22"/>
                <w:szCs w:val="22"/>
              </w:rPr>
            </w:pPr>
          </w:p>
        </w:tc>
        <w:tc>
          <w:tcPr>
            <w:tcW w:w="1260" w:type="dxa"/>
          </w:tcPr>
          <w:p w14:paraId="550463BE" w14:textId="77777777" w:rsidR="00120A5A" w:rsidRPr="00004EAA" w:rsidRDefault="00120A5A" w:rsidP="000D68B7">
            <w:pPr>
              <w:jc w:val="center"/>
              <w:rPr>
                <w:rFonts w:ascii="Arial" w:hAnsi="Arial" w:cs="Arial"/>
                <w:sz w:val="22"/>
                <w:szCs w:val="22"/>
              </w:rPr>
            </w:pPr>
          </w:p>
        </w:tc>
        <w:tc>
          <w:tcPr>
            <w:tcW w:w="2070" w:type="dxa"/>
          </w:tcPr>
          <w:p w14:paraId="247361C4" w14:textId="77777777" w:rsidR="00120A5A" w:rsidRPr="00004EAA" w:rsidRDefault="00120A5A" w:rsidP="000D68B7">
            <w:pPr>
              <w:jc w:val="center"/>
              <w:rPr>
                <w:rFonts w:ascii="Arial" w:hAnsi="Arial" w:cs="Arial"/>
                <w:sz w:val="22"/>
                <w:szCs w:val="22"/>
              </w:rPr>
            </w:pPr>
          </w:p>
        </w:tc>
        <w:tc>
          <w:tcPr>
            <w:tcW w:w="1080" w:type="dxa"/>
          </w:tcPr>
          <w:p w14:paraId="797A6BB3"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0.001</w:t>
            </w:r>
          </w:p>
        </w:tc>
        <w:tc>
          <w:tcPr>
            <w:tcW w:w="2160" w:type="dxa"/>
          </w:tcPr>
          <w:p w14:paraId="6882A783" w14:textId="77777777" w:rsidR="00120A5A" w:rsidRPr="00004EAA" w:rsidRDefault="00120A5A" w:rsidP="000D68B7">
            <w:pPr>
              <w:jc w:val="center"/>
              <w:rPr>
                <w:rFonts w:ascii="Arial" w:hAnsi="Arial" w:cs="Arial"/>
                <w:sz w:val="22"/>
                <w:szCs w:val="22"/>
              </w:rPr>
            </w:pPr>
          </w:p>
        </w:tc>
        <w:tc>
          <w:tcPr>
            <w:tcW w:w="1080" w:type="dxa"/>
          </w:tcPr>
          <w:p w14:paraId="77614599" w14:textId="77777777" w:rsidR="00120A5A" w:rsidRPr="00004EAA" w:rsidRDefault="00120A5A" w:rsidP="000D68B7">
            <w:pPr>
              <w:jc w:val="center"/>
              <w:rPr>
                <w:rFonts w:ascii="Arial" w:hAnsi="Arial" w:cs="Arial"/>
                <w:sz w:val="22"/>
                <w:szCs w:val="22"/>
              </w:rPr>
            </w:pPr>
          </w:p>
        </w:tc>
        <w:tc>
          <w:tcPr>
            <w:tcW w:w="2160" w:type="dxa"/>
          </w:tcPr>
          <w:p w14:paraId="69B7E5D5" w14:textId="77777777" w:rsidR="00120A5A" w:rsidRPr="00004EAA" w:rsidRDefault="00120A5A" w:rsidP="000D68B7">
            <w:pPr>
              <w:jc w:val="center"/>
              <w:rPr>
                <w:rFonts w:ascii="Arial" w:hAnsi="Arial" w:cs="Arial"/>
                <w:sz w:val="22"/>
                <w:szCs w:val="22"/>
              </w:rPr>
            </w:pPr>
          </w:p>
        </w:tc>
        <w:tc>
          <w:tcPr>
            <w:tcW w:w="1080" w:type="dxa"/>
          </w:tcPr>
          <w:p w14:paraId="4EF901E8" w14:textId="77777777" w:rsidR="00120A5A" w:rsidRPr="00004EAA" w:rsidRDefault="00120A5A" w:rsidP="000D68B7">
            <w:pPr>
              <w:jc w:val="center"/>
              <w:rPr>
                <w:rFonts w:ascii="Arial" w:hAnsi="Arial" w:cs="Arial"/>
                <w:sz w:val="22"/>
                <w:szCs w:val="22"/>
              </w:rPr>
            </w:pPr>
          </w:p>
        </w:tc>
      </w:tr>
      <w:tr w:rsidR="000B208F" w:rsidRPr="00004EAA" w14:paraId="3869795E" w14:textId="77777777" w:rsidTr="000140CD">
        <w:tc>
          <w:tcPr>
            <w:tcW w:w="2448" w:type="dxa"/>
            <w:gridSpan w:val="2"/>
          </w:tcPr>
          <w:p w14:paraId="23C5BDCA" w14:textId="69B6E53C" w:rsidR="00120A5A" w:rsidRPr="00004EAA" w:rsidRDefault="00120A5A" w:rsidP="000D68B7">
            <w:pPr>
              <w:rPr>
                <w:rFonts w:ascii="Arial" w:hAnsi="Arial" w:cs="Arial"/>
                <w:sz w:val="22"/>
                <w:szCs w:val="22"/>
              </w:rPr>
            </w:pPr>
            <w:r w:rsidRPr="00004EAA">
              <w:rPr>
                <w:rFonts w:ascii="Arial" w:hAnsi="Arial" w:cs="Arial"/>
                <w:sz w:val="22"/>
                <w:szCs w:val="22"/>
              </w:rPr>
              <w:t xml:space="preserve">      GG (ref)</w:t>
            </w:r>
          </w:p>
        </w:tc>
        <w:tc>
          <w:tcPr>
            <w:tcW w:w="810" w:type="dxa"/>
          </w:tcPr>
          <w:p w14:paraId="740EAA53"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509</w:t>
            </w:r>
          </w:p>
        </w:tc>
        <w:tc>
          <w:tcPr>
            <w:tcW w:w="1260" w:type="dxa"/>
          </w:tcPr>
          <w:p w14:paraId="71A917FA" w14:textId="054DEBEC" w:rsidR="00120A5A" w:rsidRPr="00004EAA" w:rsidRDefault="00120A5A" w:rsidP="000D68B7">
            <w:pPr>
              <w:jc w:val="center"/>
              <w:rPr>
                <w:rFonts w:ascii="Arial" w:hAnsi="Arial" w:cs="Arial"/>
                <w:sz w:val="22"/>
                <w:szCs w:val="22"/>
              </w:rPr>
            </w:pPr>
            <w:r w:rsidRPr="00004EAA">
              <w:rPr>
                <w:rFonts w:ascii="Arial" w:hAnsi="Arial" w:cs="Arial"/>
                <w:sz w:val="22"/>
                <w:szCs w:val="22"/>
              </w:rPr>
              <w:t>26.5 ± 9.0</w:t>
            </w:r>
          </w:p>
        </w:tc>
        <w:tc>
          <w:tcPr>
            <w:tcW w:w="2070" w:type="dxa"/>
          </w:tcPr>
          <w:p w14:paraId="7F09CC53" w14:textId="77777777" w:rsidR="00120A5A" w:rsidRPr="00004EAA" w:rsidRDefault="00120A5A" w:rsidP="000D68B7">
            <w:pPr>
              <w:jc w:val="center"/>
              <w:rPr>
                <w:rFonts w:ascii="Arial" w:hAnsi="Arial" w:cs="Arial"/>
                <w:sz w:val="22"/>
                <w:szCs w:val="22"/>
              </w:rPr>
            </w:pPr>
          </w:p>
        </w:tc>
        <w:tc>
          <w:tcPr>
            <w:tcW w:w="1080" w:type="dxa"/>
          </w:tcPr>
          <w:p w14:paraId="35F08BC2" w14:textId="77777777" w:rsidR="00120A5A" w:rsidRPr="00004EAA" w:rsidRDefault="00120A5A" w:rsidP="000D68B7">
            <w:pPr>
              <w:jc w:val="center"/>
              <w:rPr>
                <w:rFonts w:ascii="Arial" w:hAnsi="Arial" w:cs="Arial"/>
                <w:sz w:val="22"/>
                <w:szCs w:val="22"/>
              </w:rPr>
            </w:pPr>
          </w:p>
        </w:tc>
        <w:tc>
          <w:tcPr>
            <w:tcW w:w="2160" w:type="dxa"/>
          </w:tcPr>
          <w:p w14:paraId="682E51D6" w14:textId="77777777" w:rsidR="00120A5A" w:rsidRPr="00004EAA" w:rsidRDefault="00120A5A" w:rsidP="000D68B7">
            <w:pPr>
              <w:jc w:val="center"/>
              <w:rPr>
                <w:rFonts w:ascii="Arial" w:hAnsi="Arial" w:cs="Arial"/>
                <w:sz w:val="22"/>
                <w:szCs w:val="22"/>
              </w:rPr>
            </w:pPr>
          </w:p>
        </w:tc>
        <w:tc>
          <w:tcPr>
            <w:tcW w:w="1080" w:type="dxa"/>
          </w:tcPr>
          <w:p w14:paraId="54068011" w14:textId="77777777" w:rsidR="00120A5A" w:rsidRPr="00004EAA" w:rsidRDefault="00120A5A" w:rsidP="000D68B7">
            <w:pPr>
              <w:jc w:val="center"/>
              <w:rPr>
                <w:rFonts w:ascii="Arial" w:hAnsi="Arial" w:cs="Arial"/>
                <w:sz w:val="22"/>
                <w:szCs w:val="22"/>
              </w:rPr>
            </w:pPr>
          </w:p>
        </w:tc>
        <w:tc>
          <w:tcPr>
            <w:tcW w:w="2160" w:type="dxa"/>
          </w:tcPr>
          <w:p w14:paraId="186BF9A6" w14:textId="77777777" w:rsidR="00120A5A" w:rsidRPr="00004EAA" w:rsidRDefault="00120A5A" w:rsidP="000D68B7">
            <w:pPr>
              <w:jc w:val="center"/>
              <w:rPr>
                <w:rFonts w:ascii="Arial" w:hAnsi="Arial" w:cs="Arial"/>
                <w:sz w:val="22"/>
                <w:szCs w:val="22"/>
              </w:rPr>
            </w:pPr>
          </w:p>
        </w:tc>
        <w:tc>
          <w:tcPr>
            <w:tcW w:w="1080" w:type="dxa"/>
          </w:tcPr>
          <w:p w14:paraId="0155173F" w14:textId="77777777" w:rsidR="00120A5A" w:rsidRPr="00004EAA" w:rsidRDefault="00120A5A" w:rsidP="000D68B7">
            <w:pPr>
              <w:jc w:val="center"/>
              <w:rPr>
                <w:rFonts w:ascii="Arial" w:hAnsi="Arial" w:cs="Arial"/>
                <w:sz w:val="22"/>
                <w:szCs w:val="22"/>
              </w:rPr>
            </w:pPr>
          </w:p>
        </w:tc>
      </w:tr>
      <w:tr w:rsidR="000B208F" w:rsidRPr="00004EAA" w14:paraId="0D7F5590" w14:textId="77777777" w:rsidTr="000140CD">
        <w:tc>
          <w:tcPr>
            <w:tcW w:w="2448" w:type="dxa"/>
            <w:gridSpan w:val="2"/>
          </w:tcPr>
          <w:p w14:paraId="4161EECE" w14:textId="28852F60" w:rsidR="00120A5A" w:rsidRPr="00004EAA" w:rsidRDefault="00120A5A" w:rsidP="000D68B7">
            <w:pPr>
              <w:rPr>
                <w:rFonts w:ascii="Arial" w:hAnsi="Arial" w:cs="Arial"/>
                <w:sz w:val="22"/>
                <w:szCs w:val="22"/>
              </w:rPr>
            </w:pPr>
            <w:r w:rsidRPr="00004EAA">
              <w:rPr>
                <w:rFonts w:ascii="Arial" w:hAnsi="Arial" w:cs="Arial"/>
                <w:sz w:val="22"/>
                <w:szCs w:val="22"/>
              </w:rPr>
              <w:t xml:space="preserve">      GA</w:t>
            </w:r>
          </w:p>
        </w:tc>
        <w:tc>
          <w:tcPr>
            <w:tcW w:w="810" w:type="dxa"/>
          </w:tcPr>
          <w:p w14:paraId="65132A1A"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870</w:t>
            </w:r>
          </w:p>
        </w:tc>
        <w:tc>
          <w:tcPr>
            <w:tcW w:w="1260" w:type="dxa"/>
          </w:tcPr>
          <w:p w14:paraId="2B431C69" w14:textId="21C3B00D" w:rsidR="00120A5A" w:rsidRPr="00004EAA" w:rsidRDefault="00120A5A" w:rsidP="000D68B7">
            <w:pPr>
              <w:jc w:val="center"/>
              <w:rPr>
                <w:rFonts w:ascii="Arial" w:hAnsi="Arial" w:cs="Arial"/>
                <w:sz w:val="22"/>
                <w:szCs w:val="22"/>
              </w:rPr>
            </w:pPr>
            <w:r w:rsidRPr="00004EAA">
              <w:rPr>
                <w:rFonts w:ascii="Arial" w:hAnsi="Arial" w:cs="Arial"/>
                <w:sz w:val="22"/>
                <w:szCs w:val="22"/>
              </w:rPr>
              <w:t>25.1 ± 8.3</w:t>
            </w:r>
          </w:p>
        </w:tc>
        <w:tc>
          <w:tcPr>
            <w:tcW w:w="2070" w:type="dxa"/>
          </w:tcPr>
          <w:p w14:paraId="48A5B060"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-4.9 (-8.2, -1.6)</w:t>
            </w:r>
          </w:p>
        </w:tc>
        <w:tc>
          <w:tcPr>
            <w:tcW w:w="1080" w:type="dxa"/>
          </w:tcPr>
          <w:p w14:paraId="176C309D" w14:textId="77777777" w:rsidR="00120A5A" w:rsidRPr="00004EAA" w:rsidRDefault="00120A5A" w:rsidP="000D68B7">
            <w:pPr>
              <w:jc w:val="center"/>
              <w:rPr>
                <w:rFonts w:ascii="Arial" w:hAnsi="Arial" w:cs="Arial"/>
                <w:sz w:val="22"/>
                <w:szCs w:val="22"/>
              </w:rPr>
            </w:pPr>
          </w:p>
        </w:tc>
        <w:tc>
          <w:tcPr>
            <w:tcW w:w="2160" w:type="dxa"/>
          </w:tcPr>
          <w:p w14:paraId="2C91B36E" w14:textId="77777777" w:rsidR="00120A5A" w:rsidRPr="00004EAA" w:rsidRDefault="00120A5A" w:rsidP="000D68B7">
            <w:pPr>
              <w:jc w:val="center"/>
              <w:rPr>
                <w:rFonts w:ascii="Arial" w:hAnsi="Arial" w:cs="Arial"/>
                <w:sz w:val="22"/>
                <w:szCs w:val="22"/>
              </w:rPr>
            </w:pPr>
          </w:p>
        </w:tc>
        <w:tc>
          <w:tcPr>
            <w:tcW w:w="1080" w:type="dxa"/>
          </w:tcPr>
          <w:p w14:paraId="6C9D45DF" w14:textId="77777777" w:rsidR="00120A5A" w:rsidRPr="00004EAA" w:rsidRDefault="00120A5A" w:rsidP="000D68B7">
            <w:pPr>
              <w:jc w:val="center"/>
              <w:rPr>
                <w:rFonts w:ascii="Arial" w:hAnsi="Arial" w:cs="Arial"/>
                <w:sz w:val="22"/>
                <w:szCs w:val="22"/>
              </w:rPr>
            </w:pPr>
          </w:p>
        </w:tc>
        <w:tc>
          <w:tcPr>
            <w:tcW w:w="2160" w:type="dxa"/>
          </w:tcPr>
          <w:p w14:paraId="688E5DB7" w14:textId="77777777" w:rsidR="00120A5A" w:rsidRPr="00004EAA" w:rsidRDefault="00120A5A" w:rsidP="000D68B7">
            <w:pPr>
              <w:jc w:val="center"/>
              <w:rPr>
                <w:rFonts w:ascii="Arial" w:hAnsi="Arial" w:cs="Arial"/>
                <w:sz w:val="22"/>
                <w:szCs w:val="22"/>
              </w:rPr>
            </w:pPr>
          </w:p>
        </w:tc>
        <w:tc>
          <w:tcPr>
            <w:tcW w:w="1080" w:type="dxa"/>
          </w:tcPr>
          <w:p w14:paraId="38AE304A" w14:textId="77777777" w:rsidR="00120A5A" w:rsidRPr="00004EAA" w:rsidRDefault="00120A5A" w:rsidP="000D68B7">
            <w:pPr>
              <w:jc w:val="center"/>
              <w:rPr>
                <w:rFonts w:ascii="Arial" w:hAnsi="Arial" w:cs="Arial"/>
                <w:sz w:val="22"/>
                <w:szCs w:val="22"/>
              </w:rPr>
            </w:pPr>
          </w:p>
        </w:tc>
      </w:tr>
      <w:tr w:rsidR="000B208F" w:rsidRPr="00004EAA" w14:paraId="2AA6C3CD" w14:textId="77777777" w:rsidTr="000140CD">
        <w:tc>
          <w:tcPr>
            <w:tcW w:w="2448" w:type="dxa"/>
            <w:gridSpan w:val="2"/>
          </w:tcPr>
          <w:p w14:paraId="69021E25" w14:textId="18774407" w:rsidR="00120A5A" w:rsidRPr="00004EAA" w:rsidRDefault="00120A5A" w:rsidP="000D68B7">
            <w:pPr>
              <w:rPr>
                <w:rFonts w:ascii="Arial" w:hAnsi="Arial" w:cs="Arial"/>
                <w:sz w:val="22"/>
                <w:szCs w:val="22"/>
              </w:rPr>
            </w:pPr>
            <w:r w:rsidRPr="00004EAA">
              <w:rPr>
                <w:rFonts w:ascii="Arial" w:hAnsi="Arial" w:cs="Arial"/>
                <w:sz w:val="22"/>
                <w:szCs w:val="22"/>
              </w:rPr>
              <w:t xml:space="preserve">      AA</w:t>
            </w:r>
          </w:p>
        </w:tc>
        <w:tc>
          <w:tcPr>
            <w:tcW w:w="810" w:type="dxa"/>
          </w:tcPr>
          <w:p w14:paraId="114B716C"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376</w:t>
            </w:r>
          </w:p>
        </w:tc>
        <w:tc>
          <w:tcPr>
            <w:tcW w:w="1260" w:type="dxa"/>
          </w:tcPr>
          <w:p w14:paraId="164AF901" w14:textId="6CC478F7" w:rsidR="00120A5A" w:rsidRPr="00004EAA" w:rsidRDefault="00120A5A" w:rsidP="000D68B7">
            <w:pPr>
              <w:jc w:val="center"/>
              <w:rPr>
                <w:rFonts w:ascii="Arial" w:hAnsi="Arial" w:cs="Arial"/>
                <w:sz w:val="22"/>
                <w:szCs w:val="22"/>
              </w:rPr>
            </w:pPr>
            <w:r w:rsidRPr="00004EAA">
              <w:rPr>
                <w:rFonts w:ascii="Arial" w:hAnsi="Arial" w:cs="Arial"/>
                <w:sz w:val="22"/>
                <w:szCs w:val="22"/>
              </w:rPr>
              <w:t>24.4 ± 8.1</w:t>
            </w:r>
          </w:p>
        </w:tc>
        <w:tc>
          <w:tcPr>
            <w:tcW w:w="2070" w:type="dxa"/>
          </w:tcPr>
          <w:p w14:paraId="553F5AC0" w14:textId="77777777" w:rsidR="00120A5A" w:rsidRPr="00004EAA" w:rsidRDefault="00120A5A" w:rsidP="000D68B7">
            <w:pPr>
              <w:jc w:val="center"/>
              <w:rPr>
                <w:rFonts w:ascii="Arial" w:hAnsi="Arial" w:cs="Arial"/>
                <w:sz w:val="22"/>
                <w:szCs w:val="22"/>
              </w:rPr>
            </w:pPr>
            <w:r w:rsidRPr="00004EAA">
              <w:rPr>
                <w:rFonts w:ascii="Arial" w:hAnsi="Arial" w:cs="Arial"/>
                <w:sz w:val="22"/>
                <w:szCs w:val="22"/>
              </w:rPr>
              <w:t>-7.3 (-11.2, -3.3)</w:t>
            </w:r>
          </w:p>
        </w:tc>
        <w:tc>
          <w:tcPr>
            <w:tcW w:w="1080" w:type="dxa"/>
          </w:tcPr>
          <w:p w14:paraId="7A896B36" w14:textId="77777777" w:rsidR="00120A5A" w:rsidRPr="00004EAA" w:rsidRDefault="00120A5A" w:rsidP="000D68B7">
            <w:pPr>
              <w:jc w:val="center"/>
              <w:rPr>
                <w:rFonts w:ascii="Arial" w:hAnsi="Arial" w:cs="Arial"/>
                <w:sz w:val="22"/>
                <w:szCs w:val="22"/>
              </w:rPr>
            </w:pPr>
          </w:p>
        </w:tc>
        <w:tc>
          <w:tcPr>
            <w:tcW w:w="2160" w:type="dxa"/>
          </w:tcPr>
          <w:p w14:paraId="04E2F34D" w14:textId="77777777" w:rsidR="00120A5A" w:rsidRPr="00004EAA" w:rsidRDefault="00120A5A" w:rsidP="000D68B7">
            <w:pPr>
              <w:jc w:val="center"/>
              <w:rPr>
                <w:rFonts w:ascii="Arial" w:hAnsi="Arial" w:cs="Arial"/>
                <w:sz w:val="22"/>
                <w:szCs w:val="22"/>
              </w:rPr>
            </w:pPr>
          </w:p>
        </w:tc>
        <w:tc>
          <w:tcPr>
            <w:tcW w:w="1080" w:type="dxa"/>
          </w:tcPr>
          <w:p w14:paraId="119C8E0B" w14:textId="77777777" w:rsidR="00120A5A" w:rsidRPr="00004EAA" w:rsidRDefault="00120A5A" w:rsidP="000D68B7">
            <w:pPr>
              <w:jc w:val="center"/>
              <w:rPr>
                <w:rFonts w:ascii="Arial" w:hAnsi="Arial" w:cs="Arial"/>
                <w:sz w:val="22"/>
                <w:szCs w:val="22"/>
              </w:rPr>
            </w:pPr>
          </w:p>
        </w:tc>
        <w:tc>
          <w:tcPr>
            <w:tcW w:w="2160" w:type="dxa"/>
          </w:tcPr>
          <w:p w14:paraId="3E01F0E5" w14:textId="77777777" w:rsidR="00120A5A" w:rsidRPr="00004EAA" w:rsidRDefault="00120A5A" w:rsidP="000D68B7">
            <w:pPr>
              <w:jc w:val="center"/>
              <w:rPr>
                <w:rFonts w:ascii="Arial" w:hAnsi="Arial" w:cs="Arial"/>
                <w:sz w:val="22"/>
                <w:szCs w:val="22"/>
              </w:rPr>
            </w:pPr>
          </w:p>
        </w:tc>
        <w:tc>
          <w:tcPr>
            <w:tcW w:w="1080" w:type="dxa"/>
          </w:tcPr>
          <w:p w14:paraId="6B83642B" w14:textId="77777777" w:rsidR="00120A5A" w:rsidRPr="00004EAA" w:rsidRDefault="00120A5A" w:rsidP="000D68B7">
            <w:pPr>
              <w:jc w:val="center"/>
              <w:rPr>
                <w:rFonts w:ascii="Arial" w:hAnsi="Arial" w:cs="Arial"/>
                <w:sz w:val="22"/>
                <w:szCs w:val="22"/>
              </w:rPr>
            </w:pPr>
          </w:p>
        </w:tc>
      </w:tr>
      <w:tr w:rsidR="000B208F" w:rsidRPr="00004EAA" w14:paraId="50AF5437" w14:textId="77777777" w:rsidTr="000140CD">
        <w:tc>
          <w:tcPr>
            <w:tcW w:w="2448" w:type="dxa"/>
            <w:gridSpan w:val="2"/>
          </w:tcPr>
          <w:p w14:paraId="5AB264D1" w14:textId="77777777" w:rsidR="00120A5A" w:rsidRPr="00004EAA" w:rsidRDefault="00120A5A" w:rsidP="000D68B7">
            <w:pPr>
              <w:rPr>
                <w:rFonts w:ascii="Arial" w:hAnsi="Arial" w:cs="Arial"/>
                <w:sz w:val="22"/>
                <w:szCs w:val="22"/>
              </w:rPr>
            </w:pPr>
          </w:p>
        </w:tc>
        <w:tc>
          <w:tcPr>
            <w:tcW w:w="810" w:type="dxa"/>
          </w:tcPr>
          <w:p w14:paraId="08D27B7F" w14:textId="77777777" w:rsidR="00120A5A" w:rsidRPr="00004EAA" w:rsidRDefault="00120A5A" w:rsidP="000D68B7">
            <w:pPr>
              <w:jc w:val="center"/>
              <w:rPr>
                <w:rFonts w:ascii="Arial" w:hAnsi="Arial" w:cs="Arial"/>
                <w:sz w:val="22"/>
                <w:szCs w:val="22"/>
              </w:rPr>
            </w:pPr>
          </w:p>
        </w:tc>
        <w:tc>
          <w:tcPr>
            <w:tcW w:w="1260" w:type="dxa"/>
          </w:tcPr>
          <w:p w14:paraId="0DD87B40" w14:textId="77777777" w:rsidR="00120A5A" w:rsidRPr="00004EAA" w:rsidRDefault="00120A5A" w:rsidP="000D68B7">
            <w:pPr>
              <w:jc w:val="center"/>
              <w:rPr>
                <w:rFonts w:ascii="Arial" w:hAnsi="Arial" w:cs="Arial"/>
                <w:sz w:val="22"/>
                <w:szCs w:val="22"/>
              </w:rPr>
            </w:pPr>
          </w:p>
        </w:tc>
        <w:tc>
          <w:tcPr>
            <w:tcW w:w="2070" w:type="dxa"/>
          </w:tcPr>
          <w:p w14:paraId="44FCFDFF" w14:textId="77777777" w:rsidR="00120A5A" w:rsidRPr="00004EAA" w:rsidRDefault="00120A5A" w:rsidP="000D68B7">
            <w:pPr>
              <w:jc w:val="center"/>
              <w:rPr>
                <w:rFonts w:ascii="Arial" w:hAnsi="Arial" w:cs="Arial"/>
                <w:sz w:val="22"/>
                <w:szCs w:val="22"/>
              </w:rPr>
            </w:pPr>
          </w:p>
        </w:tc>
        <w:tc>
          <w:tcPr>
            <w:tcW w:w="1080" w:type="dxa"/>
          </w:tcPr>
          <w:p w14:paraId="38A8FEDF" w14:textId="77777777" w:rsidR="00120A5A" w:rsidRPr="00004EAA" w:rsidRDefault="00120A5A" w:rsidP="000D68B7">
            <w:pPr>
              <w:jc w:val="center"/>
              <w:rPr>
                <w:rFonts w:ascii="Arial" w:hAnsi="Arial" w:cs="Arial"/>
                <w:sz w:val="22"/>
                <w:szCs w:val="22"/>
              </w:rPr>
            </w:pPr>
          </w:p>
        </w:tc>
        <w:tc>
          <w:tcPr>
            <w:tcW w:w="2160" w:type="dxa"/>
          </w:tcPr>
          <w:p w14:paraId="464685AE" w14:textId="77777777" w:rsidR="00120A5A" w:rsidRPr="00004EAA" w:rsidRDefault="00120A5A" w:rsidP="000D68B7">
            <w:pPr>
              <w:jc w:val="center"/>
              <w:rPr>
                <w:rFonts w:ascii="Arial" w:hAnsi="Arial" w:cs="Arial"/>
                <w:sz w:val="22"/>
                <w:szCs w:val="22"/>
              </w:rPr>
            </w:pPr>
          </w:p>
        </w:tc>
        <w:tc>
          <w:tcPr>
            <w:tcW w:w="1080" w:type="dxa"/>
          </w:tcPr>
          <w:p w14:paraId="1A8347CB" w14:textId="77777777" w:rsidR="00120A5A" w:rsidRPr="00004EAA" w:rsidRDefault="00120A5A" w:rsidP="000D68B7">
            <w:pPr>
              <w:jc w:val="center"/>
              <w:rPr>
                <w:rFonts w:ascii="Arial" w:hAnsi="Arial" w:cs="Arial"/>
                <w:sz w:val="22"/>
                <w:szCs w:val="22"/>
              </w:rPr>
            </w:pPr>
          </w:p>
        </w:tc>
        <w:tc>
          <w:tcPr>
            <w:tcW w:w="2160" w:type="dxa"/>
          </w:tcPr>
          <w:p w14:paraId="3965F995" w14:textId="77777777" w:rsidR="00120A5A" w:rsidRPr="00004EAA" w:rsidRDefault="00120A5A" w:rsidP="000D68B7">
            <w:pPr>
              <w:jc w:val="center"/>
              <w:rPr>
                <w:rFonts w:ascii="Arial" w:hAnsi="Arial" w:cs="Arial"/>
                <w:sz w:val="22"/>
                <w:szCs w:val="22"/>
              </w:rPr>
            </w:pPr>
          </w:p>
        </w:tc>
        <w:tc>
          <w:tcPr>
            <w:tcW w:w="1080" w:type="dxa"/>
          </w:tcPr>
          <w:p w14:paraId="1824A3DF" w14:textId="77777777" w:rsidR="00120A5A" w:rsidRPr="00004EAA" w:rsidRDefault="00120A5A" w:rsidP="000D68B7">
            <w:pPr>
              <w:jc w:val="center"/>
              <w:rPr>
                <w:rFonts w:ascii="Arial" w:hAnsi="Arial" w:cs="Arial"/>
                <w:sz w:val="22"/>
                <w:szCs w:val="22"/>
              </w:rPr>
            </w:pPr>
          </w:p>
        </w:tc>
      </w:tr>
    </w:tbl>
    <w:p w14:paraId="0DFE4387" w14:textId="00CC42F4" w:rsidR="00FE3F65" w:rsidRDefault="000D68B7" w:rsidP="00D766E2">
      <w:pPr>
        <w:rPr>
          <w:rFonts w:ascii="Arial" w:hAnsi="Arial" w:cs="Arial"/>
          <w:sz w:val="22"/>
          <w:szCs w:val="22"/>
        </w:rPr>
      </w:pPr>
      <w:r>
        <w:rPr>
          <w:rFonts w:ascii="Arial" w:hAnsi="Arial" w:cs="Arial"/>
          <w:sz w:val="22"/>
          <w:szCs w:val="22"/>
          <w:vertAlign w:val="superscript"/>
        </w:rPr>
        <w:br w:type="textWrapping" w:clear="all"/>
      </w:r>
      <w:r w:rsidR="00520642" w:rsidRPr="000D68B7">
        <w:rPr>
          <w:rFonts w:ascii="Arial" w:hAnsi="Arial" w:cs="Arial"/>
          <w:sz w:val="22"/>
          <w:szCs w:val="22"/>
          <w:vertAlign w:val="superscript"/>
        </w:rPr>
        <w:t>1</w:t>
      </w:r>
      <w:r w:rsidR="00D766E2" w:rsidRPr="000D68B7">
        <w:rPr>
          <w:rFonts w:ascii="Arial" w:hAnsi="Arial" w:cs="Arial"/>
          <w:sz w:val="22"/>
          <w:szCs w:val="22"/>
        </w:rPr>
        <w:t xml:space="preserve">All variables are shown which had a univariate association </w:t>
      </w:r>
      <w:proofErr w:type="gramStart"/>
      <w:r w:rsidR="00D766E2" w:rsidRPr="000D68B7">
        <w:rPr>
          <w:rFonts w:ascii="Arial" w:hAnsi="Arial" w:cs="Arial"/>
          <w:sz w:val="22"/>
          <w:szCs w:val="22"/>
        </w:rPr>
        <w:t xml:space="preserve">with </w:t>
      </w:r>
      <w:r w:rsidR="007A6DEE" w:rsidRPr="000D68B7">
        <w:rPr>
          <w:rFonts w:ascii="Arial" w:hAnsi="Arial" w:cs="Arial"/>
          <w:sz w:val="22"/>
          <w:szCs w:val="22"/>
        </w:rPr>
        <w:t xml:space="preserve">25(OH) </w:t>
      </w:r>
      <w:r w:rsidR="00D766E2" w:rsidRPr="000D68B7">
        <w:rPr>
          <w:rFonts w:ascii="Arial" w:hAnsi="Arial" w:cs="Arial"/>
          <w:sz w:val="22"/>
          <w:szCs w:val="22"/>
        </w:rPr>
        <w:t>vitamin D</w:t>
      </w:r>
      <w:proofErr w:type="gramEnd"/>
      <w:r w:rsidR="00801184" w:rsidRPr="000D68B7">
        <w:rPr>
          <w:rFonts w:ascii="Arial" w:hAnsi="Arial" w:cs="Arial"/>
          <w:sz w:val="22"/>
          <w:szCs w:val="22"/>
        </w:rPr>
        <w:t xml:space="preserve"> after testing all those</w:t>
      </w:r>
      <w:r w:rsidR="00082EC7" w:rsidRPr="000D68B7">
        <w:rPr>
          <w:rFonts w:ascii="Arial" w:hAnsi="Arial" w:cs="Arial"/>
          <w:sz w:val="22"/>
          <w:szCs w:val="22"/>
        </w:rPr>
        <w:t xml:space="preserve"> in Supplemental Table 1.</w:t>
      </w:r>
      <w:r w:rsidR="00801184" w:rsidRPr="000D68B7">
        <w:rPr>
          <w:rFonts w:ascii="Arial" w:hAnsi="Arial" w:cs="Arial"/>
          <w:sz w:val="22"/>
          <w:szCs w:val="22"/>
        </w:rPr>
        <w:t xml:space="preserve"> When numbers do not sum to 2,191, this is due to missing data. </w:t>
      </w:r>
    </w:p>
    <w:p w14:paraId="0FB22ECC" w14:textId="3EEB18A9" w:rsidR="00FE3F65" w:rsidRPr="00FE3F65" w:rsidRDefault="00FE3F65" w:rsidP="00D766E2">
      <w:pPr>
        <w:rPr>
          <w:rFonts w:ascii="Arial" w:hAnsi="Arial" w:cs="Arial"/>
          <w:sz w:val="22"/>
          <w:szCs w:val="22"/>
        </w:rPr>
      </w:pPr>
      <w:r>
        <w:rPr>
          <w:rFonts w:ascii="Arial" w:hAnsi="Arial" w:cs="Arial"/>
          <w:sz w:val="22"/>
          <w:szCs w:val="22"/>
          <w:vertAlign w:val="superscript"/>
        </w:rPr>
        <w:t>2</w:t>
      </w:r>
      <w:r>
        <w:rPr>
          <w:rFonts w:ascii="Arial" w:hAnsi="Arial" w:cs="Arial"/>
          <w:sz w:val="22"/>
          <w:szCs w:val="22"/>
        </w:rPr>
        <w:t xml:space="preserve">Values are mean </w:t>
      </w:r>
      <w:r w:rsidRPr="00004EAA">
        <w:rPr>
          <w:rFonts w:ascii="Arial" w:hAnsi="Arial" w:cs="Arial"/>
          <w:sz w:val="22"/>
          <w:szCs w:val="22"/>
        </w:rPr>
        <w:t>±</w:t>
      </w:r>
      <w:r>
        <w:rPr>
          <w:rFonts w:ascii="Arial" w:hAnsi="Arial" w:cs="Arial"/>
          <w:sz w:val="22"/>
          <w:szCs w:val="22"/>
        </w:rPr>
        <w:t xml:space="preserve"> SD</w:t>
      </w:r>
    </w:p>
    <w:p w14:paraId="6C9AE98A" w14:textId="4D3BF1A5" w:rsidR="00FE3F65" w:rsidRPr="000D68B7" w:rsidRDefault="00FE3F65" w:rsidP="00D766E2">
      <w:pPr>
        <w:rPr>
          <w:rFonts w:ascii="Arial" w:hAnsi="Arial" w:cs="Arial"/>
          <w:sz w:val="22"/>
          <w:szCs w:val="22"/>
        </w:rPr>
      </w:pPr>
      <w:r w:rsidRPr="00FE3F65">
        <w:rPr>
          <w:rFonts w:ascii="Arial" w:hAnsi="Arial" w:cs="Arial"/>
          <w:sz w:val="22"/>
          <w:szCs w:val="22"/>
          <w:vertAlign w:val="superscript"/>
        </w:rPr>
        <w:t>3</w:t>
      </w:r>
      <w:r w:rsidR="003741CD" w:rsidRPr="000D68B7">
        <w:rPr>
          <w:rFonts w:ascii="Arial" w:hAnsi="Arial" w:cs="Arial"/>
          <w:sz w:val="22"/>
          <w:szCs w:val="22"/>
        </w:rPr>
        <w:t>Estimates are</w:t>
      </w:r>
      <w:r w:rsidR="00801184" w:rsidRPr="000D68B7">
        <w:rPr>
          <w:rFonts w:ascii="Arial" w:hAnsi="Arial" w:cs="Arial"/>
          <w:sz w:val="22"/>
          <w:szCs w:val="22"/>
        </w:rPr>
        <w:t xml:space="preserve"> the percent difference in baseline serum 25(OH) vitamin D level compared with reference group</w:t>
      </w:r>
      <w:r w:rsidR="00B275C9">
        <w:rPr>
          <w:rFonts w:ascii="Arial" w:hAnsi="Arial" w:cs="Arial"/>
          <w:sz w:val="22"/>
          <w:szCs w:val="22"/>
        </w:rPr>
        <w:t>.</w:t>
      </w:r>
    </w:p>
    <w:p w14:paraId="4050177A" w14:textId="78F66E2F" w:rsidR="00D766E2" w:rsidRPr="000D68B7" w:rsidRDefault="00FE3F65" w:rsidP="00D766E2">
      <w:pPr>
        <w:rPr>
          <w:rFonts w:ascii="Arial" w:hAnsi="Arial" w:cs="Arial"/>
          <w:sz w:val="22"/>
          <w:szCs w:val="22"/>
        </w:rPr>
      </w:pPr>
      <w:r>
        <w:rPr>
          <w:rFonts w:ascii="Arial" w:hAnsi="Arial" w:cs="Arial"/>
          <w:sz w:val="22"/>
          <w:szCs w:val="22"/>
          <w:vertAlign w:val="superscript"/>
        </w:rPr>
        <w:t>4</w:t>
      </w:r>
      <w:r w:rsidR="00D766E2" w:rsidRPr="000D68B7">
        <w:rPr>
          <w:rFonts w:ascii="Arial" w:hAnsi="Arial" w:cs="Arial"/>
          <w:sz w:val="22"/>
          <w:szCs w:val="22"/>
        </w:rPr>
        <w:t>The number in the model is smaller than expected because genotyping was not done on non-randomized participants.</w:t>
      </w:r>
    </w:p>
    <w:p w14:paraId="42254EF2" w14:textId="6759BEB7" w:rsidR="00CC163F" w:rsidRPr="000D68B7" w:rsidRDefault="00B47311" w:rsidP="00D766E2">
      <w:pPr>
        <w:rPr>
          <w:rFonts w:ascii="Arial" w:hAnsi="Arial" w:cs="Arial"/>
          <w:sz w:val="22"/>
          <w:szCs w:val="22"/>
        </w:rPr>
      </w:pPr>
      <w:r>
        <w:rPr>
          <w:rFonts w:ascii="Arial" w:hAnsi="Arial" w:cs="Arial"/>
          <w:sz w:val="22"/>
          <w:szCs w:val="22"/>
          <w:vertAlign w:val="superscript"/>
        </w:rPr>
        <w:lastRenderedPageBreak/>
        <w:t>5</w:t>
      </w:r>
      <w:r w:rsidR="00CC163F" w:rsidRPr="000D68B7">
        <w:rPr>
          <w:rFonts w:ascii="Arial" w:hAnsi="Arial" w:cs="Arial"/>
          <w:sz w:val="22"/>
          <w:szCs w:val="22"/>
        </w:rPr>
        <w:t xml:space="preserve">High activity: vigorous activity on </w:t>
      </w:r>
      <w:r w:rsidR="00CC163F" w:rsidRPr="000D68B7">
        <w:rPr>
          <w:rFonts w:ascii="Arial" w:eastAsia="MS Gothic" w:hAnsi="Arial" w:cs="Arial"/>
          <w:color w:val="000000"/>
          <w:sz w:val="22"/>
          <w:szCs w:val="22"/>
        </w:rPr>
        <w:t>≥</w:t>
      </w:r>
      <w:r w:rsidR="00CC163F" w:rsidRPr="000D68B7">
        <w:rPr>
          <w:rFonts w:ascii="Arial" w:hAnsi="Arial" w:cs="Arial"/>
          <w:sz w:val="22"/>
          <w:szCs w:val="22"/>
        </w:rPr>
        <w:t xml:space="preserve">3 days/week achieving </w:t>
      </w:r>
      <w:r w:rsidR="00CC163F" w:rsidRPr="000D68B7">
        <w:rPr>
          <w:rFonts w:ascii="Arial" w:eastAsia="MS Gothic" w:hAnsi="Arial" w:cs="Arial"/>
          <w:color w:val="000000"/>
          <w:sz w:val="22"/>
          <w:szCs w:val="22"/>
        </w:rPr>
        <w:t>≥</w:t>
      </w:r>
      <w:r w:rsidR="00CC163F" w:rsidRPr="000D68B7">
        <w:rPr>
          <w:rFonts w:ascii="Arial" w:hAnsi="Arial" w:cs="Arial"/>
          <w:sz w:val="22"/>
          <w:szCs w:val="22"/>
        </w:rPr>
        <w:t xml:space="preserve">1500 </w:t>
      </w:r>
      <w:r w:rsidR="00CC163F" w:rsidRPr="000D68B7">
        <w:rPr>
          <w:rStyle w:val="st"/>
          <w:rFonts w:ascii="Arial" w:hAnsi="Arial" w:cs="Arial"/>
          <w:sz w:val="22"/>
          <w:szCs w:val="22"/>
        </w:rPr>
        <w:t>Metabolic Equivalent of Task (</w:t>
      </w:r>
      <w:r w:rsidR="00CC163F" w:rsidRPr="000D68B7">
        <w:rPr>
          <w:rFonts w:ascii="Arial" w:hAnsi="Arial" w:cs="Arial"/>
          <w:sz w:val="22"/>
          <w:szCs w:val="22"/>
        </w:rPr>
        <w:t xml:space="preserve">MET)-minutes/week OR 7 days of any combination of activities achieving </w:t>
      </w:r>
      <w:r w:rsidR="00CC163F" w:rsidRPr="000D68B7">
        <w:rPr>
          <w:rFonts w:ascii="Arial" w:eastAsia="MS Gothic" w:hAnsi="Arial" w:cs="Arial"/>
          <w:color w:val="000000"/>
          <w:sz w:val="22"/>
          <w:szCs w:val="22"/>
        </w:rPr>
        <w:t>≥</w:t>
      </w:r>
      <w:r w:rsidR="00CC163F" w:rsidRPr="000D68B7">
        <w:rPr>
          <w:rFonts w:ascii="Arial" w:hAnsi="Arial" w:cs="Arial"/>
          <w:sz w:val="22"/>
          <w:szCs w:val="22"/>
        </w:rPr>
        <w:t xml:space="preserve">3000 MET-minutes/week. Moderate activity:  </w:t>
      </w:r>
      <w:r w:rsidR="00CC163F" w:rsidRPr="000D68B7">
        <w:rPr>
          <w:rFonts w:ascii="Arial" w:eastAsia="MS Gothic" w:hAnsi="Arial" w:cs="Arial"/>
          <w:color w:val="000000"/>
          <w:sz w:val="22"/>
          <w:szCs w:val="22"/>
        </w:rPr>
        <w:t>≥</w:t>
      </w:r>
      <w:r w:rsidR="00CC163F" w:rsidRPr="000D68B7">
        <w:rPr>
          <w:rFonts w:ascii="Arial" w:hAnsi="Arial" w:cs="Arial"/>
          <w:sz w:val="22"/>
          <w:szCs w:val="22"/>
        </w:rPr>
        <w:t xml:space="preserve">3 days/week of vigorous activity of </w:t>
      </w:r>
      <w:r w:rsidR="00CC163F" w:rsidRPr="000D68B7">
        <w:rPr>
          <w:rFonts w:ascii="Arial" w:eastAsia="MS Gothic" w:hAnsi="Arial" w:cs="Arial"/>
          <w:color w:val="000000"/>
          <w:sz w:val="22"/>
          <w:szCs w:val="22"/>
        </w:rPr>
        <w:t>≥</w:t>
      </w:r>
      <w:r w:rsidR="00CC163F" w:rsidRPr="000D68B7">
        <w:rPr>
          <w:rFonts w:ascii="Arial" w:hAnsi="Arial" w:cs="Arial"/>
          <w:sz w:val="22"/>
          <w:szCs w:val="22"/>
        </w:rPr>
        <w:t xml:space="preserve">20 minutes/day OR </w:t>
      </w:r>
      <w:r w:rsidR="00CC163F" w:rsidRPr="000D68B7">
        <w:rPr>
          <w:rFonts w:ascii="Arial" w:eastAsia="MS Gothic" w:hAnsi="Arial" w:cs="Arial"/>
          <w:color w:val="000000"/>
          <w:sz w:val="22"/>
          <w:szCs w:val="22"/>
        </w:rPr>
        <w:t>≥</w:t>
      </w:r>
      <w:r w:rsidR="00CC163F" w:rsidRPr="000D68B7">
        <w:rPr>
          <w:rFonts w:ascii="Arial" w:hAnsi="Arial" w:cs="Arial"/>
          <w:sz w:val="22"/>
          <w:szCs w:val="22"/>
        </w:rPr>
        <w:t xml:space="preserve">5 days of moderate activity and/or walking of </w:t>
      </w:r>
      <w:r w:rsidR="00CC163F" w:rsidRPr="000D68B7">
        <w:rPr>
          <w:rFonts w:ascii="Arial" w:eastAsia="MS Gothic" w:hAnsi="Arial" w:cs="Arial"/>
          <w:color w:val="000000"/>
          <w:sz w:val="22"/>
          <w:szCs w:val="22"/>
        </w:rPr>
        <w:t>≥</w:t>
      </w:r>
      <w:r w:rsidR="00CC163F" w:rsidRPr="000D68B7">
        <w:rPr>
          <w:rFonts w:ascii="Arial" w:hAnsi="Arial" w:cs="Arial"/>
          <w:sz w:val="22"/>
          <w:szCs w:val="22"/>
        </w:rPr>
        <w:t xml:space="preserve">30 minutes/day OR </w:t>
      </w:r>
      <w:r w:rsidR="00CC163F" w:rsidRPr="000D68B7">
        <w:rPr>
          <w:rFonts w:ascii="Arial" w:eastAsia="MS Gothic" w:hAnsi="Arial" w:cs="Arial"/>
          <w:color w:val="000000"/>
          <w:sz w:val="22"/>
          <w:szCs w:val="22"/>
        </w:rPr>
        <w:t>≥</w:t>
      </w:r>
      <w:r w:rsidR="00CC163F" w:rsidRPr="000D68B7">
        <w:rPr>
          <w:rFonts w:ascii="Arial" w:hAnsi="Arial" w:cs="Arial"/>
          <w:sz w:val="22"/>
          <w:szCs w:val="22"/>
        </w:rPr>
        <w:t xml:space="preserve">5 days of any activity achieving </w:t>
      </w:r>
      <w:r w:rsidR="00CC163F" w:rsidRPr="000D68B7">
        <w:rPr>
          <w:rFonts w:ascii="Arial" w:eastAsia="MS Gothic" w:hAnsi="Arial" w:cs="Arial"/>
          <w:color w:val="000000"/>
          <w:sz w:val="22"/>
          <w:szCs w:val="22"/>
        </w:rPr>
        <w:t>≥</w:t>
      </w:r>
      <w:r w:rsidR="00CC163F" w:rsidRPr="000D68B7">
        <w:rPr>
          <w:rFonts w:ascii="Arial" w:hAnsi="Arial" w:cs="Arial"/>
          <w:sz w:val="22"/>
          <w:szCs w:val="22"/>
        </w:rPr>
        <w:t>600 MET-minutes/week. Low: less than moderate activity level.</w:t>
      </w:r>
    </w:p>
    <w:p w14:paraId="5BFDEE91" w14:textId="466E1E49" w:rsidR="00D766E2" w:rsidRPr="000D68B7" w:rsidRDefault="00B47311" w:rsidP="00D766E2">
      <w:pPr>
        <w:rPr>
          <w:rFonts w:ascii="Arial" w:hAnsi="Arial" w:cs="Arial"/>
          <w:sz w:val="22"/>
          <w:szCs w:val="22"/>
        </w:rPr>
      </w:pPr>
      <w:r>
        <w:rPr>
          <w:rFonts w:ascii="Arial" w:hAnsi="Arial" w:cs="Arial"/>
          <w:sz w:val="22"/>
          <w:szCs w:val="22"/>
          <w:vertAlign w:val="superscript"/>
        </w:rPr>
        <w:t>6</w:t>
      </w:r>
      <w:r w:rsidR="00D766E2" w:rsidRPr="000D68B7">
        <w:rPr>
          <w:rFonts w:ascii="Arial" w:hAnsi="Arial" w:cs="Arial"/>
          <w:sz w:val="22"/>
          <w:szCs w:val="22"/>
        </w:rPr>
        <w:t>Cut</w:t>
      </w:r>
      <w:r w:rsidR="00274D6D" w:rsidRPr="000D68B7">
        <w:rPr>
          <w:rFonts w:ascii="Arial" w:hAnsi="Arial" w:cs="Arial"/>
          <w:sz w:val="22"/>
          <w:szCs w:val="22"/>
        </w:rPr>
        <w:t xml:space="preserve"> </w:t>
      </w:r>
      <w:r w:rsidR="00D766E2" w:rsidRPr="000D68B7">
        <w:rPr>
          <w:rFonts w:ascii="Arial" w:hAnsi="Arial" w:cs="Arial"/>
          <w:sz w:val="22"/>
          <w:szCs w:val="22"/>
        </w:rPr>
        <w:t>points for dairy serving quartiles:  men (0.6, 1.0, 1.7); women (0.5, 1.0, 1.5)</w:t>
      </w:r>
    </w:p>
    <w:p w14:paraId="7C24FB38" w14:textId="29079599" w:rsidR="005F7D3B" w:rsidRPr="00EF46E3" w:rsidRDefault="00B47311" w:rsidP="005F7D3B">
      <w:pPr>
        <w:rPr>
          <w:rFonts w:ascii="Arial" w:hAnsi="Arial" w:cs="Arial"/>
          <w:sz w:val="22"/>
          <w:szCs w:val="22"/>
        </w:rPr>
      </w:pPr>
      <w:r>
        <w:rPr>
          <w:rFonts w:ascii="Arial" w:hAnsi="Arial" w:cs="Arial"/>
          <w:sz w:val="22"/>
          <w:szCs w:val="22"/>
          <w:vertAlign w:val="superscript"/>
        </w:rPr>
        <w:t>7</w:t>
      </w:r>
      <w:r w:rsidR="005F7D3B" w:rsidRPr="00EF46E3">
        <w:rPr>
          <w:rFonts w:ascii="Arial" w:hAnsi="Arial" w:cs="Arial"/>
          <w:sz w:val="22"/>
          <w:szCs w:val="22"/>
          <w:vertAlign w:val="superscript"/>
        </w:rPr>
        <w:t xml:space="preserve"> </w:t>
      </w:r>
      <w:r w:rsidR="005F7D3B" w:rsidRPr="00EF46E3">
        <w:rPr>
          <w:rFonts w:ascii="Arial" w:hAnsi="Arial" w:cs="Arial"/>
          <w:sz w:val="22"/>
          <w:szCs w:val="22"/>
        </w:rPr>
        <w:t xml:space="preserve">Sex-specific quartiles derived from all enrolled participants with baseline serum </w:t>
      </w:r>
      <w:proofErr w:type="gramStart"/>
      <w:r w:rsidR="005F7D3B" w:rsidRPr="00EF46E3">
        <w:rPr>
          <w:rFonts w:ascii="Arial" w:hAnsi="Arial" w:cs="Arial"/>
          <w:sz w:val="22"/>
          <w:szCs w:val="22"/>
        </w:rPr>
        <w:t>25(OH) vitamin D</w:t>
      </w:r>
      <w:proofErr w:type="gramEnd"/>
      <w:r w:rsidR="005F7D3B" w:rsidRPr="00EF46E3">
        <w:rPr>
          <w:rFonts w:ascii="Arial" w:hAnsi="Arial" w:cs="Arial"/>
          <w:sz w:val="22"/>
          <w:szCs w:val="22"/>
        </w:rPr>
        <w:t xml:space="preserve"> were used in nutrition analyses</w:t>
      </w:r>
    </w:p>
    <w:p w14:paraId="37B61BC0" w14:textId="37314922" w:rsidR="00D766E2" w:rsidRPr="00EF46E3" w:rsidRDefault="00B47311" w:rsidP="00D766E2">
      <w:pPr>
        <w:rPr>
          <w:rFonts w:ascii="Arial" w:hAnsi="Arial" w:cs="Arial"/>
          <w:sz w:val="22"/>
          <w:szCs w:val="22"/>
        </w:rPr>
      </w:pPr>
      <w:r>
        <w:rPr>
          <w:rFonts w:ascii="Arial" w:hAnsi="Arial" w:cs="Arial"/>
          <w:sz w:val="22"/>
          <w:szCs w:val="22"/>
          <w:vertAlign w:val="superscript"/>
        </w:rPr>
        <w:t>8</w:t>
      </w:r>
      <w:r w:rsidR="00D766E2" w:rsidRPr="00EF46E3">
        <w:rPr>
          <w:rFonts w:ascii="Arial" w:hAnsi="Arial" w:cs="Arial"/>
          <w:sz w:val="22"/>
          <w:szCs w:val="22"/>
          <w:vertAlign w:val="superscript"/>
        </w:rPr>
        <w:t xml:space="preserve"> </w:t>
      </w:r>
      <w:r w:rsidR="00D766E2" w:rsidRPr="00EF46E3">
        <w:rPr>
          <w:rFonts w:ascii="Arial" w:hAnsi="Arial" w:cs="Arial"/>
          <w:sz w:val="22"/>
          <w:szCs w:val="22"/>
        </w:rPr>
        <w:t>Cut</w:t>
      </w:r>
      <w:r w:rsidR="00274D6D" w:rsidRPr="00EF46E3">
        <w:rPr>
          <w:rFonts w:ascii="Arial" w:hAnsi="Arial" w:cs="Arial"/>
          <w:sz w:val="22"/>
          <w:szCs w:val="22"/>
        </w:rPr>
        <w:t xml:space="preserve"> </w:t>
      </w:r>
      <w:r w:rsidR="00D766E2" w:rsidRPr="00EF46E3">
        <w:rPr>
          <w:rFonts w:ascii="Arial" w:hAnsi="Arial" w:cs="Arial"/>
          <w:sz w:val="22"/>
          <w:szCs w:val="22"/>
        </w:rPr>
        <w:t>points for dietary vitamin D quartiles</w:t>
      </w:r>
      <w:r w:rsidR="00274D6D" w:rsidRPr="00EF46E3">
        <w:rPr>
          <w:rFonts w:ascii="Arial" w:hAnsi="Arial" w:cs="Arial"/>
          <w:sz w:val="22"/>
          <w:szCs w:val="22"/>
        </w:rPr>
        <w:t>, IU/day</w:t>
      </w:r>
      <w:r w:rsidR="00D766E2" w:rsidRPr="00EF46E3">
        <w:rPr>
          <w:rFonts w:ascii="Arial" w:hAnsi="Arial" w:cs="Arial"/>
          <w:sz w:val="22"/>
          <w:szCs w:val="22"/>
        </w:rPr>
        <w:t>:  men (67.31, 109.12, 176.10); women (57.37, 99.80, 157.35)</w:t>
      </w:r>
    </w:p>
    <w:p w14:paraId="60535DE1" w14:textId="2FBC9FB9" w:rsidR="00D766E2" w:rsidRPr="00EF46E3" w:rsidRDefault="00B47311" w:rsidP="00D766E2">
      <w:pPr>
        <w:rPr>
          <w:rFonts w:ascii="Arial" w:hAnsi="Arial" w:cs="Arial"/>
          <w:sz w:val="22"/>
          <w:szCs w:val="22"/>
        </w:rPr>
      </w:pPr>
      <w:r>
        <w:rPr>
          <w:rFonts w:ascii="Arial" w:hAnsi="Arial" w:cs="Arial"/>
          <w:sz w:val="22"/>
          <w:szCs w:val="22"/>
          <w:vertAlign w:val="superscript"/>
        </w:rPr>
        <w:t>9</w:t>
      </w:r>
      <w:r w:rsidR="00D766E2" w:rsidRPr="00EF46E3">
        <w:rPr>
          <w:rFonts w:ascii="Arial" w:hAnsi="Arial" w:cs="Arial"/>
          <w:sz w:val="22"/>
          <w:szCs w:val="22"/>
          <w:vertAlign w:val="superscript"/>
        </w:rPr>
        <w:t xml:space="preserve"> </w:t>
      </w:r>
      <w:r w:rsidR="00D766E2" w:rsidRPr="00EF46E3">
        <w:rPr>
          <w:rFonts w:ascii="Arial" w:hAnsi="Arial" w:cs="Arial"/>
          <w:sz w:val="22"/>
          <w:szCs w:val="22"/>
        </w:rPr>
        <w:t>Cut</w:t>
      </w:r>
      <w:r w:rsidR="00274D6D" w:rsidRPr="00EF46E3">
        <w:rPr>
          <w:rFonts w:ascii="Arial" w:hAnsi="Arial" w:cs="Arial"/>
          <w:sz w:val="22"/>
          <w:szCs w:val="22"/>
        </w:rPr>
        <w:t xml:space="preserve"> </w:t>
      </w:r>
      <w:r w:rsidR="00D766E2" w:rsidRPr="00EF46E3">
        <w:rPr>
          <w:rFonts w:ascii="Arial" w:hAnsi="Arial" w:cs="Arial"/>
          <w:sz w:val="22"/>
          <w:szCs w:val="22"/>
        </w:rPr>
        <w:t>points for dietary calcium quartiles</w:t>
      </w:r>
      <w:r w:rsidR="00274D6D" w:rsidRPr="00EF46E3">
        <w:rPr>
          <w:rFonts w:ascii="Arial" w:hAnsi="Arial" w:cs="Arial"/>
          <w:sz w:val="22"/>
          <w:szCs w:val="22"/>
        </w:rPr>
        <w:t>, mg/day</w:t>
      </w:r>
      <w:r w:rsidR="00D766E2" w:rsidRPr="00EF46E3">
        <w:rPr>
          <w:rFonts w:ascii="Arial" w:hAnsi="Arial" w:cs="Arial"/>
          <w:sz w:val="22"/>
          <w:szCs w:val="22"/>
        </w:rPr>
        <w:t>:  men (444.6, 612.1, 840.8); women (397.5, 559.4, 784.5)</w:t>
      </w:r>
    </w:p>
    <w:p w14:paraId="7945655D" w14:textId="35D5BA8E" w:rsidR="00D766E2" w:rsidRPr="00EF46E3" w:rsidRDefault="00B47311" w:rsidP="00D766E2">
      <w:pPr>
        <w:rPr>
          <w:rFonts w:ascii="Arial" w:hAnsi="Arial" w:cs="Arial"/>
          <w:sz w:val="22"/>
          <w:szCs w:val="22"/>
        </w:rPr>
      </w:pPr>
      <w:r>
        <w:rPr>
          <w:rFonts w:ascii="Arial" w:hAnsi="Arial" w:cs="Arial"/>
          <w:sz w:val="22"/>
          <w:szCs w:val="22"/>
          <w:vertAlign w:val="superscript"/>
        </w:rPr>
        <w:t>10</w:t>
      </w:r>
      <w:r w:rsidR="00D766E2" w:rsidRPr="00EF46E3">
        <w:rPr>
          <w:rFonts w:ascii="Arial" w:hAnsi="Arial" w:cs="Arial"/>
          <w:sz w:val="22"/>
          <w:szCs w:val="22"/>
          <w:vertAlign w:val="superscript"/>
        </w:rPr>
        <w:t xml:space="preserve"> </w:t>
      </w:r>
      <w:r w:rsidR="00D766E2" w:rsidRPr="00EF46E3">
        <w:rPr>
          <w:rFonts w:ascii="Arial" w:hAnsi="Arial" w:cs="Arial"/>
          <w:sz w:val="22"/>
          <w:szCs w:val="22"/>
        </w:rPr>
        <w:t>Cut</w:t>
      </w:r>
      <w:r w:rsidR="00274D6D" w:rsidRPr="00EF46E3">
        <w:rPr>
          <w:rFonts w:ascii="Arial" w:hAnsi="Arial" w:cs="Arial"/>
          <w:sz w:val="22"/>
          <w:szCs w:val="22"/>
        </w:rPr>
        <w:t xml:space="preserve"> </w:t>
      </w:r>
      <w:r w:rsidR="00D766E2" w:rsidRPr="00EF46E3">
        <w:rPr>
          <w:rFonts w:ascii="Arial" w:hAnsi="Arial" w:cs="Arial"/>
          <w:sz w:val="22"/>
          <w:szCs w:val="22"/>
        </w:rPr>
        <w:t>points for dietary magnesium quartiles</w:t>
      </w:r>
      <w:r w:rsidR="00274D6D" w:rsidRPr="00EF46E3">
        <w:rPr>
          <w:rFonts w:ascii="Arial" w:hAnsi="Arial" w:cs="Arial"/>
          <w:sz w:val="22"/>
          <w:szCs w:val="22"/>
        </w:rPr>
        <w:t>, mg/day</w:t>
      </w:r>
      <w:r w:rsidR="00D766E2" w:rsidRPr="00EF46E3">
        <w:rPr>
          <w:rFonts w:ascii="Arial" w:hAnsi="Arial" w:cs="Arial"/>
          <w:sz w:val="22"/>
          <w:szCs w:val="22"/>
        </w:rPr>
        <w:t>:  men (188.0, 242.6, 310.7); women (159.8, 206.0, 266.9)</w:t>
      </w:r>
    </w:p>
    <w:p w14:paraId="764E9ED0" w14:textId="776CFEAD" w:rsidR="00D766E2" w:rsidRPr="00EF46E3" w:rsidRDefault="00B47311" w:rsidP="00D766E2">
      <w:pPr>
        <w:rPr>
          <w:rFonts w:ascii="Arial" w:hAnsi="Arial" w:cs="Arial"/>
          <w:sz w:val="22"/>
          <w:szCs w:val="22"/>
        </w:rPr>
      </w:pPr>
      <w:r>
        <w:rPr>
          <w:rFonts w:ascii="Arial" w:hAnsi="Arial" w:cs="Arial"/>
          <w:sz w:val="22"/>
          <w:szCs w:val="22"/>
          <w:vertAlign w:val="superscript"/>
        </w:rPr>
        <w:t>11</w:t>
      </w:r>
      <w:r w:rsidR="00D766E2" w:rsidRPr="00EF46E3">
        <w:rPr>
          <w:rFonts w:ascii="Arial" w:hAnsi="Arial" w:cs="Arial"/>
          <w:sz w:val="22"/>
          <w:szCs w:val="22"/>
        </w:rPr>
        <w:t xml:space="preserve"> Linkage </w:t>
      </w:r>
      <w:proofErr w:type="gramStart"/>
      <w:r w:rsidR="00D766E2" w:rsidRPr="00EF46E3">
        <w:rPr>
          <w:rFonts w:ascii="Arial" w:hAnsi="Arial" w:cs="Arial"/>
          <w:sz w:val="22"/>
          <w:szCs w:val="22"/>
        </w:rPr>
        <w:t>Disequilibrium  r</w:t>
      </w:r>
      <w:r w:rsidR="00D766E2" w:rsidRPr="00EF46E3">
        <w:rPr>
          <w:rFonts w:ascii="Arial" w:hAnsi="Arial" w:cs="Arial"/>
          <w:sz w:val="22"/>
          <w:szCs w:val="22"/>
          <w:vertAlign w:val="superscript"/>
        </w:rPr>
        <w:t>2</w:t>
      </w:r>
      <w:proofErr w:type="gramEnd"/>
      <w:r w:rsidR="00D766E2" w:rsidRPr="00EF46E3">
        <w:rPr>
          <w:rFonts w:ascii="Arial" w:hAnsi="Arial" w:cs="Arial"/>
          <w:sz w:val="22"/>
          <w:szCs w:val="22"/>
        </w:rPr>
        <w:t xml:space="preserve">=0.97 with rs4588; not included in group model </w:t>
      </w:r>
    </w:p>
    <w:p w14:paraId="412F7F7C" w14:textId="5D8BA9F9" w:rsidR="00D766E2" w:rsidRPr="00EF46E3" w:rsidRDefault="005F7D3B" w:rsidP="00D766E2">
      <w:pPr>
        <w:rPr>
          <w:rFonts w:ascii="Arial" w:hAnsi="Arial" w:cs="Arial"/>
          <w:sz w:val="22"/>
          <w:szCs w:val="22"/>
        </w:rPr>
      </w:pPr>
      <w:r w:rsidRPr="00EF46E3">
        <w:rPr>
          <w:rFonts w:ascii="Arial" w:hAnsi="Arial" w:cs="Arial"/>
          <w:sz w:val="22"/>
          <w:szCs w:val="22"/>
          <w:vertAlign w:val="superscript"/>
        </w:rPr>
        <w:t>1</w:t>
      </w:r>
      <w:r w:rsidR="00B47311">
        <w:rPr>
          <w:rFonts w:ascii="Arial" w:hAnsi="Arial" w:cs="Arial"/>
          <w:sz w:val="22"/>
          <w:szCs w:val="22"/>
          <w:vertAlign w:val="superscript"/>
        </w:rPr>
        <w:t>2</w:t>
      </w:r>
      <w:r w:rsidR="00D766E2" w:rsidRPr="00EF46E3">
        <w:rPr>
          <w:rFonts w:ascii="Arial" w:hAnsi="Arial" w:cs="Arial"/>
          <w:sz w:val="22"/>
          <w:szCs w:val="22"/>
        </w:rPr>
        <w:t xml:space="preserve"> Linkage </w:t>
      </w:r>
      <w:proofErr w:type="gramStart"/>
      <w:r w:rsidR="00D766E2" w:rsidRPr="00EF46E3">
        <w:rPr>
          <w:rFonts w:ascii="Arial" w:hAnsi="Arial" w:cs="Arial"/>
          <w:sz w:val="22"/>
          <w:szCs w:val="22"/>
        </w:rPr>
        <w:t>Disequilibrium  r</w:t>
      </w:r>
      <w:r w:rsidR="00D766E2" w:rsidRPr="00EF46E3">
        <w:rPr>
          <w:rFonts w:ascii="Arial" w:hAnsi="Arial" w:cs="Arial"/>
          <w:sz w:val="22"/>
          <w:szCs w:val="22"/>
          <w:vertAlign w:val="superscript"/>
        </w:rPr>
        <w:t>2</w:t>
      </w:r>
      <w:proofErr w:type="gramEnd"/>
      <w:r w:rsidR="00D766E2" w:rsidRPr="00EF46E3">
        <w:rPr>
          <w:rFonts w:ascii="Arial" w:hAnsi="Arial" w:cs="Arial"/>
          <w:sz w:val="22"/>
          <w:szCs w:val="22"/>
        </w:rPr>
        <w:t xml:space="preserve">=0.99 with rs10741657; not included in group model </w:t>
      </w:r>
    </w:p>
    <w:p w14:paraId="563A7D81" w14:textId="77777777" w:rsidR="00D766E2" w:rsidRPr="00EF46E3" w:rsidRDefault="00D766E2" w:rsidP="00D766E2">
      <w:pPr>
        <w:rPr>
          <w:rFonts w:ascii="Arial" w:hAnsi="Arial" w:cs="Arial"/>
          <w:sz w:val="22"/>
          <w:szCs w:val="22"/>
        </w:rPr>
      </w:pPr>
      <w:r w:rsidRPr="00EF46E3">
        <w:rPr>
          <w:rFonts w:ascii="Arial" w:hAnsi="Arial" w:cs="Arial"/>
          <w:sz w:val="22"/>
          <w:szCs w:val="22"/>
        </w:rPr>
        <w:br w:type="page"/>
      </w:r>
    </w:p>
    <w:p w14:paraId="1CEDA651" w14:textId="4EC1A599" w:rsidR="00D766E2" w:rsidRPr="00EF46E3" w:rsidRDefault="00D766E2" w:rsidP="00D766E2">
      <w:pPr>
        <w:rPr>
          <w:rFonts w:ascii="Arial" w:hAnsi="Arial" w:cs="Arial"/>
          <w:sz w:val="22"/>
          <w:szCs w:val="22"/>
        </w:rPr>
      </w:pPr>
      <w:proofErr w:type="gramStart"/>
      <w:r w:rsidRPr="00EF46E3">
        <w:rPr>
          <w:rFonts w:ascii="Arial" w:hAnsi="Arial" w:cs="Arial"/>
          <w:sz w:val="22"/>
          <w:szCs w:val="22"/>
        </w:rPr>
        <w:lastRenderedPageBreak/>
        <w:t>Supplemental Table 5.</w:t>
      </w:r>
      <w:proofErr w:type="gramEnd"/>
      <w:r w:rsidRPr="00EF46E3">
        <w:rPr>
          <w:rFonts w:ascii="Arial" w:hAnsi="Arial" w:cs="Arial"/>
          <w:sz w:val="22"/>
          <w:szCs w:val="22"/>
        </w:rPr>
        <w:t xml:space="preserve">  </w:t>
      </w:r>
      <w:r w:rsidR="00215612" w:rsidRPr="00EF46E3">
        <w:rPr>
          <w:rFonts w:ascii="Arial" w:hAnsi="Arial" w:cs="Arial"/>
          <w:sz w:val="22"/>
          <w:szCs w:val="22"/>
        </w:rPr>
        <w:t>Factors associated with</w:t>
      </w:r>
      <w:r w:rsidRPr="00EF46E3">
        <w:rPr>
          <w:rFonts w:ascii="Arial" w:hAnsi="Arial" w:cs="Arial"/>
          <w:sz w:val="22"/>
          <w:szCs w:val="22"/>
        </w:rPr>
        <w:t xml:space="preserve"> serum response to 1000 IU</w:t>
      </w:r>
      <w:r w:rsidR="00041C38" w:rsidRPr="00EF46E3">
        <w:rPr>
          <w:rFonts w:ascii="Arial" w:hAnsi="Arial" w:cs="Arial"/>
          <w:sz w:val="22"/>
          <w:szCs w:val="22"/>
        </w:rPr>
        <w:t>/day</w:t>
      </w:r>
      <w:r w:rsidRPr="00EF46E3">
        <w:rPr>
          <w:rFonts w:ascii="Arial" w:hAnsi="Arial" w:cs="Arial"/>
          <w:sz w:val="22"/>
          <w:szCs w:val="22"/>
        </w:rPr>
        <w:t xml:space="preserve"> </w:t>
      </w:r>
      <w:r w:rsidR="007A6DEE" w:rsidRPr="00EF46E3">
        <w:rPr>
          <w:rFonts w:ascii="Arial" w:hAnsi="Arial" w:cs="Arial"/>
          <w:sz w:val="22"/>
          <w:szCs w:val="22"/>
        </w:rPr>
        <w:t>cholecalciferol</w:t>
      </w:r>
      <w:r w:rsidRPr="00EF46E3">
        <w:rPr>
          <w:rFonts w:ascii="Arial" w:hAnsi="Arial" w:cs="Arial"/>
          <w:sz w:val="22"/>
          <w:szCs w:val="22"/>
        </w:rPr>
        <w:t xml:space="preserve"> </w:t>
      </w:r>
      <w:r w:rsidR="00215612" w:rsidRPr="00EF46E3">
        <w:rPr>
          <w:rFonts w:ascii="Arial" w:hAnsi="Arial" w:cs="Arial"/>
          <w:sz w:val="22"/>
          <w:szCs w:val="22"/>
        </w:rPr>
        <w:t xml:space="preserve">among </w:t>
      </w:r>
      <w:r w:rsidR="00A16306" w:rsidRPr="00EF46E3">
        <w:rPr>
          <w:rFonts w:ascii="Arial" w:hAnsi="Arial" w:cs="Arial"/>
          <w:sz w:val="22"/>
          <w:szCs w:val="22"/>
        </w:rPr>
        <w:t>non H</w:t>
      </w:r>
      <w:r w:rsidRPr="00EF46E3">
        <w:rPr>
          <w:rFonts w:ascii="Arial" w:hAnsi="Arial" w:cs="Arial"/>
          <w:sz w:val="22"/>
          <w:szCs w:val="22"/>
        </w:rPr>
        <w:t>ispanic whites</w:t>
      </w:r>
      <w:r w:rsidR="00C629BA" w:rsidRPr="00EF46E3">
        <w:rPr>
          <w:rFonts w:ascii="Arial" w:hAnsi="Arial" w:cs="Arial"/>
          <w:sz w:val="22"/>
          <w:szCs w:val="22"/>
          <w:vertAlign w:val="superscript"/>
        </w:rPr>
        <w:t>1</w:t>
      </w:r>
    </w:p>
    <w:tbl>
      <w:tblPr>
        <w:tblW w:w="14652" w:type="dxa"/>
        <w:jc w:val="center"/>
        <w:tblLayout w:type="fixed"/>
        <w:tblLook w:val="04A0" w:firstRow="1" w:lastRow="0" w:firstColumn="1" w:lastColumn="0" w:noHBand="0" w:noVBand="1"/>
      </w:tblPr>
      <w:tblGrid>
        <w:gridCol w:w="2592"/>
        <w:gridCol w:w="1728"/>
        <w:gridCol w:w="1512"/>
        <w:gridCol w:w="1854"/>
        <w:gridCol w:w="1080"/>
        <w:gridCol w:w="1980"/>
        <w:gridCol w:w="990"/>
        <w:gridCol w:w="1890"/>
        <w:gridCol w:w="1026"/>
      </w:tblGrid>
      <w:tr w:rsidR="00D766E2" w:rsidRPr="00004EAA" w14:paraId="104D6866" w14:textId="77777777" w:rsidTr="00123D47">
        <w:trPr>
          <w:jc w:val="center"/>
        </w:trPr>
        <w:tc>
          <w:tcPr>
            <w:tcW w:w="2592" w:type="dxa"/>
          </w:tcPr>
          <w:p w14:paraId="64122CD8" w14:textId="77777777" w:rsidR="00D766E2" w:rsidRPr="00004EAA" w:rsidRDefault="00D766E2" w:rsidP="001F4548">
            <w:pPr>
              <w:rPr>
                <w:rFonts w:ascii="Arial" w:hAnsi="Arial" w:cs="Arial"/>
                <w:sz w:val="22"/>
                <w:szCs w:val="22"/>
              </w:rPr>
            </w:pPr>
          </w:p>
        </w:tc>
        <w:tc>
          <w:tcPr>
            <w:tcW w:w="1728" w:type="dxa"/>
          </w:tcPr>
          <w:p w14:paraId="44E7D6C7" w14:textId="77777777" w:rsidR="00B275C9" w:rsidRDefault="00B275C9" w:rsidP="00B275C9">
            <w:pPr>
              <w:contextualSpacing/>
              <w:jc w:val="center"/>
              <w:rPr>
                <w:rFonts w:ascii="Arial" w:hAnsi="Arial" w:cs="Arial"/>
                <w:sz w:val="22"/>
                <w:szCs w:val="22"/>
              </w:rPr>
            </w:pPr>
            <w:r>
              <w:rPr>
                <w:rFonts w:ascii="Arial" w:hAnsi="Arial" w:cs="Arial"/>
                <w:sz w:val="22"/>
                <w:szCs w:val="22"/>
              </w:rPr>
              <w:t>Randomized to C</w:t>
            </w:r>
            <w:r w:rsidR="007A6DEE" w:rsidRPr="00004EAA">
              <w:rPr>
                <w:rFonts w:ascii="Arial" w:hAnsi="Arial" w:cs="Arial"/>
                <w:sz w:val="22"/>
                <w:szCs w:val="22"/>
              </w:rPr>
              <w:t>holecalciferol</w:t>
            </w:r>
            <w:r w:rsidR="00D766E2" w:rsidRPr="00004EAA">
              <w:rPr>
                <w:rFonts w:ascii="Arial" w:hAnsi="Arial" w:cs="Arial"/>
                <w:sz w:val="22"/>
                <w:szCs w:val="22"/>
              </w:rPr>
              <w:t xml:space="preserve"> </w:t>
            </w:r>
          </w:p>
          <w:p w14:paraId="01D2E9A9" w14:textId="3C13EC8B" w:rsidR="00D766E2" w:rsidRPr="00004EAA" w:rsidRDefault="00B275C9" w:rsidP="00B275C9">
            <w:pPr>
              <w:contextualSpacing/>
              <w:jc w:val="center"/>
              <w:rPr>
                <w:rFonts w:ascii="Arial" w:hAnsi="Arial" w:cs="Arial"/>
                <w:sz w:val="22"/>
                <w:szCs w:val="22"/>
              </w:rPr>
            </w:pPr>
            <w:r>
              <w:rPr>
                <w:rFonts w:ascii="Arial" w:hAnsi="Arial" w:cs="Arial"/>
                <w:sz w:val="22"/>
                <w:szCs w:val="22"/>
              </w:rPr>
              <w:t>(</w:t>
            </w:r>
            <w:r w:rsidRPr="0064517E">
              <w:rPr>
                <w:rFonts w:ascii="Arial" w:hAnsi="Arial" w:cs="Arial"/>
                <w:i/>
                <w:sz w:val="22"/>
                <w:szCs w:val="22"/>
              </w:rPr>
              <w:t>n</w:t>
            </w:r>
            <w:r>
              <w:rPr>
                <w:rFonts w:ascii="Arial" w:hAnsi="Arial" w:cs="Arial"/>
                <w:sz w:val="22"/>
                <w:szCs w:val="22"/>
              </w:rPr>
              <w:t xml:space="preserve"> </w:t>
            </w:r>
            <w:r w:rsidRPr="00004EAA">
              <w:rPr>
                <w:rFonts w:ascii="Arial" w:hAnsi="Arial" w:cs="Arial"/>
                <w:sz w:val="22"/>
                <w:szCs w:val="22"/>
              </w:rPr>
              <w:t>=</w:t>
            </w:r>
            <w:r>
              <w:rPr>
                <w:rFonts w:ascii="Arial" w:hAnsi="Arial" w:cs="Arial"/>
                <w:sz w:val="22"/>
                <w:szCs w:val="22"/>
              </w:rPr>
              <w:t xml:space="preserve"> </w:t>
            </w:r>
            <w:r w:rsidRPr="00004EAA">
              <w:rPr>
                <w:rFonts w:ascii="Arial" w:hAnsi="Arial" w:cs="Arial"/>
                <w:sz w:val="22"/>
                <w:szCs w:val="22"/>
              </w:rPr>
              <w:t>905)</w:t>
            </w:r>
          </w:p>
        </w:tc>
        <w:tc>
          <w:tcPr>
            <w:tcW w:w="1512" w:type="dxa"/>
          </w:tcPr>
          <w:p w14:paraId="1018986D" w14:textId="77777777" w:rsidR="00B275C9" w:rsidRPr="00004EAA" w:rsidRDefault="00B275C9" w:rsidP="00B275C9">
            <w:pPr>
              <w:contextualSpacing/>
              <w:jc w:val="center"/>
              <w:rPr>
                <w:rFonts w:ascii="Arial" w:hAnsi="Arial" w:cs="Arial"/>
                <w:sz w:val="22"/>
                <w:szCs w:val="22"/>
              </w:rPr>
            </w:pPr>
            <w:r>
              <w:rPr>
                <w:rFonts w:ascii="Arial" w:hAnsi="Arial" w:cs="Arial"/>
                <w:sz w:val="22"/>
                <w:szCs w:val="22"/>
              </w:rPr>
              <w:t xml:space="preserve">Randomized to </w:t>
            </w:r>
            <w:r w:rsidR="0064517E">
              <w:rPr>
                <w:rFonts w:ascii="Arial" w:hAnsi="Arial" w:cs="Arial"/>
                <w:sz w:val="22"/>
                <w:szCs w:val="22"/>
              </w:rPr>
              <w:t xml:space="preserve">Placebo  </w:t>
            </w:r>
            <w:r>
              <w:rPr>
                <w:rFonts w:ascii="Arial" w:hAnsi="Arial" w:cs="Arial"/>
                <w:sz w:val="22"/>
                <w:szCs w:val="22"/>
              </w:rPr>
              <w:t>(</w:t>
            </w:r>
            <w:r w:rsidRPr="0064517E">
              <w:rPr>
                <w:rFonts w:ascii="Arial" w:hAnsi="Arial" w:cs="Arial"/>
                <w:i/>
                <w:sz w:val="22"/>
                <w:szCs w:val="22"/>
              </w:rPr>
              <w:t>n</w:t>
            </w:r>
            <w:r>
              <w:rPr>
                <w:rFonts w:ascii="Arial" w:hAnsi="Arial" w:cs="Arial"/>
                <w:sz w:val="22"/>
                <w:szCs w:val="22"/>
              </w:rPr>
              <w:t xml:space="preserve"> </w:t>
            </w:r>
            <w:r w:rsidRPr="00004EAA">
              <w:rPr>
                <w:rFonts w:ascii="Arial" w:hAnsi="Arial" w:cs="Arial"/>
                <w:sz w:val="22"/>
                <w:szCs w:val="22"/>
              </w:rPr>
              <w:t>=</w:t>
            </w:r>
            <w:r>
              <w:rPr>
                <w:rFonts w:ascii="Arial" w:hAnsi="Arial" w:cs="Arial"/>
                <w:sz w:val="22"/>
                <w:szCs w:val="22"/>
              </w:rPr>
              <w:t xml:space="preserve"> </w:t>
            </w:r>
            <w:r w:rsidRPr="00004EAA">
              <w:rPr>
                <w:rFonts w:ascii="Arial" w:hAnsi="Arial" w:cs="Arial"/>
                <w:sz w:val="22"/>
                <w:szCs w:val="22"/>
              </w:rPr>
              <w:t>904)</w:t>
            </w:r>
          </w:p>
          <w:p w14:paraId="135AA19C" w14:textId="0F1CE2A2" w:rsidR="00D766E2" w:rsidRPr="00004EAA" w:rsidRDefault="00D766E2" w:rsidP="00B275C9">
            <w:pPr>
              <w:contextualSpacing/>
              <w:jc w:val="center"/>
              <w:rPr>
                <w:rFonts w:ascii="Arial" w:hAnsi="Arial" w:cs="Arial"/>
                <w:sz w:val="22"/>
                <w:szCs w:val="22"/>
              </w:rPr>
            </w:pPr>
          </w:p>
        </w:tc>
        <w:tc>
          <w:tcPr>
            <w:tcW w:w="2934" w:type="dxa"/>
            <w:gridSpan w:val="2"/>
          </w:tcPr>
          <w:p w14:paraId="16F68D68"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Univariate</w:t>
            </w:r>
          </w:p>
        </w:tc>
        <w:tc>
          <w:tcPr>
            <w:tcW w:w="2970" w:type="dxa"/>
            <w:gridSpan w:val="2"/>
          </w:tcPr>
          <w:p w14:paraId="0B9B8DF3"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Multivariable Model</w:t>
            </w:r>
          </w:p>
          <w:p w14:paraId="6E3F13A3" w14:textId="63665401" w:rsidR="00D766E2" w:rsidRPr="00004EAA" w:rsidRDefault="00D766E2" w:rsidP="00B275C9">
            <w:pPr>
              <w:jc w:val="center"/>
              <w:rPr>
                <w:rFonts w:ascii="Arial" w:hAnsi="Arial" w:cs="Arial"/>
                <w:sz w:val="22"/>
                <w:szCs w:val="22"/>
              </w:rPr>
            </w:pPr>
            <w:r w:rsidRPr="00004EAA">
              <w:rPr>
                <w:rFonts w:ascii="Arial" w:hAnsi="Arial" w:cs="Arial"/>
                <w:sz w:val="22"/>
                <w:szCs w:val="22"/>
              </w:rPr>
              <w:t>R</w:t>
            </w:r>
            <w:r w:rsidRPr="00004EAA">
              <w:rPr>
                <w:rFonts w:ascii="Arial" w:hAnsi="Arial" w:cs="Arial"/>
                <w:sz w:val="22"/>
                <w:szCs w:val="22"/>
                <w:vertAlign w:val="superscript"/>
              </w:rPr>
              <w:t xml:space="preserve">2 </w:t>
            </w:r>
            <w:r w:rsidRPr="00004EAA">
              <w:rPr>
                <w:rFonts w:ascii="Arial" w:hAnsi="Arial" w:cs="Arial"/>
                <w:sz w:val="22"/>
                <w:szCs w:val="22"/>
              </w:rPr>
              <w:t>= 0.48</w:t>
            </w:r>
          </w:p>
          <w:p w14:paraId="04E13686" w14:textId="502C082E" w:rsidR="00D766E2" w:rsidRPr="00004EAA" w:rsidRDefault="00B275C9" w:rsidP="001F4548">
            <w:pPr>
              <w:jc w:val="center"/>
              <w:rPr>
                <w:rFonts w:ascii="Arial" w:hAnsi="Arial" w:cs="Arial"/>
                <w:sz w:val="22"/>
                <w:szCs w:val="22"/>
              </w:rPr>
            </w:pPr>
            <w:r>
              <w:rPr>
                <w:rFonts w:ascii="Arial" w:hAnsi="Arial" w:cs="Arial"/>
                <w:i/>
                <w:sz w:val="22"/>
                <w:szCs w:val="22"/>
              </w:rPr>
              <w:t>(</w:t>
            </w:r>
            <w:r w:rsidR="0064517E">
              <w:rPr>
                <w:rFonts w:ascii="Arial" w:hAnsi="Arial" w:cs="Arial"/>
                <w:i/>
                <w:sz w:val="22"/>
                <w:szCs w:val="22"/>
              </w:rPr>
              <w:t xml:space="preserve">n </w:t>
            </w:r>
            <w:r w:rsidR="00D766E2" w:rsidRPr="00004EAA">
              <w:rPr>
                <w:rFonts w:ascii="Arial" w:hAnsi="Arial" w:cs="Arial"/>
                <w:sz w:val="22"/>
                <w:szCs w:val="22"/>
              </w:rPr>
              <w:t>=</w:t>
            </w:r>
            <w:r w:rsidR="0064517E">
              <w:rPr>
                <w:rFonts w:ascii="Arial" w:hAnsi="Arial" w:cs="Arial"/>
                <w:sz w:val="22"/>
                <w:szCs w:val="22"/>
              </w:rPr>
              <w:t xml:space="preserve"> </w:t>
            </w:r>
            <w:r w:rsidR="00D766E2" w:rsidRPr="00004EAA">
              <w:rPr>
                <w:rFonts w:ascii="Arial" w:hAnsi="Arial" w:cs="Arial"/>
                <w:sz w:val="22"/>
                <w:szCs w:val="22"/>
              </w:rPr>
              <w:t>1,806</w:t>
            </w:r>
            <w:r>
              <w:rPr>
                <w:rFonts w:ascii="Arial" w:hAnsi="Arial" w:cs="Arial"/>
                <w:sz w:val="22"/>
                <w:szCs w:val="22"/>
              </w:rPr>
              <w:t>)</w:t>
            </w:r>
          </w:p>
        </w:tc>
        <w:tc>
          <w:tcPr>
            <w:tcW w:w="2916" w:type="dxa"/>
            <w:gridSpan w:val="2"/>
          </w:tcPr>
          <w:p w14:paraId="4EF5722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 xml:space="preserve">Multivariable Model </w:t>
            </w:r>
          </w:p>
          <w:p w14:paraId="3928C983"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with SNP</w:t>
            </w:r>
          </w:p>
          <w:p w14:paraId="6CC778C9"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w:t>
            </w:r>
            <w:r w:rsidRPr="00004EAA">
              <w:rPr>
                <w:rFonts w:ascii="Arial" w:hAnsi="Arial" w:cs="Arial"/>
                <w:sz w:val="22"/>
                <w:szCs w:val="22"/>
                <w:vertAlign w:val="superscript"/>
              </w:rPr>
              <w:t xml:space="preserve">2 </w:t>
            </w:r>
            <w:r w:rsidRPr="00004EAA">
              <w:rPr>
                <w:rFonts w:ascii="Arial" w:hAnsi="Arial" w:cs="Arial"/>
                <w:sz w:val="22"/>
                <w:szCs w:val="22"/>
              </w:rPr>
              <w:t>= 0.48</w:t>
            </w:r>
          </w:p>
          <w:p w14:paraId="3B719AD3" w14:textId="66B746BF" w:rsidR="00D766E2" w:rsidRPr="00004EAA" w:rsidRDefault="00B275C9" w:rsidP="001F4548">
            <w:pPr>
              <w:jc w:val="center"/>
              <w:rPr>
                <w:rFonts w:ascii="Arial" w:hAnsi="Arial" w:cs="Arial"/>
                <w:sz w:val="22"/>
                <w:szCs w:val="22"/>
              </w:rPr>
            </w:pPr>
            <w:r>
              <w:rPr>
                <w:rFonts w:ascii="Arial" w:hAnsi="Arial" w:cs="Arial"/>
                <w:i/>
                <w:sz w:val="22"/>
                <w:szCs w:val="22"/>
              </w:rPr>
              <w:t>(</w:t>
            </w:r>
            <w:r w:rsidR="0064517E">
              <w:rPr>
                <w:rFonts w:ascii="Arial" w:hAnsi="Arial" w:cs="Arial"/>
                <w:i/>
                <w:sz w:val="22"/>
                <w:szCs w:val="22"/>
              </w:rPr>
              <w:t xml:space="preserve">n </w:t>
            </w:r>
            <w:r w:rsidR="0064517E" w:rsidRPr="00004EAA">
              <w:rPr>
                <w:rFonts w:ascii="Arial" w:hAnsi="Arial" w:cs="Arial"/>
                <w:sz w:val="22"/>
                <w:szCs w:val="22"/>
              </w:rPr>
              <w:t>=</w:t>
            </w:r>
            <w:r w:rsidR="0064517E">
              <w:rPr>
                <w:rFonts w:ascii="Arial" w:hAnsi="Arial" w:cs="Arial"/>
                <w:sz w:val="22"/>
                <w:szCs w:val="22"/>
              </w:rPr>
              <w:t xml:space="preserve"> </w:t>
            </w:r>
            <w:r w:rsidR="00D766E2" w:rsidRPr="00004EAA">
              <w:rPr>
                <w:rFonts w:ascii="Arial" w:hAnsi="Arial" w:cs="Arial"/>
                <w:sz w:val="22"/>
                <w:szCs w:val="22"/>
              </w:rPr>
              <w:t>1,721</w:t>
            </w:r>
            <w:r>
              <w:rPr>
                <w:rFonts w:ascii="Arial" w:hAnsi="Arial" w:cs="Arial"/>
                <w:sz w:val="22"/>
                <w:szCs w:val="22"/>
              </w:rPr>
              <w:t>)</w:t>
            </w:r>
          </w:p>
        </w:tc>
      </w:tr>
      <w:tr w:rsidR="000B208F" w:rsidRPr="00004EAA" w14:paraId="583F6CAF" w14:textId="77777777" w:rsidTr="000B208F">
        <w:trPr>
          <w:jc w:val="center"/>
        </w:trPr>
        <w:tc>
          <w:tcPr>
            <w:tcW w:w="2592" w:type="dxa"/>
          </w:tcPr>
          <w:p w14:paraId="04AAB912" w14:textId="77777777" w:rsidR="00D766E2" w:rsidRPr="00004EAA" w:rsidRDefault="00D766E2" w:rsidP="001F4548">
            <w:pPr>
              <w:rPr>
                <w:rFonts w:ascii="Arial" w:hAnsi="Arial" w:cs="Arial"/>
                <w:sz w:val="22"/>
                <w:szCs w:val="22"/>
              </w:rPr>
            </w:pPr>
          </w:p>
        </w:tc>
        <w:tc>
          <w:tcPr>
            <w:tcW w:w="1728" w:type="dxa"/>
          </w:tcPr>
          <w:p w14:paraId="7463FA61" w14:textId="44159333" w:rsidR="00D766E2" w:rsidRPr="00004EAA" w:rsidRDefault="0064517E" w:rsidP="001F4548">
            <w:pPr>
              <w:contextualSpacing/>
              <w:jc w:val="center"/>
              <w:rPr>
                <w:rFonts w:ascii="Arial" w:hAnsi="Arial" w:cs="Arial"/>
                <w:sz w:val="22"/>
                <w:szCs w:val="22"/>
              </w:rPr>
            </w:pPr>
            <w:proofErr w:type="gramStart"/>
            <w:r w:rsidRPr="0064517E">
              <w:rPr>
                <w:rFonts w:ascii="Arial" w:hAnsi="Arial" w:cs="Arial"/>
                <w:i/>
                <w:sz w:val="22"/>
                <w:szCs w:val="22"/>
              </w:rPr>
              <w:t>n</w:t>
            </w:r>
            <w:proofErr w:type="gramEnd"/>
            <w:r w:rsidR="00D766E2" w:rsidRPr="00004EAA">
              <w:rPr>
                <w:rFonts w:ascii="Arial" w:hAnsi="Arial" w:cs="Arial"/>
                <w:sz w:val="22"/>
                <w:szCs w:val="22"/>
              </w:rPr>
              <w:t xml:space="preserve"> (%)</w:t>
            </w:r>
          </w:p>
        </w:tc>
        <w:tc>
          <w:tcPr>
            <w:tcW w:w="1512" w:type="dxa"/>
          </w:tcPr>
          <w:p w14:paraId="43B0C259" w14:textId="3897AC3D" w:rsidR="00D766E2" w:rsidRPr="00004EAA" w:rsidRDefault="0064517E" w:rsidP="001F4548">
            <w:pPr>
              <w:contextualSpacing/>
              <w:jc w:val="center"/>
              <w:rPr>
                <w:rFonts w:ascii="Arial" w:hAnsi="Arial" w:cs="Arial"/>
                <w:sz w:val="22"/>
                <w:szCs w:val="22"/>
              </w:rPr>
            </w:pPr>
            <w:proofErr w:type="gramStart"/>
            <w:r>
              <w:rPr>
                <w:rFonts w:ascii="Arial" w:hAnsi="Arial" w:cs="Arial"/>
                <w:i/>
                <w:sz w:val="22"/>
                <w:szCs w:val="22"/>
              </w:rPr>
              <w:t>n</w:t>
            </w:r>
            <w:proofErr w:type="gramEnd"/>
            <w:r w:rsidR="00D766E2" w:rsidRPr="00004EAA">
              <w:rPr>
                <w:rFonts w:ascii="Arial" w:hAnsi="Arial" w:cs="Arial"/>
                <w:sz w:val="22"/>
                <w:szCs w:val="22"/>
              </w:rPr>
              <w:t xml:space="preserve"> (%)</w:t>
            </w:r>
          </w:p>
        </w:tc>
        <w:tc>
          <w:tcPr>
            <w:tcW w:w="1854" w:type="dxa"/>
          </w:tcPr>
          <w:p w14:paraId="6F1CAA18" w14:textId="2D1A279D" w:rsidR="00D766E2" w:rsidRPr="00004EAA" w:rsidRDefault="00D766E2" w:rsidP="001F4548">
            <w:pPr>
              <w:jc w:val="center"/>
              <w:rPr>
                <w:rFonts w:ascii="Arial" w:hAnsi="Arial" w:cs="Arial"/>
                <w:sz w:val="22"/>
                <w:szCs w:val="22"/>
              </w:rPr>
            </w:pPr>
            <w:r w:rsidRPr="00004EAA">
              <w:rPr>
                <w:rFonts w:ascii="Arial" w:hAnsi="Arial" w:cs="Arial"/>
                <w:sz w:val="22"/>
                <w:szCs w:val="22"/>
              </w:rPr>
              <w:t>Estimate</w:t>
            </w:r>
            <w:r w:rsidR="00F242E8" w:rsidRPr="00F242E8">
              <w:rPr>
                <w:rFonts w:ascii="Arial" w:hAnsi="Arial" w:cs="Arial"/>
                <w:sz w:val="22"/>
                <w:szCs w:val="22"/>
                <w:vertAlign w:val="superscript"/>
              </w:rPr>
              <w:t>2</w:t>
            </w:r>
          </w:p>
          <w:p w14:paraId="39B64BC9"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 (95% CI)</w:t>
            </w:r>
          </w:p>
        </w:tc>
        <w:tc>
          <w:tcPr>
            <w:tcW w:w="1080" w:type="dxa"/>
          </w:tcPr>
          <w:p w14:paraId="21863B9B" w14:textId="5207338E" w:rsidR="00D766E2" w:rsidRPr="00004EAA" w:rsidRDefault="0064517E" w:rsidP="001F4548">
            <w:pPr>
              <w:jc w:val="center"/>
              <w:rPr>
                <w:rFonts w:ascii="Arial" w:hAnsi="Arial" w:cs="Arial"/>
                <w:sz w:val="22"/>
                <w:szCs w:val="22"/>
              </w:rPr>
            </w:pPr>
            <w:r w:rsidRPr="0064517E">
              <w:rPr>
                <w:rFonts w:ascii="Arial" w:hAnsi="Arial" w:cs="Arial"/>
                <w:i/>
                <w:sz w:val="22"/>
                <w:szCs w:val="22"/>
              </w:rPr>
              <w:t>P</w:t>
            </w:r>
          </w:p>
        </w:tc>
        <w:tc>
          <w:tcPr>
            <w:tcW w:w="1980" w:type="dxa"/>
          </w:tcPr>
          <w:p w14:paraId="35A97E21" w14:textId="5E74A635" w:rsidR="00D766E2" w:rsidRPr="00004EAA" w:rsidRDefault="00D766E2" w:rsidP="001F4548">
            <w:pPr>
              <w:jc w:val="center"/>
              <w:rPr>
                <w:rFonts w:ascii="Arial" w:hAnsi="Arial" w:cs="Arial"/>
                <w:sz w:val="22"/>
                <w:szCs w:val="22"/>
              </w:rPr>
            </w:pPr>
            <w:r w:rsidRPr="00004EAA">
              <w:rPr>
                <w:rFonts w:ascii="Arial" w:hAnsi="Arial" w:cs="Arial"/>
                <w:sz w:val="22"/>
                <w:szCs w:val="22"/>
              </w:rPr>
              <w:t>Estimate</w:t>
            </w:r>
            <w:r w:rsidR="00F242E8" w:rsidRPr="00F242E8">
              <w:rPr>
                <w:rFonts w:ascii="Arial" w:hAnsi="Arial" w:cs="Arial"/>
                <w:sz w:val="22"/>
                <w:szCs w:val="22"/>
                <w:vertAlign w:val="superscript"/>
              </w:rPr>
              <w:t>2</w:t>
            </w:r>
          </w:p>
          <w:p w14:paraId="42588324"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 (95% CI)</w:t>
            </w:r>
          </w:p>
        </w:tc>
        <w:tc>
          <w:tcPr>
            <w:tcW w:w="990" w:type="dxa"/>
          </w:tcPr>
          <w:p w14:paraId="58ABDD09" w14:textId="031A7A2C" w:rsidR="00D766E2" w:rsidRPr="00004EAA" w:rsidRDefault="0064517E" w:rsidP="001F4548">
            <w:pPr>
              <w:jc w:val="center"/>
              <w:rPr>
                <w:rFonts w:ascii="Arial" w:hAnsi="Arial" w:cs="Arial"/>
                <w:sz w:val="22"/>
                <w:szCs w:val="22"/>
              </w:rPr>
            </w:pPr>
            <w:r w:rsidRPr="0064517E">
              <w:rPr>
                <w:rFonts w:ascii="Arial" w:hAnsi="Arial" w:cs="Arial"/>
                <w:i/>
                <w:sz w:val="22"/>
                <w:szCs w:val="22"/>
              </w:rPr>
              <w:t>P</w:t>
            </w:r>
          </w:p>
        </w:tc>
        <w:tc>
          <w:tcPr>
            <w:tcW w:w="1890" w:type="dxa"/>
          </w:tcPr>
          <w:p w14:paraId="544B7DC2" w14:textId="3C1925E8" w:rsidR="00D766E2" w:rsidRPr="00004EAA" w:rsidRDefault="00D766E2" w:rsidP="001F4548">
            <w:pPr>
              <w:jc w:val="center"/>
              <w:rPr>
                <w:rFonts w:ascii="Arial" w:hAnsi="Arial" w:cs="Arial"/>
                <w:sz w:val="22"/>
                <w:szCs w:val="22"/>
              </w:rPr>
            </w:pPr>
            <w:r w:rsidRPr="00004EAA">
              <w:rPr>
                <w:rFonts w:ascii="Arial" w:hAnsi="Arial" w:cs="Arial"/>
                <w:sz w:val="22"/>
                <w:szCs w:val="22"/>
              </w:rPr>
              <w:t>Estima</w:t>
            </w:r>
            <w:r w:rsidR="00C629BA" w:rsidRPr="00004EAA">
              <w:rPr>
                <w:rFonts w:ascii="Arial" w:hAnsi="Arial" w:cs="Arial"/>
                <w:sz w:val="22"/>
                <w:szCs w:val="22"/>
              </w:rPr>
              <w:t>te</w:t>
            </w:r>
            <w:r w:rsidR="00F242E8" w:rsidRPr="00F242E8">
              <w:rPr>
                <w:rFonts w:ascii="Arial" w:hAnsi="Arial" w:cs="Arial"/>
                <w:sz w:val="22"/>
                <w:szCs w:val="22"/>
                <w:vertAlign w:val="superscript"/>
              </w:rPr>
              <w:t>2</w:t>
            </w:r>
          </w:p>
          <w:p w14:paraId="6F244CF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 (95% CI)</w:t>
            </w:r>
          </w:p>
        </w:tc>
        <w:tc>
          <w:tcPr>
            <w:tcW w:w="1026" w:type="dxa"/>
          </w:tcPr>
          <w:p w14:paraId="5EAAC474" w14:textId="5B83FBD6" w:rsidR="00D766E2" w:rsidRPr="0064517E" w:rsidRDefault="0064517E" w:rsidP="001F4548">
            <w:pPr>
              <w:jc w:val="center"/>
              <w:rPr>
                <w:rFonts w:ascii="Arial" w:hAnsi="Arial" w:cs="Arial"/>
                <w:i/>
                <w:sz w:val="22"/>
                <w:szCs w:val="22"/>
              </w:rPr>
            </w:pPr>
            <w:r w:rsidRPr="0064517E">
              <w:rPr>
                <w:rFonts w:ascii="Arial" w:hAnsi="Arial" w:cs="Arial"/>
                <w:i/>
                <w:sz w:val="22"/>
                <w:szCs w:val="22"/>
              </w:rPr>
              <w:t>P</w:t>
            </w:r>
          </w:p>
        </w:tc>
      </w:tr>
      <w:tr w:rsidR="000B208F" w:rsidRPr="00004EAA" w14:paraId="732B0D62" w14:textId="77777777" w:rsidTr="000B208F">
        <w:trPr>
          <w:jc w:val="center"/>
        </w:trPr>
        <w:tc>
          <w:tcPr>
            <w:tcW w:w="2592" w:type="dxa"/>
          </w:tcPr>
          <w:p w14:paraId="1439478C" w14:textId="77777777" w:rsidR="00D766E2" w:rsidRPr="00004EAA" w:rsidRDefault="00D766E2" w:rsidP="001F4548">
            <w:pPr>
              <w:rPr>
                <w:rFonts w:ascii="Arial" w:hAnsi="Arial" w:cs="Arial"/>
                <w:sz w:val="22"/>
                <w:szCs w:val="22"/>
              </w:rPr>
            </w:pPr>
          </w:p>
        </w:tc>
        <w:tc>
          <w:tcPr>
            <w:tcW w:w="1728" w:type="dxa"/>
          </w:tcPr>
          <w:p w14:paraId="747A94C2" w14:textId="77777777" w:rsidR="00D766E2" w:rsidRPr="00004EAA" w:rsidRDefault="00D766E2" w:rsidP="001F4548">
            <w:pPr>
              <w:jc w:val="center"/>
              <w:rPr>
                <w:rFonts w:ascii="Arial" w:hAnsi="Arial" w:cs="Arial"/>
                <w:sz w:val="22"/>
                <w:szCs w:val="22"/>
              </w:rPr>
            </w:pPr>
          </w:p>
        </w:tc>
        <w:tc>
          <w:tcPr>
            <w:tcW w:w="1512" w:type="dxa"/>
          </w:tcPr>
          <w:p w14:paraId="1DA9BA95" w14:textId="77777777" w:rsidR="00D766E2" w:rsidRPr="00004EAA" w:rsidRDefault="00D766E2" w:rsidP="001F4548">
            <w:pPr>
              <w:jc w:val="center"/>
              <w:rPr>
                <w:rFonts w:ascii="Arial" w:hAnsi="Arial" w:cs="Arial"/>
                <w:sz w:val="22"/>
                <w:szCs w:val="22"/>
              </w:rPr>
            </w:pPr>
          </w:p>
        </w:tc>
        <w:tc>
          <w:tcPr>
            <w:tcW w:w="1854" w:type="dxa"/>
          </w:tcPr>
          <w:p w14:paraId="1367B362" w14:textId="77777777" w:rsidR="00D766E2" w:rsidRPr="00004EAA" w:rsidRDefault="00D766E2" w:rsidP="001F4548">
            <w:pPr>
              <w:jc w:val="center"/>
              <w:rPr>
                <w:rFonts w:ascii="Arial" w:hAnsi="Arial" w:cs="Arial"/>
                <w:sz w:val="22"/>
                <w:szCs w:val="22"/>
              </w:rPr>
            </w:pPr>
          </w:p>
        </w:tc>
        <w:tc>
          <w:tcPr>
            <w:tcW w:w="1080" w:type="dxa"/>
          </w:tcPr>
          <w:p w14:paraId="0C59747F" w14:textId="77777777" w:rsidR="00D766E2" w:rsidRPr="00004EAA" w:rsidRDefault="00D766E2" w:rsidP="001F4548">
            <w:pPr>
              <w:jc w:val="center"/>
              <w:rPr>
                <w:rFonts w:ascii="Arial" w:hAnsi="Arial" w:cs="Arial"/>
                <w:sz w:val="22"/>
                <w:szCs w:val="22"/>
              </w:rPr>
            </w:pPr>
          </w:p>
        </w:tc>
        <w:tc>
          <w:tcPr>
            <w:tcW w:w="1980" w:type="dxa"/>
          </w:tcPr>
          <w:p w14:paraId="5ED6E0F6" w14:textId="77777777" w:rsidR="00D766E2" w:rsidRPr="00004EAA" w:rsidRDefault="00D766E2" w:rsidP="001F4548">
            <w:pPr>
              <w:jc w:val="center"/>
              <w:rPr>
                <w:rFonts w:ascii="Arial" w:hAnsi="Arial" w:cs="Arial"/>
                <w:sz w:val="22"/>
                <w:szCs w:val="22"/>
              </w:rPr>
            </w:pPr>
          </w:p>
        </w:tc>
        <w:tc>
          <w:tcPr>
            <w:tcW w:w="990" w:type="dxa"/>
          </w:tcPr>
          <w:p w14:paraId="74811960" w14:textId="77777777" w:rsidR="00D766E2" w:rsidRPr="00004EAA" w:rsidRDefault="00D766E2" w:rsidP="001F4548">
            <w:pPr>
              <w:jc w:val="center"/>
              <w:rPr>
                <w:rFonts w:ascii="Arial" w:hAnsi="Arial" w:cs="Arial"/>
                <w:sz w:val="22"/>
                <w:szCs w:val="22"/>
              </w:rPr>
            </w:pPr>
          </w:p>
        </w:tc>
        <w:tc>
          <w:tcPr>
            <w:tcW w:w="1890" w:type="dxa"/>
          </w:tcPr>
          <w:p w14:paraId="17B77A2E" w14:textId="77777777" w:rsidR="00D766E2" w:rsidRPr="00004EAA" w:rsidRDefault="00D766E2" w:rsidP="001F4548">
            <w:pPr>
              <w:jc w:val="center"/>
              <w:rPr>
                <w:rFonts w:ascii="Arial" w:hAnsi="Arial" w:cs="Arial"/>
                <w:sz w:val="22"/>
                <w:szCs w:val="22"/>
              </w:rPr>
            </w:pPr>
          </w:p>
        </w:tc>
        <w:tc>
          <w:tcPr>
            <w:tcW w:w="1026" w:type="dxa"/>
          </w:tcPr>
          <w:p w14:paraId="74D6E563" w14:textId="77777777" w:rsidR="00D766E2" w:rsidRPr="00004EAA" w:rsidRDefault="00D766E2" w:rsidP="001F4548">
            <w:pPr>
              <w:jc w:val="center"/>
              <w:rPr>
                <w:rFonts w:ascii="Arial" w:hAnsi="Arial" w:cs="Arial"/>
                <w:sz w:val="22"/>
                <w:szCs w:val="22"/>
              </w:rPr>
            </w:pPr>
          </w:p>
        </w:tc>
      </w:tr>
      <w:tr w:rsidR="000B208F" w:rsidRPr="00004EAA" w14:paraId="7B82E70A" w14:textId="77777777" w:rsidTr="000B208F">
        <w:trPr>
          <w:jc w:val="center"/>
        </w:trPr>
        <w:tc>
          <w:tcPr>
            <w:tcW w:w="2592" w:type="dxa"/>
          </w:tcPr>
          <w:p w14:paraId="55AD63B5" w14:textId="265A4F64" w:rsidR="00D766E2" w:rsidRPr="00004EAA" w:rsidRDefault="00D766E2" w:rsidP="001F4548">
            <w:pPr>
              <w:rPr>
                <w:rFonts w:ascii="Arial" w:hAnsi="Arial" w:cs="Arial"/>
                <w:sz w:val="22"/>
                <w:szCs w:val="22"/>
              </w:rPr>
            </w:pPr>
            <w:r w:rsidRPr="00004EAA">
              <w:rPr>
                <w:rFonts w:ascii="Arial" w:hAnsi="Arial" w:cs="Arial"/>
                <w:sz w:val="22"/>
                <w:szCs w:val="22"/>
              </w:rPr>
              <w:t>Baseline serum 25(OH)D</w:t>
            </w:r>
            <w:r w:rsidR="00E56337" w:rsidRPr="00004EAA">
              <w:rPr>
                <w:rFonts w:ascii="Arial" w:hAnsi="Arial" w:cs="Arial"/>
                <w:sz w:val="22"/>
                <w:szCs w:val="22"/>
              </w:rPr>
              <w:t>, ng/</w:t>
            </w:r>
            <w:r w:rsidR="00FE13BA">
              <w:rPr>
                <w:rFonts w:ascii="Arial" w:hAnsi="Arial" w:cs="Arial"/>
                <w:sz w:val="22"/>
                <w:szCs w:val="22"/>
              </w:rPr>
              <w:t>mL</w:t>
            </w:r>
            <w:r w:rsidR="00CF66FF">
              <w:rPr>
                <w:rFonts w:ascii="Arial" w:hAnsi="Arial" w:cs="Arial"/>
                <w:sz w:val="22"/>
                <w:szCs w:val="22"/>
                <w:vertAlign w:val="superscript"/>
              </w:rPr>
              <w:t>3</w:t>
            </w:r>
          </w:p>
        </w:tc>
        <w:tc>
          <w:tcPr>
            <w:tcW w:w="1728" w:type="dxa"/>
          </w:tcPr>
          <w:p w14:paraId="77D70160" w14:textId="77777777" w:rsidR="00D766E2" w:rsidRPr="00004EAA" w:rsidRDefault="00D766E2" w:rsidP="001F4548">
            <w:pPr>
              <w:jc w:val="center"/>
              <w:rPr>
                <w:rFonts w:ascii="Arial" w:hAnsi="Arial" w:cs="Arial"/>
                <w:sz w:val="22"/>
                <w:szCs w:val="22"/>
              </w:rPr>
            </w:pPr>
          </w:p>
        </w:tc>
        <w:tc>
          <w:tcPr>
            <w:tcW w:w="1512" w:type="dxa"/>
          </w:tcPr>
          <w:p w14:paraId="0E5CABED" w14:textId="77777777" w:rsidR="00D766E2" w:rsidRPr="00004EAA" w:rsidRDefault="00D766E2" w:rsidP="001F4548">
            <w:pPr>
              <w:jc w:val="center"/>
              <w:rPr>
                <w:rFonts w:ascii="Arial" w:hAnsi="Arial" w:cs="Arial"/>
                <w:sz w:val="22"/>
                <w:szCs w:val="22"/>
              </w:rPr>
            </w:pPr>
          </w:p>
        </w:tc>
        <w:tc>
          <w:tcPr>
            <w:tcW w:w="1854" w:type="dxa"/>
          </w:tcPr>
          <w:p w14:paraId="143C53E1" w14:textId="77777777" w:rsidR="00D766E2" w:rsidRPr="00004EAA" w:rsidRDefault="00D766E2" w:rsidP="001F4548">
            <w:pPr>
              <w:jc w:val="center"/>
              <w:rPr>
                <w:rFonts w:ascii="Arial" w:hAnsi="Arial" w:cs="Arial"/>
                <w:sz w:val="22"/>
                <w:szCs w:val="22"/>
              </w:rPr>
            </w:pPr>
          </w:p>
        </w:tc>
        <w:tc>
          <w:tcPr>
            <w:tcW w:w="1080" w:type="dxa"/>
          </w:tcPr>
          <w:p w14:paraId="696A9BBA"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&lt;0.0001</w:t>
            </w:r>
          </w:p>
        </w:tc>
        <w:tc>
          <w:tcPr>
            <w:tcW w:w="1980" w:type="dxa"/>
          </w:tcPr>
          <w:p w14:paraId="39E5293B" w14:textId="77777777" w:rsidR="00D766E2" w:rsidRPr="00004EAA" w:rsidRDefault="00D766E2" w:rsidP="001F4548">
            <w:pPr>
              <w:jc w:val="center"/>
              <w:rPr>
                <w:rFonts w:ascii="Arial" w:hAnsi="Arial" w:cs="Arial"/>
                <w:sz w:val="22"/>
                <w:szCs w:val="22"/>
              </w:rPr>
            </w:pPr>
          </w:p>
        </w:tc>
        <w:tc>
          <w:tcPr>
            <w:tcW w:w="990" w:type="dxa"/>
          </w:tcPr>
          <w:p w14:paraId="276B7D2C"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&lt;0.0001</w:t>
            </w:r>
          </w:p>
        </w:tc>
        <w:tc>
          <w:tcPr>
            <w:tcW w:w="1890" w:type="dxa"/>
          </w:tcPr>
          <w:p w14:paraId="61ADD86D" w14:textId="77777777" w:rsidR="00D766E2" w:rsidRPr="00004EAA" w:rsidRDefault="00D766E2" w:rsidP="001F4548">
            <w:pPr>
              <w:jc w:val="center"/>
              <w:rPr>
                <w:rFonts w:ascii="Arial" w:hAnsi="Arial" w:cs="Arial"/>
                <w:sz w:val="22"/>
                <w:szCs w:val="22"/>
              </w:rPr>
            </w:pPr>
          </w:p>
        </w:tc>
        <w:tc>
          <w:tcPr>
            <w:tcW w:w="1026" w:type="dxa"/>
          </w:tcPr>
          <w:p w14:paraId="6554A676"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&lt;0.0001</w:t>
            </w:r>
          </w:p>
        </w:tc>
      </w:tr>
      <w:tr w:rsidR="000B208F" w:rsidRPr="00004EAA" w14:paraId="774CF569" w14:textId="77777777" w:rsidTr="000B208F">
        <w:trPr>
          <w:jc w:val="center"/>
        </w:trPr>
        <w:tc>
          <w:tcPr>
            <w:tcW w:w="2592" w:type="dxa"/>
          </w:tcPr>
          <w:p w14:paraId="67E6533B" w14:textId="02CD16AD" w:rsidR="00D766E2" w:rsidRPr="00004EAA" w:rsidRDefault="00D766E2" w:rsidP="00E56337">
            <w:pPr>
              <w:rPr>
                <w:rFonts w:ascii="Arial" w:hAnsi="Arial" w:cs="Arial"/>
                <w:sz w:val="22"/>
                <w:szCs w:val="22"/>
              </w:rPr>
            </w:pPr>
            <w:r w:rsidRPr="00004EAA">
              <w:rPr>
                <w:rFonts w:ascii="Arial" w:hAnsi="Arial" w:cs="Arial"/>
                <w:sz w:val="22"/>
                <w:szCs w:val="22"/>
              </w:rPr>
              <w:t xml:space="preserve">   25</w:t>
            </w:r>
            <w:r w:rsidRPr="00004EAA">
              <w:rPr>
                <w:rFonts w:ascii="Arial" w:hAnsi="Arial" w:cs="Arial"/>
                <w:sz w:val="22"/>
                <w:szCs w:val="22"/>
                <w:vertAlign w:val="superscript"/>
              </w:rPr>
              <w:t>th</w:t>
            </w:r>
            <w:r w:rsidRPr="00004EAA">
              <w:rPr>
                <w:rFonts w:ascii="Arial" w:hAnsi="Arial" w:cs="Arial"/>
                <w:sz w:val="22"/>
                <w:szCs w:val="22"/>
              </w:rPr>
              <w:t xml:space="preserve"> percentile=18.2 </w:t>
            </w:r>
          </w:p>
        </w:tc>
        <w:tc>
          <w:tcPr>
            <w:tcW w:w="1728" w:type="dxa"/>
          </w:tcPr>
          <w:p w14:paraId="0A13EE28" w14:textId="77777777" w:rsidR="00D766E2" w:rsidRPr="00004EAA" w:rsidRDefault="00D766E2" w:rsidP="001F4548">
            <w:pPr>
              <w:jc w:val="center"/>
              <w:rPr>
                <w:rFonts w:ascii="Arial" w:hAnsi="Arial" w:cs="Arial"/>
                <w:sz w:val="22"/>
                <w:szCs w:val="22"/>
                <w:highlight w:val="yellow"/>
              </w:rPr>
            </w:pPr>
          </w:p>
        </w:tc>
        <w:tc>
          <w:tcPr>
            <w:tcW w:w="1512" w:type="dxa"/>
          </w:tcPr>
          <w:p w14:paraId="39A42157" w14:textId="77777777" w:rsidR="00D766E2" w:rsidRPr="00004EAA" w:rsidRDefault="00D766E2" w:rsidP="001F4548">
            <w:pPr>
              <w:jc w:val="center"/>
              <w:rPr>
                <w:rFonts w:ascii="Arial" w:hAnsi="Arial" w:cs="Arial"/>
                <w:sz w:val="22"/>
                <w:szCs w:val="22"/>
                <w:highlight w:val="yellow"/>
              </w:rPr>
            </w:pPr>
          </w:p>
        </w:tc>
        <w:tc>
          <w:tcPr>
            <w:tcW w:w="1854" w:type="dxa"/>
          </w:tcPr>
          <w:p w14:paraId="689FD1E8"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39.5 (35.1, 44.1)</w:t>
            </w:r>
          </w:p>
        </w:tc>
        <w:tc>
          <w:tcPr>
            <w:tcW w:w="1080" w:type="dxa"/>
          </w:tcPr>
          <w:p w14:paraId="5644A02D" w14:textId="77777777" w:rsidR="00D766E2" w:rsidRPr="00004EAA" w:rsidRDefault="00D766E2" w:rsidP="001F4548">
            <w:pPr>
              <w:jc w:val="center"/>
              <w:rPr>
                <w:rFonts w:ascii="Arial" w:hAnsi="Arial" w:cs="Arial"/>
                <w:sz w:val="22"/>
                <w:szCs w:val="22"/>
              </w:rPr>
            </w:pPr>
          </w:p>
        </w:tc>
        <w:tc>
          <w:tcPr>
            <w:tcW w:w="1980" w:type="dxa"/>
          </w:tcPr>
          <w:p w14:paraId="21C1B198"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39.6 (26.3, 54.2)</w:t>
            </w:r>
          </w:p>
        </w:tc>
        <w:tc>
          <w:tcPr>
            <w:tcW w:w="990" w:type="dxa"/>
          </w:tcPr>
          <w:p w14:paraId="1EC6E67E" w14:textId="77777777" w:rsidR="00D766E2" w:rsidRPr="00004EAA" w:rsidRDefault="00D766E2" w:rsidP="001F4548">
            <w:pPr>
              <w:jc w:val="center"/>
              <w:rPr>
                <w:rFonts w:ascii="Arial" w:hAnsi="Arial" w:cs="Arial"/>
                <w:sz w:val="22"/>
                <w:szCs w:val="22"/>
              </w:rPr>
            </w:pPr>
          </w:p>
        </w:tc>
        <w:tc>
          <w:tcPr>
            <w:tcW w:w="1890" w:type="dxa"/>
          </w:tcPr>
          <w:p w14:paraId="4F85342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42.8 (29.0, 58.1)</w:t>
            </w:r>
          </w:p>
        </w:tc>
        <w:tc>
          <w:tcPr>
            <w:tcW w:w="1026" w:type="dxa"/>
          </w:tcPr>
          <w:p w14:paraId="442FC2B2" w14:textId="77777777" w:rsidR="00D766E2" w:rsidRPr="00004EAA" w:rsidRDefault="00D766E2" w:rsidP="001F4548">
            <w:pPr>
              <w:jc w:val="center"/>
              <w:rPr>
                <w:rFonts w:ascii="Arial" w:hAnsi="Arial" w:cs="Arial"/>
                <w:sz w:val="22"/>
                <w:szCs w:val="22"/>
              </w:rPr>
            </w:pPr>
          </w:p>
        </w:tc>
      </w:tr>
      <w:tr w:rsidR="000B208F" w:rsidRPr="00004EAA" w14:paraId="70C08F79" w14:textId="77777777" w:rsidTr="000B208F">
        <w:trPr>
          <w:jc w:val="center"/>
        </w:trPr>
        <w:tc>
          <w:tcPr>
            <w:tcW w:w="2592" w:type="dxa"/>
          </w:tcPr>
          <w:p w14:paraId="5E6FB9AD" w14:textId="10EBA84B" w:rsidR="00D766E2" w:rsidRPr="00004EAA" w:rsidRDefault="00D766E2" w:rsidP="00E56337">
            <w:pPr>
              <w:rPr>
                <w:rFonts w:ascii="Arial" w:hAnsi="Arial" w:cs="Arial"/>
                <w:sz w:val="22"/>
                <w:szCs w:val="22"/>
              </w:rPr>
            </w:pPr>
            <w:r w:rsidRPr="00004EAA">
              <w:rPr>
                <w:rFonts w:ascii="Arial" w:hAnsi="Arial" w:cs="Arial"/>
                <w:sz w:val="22"/>
                <w:szCs w:val="22"/>
              </w:rPr>
              <w:t xml:space="preserve">   50</w:t>
            </w:r>
            <w:r w:rsidRPr="00004EAA">
              <w:rPr>
                <w:rFonts w:ascii="Arial" w:hAnsi="Arial" w:cs="Arial"/>
                <w:sz w:val="22"/>
                <w:szCs w:val="22"/>
                <w:vertAlign w:val="superscript"/>
              </w:rPr>
              <w:t>th</w:t>
            </w:r>
            <w:r w:rsidRPr="00004EAA">
              <w:rPr>
                <w:rFonts w:ascii="Arial" w:hAnsi="Arial" w:cs="Arial"/>
                <w:sz w:val="22"/>
                <w:szCs w:val="22"/>
              </w:rPr>
              <w:t xml:space="preserve"> percentile=23.2 </w:t>
            </w:r>
          </w:p>
        </w:tc>
        <w:tc>
          <w:tcPr>
            <w:tcW w:w="1728" w:type="dxa"/>
          </w:tcPr>
          <w:p w14:paraId="7F32F77D" w14:textId="77777777" w:rsidR="00D766E2" w:rsidRPr="00004EAA" w:rsidRDefault="00D766E2" w:rsidP="001F4548">
            <w:pPr>
              <w:jc w:val="center"/>
              <w:rPr>
                <w:rFonts w:ascii="Arial" w:hAnsi="Arial" w:cs="Arial"/>
                <w:sz w:val="22"/>
                <w:szCs w:val="22"/>
                <w:highlight w:val="yellow"/>
              </w:rPr>
            </w:pPr>
          </w:p>
        </w:tc>
        <w:tc>
          <w:tcPr>
            <w:tcW w:w="1512" w:type="dxa"/>
          </w:tcPr>
          <w:p w14:paraId="614D67DA" w14:textId="77777777" w:rsidR="00D766E2" w:rsidRPr="00004EAA" w:rsidRDefault="00D766E2" w:rsidP="001F4548">
            <w:pPr>
              <w:jc w:val="center"/>
              <w:rPr>
                <w:rFonts w:ascii="Arial" w:hAnsi="Arial" w:cs="Arial"/>
                <w:sz w:val="22"/>
                <w:szCs w:val="22"/>
                <w:highlight w:val="yellow"/>
              </w:rPr>
            </w:pPr>
          </w:p>
        </w:tc>
        <w:tc>
          <w:tcPr>
            <w:tcW w:w="1854" w:type="dxa"/>
          </w:tcPr>
          <w:p w14:paraId="7195F05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33.2 (30.0, 36.5)</w:t>
            </w:r>
          </w:p>
        </w:tc>
        <w:tc>
          <w:tcPr>
            <w:tcW w:w="1080" w:type="dxa"/>
          </w:tcPr>
          <w:p w14:paraId="2031DA6D" w14:textId="77777777" w:rsidR="00D766E2" w:rsidRPr="00004EAA" w:rsidRDefault="00D766E2" w:rsidP="001F4548">
            <w:pPr>
              <w:jc w:val="center"/>
              <w:rPr>
                <w:rFonts w:ascii="Arial" w:hAnsi="Arial" w:cs="Arial"/>
                <w:sz w:val="22"/>
                <w:szCs w:val="22"/>
              </w:rPr>
            </w:pPr>
          </w:p>
        </w:tc>
        <w:tc>
          <w:tcPr>
            <w:tcW w:w="1980" w:type="dxa"/>
          </w:tcPr>
          <w:p w14:paraId="339550A7"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33.8 (21.4, 47.6)</w:t>
            </w:r>
          </w:p>
        </w:tc>
        <w:tc>
          <w:tcPr>
            <w:tcW w:w="990" w:type="dxa"/>
          </w:tcPr>
          <w:p w14:paraId="0243F455" w14:textId="77777777" w:rsidR="00D766E2" w:rsidRPr="00004EAA" w:rsidRDefault="00D766E2" w:rsidP="001F4548">
            <w:pPr>
              <w:jc w:val="center"/>
              <w:rPr>
                <w:rFonts w:ascii="Arial" w:hAnsi="Arial" w:cs="Arial"/>
                <w:sz w:val="22"/>
                <w:szCs w:val="22"/>
              </w:rPr>
            </w:pPr>
          </w:p>
        </w:tc>
        <w:tc>
          <w:tcPr>
            <w:tcW w:w="1890" w:type="dxa"/>
          </w:tcPr>
          <w:p w14:paraId="0401164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36.5 (23.5, 50.8)</w:t>
            </w:r>
          </w:p>
        </w:tc>
        <w:tc>
          <w:tcPr>
            <w:tcW w:w="1026" w:type="dxa"/>
          </w:tcPr>
          <w:p w14:paraId="38C1755F" w14:textId="77777777" w:rsidR="00D766E2" w:rsidRPr="00004EAA" w:rsidRDefault="00D766E2" w:rsidP="001F4548">
            <w:pPr>
              <w:jc w:val="center"/>
              <w:rPr>
                <w:rFonts w:ascii="Arial" w:hAnsi="Arial" w:cs="Arial"/>
                <w:sz w:val="22"/>
                <w:szCs w:val="22"/>
              </w:rPr>
            </w:pPr>
          </w:p>
        </w:tc>
      </w:tr>
      <w:tr w:rsidR="000B208F" w:rsidRPr="00004EAA" w14:paraId="23FCA94E" w14:textId="77777777" w:rsidTr="000B208F">
        <w:trPr>
          <w:jc w:val="center"/>
        </w:trPr>
        <w:tc>
          <w:tcPr>
            <w:tcW w:w="2592" w:type="dxa"/>
          </w:tcPr>
          <w:p w14:paraId="264CFAF0" w14:textId="3BA3F6A0" w:rsidR="00D766E2" w:rsidRPr="00004EAA" w:rsidRDefault="00D766E2" w:rsidP="00E56337">
            <w:pPr>
              <w:rPr>
                <w:rFonts w:ascii="Arial" w:hAnsi="Arial" w:cs="Arial"/>
                <w:sz w:val="22"/>
                <w:szCs w:val="22"/>
              </w:rPr>
            </w:pPr>
            <w:r w:rsidRPr="00004EAA">
              <w:rPr>
                <w:rFonts w:ascii="Arial" w:hAnsi="Arial" w:cs="Arial"/>
                <w:sz w:val="22"/>
                <w:szCs w:val="22"/>
              </w:rPr>
              <w:t xml:space="preserve">   75</w:t>
            </w:r>
            <w:r w:rsidRPr="00004EAA">
              <w:rPr>
                <w:rFonts w:ascii="Arial" w:hAnsi="Arial" w:cs="Arial"/>
                <w:sz w:val="22"/>
                <w:szCs w:val="22"/>
                <w:vertAlign w:val="superscript"/>
              </w:rPr>
              <w:t>th</w:t>
            </w:r>
            <w:r w:rsidRPr="00004EAA">
              <w:rPr>
                <w:rFonts w:ascii="Arial" w:hAnsi="Arial" w:cs="Arial"/>
                <w:sz w:val="22"/>
                <w:szCs w:val="22"/>
              </w:rPr>
              <w:t xml:space="preserve"> percentile=30.0 </w:t>
            </w:r>
          </w:p>
        </w:tc>
        <w:tc>
          <w:tcPr>
            <w:tcW w:w="1728" w:type="dxa"/>
          </w:tcPr>
          <w:p w14:paraId="724384E7" w14:textId="77777777" w:rsidR="00D766E2" w:rsidRPr="00004EAA" w:rsidRDefault="00D766E2" w:rsidP="001F4548">
            <w:pPr>
              <w:jc w:val="center"/>
              <w:rPr>
                <w:rFonts w:ascii="Arial" w:hAnsi="Arial" w:cs="Arial"/>
                <w:sz w:val="22"/>
                <w:szCs w:val="22"/>
                <w:highlight w:val="yellow"/>
              </w:rPr>
            </w:pPr>
          </w:p>
        </w:tc>
        <w:tc>
          <w:tcPr>
            <w:tcW w:w="1512" w:type="dxa"/>
          </w:tcPr>
          <w:p w14:paraId="234E8935" w14:textId="77777777" w:rsidR="00D766E2" w:rsidRPr="00004EAA" w:rsidRDefault="00D766E2" w:rsidP="001F4548">
            <w:pPr>
              <w:jc w:val="center"/>
              <w:rPr>
                <w:rFonts w:ascii="Arial" w:hAnsi="Arial" w:cs="Arial"/>
                <w:sz w:val="22"/>
                <w:szCs w:val="22"/>
                <w:highlight w:val="yellow"/>
              </w:rPr>
            </w:pPr>
          </w:p>
        </w:tc>
        <w:tc>
          <w:tcPr>
            <w:tcW w:w="1854" w:type="dxa"/>
          </w:tcPr>
          <w:p w14:paraId="16F27053"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26.9 (23.3, 30.6)</w:t>
            </w:r>
          </w:p>
        </w:tc>
        <w:tc>
          <w:tcPr>
            <w:tcW w:w="1080" w:type="dxa"/>
          </w:tcPr>
          <w:p w14:paraId="6DCBF139" w14:textId="77777777" w:rsidR="00D766E2" w:rsidRPr="00004EAA" w:rsidRDefault="00D766E2" w:rsidP="001F4548">
            <w:pPr>
              <w:jc w:val="center"/>
              <w:rPr>
                <w:rFonts w:ascii="Arial" w:hAnsi="Arial" w:cs="Arial"/>
                <w:sz w:val="22"/>
                <w:szCs w:val="22"/>
              </w:rPr>
            </w:pPr>
          </w:p>
        </w:tc>
        <w:tc>
          <w:tcPr>
            <w:tcW w:w="1980" w:type="dxa"/>
          </w:tcPr>
          <w:p w14:paraId="43F20614"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28.1 (16.0, 41.5)</w:t>
            </w:r>
          </w:p>
        </w:tc>
        <w:tc>
          <w:tcPr>
            <w:tcW w:w="990" w:type="dxa"/>
          </w:tcPr>
          <w:p w14:paraId="36DFF62C" w14:textId="77777777" w:rsidR="00D766E2" w:rsidRPr="00004EAA" w:rsidRDefault="00D766E2" w:rsidP="001F4548">
            <w:pPr>
              <w:jc w:val="center"/>
              <w:rPr>
                <w:rFonts w:ascii="Arial" w:hAnsi="Arial" w:cs="Arial"/>
                <w:sz w:val="22"/>
                <w:szCs w:val="22"/>
              </w:rPr>
            </w:pPr>
          </w:p>
        </w:tc>
        <w:tc>
          <w:tcPr>
            <w:tcW w:w="1890" w:type="dxa"/>
          </w:tcPr>
          <w:p w14:paraId="48F3C5B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30.1 (17.6, 44.0)</w:t>
            </w:r>
          </w:p>
        </w:tc>
        <w:tc>
          <w:tcPr>
            <w:tcW w:w="1026" w:type="dxa"/>
          </w:tcPr>
          <w:p w14:paraId="4AF494C8" w14:textId="77777777" w:rsidR="00D766E2" w:rsidRPr="00004EAA" w:rsidRDefault="00D766E2" w:rsidP="001F4548">
            <w:pPr>
              <w:jc w:val="center"/>
              <w:rPr>
                <w:rFonts w:ascii="Arial" w:hAnsi="Arial" w:cs="Arial"/>
                <w:sz w:val="22"/>
                <w:szCs w:val="22"/>
              </w:rPr>
            </w:pPr>
          </w:p>
        </w:tc>
      </w:tr>
      <w:tr w:rsidR="000B208F" w:rsidRPr="00004EAA" w14:paraId="70EF767E" w14:textId="77777777" w:rsidTr="000B208F">
        <w:trPr>
          <w:jc w:val="center"/>
        </w:trPr>
        <w:tc>
          <w:tcPr>
            <w:tcW w:w="2592" w:type="dxa"/>
          </w:tcPr>
          <w:p w14:paraId="2EF7D759" w14:textId="77777777" w:rsidR="00D766E2" w:rsidRPr="00004EAA" w:rsidRDefault="00D766E2" w:rsidP="001F4548">
            <w:pPr>
              <w:rPr>
                <w:rFonts w:ascii="Arial" w:hAnsi="Arial" w:cs="Arial"/>
                <w:sz w:val="22"/>
                <w:szCs w:val="22"/>
              </w:rPr>
            </w:pPr>
          </w:p>
        </w:tc>
        <w:tc>
          <w:tcPr>
            <w:tcW w:w="1728" w:type="dxa"/>
          </w:tcPr>
          <w:p w14:paraId="750D4C24" w14:textId="77777777" w:rsidR="00D766E2" w:rsidRPr="00004EAA" w:rsidRDefault="00D766E2" w:rsidP="001F4548">
            <w:pPr>
              <w:jc w:val="center"/>
              <w:rPr>
                <w:rFonts w:ascii="Arial" w:hAnsi="Arial" w:cs="Arial"/>
                <w:sz w:val="22"/>
                <w:szCs w:val="22"/>
              </w:rPr>
            </w:pPr>
          </w:p>
        </w:tc>
        <w:tc>
          <w:tcPr>
            <w:tcW w:w="1512" w:type="dxa"/>
          </w:tcPr>
          <w:p w14:paraId="1A2F06FA" w14:textId="77777777" w:rsidR="00D766E2" w:rsidRPr="00004EAA" w:rsidRDefault="00D766E2" w:rsidP="001F4548">
            <w:pPr>
              <w:jc w:val="center"/>
              <w:rPr>
                <w:rFonts w:ascii="Arial" w:hAnsi="Arial" w:cs="Arial"/>
                <w:sz w:val="22"/>
                <w:szCs w:val="22"/>
              </w:rPr>
            </w:pPr>
          </w:p>
        </w:tc>
        <w:tc>
          <w:tcPr>
            <w:tcW w:w="1854" w:type="dxa"/>
          </w:tcPr>
          <w:p w14:paraId="192B6F14" w14:textId="77777777" w:rsidR="00D766E2" w:rsidRPr="00004EAA" w:rsidRDefault="00D766E2" w:rsidP="001F4548">
            <w:pPr>
              <w:jc w:val="center"/>
              <w:rPr>
                <w:rFonts w:ascii="Arial" w:hAnsi="Arial" w:cs="Arial"/>
                <w:sz w:val="22"/>
                <w:szCs w:val="22"/>
              </w:rPr>
            </w:pPr>
          </w:p>
        </w:tc>
        <w:tc>
          <w:tcPr>
            <w:tcW w:w="1080" w:type="dxa"/>
          </w:tcPr>
          <w:p w14:paraId="325105F8" w14:textId="77777777" w:rsidR="00D766E2" w:rsidRPr="00004EAA" w:rsidRDefault="00D766E2" w:rsidP="001F4548">
            <w:pPr>
              <w:jc w:val="center"/>
              <w:rPr>
                <w:rFonts w:ascii="Arial" w:hAnsi="Arial" w:cs="Arial"/>
                <w:sz w:val="22"/>
                <w:szCs w:val="22"/>
              </w:rPr>
            </w:pPr>
          </w:p>
        </w:tc>
        <w:tc>
          <w:tcPr>
            <w:tcW w:w="1980" w:type="dxa"/>
          </w:tcPr>
          <w:p w14:paraId="695EBB4E" w14:textId="77777777" w:rsidR="00D766E2" w:rsidRPr="00004EAA" w:rsidRDefault="00D766E2" w:rsidP="001F4548">
            <w:pPr>
              <w:jc w:val="center"/>
              <w:rPr>
                <w:rFonts w:ascii="Arial" w:hAnsi="Arial" w:cs="Arial"/>
                <w:sz w:val="22"/>
                <w:szCs w:val="22"/>
              </w:rPr>
            </w:pPr>
          </w:p>
        </w:tc>
        <w:tc>
          <w:tcPr>
            <w:tcW w:w="990" w:type="dxa"/>
          </w:tcPr>
          <w:p w14:paraId="724492B9" w14:textId="77777777" w:rsidR="00D766E2" w:rsidRPr="00004EAA" w:rsidRDefault="00D766E2" w:rsidP="001F4548">
            <w:pPr>
              <w:jc w:val="center"/>
              <w:rPr>
                <w:rFonts w:ascii="Arial" w:hAnsi="Arial" w:cs="Arial"/>
                <w:sz w:val="22"/>
                <w:szCs w:val="22"/>
              </w:rPr>
            </w:pPr>
          </w:p>
        </w:tc>
        <w:tc>
          <w:tcPr>
            <w:tcW w:w="1890" w:type="dxa"/>
          </w:tcPr>
          <w:p w14:paraId="4BBDB8EB" w14:textId="77777777" w:rsidR="00D766E2" w:rsidRPr="00004EAA" w:rsidRDefault="00D766E2" w:rsidP="001F4548">
            <w:pPr>
              <w:jc w:val="center"/>
              <w:rPr>
                <w:rFonts w:ascii="Arial" w:hAnsi="Arial" w:cs="Arial"/>
                <w:sz w:val="22"/>
                <w:szCs w:val="22"/>
              </w:rPr>
            </w:pPr>
          </w:p>
        </w:tc>
        <w:tc>
          <w:tcPr>
            <w:tcW w:w="1026" w:type="dxa"/>
          </w:tcPr>
          <w:p w14:paraId="486BF6FF" w14:textId="77777777" w:rsidR="00D766E2" w:rsidRPr="00004EAA" w:rsidRDefault="00D766E2" w:rsidP="001F4548">
            <w:pPr>
              <w:jc w:val="center"/>
              <w:rPr>
                <w:rFonts w:ascii="Arial" w:hAnsi="Arial" w:cs="Arial"/>
                <w:sz w:val="22"/>
                <w:szCs w:val="22"/>
              </w:rPr>
            </w:pPr>
          </w:p>
        </w:tc>
      </w:tr>
      <w:tr w:rsidR="000B208F" w:rsidRPr="00004EAA" w14:paraId="3DFB6234" w14:textId="77777777" w:rsidTr="000B208F">
        <w:trPr>
          <w:jc w:val="center"/>
        </w:trPr>
        <w:tc>
          <w:tcPr>
            <w:tcW w:w="2592" w:type="dxa"/>
          </w:tcPr>
          <w:p w14:paraId="2DA1A228" w14:textId="4EFE5600" w:rsidR="00D766E2" w:rsidRPr="00004EAA" w:rsidRDefault="00D766E2" w:rsidP="001F4548">
            <w:pPr>
              <w:rPr>
                <w:rFonts w:ascii="Arial" w:hAnsi="Arial" w:cs="Arial"/>
                <w:sz w:val="22"/>
                <w:szCs w:val="22"/>
              </w:rPr>
            </w:pPr>
            <w:r w:rsidRPr="00004EAA">
              <w:rPr>
                <w:rFonts w:ascii="Arial" w:hAnsi="Arial" w:cs="Arial"/>
                <w:sz w:val="22"/>
                <w:szCs w:val="22"/>
              </w:rPr>
              <w:t>Optimal adherence</w:t>
            </w:r>
            <w:r w:rsidR="00CF66FF">
              <w:rPr>
                <w:rFonts w:ascii="Arial" w:hAnsi="Arial" w:cs="Arial"/>
                <w:sz w:val="22"/>
                <w:szCs w:val="22"/>
                <w:vertAlign w:val="superscript"/>
              </w:rPr>
              <w:t>4</w:t>
            </w:r>
          </w:p>
        </w:tc>
        <w:tc>
          <w:tcPr>
            <w:tcW w:w="1728" w:type="dxa"/>
          </w:tcPr>
          <w:p w14:paraId="2CD69F0A" w14:textId="77777777" w:rsidR="00D766E2" w:rsidRPr="00004EAA" w:rsidRDefault="00D766E2" w:rsidP="001F4548">
            <w:pPr>
              <w:jc w:val="center"/>
              <w:rPr>
                <w:rFonts w:ascii="Arial" w:hAnsi="Arial" w:cs="Arial"/>
                <w:sz w:val="22"/>
                <w:szCs w:val="22"/>
              </w:rPr>
            </w:pPr>
          </w:p>
        </w:tc>
        <w:tc>
          <w:tcPr>
            <w:tcW w:w="1512" w:type="dxa"/>
          </w:tcPr>
          <w:p w14:paraId="40A0198D" w14:textId="77777777" w:rsidR="00D766E2" w:rsidRPr="00004EAA" w:rsidRDefault="00D766E2" w:rsidP="001F4548">
            <w:pPr>
              <w:jc w:val="center"/>
              <w:rPr>
                <w:rFonts w:ascii="Arial" w:hAnsi="Arial" w:cs="Arial"/>
                <w:sz w:val="22"/>
                <w:szCs w:val="22"/>
              </w:rPr>
            </w:pPr>
          </w:p>
        </w:tc>
        <w:tc>
          <w:tcPr>
            <w:tcW w:w="1854" w:type="dxa"/>
          </w:tcPr>
          <w:p w14:paraId="590104AC" w14:textId="77777777" w:rsidR="00D766E2" w:rsidRPr="00004EAA" w:rsidRDefault="00D766E2" w:rsidP="001F4548">
            <w:pPr>
              <w:jc w:val="center"/>
              <w:rPr>
                <w:rFonts w:ascii="Arial" w:hAnsi="Arial" w:cs="Arial"/>
                <w:sz w:val="22"/>
                <w:szCs w:val="22"/>
              </w:rPr>
            </w:pPr>
          </w:p>
        </w:tc>
        <w:tc>
          <w:tcPr>
            <w:tcW w:w="1080" w:type="dxa"/>
          </w:tcPr>
          <w:p w14:paraId="171D1B2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0.01</w:t>
            </w:r>
          </w:p>
        </w:tc>
        <w:tc>
          <w:tcPr>
            <w:tcW w:w="1980" w:type="dxa"/>
          </w:tcPr>
          <w:p w14:paraId="52A71A0E" w14:textId="77777777" w:rsidR="00D766E2" w:rsidRPr="00004EAA" w:rsidRDefault="00D766E2" w:rsidP="001F4548">
            <w:pPr>
              <w:jc w:val="center"/>
              <w:rPr>
                <w:rFonts w:ascii="Arial" w:hAnsi="Arial" w:cs="Arial"/>
                <w:sz w:val="22"/>
                <w:szCs w:val="22"/>
              </w:rPr>
            </w:pPr>
          </w:p>
        </w:tc>
        <w:tc>
          <w:tcPr>
            <w:tcW w:w="990" w:type="dxa"/>
          </w:tcPr>
          <w:p w14:paraId="6F9F6D17"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0.01</w:t>
            </w:r>
          </w:p>
        </w:tc>
        <w:tc>
          <w:tcPr>
            <w:tcW w:w="1890" w:type="dxa"/>
          </w:tcPr>
          <w:p w14:paraId="5228FBAC" w14:textId="77777777" w:rsidR="00D766E2" w:rsidRPr="00004EAA" w:rsidRDefault="00D766E2" w:rsidP="001F4548">
            <w:pPr>
              <w:jc w:val="center"/>
              <w:rPr>
                <w:rFonts w:ascii="Arial" w:hAnsi="Arial" w:cs="Arial"/>
                <w:sz w:val="22"/>
                <w:szCs w:val="22"/>
              </w:rPr>
            </w:pPr>
          </w:p>
        </w:tc>
        <w:tc>
          <w:tcPr>
            <w:tcW w:w="1026" w:type="dxa"/>
          </w:tcPr>
          <w:p w14:paraId="094BDA1E"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0.01</w:t>
            </w:r>
          </w:p>
        </w:tc>
      </w:tr>
      <w:tr w:rsidR="000B208F" w:rsidRPr="00004EAA" w14:paraId="31358109" w14:textId="77777777" w:rsidTr="000B208F">
        <w:trPr>
          <w:jc w:val="center"/>
        </w:trPr>
        <w:tc>
          <w:tcPr>
            <w:tcW w:w="2592" w:type="dxa"/>
          </w:tcPr>
          <w:p w14:paraId="6FF32C4B" w14:textId="77777777" w:rsidR="00D766E2" w:rsidRPr="00004EAA" w:rsidRDefault="00D766E2" w:rsidP="001F4548">
            <w:pPr>
              <w:rPr>
                <w:rFonts w:ascii="Arial" w:hAnsi="Arial" w:cs="Arial"/>
                <w:sz w:val="22"/>
                <w:szCs w:val="22"/>
              </w:rPr>
            </w:pPr>
            <w:r w:rsidRPr="00004EAA">
              <w:rPr>
                <w:rFonts w:ascii="Arial" w:hAnsi="Arial" w:cs="Arial"/>
                <w:sz w:val="22"/>
                <w:szCs w:val="22"/>
              </w:rPr>
              <w:t xml:space="preserve">   No</w:t>
            </w:r>
          </w:p>
        </w:tc>
        <w:tc>
          <w:tcPr>
            <w:tcW w:w="1728" w:type="dxa"/>
          </w:tcPr>
          <w:p w14:paraId="5EF73D6B"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166 (18)</w:t>
            </w:r>
          </w:p>
        </w:tc>
        <w:tc>
          <w:tcPr>
            <w:tcW w:w="1512" w:type="dxa"/>
          </w:tcPr>
          <w:p w14:paraId="4DFC1B98"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158 (18)</w:t>
            </w:r>
          </w:p>
        </w:tc>
        <w:tc>
          <w:tcPr>
            <w:tcW w:w="1854" w:type="dxa"/>
          </w:tcPr>
          <w:p w14:paraId="5BBB7B5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23.1 (16.3, 30.3)</w:t>
            </w:r>
          </w:p>
        </w:tc>
        <w:tc>
          <w:tcPr>
            <w:tcW w:w="1080" w:type="dxa"/>
          </w:tcPr>
          <w:p w14:paraId="4278CD98" w14:textId="77777777" w:rsidR="00D766E2" w:rsidRPr="00004EAA" w:rsidRDefault="00D766E2" w:rsidP="001F4548">
            <w:pPr>
              <w:jc w:val="center"/>
              <w:rPr>
                <w:rFonts w:ascii="Arial" w:hAnsi="Arial" w:cs="Arial"/>
                <w:sz w:val="22"/>
                <w:szCs w:val="22"/>
              </w:rPr>
            </w:pPr>
          </w:p>
        </w:tc>
        <w:tc>
          <w:tcPr>
            <w:tcW w:w="1980" w:type="dxa"/>
          </w:tcPr>
          <w:p w14:paraId="2F74112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26.9 (14.9, 40.2)</w:t>
            </w:r>
          </w:p>
        </w:tc>
        <w:tc>
          <w:tcPr>
            <w:tcW w:w="990" w:type="dxa"/>
          </w:tcPr>
          <w:p w14:paraId="12C27284" w14:textId="77777777" w:rsidR="00D766E2" w:rsidRPr="00004EAA" w:rsidRDefault="00D766E2" w:rsidP="001F4548">
            <w:pPr>
              <w:jc w:val="center"/>
              <w:rPr>
                <w:rFonts w:ascii="Arial" w:hAnsi="Arial" w:cs="Arial"/>
                <w:sz w:val="22"/>
                <w:szCs w:val="22"/>
              </w:rPr>
            </w:pPr>
          </w:p>
        </w:tc>
        <w:tc>
          <w:tcPr>
            <w:tcW w:w="1890" w:type="dxa"/>
          </w:tcPr>
          <w:p w14:paraId="48AFDCA9"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29.4 (16.9, 43.2)</w:t>
            </w:r>
          </w:p>
        </w:tc>
        <w:tc>
          <w:tcPr>
            <w:tcW w:w="1026" w:type="dxa"/>
          </w:tcPr>
          <w:p w14:paraId="1DB12DC4" w14:textId="77777777" w:rsidR="00D766E2" w:rsidRPr="00004EAA" w:rsidRDefault="00D766E2" w:rsidP="001F4548">
            <w:pPr>
              <w:jc w:val="center"/>
              <w:rPr>
                <w:rFonts w:ascii="Arial" w:hAnsi="Arial" w:cs="Arial"/>
                <w:sz w:val="22"/>
                <w:szCs w:val="22"/>
              </w:rPr>
            </w:pPr>
          </w:p>
        </w:tc>
      </w:tr>
      <w:tr w:rsidR="000B208F" w:rsidRPr="00004EAA" w14:paraId="4C5C0FCD" w14:textId="77777777" w:rsidTr="000B208F">
        <w:trPr>
          <w:jc w:val="center"/>
        </w:trPr>
        <w:tc>
          <w:tcPr>
            <w:tcW w:w="2592" w:type="dxa"/>
          </w:tcPr>
          <w:p w14:paraId="6CA3FF06" w14:textId="77777777" w:rsidR="00D766E2" w:rsidRPr="00004EAA" w:rsidRDefault="00D766E2" w:rsidP="001F4548">
            <w:pPr>
              <w:rPr>
                <w:rFonts w:ascii="Arial" w:hAnsi="Arial" w:cs="Arial"/>
                <w:sz w:val="22"/>
                <w:szCs w:val="22"/>
              </w:rPr>
            </w:pPr>
            <w:r w:rsidRPr="00004EAA">
              <w:rPr>
                <w:rFonts w:ascii="Arial" w:hAnsi="Arial" w:cs="Arial"/>
                <w:sz w:val="22"/>
                <w:szCs w:val="22"/>
              </w:rPr>
              <w:t xml:space="preserve">   Yes</w:t>
            </w:r>
          </w:p>
        </w:tc>
        <w:tc>
          <w:tcPr>
            <w:tcW w:w="1728" w:type="dxa"/>
          </w:tcPr>
          <w:p w14:paraId="6A7B7154"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739 (82)</w:t>
            </w:r>
          </w:p>
        </w:tc>
        <w:tc>
          <w:tcPr>
            <w:tcW w:w="1512" w:type="dxa"/>
          </w:tcPr>
          <w:p w14:paraId="1CB78FF0"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745 (83)</w:t>
            </w:r>
          </w:p>
        </w:tc>
        <w:tc>
          <w:tcPr>
            <w:tcW w:w="1854" w:type="dxa"/>
          </w:tcPr>
          <w:p w14:paraId="4919BDA8"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34.4 (30.9, 38.0)</w:t>
            </w:r>
          </w:p>
        </w:tc>
        <w:tc>
          <w:tcPr>
            <w:tcW w:w="1080" w:type="dxa"/>
          </w:tcPr>
          <w:p w14:paraId="7B8DBD34" w14:textId="77777777" w:rsidR="00D766E2" w:rsidRPr="00004EAA" w:rsidRDefault="00D766E2" w:rsidP="001F4548">
            <w:pPr>
              <w:jc w:val="center"/>
              <w:rPr>
                <w:rFonts w:ascii="Arial" w:hAnsi="Arial" w:cs="Arial"/>
                <w:sz w:val="22"/>
                <w:szCs w:val="22"/>
              </w:rPr>
            </w:pPr>
          </w:p>
        </w:tc>
        <w:tc>
          <w:tcPr>
            <w:tcW w:w="1980" w:type="dxa"/>
          </w:tcPr>
          <w:p w14:paraId="07A078AB"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39.2 (25.1, 55.0)</w:t>
            </w:r>
          </w:p>
        </w:tc>
        <w:tc>
          <w:tcPr>
            <w:tcW w:w="990" w:type="dxa"/>
          </w:tcPr>
          <w:p w14:paraId="3241E681" w14:textId="77777777" w:rsidR="00D766E2" w:rsidRPr="00004EAA" w:rsidRDefault="00D766E2" w:rsidP="001F4548">
            <w:pPr>
              <w:jc w:val="center"/>
              <w:rPr>
                <w:rFonts w:ascii="Arial" w:hAnsi="Arial" w:cs="Arial"/>
                <w:sz w:val="22"/>
                <w:szCs w:val="22"/>
              </w:rPr>
            </w:pPr>
          </w:p>
        </w:tc>
        <w:tc>
          <w:tcPr>
            <w:tcW w:w="1890" w:type="dxa"/>
          </w:tcPr>
          <w:p w14:paraId="2534A70D"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41.9 (27.1, 58.3)</w:t>
            </w:r>
          </w:p>
        </w:tc>
        <w:tc>
          <w:tcPr>
            <w:tcW w:w="1026" w:type="dxa"/>
          </w:tcPr>
          <w:p w14:paraId="6FF95C6F" w14:textId="77777777" w:rsidR="00D766E2" w:rsidRPr="00004EAA" w:rsidRDefault="00D766E2" w:rsidP="001F4548">
            <w:pPr>
              <w:jc w:val="center"/>
              <w:rPr>
                <w:rFonts w:ascii="Arial" w:hAnsi="Arial" w:cs="Arial"/>
                <w:sz w:val="22"/>
                <w:szCs w:val="22"/>
              </w:rPr>
            </w:pPr>
          </w:p>
        </w:tc>
      </w:tr>
      <w:tr w:rsidR="000B208F" w:rsidRPr="00004EAA" w14:paraId="1B19CCA0" w14:textId="77777777" w:rsidTr="000B208F">
        <w:trPr>
          <w:jc w:val="center"/>
        </w:trPr>
        <w:tc>
          <w:tcPr>
            <w:tcW w:w="2592" w:type="dxa"/>
          </w:tcPr>
          <w:p w14:paraId="02D70085" w14:textId="77777777" w:rsidR="00D766E2" w:rsidRPr="00004EAA" w:rsidRDefault="00D766E2" w:rsidP="001F4548">
            <w:pPr>
              <w:rPr>
                <w:rFonts w:ascii="Arial" w:hAnsi="Arial" w:cs="Arial"/>
                <w:sz w:val="22"/>
                <w:szCs w:val="22"/>
              </w:rPr>
            </w:pPr>
          </w:p>
        </w:tc>
        <w:tc>
          <w:tcPr>
            <w:tcW w:w="1728" w:type="dxa"/>
          </w:tcPr>
          <w:p w14:paraId="0D3BA804" w14:textId="77777777" w:rsidR="00D766E2" w:rsidRPr="00004EAA" w:rsidRDefault="00D766E2" w:rsidP="001F4548">
            <w:pPr>
              <w:jc w:val="center"/>
              <w:rPr>
                <w:rFonts w:ascii="Arial" w:hAnsi="Arial" w:cs="Arial"/>
                <w:sz w:val="22"/>
                <w:szCs w:val="22"/>
              </w:rPr>
            </w:pPr>
          </w:p>
        </w:tc>
        <w:tc>
          <w:tcPr>
            <w:tcW w:w="1512" w:type="dxa"/>
          </w:tcPr>
          <w:p w14:paraId="44A94FB0" w14:textId="77777777" w:rsidR="00D766E2" w:rsidRPr="00004EAA" w:rsidRDefault="00D766E2" w:rsidP="001F4548">
            <w:pPr>
              <w:jc w:val="center"/>
              <w:rPr>
                <w:rFonts w:ascii="Arial" w:hAnsi="Arial" w:cs="Arial"/>
                <w:sz w:val="22"/>
                <w:szCs w:val="22"/>
              </w:rPr>
            </w:pPr>
          </w:p>
        </w:tc>
        <w:tc>
          <w:tcPr>
            <w:tcW w:w="1854" w:type="dxa"/>
          </w:tcPr>
          <w:p w14:paraId="2E62E02E" w14:textId="77777777" w:rsidR="00D766E2" w:rsidRPr="00004EAA" w:rsidRDefault="00D766E2" w:rsidP="001F4548">
            <w:pPr>
              <w:jc w:val="center"/>
              <w:rPr>
                <w:rFonts w:ascii="Arial" w:hAnsi="Arial" w:cs="Arial"/>
                <w:sz w:val="22"/>
                <w:szCs w:val="22"/>
              </w:rPr>
            </w:pPr>
          </w:p>
        </w:tc>
        <w:tc>
          <w:tcPr>
            <w:tcW w:w="1080" w:type="dxa"/>
          </w:tcPr>
          <w:p w14:paraId="223F19AF" w14:textId="77777777" w:rsidR="00D766E2" w:rsidRPr="00004EAA" w:rsidRDefault="00D766E2" w:rsidP="001F4548">
            <w:pPr>
              <w:jc w:val="center"/>
              <w:rPr>
                <w:rFonts w:ascii="Arial" w:hAnsi="Arial" w:cs="Arial"/>
                <w:sz w:val="22"/>
                <w:szCs w:val="22"/>
              </w:rPr>
            </w:pPr>
          </w:p>
        </w:tc>
        <w:tc>
          <w:tcPr>
            <w:tcW w:w="1980" w:type="dxa"/>
          </w:tcPr>
          <w:p w14:paraId="69C9014C" w14:textId="77777777" w:rsidR="00D766E2" w:rsidRPr="00004EAA" w:rsidRDefault="00D766E2" w:rsidP="001F4548">
            <w:pPr>
              <w:jc w:val="center"/>
              <w:rPr>
                <w:rFonts w:ascii="Arial" w:hAnsi="Arial" w:cs="Arial"/>
                <w:sz w:val="22"/>
                <w:szCs w:val="22"/>
              </w:rPr>
            </w:pPr>
          </w:p>
        </w:tc>
        <w:tc>
          <w:tcPr>
            <w:tcW w:w="990" w:type="dxa"/>
          </w:tcPr>
          <w:p w14:paraId="5F43BFB0" w14:textId="77777777" w:rsidR="00D766E2" w:rsidRPr="00004EAA" w:rsidRDefault="00D766E2" w:rsidP="001F4548">
            <w:pPr>
              <w:jc w:val="center"/>
              <w:rPr>
                <w:rFonts w:ascii="Arial" w:hAnsi="Arial" w:cs="Arial"/>
                <w:sz w:val="22"/>
                <w:szCs w:val="22"/>
              </w:rPr>
            </w:pPr>
          </w:p>
        </w:tc>
        <w:tc>
          <w:tcPr>
            <w:tcW w:w="1890" w:type="dxa"/>
          </w:tcPr>
          <w:p w14:paraId="451D9F2D" w14:textId="77777777" w:rsidR="00D766E2" w:rsidRPr="00004EAA" w:rsidRDefault="00D766E2" w:rsidP="001F4548">
            <w:pPr>
              <w:jc w:val="center"/>
              <w:rPr>
                <w:rFonts w:ascii="Arial" w:hAnsi="Arial" w:cs="Arial"/>
                <w:sz w:val="22"/>
                <w:szCs w:val="22"/>
              </w:rPr>
            </w:pPr>
          </w:p>
        </w:tc>
        <w:tc>
          <w:tcPr>
            <w:tcW w:w="1026" w:type="dxa"/>
          </w:tcPr>
          <w:p w14:paraId="1C704BD4" w14:textId="77777777" w:rsidR="00D766E2" w:rsidRPr="00004EAA" w:rsidRDefault="00D766E2" w:rsidP="001F4548">
            <w:pPr>
              <w:jc w:val="center"/>
              <w:rPr>
                <w:rFonts w:ascii="Arial" w:hAnsi="Arial" w:cs="Arial"/>
                <w:sz w:val="22"/>
                <w:szCs w:val="22"/>
              </w:rPr>
            </w:pPr>
          </w:p>
        </w:tc>
      </w:tr>
      <w:tr w:rsidR="000B208F" w:rsidRPr="00004EAA" w14:paraId="0CE5B38F" w14:textId="77777777" w:rsidTr="000B208F">
        <w:trPr>
          <w:jc w:val="center"/>
        </w:trPr>
        <w:tc>
          <w:tcPr>
            <w:tcW w:w="2592" w:type="dxa"/>
          </w:tcPr>
          <w:p w14:paraId="47CBC9FA" w14:textId="281166DC" w:rsidR="00D766E2" w:rsidRPr="00004EAA" w:rsidRDefault="003F7B29" w:rsidP="001F4548">
            <w:pPr>
              <w:rPr>
                <w:rFonts w:ascii="Arial" w:hAnsi="Arial" w:cs="Arial"/>
                <w:sz w:val="22"/>
                <w:szCs w:val="22"/>
              </w:rPr>
            </w:pPr>
            <w:r w:rsidRPr="00004EAA">
              <w:rPr>
                <w:rFonts w:ascii="Arial" w:hAnsi="Arial" w:cs="Arial"/>
                <w:sz w:val="22"/>
                <w:szCs w:val="22"/>
              </w:rPr>
              <w:t>Demographic factors</w:t>
            </w:r>
          </w:p>
        </w:tc>
        <w:tc>
          <w:tcPr>
            <w:tcW w:w="1728" w:type="dxa"/>
          </w:tcPr>
          <w:p w14:paraId="701049F8" w14:textId="77777777" w:rsidR="00D766E2" w:rsidRPr="00004EAA" w:rsidRDefault="00D766E2" w:rsidP="001F4548">
            <w:pPr>
              <w:contextualSpacing/>
              <w:jc w:val="center"/>
              <w:rPr>
                <w:rFonts w:ascii="Arial" w:hAnsi="Arial" w:cs="Arial"/>
                <w:sz w:val="22"/>
                <w:szCs w:val="22"/>
              </w:rPr>
            </w:pPr>
          </w:p>
        </w:tc>
        <w:tc>
          <w:tcPr>
            <w:tcW w:w="1512" w:type="dxa"/>
          </w:tcPr>
          <w:p w14:paraId="3BF29A3E" w14:textId="77777777" w:rsidR="00D766E2" w:rsidRPr="00004EAA" w:rsidRDefault="00D766E2" w:rsidP="001F4548">
            <w:pPr>
              <w:contextualSpacing/>
              <w:jc w:val="center"/>
              <w:rPr>
                <w:rFonts w:ascii="Arial" w:hAnsi="Arial" w:cs="Arial"/>
                <w:sz w:val="22"/>
                <w:szCs w:val="22"/>
              </w:rPr>
            </w:pPr>
          </w:p>
        </w:tc>
        <w:tc>
          <w:tcPr>
            <w:tcW w:w="1854" w:type="dxa"/>
          </w:tcPr>
          <w:p w14:paraId="65140CC5" w14:textId="77777777" w:rsidR="00D766E2" w:rsidRPr="00004EAA" w:rsidRDefault="00D766E2" w:rsidP="001F4548">
            <w:pPr>
              <w:jc w:val="center"/>
              <w:rPr>
                <w:rFonts w:ascii="Arial" w:hAnsi="Arial" w:cs="Arial"/>
                <w:sz w:val="22"/>
                <w:szCs w:val="22"/>
              </w:rPr>
            </w:pPr>
          </w:p>
        </w:tc>
        <w:tc>
          <w:tcPr>
            <w:tcW w:w="1080" w:type="dxa"/>
          </w:tcPr>
          <w:p w14:paraId="4D3AD003" w14:textId="77777777" w:rsidR="00D766E2" w:rsidRPr="00004EAA" w:rsidRDefault="00D766E2" w:rsidP="001F4548">
            <w:pPr>
              <w:jc w:val="center"/>
              <w:rPr>
                <w:rFonts w:ascii="Arial" w:hAnsi="Arial" w:cs="Arial"/>
                <w:sz w:val="22"/>
                <w:szCs w:val="22"/>
              </w:rPr>
            </w:pPr>
          </w:p>
        </w:tc>
        <w:tc>
          <w:tcPr>
            <w:tcW w:w="1980" w:type="dxa"/>
          </w:tcPr>
          <w:p w14:paraId="644AD2E3" w14:textId="77777777" w:rsidR="00D766E2" w:rsidRPr="00004EAA" w:rsidRDefault="00D766E2" w:rsidP="001F4548">
            <w:pPr>
              <w:jc w:val="center"/>
              <w:rPr>
                <w:rFonts w:ascii="Arial" w:hAnsi="Arial" w:cs="Arial"/>
                <w:sz w:val="22"/>
                <w:szCs w:val="22"/>
              </w:rPr>
            </w:pPr>
          </w:p>
        </w:tc>
        <w:tc>
          <w:tcPr>
            <w:tcW w:w="990" w:type="dxa"/>
          </w:tcPr>
          <w:p w14:paraId="25893977" w14:textId="77777777" w:rsidR="00D766E2" w:rsidRPr="00004EAA" w:rsidRDefault="00D766E2" w:rsidP="001F4548">
            <w:pPr>
              <w:jc w:val="center"/>
              <w:rPr>
                <w:rFonts w:ascii="Arial" w:hAnsi="Arial" w:cs="Arial"/>
                <w:sz w:val="22"/>
                <w:szCs w:val="22"/>
              </w:rPr>
            </w:pPr>
          </w:p>
        </w:tc>
        <w:tc>
          <w:tcPr>
            <w:tcW w:w="1890" w:type="dxa"/>
          </w:tcPr>
          <w:p w14:paraId="1C6E4C65" w14:textId="77777777" w:rsidR="00D766E2" w:rsidRPr="00004EAA" w:rsidRDefault="00D766E2" w:rsidP="001F4548">
            <w:pPr>
              <w:jc w:val="center"/>
              <w:rPr>
                <w:rFonts w:ascii="Arial" w:hAnsi="Arial" w:cs="Arial"/>
                <w:sz w:val="22"/>
                <w:szCs w:val="22"/>
              </w:rPr>
            </w:pPr>
          </w:p>
        </w:tc>
        <w:tc>
          <w:tcPr>
            <w:tcW w:w="1026" w:type="dxa"/>
          </w:tcPr>
          <w:p w14:paraId="4E758114" w14:textId="77777777" w:rsidR="00D766E2" w:rsidRPr="00004EAA" w:rsidRDefault="00D766E2" w:rsidP="001F4548">
            <w:pPr>
              <w:jc w:val="center"/>
              <w:rPr>
                <w:rFonts w:ascii="Arial" w:hAnsi="Arial" w:cs="Arial"/>
                <w:sz w:val="22"/>
                <w:szCs w:val="22"/>
              </w:rPr>
            </w:pPr>
          </w:p>
        </w:tc>
      </w:tr>
      <w:tr w:rsidR="000B208F" w:rsidRPr="00004EAA" w14:paraId="33530D9C" w14:textId="77777777" w:rsidTr="000B208F">
        <w:trPr>
          <w:jc w:val="center"/>
        </w:trPr>
        <w:tc>
          <w:tcPr>
            <w:tcW w:w="2592" w:type="dxa"/>
          </w:tcPr>
          <w:p w14:paraId="63263FE0" w14:textId="296C6005" w:rsidR="00D766E2" w:rsidRPr="00004EAA" w:rsidRDefault="001C0B2B" w:rsidP="001F4548">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Sex</w:t>
            </w:r>
          </w:p>
        </w:tc>
        <w:tc>
          <w:tcPr>
            <w:tcW w:w="1728" w:type="dxa"/>
          </w:tcPr>
          <w:p w14:paraId="4D6D66CA" w14:textId="77777777" w:rsidR="00D766E2" w:rsidRPr="00004EAA" w:rsidRDefault="00D766E2" w:rsidP="001F4548">
            <w:pPr>
              <w:jc w:val="center"/>
              <w:rPr>
                <w:rFonts w:ascii="Arial" w:hAnsi="Arial" w:cs="Arial"/>
                <w:sz w:val="22"/>
                <w:szCs w:val="22"/>
              </w:rPr>
            </w:pPr>
          </w:p>
        </w:tc>
        <w:tc>
          <w:tcPr>
            <w:tcW w:w="1512" w:type="dxa"/>
          </w:tcPr>
          <w:p w14:paraId="790D3B3B" w14:textId="77777777" w:rsidR="00D766E2" w:rsidRPr="00004EAA" w:rsidRDefault="00D766E2" w:rsidP="001F4548">
            <w:pPr>
              <w:jc w:val="center"/>
              <w:rPr>
                <w:rFonts w:ascii="Arial" w:hAnsi="Arial" w:cs="Arial"/>
                <w:sz w:val="22"/>
                <w:szCs w:val="22"/>
              </w:rPr>
            </w:pPr>
          </w:p>
        </w:tc>
        <w:tc>
          <w:tcPr>
            <w:tcW w:w="1854" w:type="dxa"/>
          </w:tcPr>
          <w:p w14:paraId="0BA63D33" w14:textId="77777777" w:rsidR="00D766E2" w:rsidRPr="00004EAA" w:rsidRDefault="00D766E2" w:rsidP="001F4548">
            <w:pPr>
              <w:jc w:val="center"/>
              <w:rPr>
                <w:rFonts w:ascii="Arial" w:hAnsi="Arial" w:cs="Arial"/>
                <w:sz w:val="22"/>
                <w:szCs w:val="22"/>
              </w:rPr>
            </w:pPr>
          </w:p>
        </w:tc>
        <w:tc>
          <w:tcPr>
            <w:tcW w:w="1080" w:type="dxa"/>
          </w:tcPr>
          <w:p w14:paraId="03867D43"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0.0002</w:t>
            </w:r>
          </w:p>
        </w:tc>
        <w:tc>
          <w:tcPr>
            <w:tcW w:w="1980" w:type="dxa"/>
          </w:tcPr>
          <w:p w14:paraId="59801B80" w14:textId="77777777" w:rsidR="00D766E2" w:rsidRPr="00004EAA" w:rsidRDefault="00D766E2" w:rsidP="001F4548">
            <w:pPr>
              <w:jc w:val="center"/>
              <w:rPr>
                <w:rFonts w:ascii="Arial" w:hAnsi="Arial" w:cs="Arial"/>
                <w:sz w:val="22"/>
                <w:szCs w:val="22"/>
              </w:rPr>
            </w:pPr>
          </w:p>
        </w:tc>
        <w:tc>
          <w:tcPr>
            <w:tcW w:w="990" w:type="dxa"/>
          </w:tcPr>
          <w:p w14:paraId="22ABE521"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&lt;0.0001</w:t>
            </w:r>
          </w:p>
        </w:tc>
        <w:tc>
          <w:tcPr>
            <w:tcW w:w="1890" w:type="dxa"/>
          </w:tcPr>
          <w:p w14:paraId="3781DE7B" w14:textId="77777777" w:rsidR="00D766E2" w:rsidRPr="00004EAA" w:rsidRDefault="00D766E2" w:rsidP="001F4548">
            <w:pPr>
              <w:jc w:val="center"/>
              <w:rPr>
                <w:rFonts w:ascii="Arial" w:hAnsi="Arial" w:cs="Arial"/>
                <w:sz w:val="22"/>
                <w:szCs w:val="22"/>
              </w:rPr>
            </w:pPr>
          </w:p>
        </w:tc>
        <w:tc>
          <w:tcPr>
            <w:tcW w:w="1026" w:type="dxa"/>
          </w:tcPr>
          <w:p w14:paraId="0C40F711"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&lt;0.0001</w:t>
            </w:r>
          </w:p>
        </w:tc>
      </w:tr>
      <w:tr w:rsidR="000B208F" w:rsidRPr="00004EAA" w14:paraId="1F7F94E4" w14:textId="77777777" w:rsidTr="000B208F">
        <w:trPr>
          <w:jc w:val="center"/>
        </w:trPr>
        <w:tc>
          <w:tcPr>
            <w:tcW w:w="2592" w:type="dxa"/>
          </w:tcPr>
          <w:p w14:paraId="143DE9A0" w14:textId="3DAC6906"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Pr="00004EAA">
              <w:rPr>
                <w:rFonts w:ascii="Arial" w:hAnsi="Arial" w:cs="Arial"/>
                <w:sz w:val="22"/>
                <w:szCs w:val="22"/>
              </w:rPr>
              <w:t xml:space="preserve">  Male</w:t>
            </w:r>
          </w:p>
        </w:tc>
        <w:tc>
          <w:tcPr>
            <w:tcW w:w="1728" w:type="dxa"/>
          </w:tcPr>
          <w:p w14:paraId="26384B56"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581 (64)</w:t>
            </w:r>
          </w:p>
        </w:tc>
        <w:tc>
          <w:tcPr>
            <w:tcW w:w="1512" w:type="dxa"/>
          </w:tcPr>
          <w:p w14:paraId="58AEDC29"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583 (64)</w:t>
            </w:r>
          </w:p>
        </w:tc>
        <w:tc>
          <w:tcPr>
            <w:tcW w:w="1854" w:type="dxa"/>
          </w:tcPr>
          <w:p w14:paraId="4740FA6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27.7 (24.0, 31.6)</w:t>
            </w:r>
          </w:p>
        </w:tc>
        <w:tc>
          <w:tcPr>
            <w:tcW w:w="1080" w:type="dxa"/>
          </w:tcPr>
          <w:p w14:paraId="22D2C4F1" w14:textId="77777777" w:rsidR="00D766E2" w:rsidRPr="00004EAA" w:rsidRDefault="00D766E2" w:rsidP="001F4548">
            <w:pPr>
              <w:jc w:val="center"/>
              <w:rPr>
                <w:rFonts w:ascii="Arial" w:hAnsi="Arial" w:cs="Arial"/>
                <w:sz w:val="22"/>
                <w:szCs w:val="22"/>
              </w:rPr>
            </w:pPr>
          </w:p>
        </w:tc>
        <w:tc>
          <w:tcPr>
            <w:tcW w:w="1980" w:type="dxa"/>
          </w:tcPr>
          <w:p w14:paraId="0ADA19A3"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25.8 (13.8, 39.0)</w:t>
            </w:r>
          </w:p>
        </w:tc>
        <w:tc>
          <w:tcPr>
            <w:tcW w:w="990" w:type="dxa"/>
          </w:tcPr>
          <w:p w14:paraId="6C162BA6" w14:textId="77777777" w:rsidR="00D766E2" w:rsidRPr="00004EAA" w:rsidRDefault="00D766E2" w:rsidP="001F4548">
            <w:pPr>
              <w:jc w:val="center"/>
              <w:rPr>
                <w:rFonts w:ascii="Arial" w:hAnsi="Arial" w:cs="Arial"/>
                <w:sz w:val="22"/>
                <w:szCs w:val="22"/>
              </w:rPr>
            </w:pPr>
          </w:p>
        </w:tc>
        <w:tc>
          <w:tcPr>
            <w:tcW w:w="1890" w:type="dxa"/>
          </w:tcPr>
          <w:p w14:paraId="29956A4E"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27.9 (15.4, 41.6)</w:t>
            </w:r>
          </w:p>
        </w:tc>
        <w:tc>
          <w:tcPr>
            <w:tcW w:w="1026" w:type="dxa"/>
          </w:tcPr>
          <w:p w14:paraId="641BF47F" w14:textId="77777777" w:rsidR="00D766E2" w:rsidRPr="00004EAA" w:rsidRDefault="00D766E2" w:rsidP="001F4548">
            <w:pPr>
              <w:jc w:val="center"/>
              <w:rPr>
                <w:rFonts w:ascii="Arial" w:hAnsi="Arial" w:cs="Arial"/>
                <w:sz w:val="22"/>
                <w:szCs w:val="22"/>
              </w:rPr>
            </w:pPr>
          </w:p>
        </w:tc>
      </w:tr>
      <w:tr w:rsidR="000B208F" w:rsidRPr="00004EAA" w14:paraId="1964E42C" w14:textId="77777777" w:rsidTr="000B208F">
        <w:trPr>
          <w:jc w:val="center"/>
        </w:trPr>
        <w:tc>
          <w:tcPr>
            <w:tcW w:w="2592" w:type="dxa"/>
          </w:tcPr>
          <w:p w14:paraId="7C7F9FC1" w14:textId="1A45D06B"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Pr="00004EAA">
              <w:rPr>
                <w:rFonts w:ascii="Arial" w:hAnsi="Arial" w:cs="Arial"/>
                <w:sz w:val="22"/>
                <w:szCs w:val="22"/>
              </w:rPr>
              <w:t xml:space="preserve"> Female</w:t>
            </w:r>
          </w:p>
        </w:tc>
        <w:tc>
          <w:tcPr>
            <w:tcW w:w="1728" w:type="dxa"/>
          </w:tcPr>
          <w:p w14:paraId="4720A068"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324 (36)</w:t>
            </w:r>
          </w:p>
        </w:tc>
        <w:tc>
          <w:tcPr>
            <w:tcW w:w="1512" w:type="dxa"/>
          </w:tcPr>
          <w:p w14:paraId="49B681D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321 (36)</w:t>
            </w:r>
          </w:p>
        </w:tc>
        <w:tc>
          <w:tcPr>
            <w:tcW w:w="1854" w:type="dxa"/>
          </w:tcPr>
          <w:p w14:paraId="799FB03A"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40.7 (35.2, 46.5)</w:t>
            </w:r>
          </w:p>
        </w:tc>
        <w:tc>
          <w:tcPr>
            <w:tcW w:w="1080" w:type="dxa"/>
          </w:tcPr>
          <w:p w14:paraId="7E3897D4" w14:textId="77777777" w:rsidR="00D766E2" w:rsidRPr="00004EAA" w:rsidRDefault="00D766E2" w:rsidP="001F4548">
            <w:pPr>
              <w:jc w:val="center"/>
              <w:rPr>
                <w:rFonts w:ascii="Arial" w:hAnsi="Arial" w:cs="Arial"/>
                <w:sz w:val="22"/>
                <w:szCs w:val="22"/>
              </w:rPr>
            </w:pPr>
          </w:p>
        </w:tc>
        <w:tc>
          <w:tcPr>
            <w:tcW w:w="1980" w:type="dxa"/>
          </w:tcPr>
          <w:p w14:paraId="5C259C78"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40.5 (27.0, 55.4)</w:t>
            </w:r>
          </w:p>
        </w:tc>
        <w:tc>
          <w:tcPr>
            <w:tcW w:w="990" w:type="dxa"/>
          </w:tcPr>
          <w:p w14:paraId="29F09C8F" w14:textId="77777777" w:rsidR="00D766E2" w:rsidRPr="00004EAA" w:rsidRDefault="00D766E2" w:rsidP="001F4548">
            <w:pPr>
              <w:jc w:val="center"/>
              <w:rPr>
                <w:rFonts w:ascii="Arial" w:hAnsi="Arial" w:cs="Arial"/>
                <w:sz w:val="22"/>
                <w:szCs w:val="22"/>
              </w:rPr>
            </w:pPr>
          </w:p>
        </w:tc>
        <w:tc>
          <w:tcPr>
            <w:tcW w:w="1890" w:type="dxa"/>
          </w:tcPr>
          <w:p w14:paraId="0EB2E22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43.5 (29.5, 59.1)</w:t>
            </w:r>
          </w:p>
        </w:tc>
        <w:tc>
          <w:tcPr>
            <w:tcW w:w="1026" w:type="dxa"/>
          </w:tcPr>
          <w:p w14:paraId="7F9BDC71" w14:textId="77777777" w:rsidR="00D766E2" w:rsidRPr="00004EAA" w:rsidRDefault="00D766E2" w:rsidP="001F4548">
            <w:pPr>
              <w:jc w:val="center"/>
              <w:rPr>
                <w:rFonts w:ascii="Arial" w:hAnsi="Arial" w:cs="Arial"/>
                <w:sz w:val="22"/>
                <w:szCs w:val="22"/>
              </w:rPr>
            </w:pPr>
          </w:p>
        </w:tc>
      </w:tr>
      <w:tr w:rsidR="000B208F" w:rsidRPr="00004EAA" w14:paraId="294DE42E" w14:textId="77777777" w:rsidTr="000B208F">
        <w:trPr>
          <w:jc w:val="center"/>
        </w:trPr>
        <w:tc>
          <w:tcPr>
            <w:tcW w:w="2592" w:type="dxa"/>
          </w:tcPr>
          <w:p w14:paraId="4E922F0B" w14:textId="77777777" w:rsidR="00D766E2" w:rsidRPr="00004EAA" w:rsidRDefault="00D766E2" w:rsidP="001F4548">
            <w:pPr>
              <w:rPr>
                <w:rFonts w:ascii="Arial" w:hAnsi="Arial" w:cs="Arial"/>
                <w:sz w:val="22"/>
                <w:szCs w:val="22"/>
              </w:rPr>
            </w:pPr>
          </w:p>
        </w:tc>
        <w:tc>
          <w:tcPr>
            <w:tcW w:w="1728" w:type="dxa"/>
          </w:tcPr>
          <w:p w14:paraId="5923A8A3" w14:textId="77777777" w:rsidR="00D766E2" w:rsidRPr="00004EAA" w:rsidRDefault="00D766E2" w:rsidP="001F4548">
            <w:pPr>
              <w:jc w:val="center"/>
              <w:rPr>
                <w:rFonts w:ascii="Arial" w:hAnsi="Arial" w:cs="Arial"/>
                <w:sz w:val="22"/>
                <w:szCs w:val="22"/>
              </w:rPr>
            </w:pPr>
          </w:p>
        </w:tc>
        <w:tc>
          <w:tcPr>
            <w:tcW w:w="1512" w:type="dxa"/>
          </w:tcPr>
          <w:p w14:paraId="480967C8" w14:textId="77777777" w:rsidR="00D766E2" w:rsidRPr="00004EAA" w:rsidRDefault="00D766E2" w:rsidP="001F4548">
            <w:pPr>
              <w:jc w:val="center"/>
              <w:rPr>
                <w:rFonts w:ascii="Arial" w:hAnsi="Arial" w:cs="Arial"/>
                <w:sz w:val="22"/>
                <w:szCs w:val="22"/>
              </w:rPr>
            </w:pPr>
          </w:p>
        </w:tc>
        <w:tc>
          <w:tcPr>
            <w:tcW w:w="1854" w:type="dxa"/>
          </w:tcPr>
          <w:p w14:paraId="2BDF3315" w14:textId="77777777" w:rsidR="00D766E2" w:rsidRPr="00004EAA" w:rsidRDefault="00D766E2" w:rsidP="001F4548">
            <w:pPr>
              <w:jc w:val="center"/>
              <w:rPr>
                <w:rFonts w:ascii="Arial" w:hAnsi="Arial" w:cs="Arial"/>
                <w:sz w:val="22"/>
                <w:szCs w:val="22"/>
              </w:rPr>
            </w:pPr>
          </w:p>
        </w:tc>
        <w:tc>
          <w:tcPr>
            <w:tcW w:w="1080" w:type="dxa"/>
          </w:tcPr>
          <w:p w14:paraId="2CB774C9" w14:textId="77777777" w:rsidR="00D766E2" w:rsidRPr="00004EAA" w:rsidRDefault="00D766E2" w:rsidP="001F4548">
            <w:pPr>
              <w:jc w:val="center"/>
              <w:rPr>
                <w:rFonts w:ascii="Arial" w:hAnsi="Arial" w:cs="Arial"/>
                <w:sz w:val="22"/>
                <w:szCs w:val="22"/>
              </w:rPr>
            </w:pPr>
          </w:p>
        </w:tc>
        <w:tc>
          <w:tcPr>
            <w:tcW w:w="1980" w:type="dxa"/>
          </w:tcPr>
          <w:p w14:paraId="150819CA" w14:textId="77777777" w:rsidR="00D766E2" w:rsidRPr="00004EAA" w:rsidRDefault="00D766E2" w:rsidP="001F4548">
            <w:pPr>
              <w:jc w:val="center"/>
              <w:rPr>
                <w:rFonts w:ascii="Arial" w:hAnsi="Arial" w:cs="Arial"/>
                <w:sz w:val="22"/>
                <w:szCs w:val="22"/>
              </w:rPr>
            </w:pPr>
          </w:p>
        </w:tc>
        <w:tc>
          <w:tcPr>
            <w:tcW w:w="990" w:type="dxa"/>
          </w:tcPr>
          <w:p w14:paraId="72D21AE5" w14:textId="77777777" w:rsidR="00D766E2" w:rsidRPr="00004EAA" w:rsidRDefault="00D766E2" w:rsidP="001F4548">
            <w:pPr>
              <w:jc w:val="center"/>
              <w:rPr>
                <w:rFonts w:ascii="Arial" w:hAnsi="Arial" w:cs="Arial"/>
                <w:sz w:val="22"/>
                <w:szCs w:val="22"/>
              </w:rPr>
            </w:pPr>
          </w:p>
        </w:tc>
        <w:tc>
          <w:tcPr>
            <w:tcW w:w="1890" w:type="dxa"/>
          </w:tcPr>
          <w:p w14:paraId="015EAC18" w14:textId="77777777" w:rsidR="00D766E2" w:rsidRPr="00004EAA" w:rsidRDefault="00D766E2" w:rsidP="001F4548">
            <w:pPr>
              <w:jc w:val="center"/>
              <w:rPr>
                <w:rFonts w:ascii="Arial" w:hAnsi="Arial" w:cs="Arial"/>
                <w:sz w:val="22"/>
                <w:szCs w:val="22"/>
              </w:rPr>
            </w:pPr>
          </w:p>
        </w:tc>
        <w:tc>
          <w:tcPr>
            <w:tcW w:w="1026" w:type="dxa"/>
          </w:tcPr>
          <w:p w14:paraId="27FCD396" w14:textId="77777777" w:rsidR="00D766E2" w:rsidRPr="00004EAA" w:rsidRDefault="00D766E2" w:rsidP="001F4548">
            <w:pPr>
              <w:jc w:val="center"/>
              <w:rPr>
                <w:rFonts w:ascii="Arial" w:hAnsi="Arial" w:cs="Arial"/>
                <w:sz w:val="22"/>
                <w:szCs w:val="22"/>
              </w:rPr>
            </w:pPr>
          </w:p>
        </w:tc>
      </w:tr>
      <w:tr w:rsidR="000B208F" w:rsidRPr="00004EAA" w14:paraId="6506ACAD" w14:textId="77777777" w:rsidTr="000B208F">
        <w:trPr>
          <w:jc w:val="center"/>
        </w:trPr>
        <w:tc>
          <w:tcPr>
            <w:tcW w:w="2592" w:type="dxa"/>
          </w:tcPr>
          <w:p w14:paraId="2C379104" w14:textId="0408BF36" w:rsidR="00D766E2" w:rsidRPr="00004EAA" w:rsidRDefault="003F7B29" w:rsidP="001F4548">
            <w:pPr>
              <w:rPr>
                <w:rFonts w:ascii="Arial" w:hAnsi="Arial" w:cs="Arial"/>
                <w:sz w:val="22"/>
                <w:szCs w:val="22"/>
              </w:rPr>
            </w:pPr>
            <w:r w:rsidRPr="00004EAA">
              <w:rPr>
                <w:rFonts w:ascii="Arial" w:hAnsi="Arial" w:cs="Arial"/>
                <w:sz w:val="22"/>
                <w:szCs w:val="22"/>
              </w:rPr>
              <w:t>Sun-related factors</w:t>
            </w:r>
          </w:p>
        </w:tc>
        <w:tc>
          <w:tcPr>
            <w:tcW w:w="1728" w:type="dxa"/>
          </w:tcPr>
          <w:p w14:paraId="6AC30F8B" w14:textId="77777777" w:rsidR="00D766E2" w:rsidRPr="00004EAA" w:rsidRDefault="00D766E2" w:rsidP="001F4548">
            <w:pPr>
              <w:jc w:val="center"/>
              <w:rPr>
                <w:rFonts w:ascii="Arial" w:hAnsi="Arial" w:cs="Arial"/>
                <w:sz w:val="22"/>
                <w:szCs w:val="22"/>
              </w:rPr>
            </w:pPr>
          </w:p>
        </w:tc>
        <w:tc>
          <w:tcPr>
            <w:tcW w:w="1512" w:type="dxa"/>
          </w:tcPr>
          <w:p w14:paraId="58383BD2" w14:textId="77777777" w:rsidR="00D766E2" w:rsidRPr="00004EAA" w:rsidRDefault="00D766E2" w:rsidP="001F4548">
            <w:pPr>
              <w:jc w:val="center"/>
              <w:rPr>
                <w:rFonts w:ascii="Arial" w:hAnsi="Arial" w:cs="Arial"/>
                <w:sz w:val="22"/>
                <w:szCs w:val="22"/>
              </w:rPr>
            </w:pPr>
          </w:p>
        </w:tc>
        <w:tc>
          <w:tcPr>
            <w:tcW w:w="1854" w:type="dxa"/>
          </w:tcPr>
          <w:p w14:paraId="005BD43D" w14:textId="77777777" w:rsidR="00D766E2" w:rsidRPr="00004EAA" w:rsidRDefault="00D766E2" w:rsidP="001F4548">
            <w:pPr>
              <w:jc w:val="center"/>
              <w:rPr>
                <w:rFonts w:ascii="Arial" w:hAnsi="Arial" w:cs="Arial"/>
                <w:sz w:val="22"/>
                <w:szCs w:val="22"/>
              </w:rPr>
            </w:pPr>
          </w:p>
        </w:tc>
        <w:tc>
          <w:tcPr>
            <w:tcW w:w="1080" w:type="dxa"/>
          </w:tcPr>
          <w:p w14:paraId="5DE9DFAE" w14:textId="77777777" w:rsidR="00D766E2" w:rsidRPr="00004EAA" w:rsidRDefault="00D766E2" w:rsidP="001F4548">
            <w:pPr>
              <w:jc w:val="center"/>
              <w:rPr>
                <w:rFonts w:ascii="Arial" w:hAnsi="Arial" w:cs="Arial"/>
                <w:sz w:val="22"/>
                <w:szCs w:val="22"/>
              </w:rPr>
            </w:pPr>
          </w:p>
        </w:tc>
        <w:tc>
          <w:tcPr>
            <w:tcW w:w="1980" w:type="dxa"/>
          </w:tcPr>
          <w:p w14:paraId="703706E7" w14:textId="77777777" w:rsidR="00D766E2" w:rsidRPr="00004EAA" w:rsidRDefault="00D766E2" w:rsidP="001F4548">
            <w:pPr>
              <w:jc w:val="center"/>
              <w:rPr>
                <w:rFonts w:ascii="Arial" w:hAnsi="Arial" w:cs="Arial"/>
                <w:sz w:val="22"/>
                <w:szCs w:val="22"/>
              </w:rPr>
            </w:pPr>
          </w:p>
        </w:tc>
        <w:tc>
          <w:tcPr>
            <w:tcW w:w="990" w:type="dxa"/>
          </w:tcPr>
          <w:p w14:paraId="0A10BB57" w14:textId="77777777" w:rsidR="00D766E2" w:rsidRPr="00004EAA" w:rsidRDefault="00D766E2" w:rsidP="001F4548">
            <w:pPr>
              <w:jc w:val="center"/>
              <w:rPr>
                <w:rFonts w:ascii="Arial" w:hAnsi="Arial" w:cs="Arial"/>
                <w:sz w:val="22"/>
                <w:szCs w:val="22"/>
              </w:rPr>
            </w:pPr>
          </w:p>
        </w:tc>
        <w:tc>
          <w:tcPr>
            <w:tcW w:w="1890" w:type="dxa"/>
          </w:tcPr>
          <w:p w14:paraId="3EEFAFFA" w14:textId="77777777" w:rsidR="00D766E2" w:rsidRPr="00004EAA" w:rsidRDefault="00D766E2" w:rsidP="001F4548">
            <w:pPr>
              <w:jc w:val="center"/>
              <w:rPr>
                <w:rFonts w:ascii="Arial" w:hAnsi="Arial" w:cs="Arial"/>
                <w:sz w:val="22"/>
                <w:szCs w:val="22"/>
              </w:rPr>
            </w:pPr>
          </w:p>
        </w:tc>
        <w:tc>
          <w:tcPr>
            <w:tcW w:w="1026" w:type="dxa"/>
          </w:tcPr>
          <w:p w14:paraId="0C3EEC94" w14:textId="77777777" w:rsidR="00D766E2" w:rsidRPr="00004EAA" w:rsidRDefault="00D766E2" w:rsidP="001F4548">
            <w:pPr>
              <w:jc w:val="center"/>
              <w:rPr>
                <w:rFonts w:ascii="Arial" w:hAnsi="Arial" w:cs="Arial"/>
                <w:sz w:val="22"/>
                <w:szCs w:val="22"/>
              </w:rPr>
            </w:pPr>
          </w:p>
        </w:tc>
      </w:tr>
      <w:tr w:rsidR="000B208F" w:rsidRPr="00004EAA" w14:paraId="4DBD4288" w14:textId="77777777" w:rsidTr="000B208F">
        <w:trPr>
          <w:jc w:val="center"/>
        </w:trPr>
        <w:tc>
          <w:tcPr>
            <w:tcW w:w="2592" w:type="dxa"/>
          </w:tcPr>
          <w:p w14:paraId="4C1B4A8E" w14:textId="0359460F" w:rsidR="00D766E2" w:rsidRPr="00004EAA" w:rsidRDefault="001C0B2B" w:rsidP="001F4548">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Season of baseline blood draw</w:t>
            </w:r>
          </w:p>
        </w:tc>
        <w:tc>
          <w:tcPr>
            <w:tcW w:w="1728" w:type="dxa"/>
          </w:tcPr>
          <w:p w14:paraId="4E07FE08" w14:textId="77777777" w:rsidR="00D766E2" w:rsidRPr="00004EAA" w:rsidRDefault="00D766E2" w:rsidP="001F4548">
            <w:pPr>
              <w:rPr>
                <w:rFonts w:ascii="Arial" w:hAnsi="Arial" w:cs="Arial"/>
                <w:sz w:val="22"/>
                <w:szCs w:val="22"/>
              </w:rPr>
            </w:pPr>
          </w:p>
        </w:tc>
        <w:tc>
          <w:tcPr>
            <w:tcW w:w="1512" w:type="dxa"/>
          </w:tcPr>
          <w:p w14:paraId="23A94795" w14:textId="77777777" w:rsidR="00D766E2" w:rsidRPr="00004EAA" w:rsidRDefault="00D766E2" w:rsidP="001F4548">
            <w:pPr>
              <w:rPr>
                <w:rFonts w:ascii="Arial" w:hAnsi="Arial" w:cs="Arial"/>
                <w:sz w:val="22"/>
                <w:szCs w:val="22"/>
              </w:rPr>
            </w:pPr>
          </w:p>
        </w:tc>
        <w:tc>
          <w:tcPr>
            <w:tcW w:w="1854" w:type="dxa"/>
          </w:tcPr>
          <w:p w14:paraId="302BEE54" w14:textId="77777777" w:rsidR="00D766E2" w:rsidRPr="00004EAA" w:rsidRDefault="00D766E2" w:rsidP="001F4548">
            <w:pPr>
              <w:jc w:val="center"/>
              <w:rPr>
                <w:rFonts w:ascii="Arial" w:hAnsi="Arial" w:cs="Arial"/>
                <w:sz w:val="22"/>
                <w:szCs w:val="22"/>
              </w:rPr>
            </w:pPr>
          </w:p>
        </w:tc>
        <w:tc>
          <w:tcPr>
            <w:tcW w:w="1080" w:type="dxa"/>
          </w:tcPr>
          <w:p w14:paraId="2062E622"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&lt;0.0001</w:t>
            </w:r>
          </w:p>
        </w:tc>
        <w:tc>
          <w:tcPr>
            <w:tcW w:w="1980" w:type="dxa"/>
          </w:tcPr>
          <w:p w14:paraId="0D23631F" w14:textId="77777777" w:rsidR="00D766E2" w:rsidRPr="00004EAA" w:rsidRDefault="00D766E2" w:rsidP="001F4548">
            <w:pPr>
              <w:jc w:val="center"/>
              <w:rPr>
                <w:rFonts w:ascii="Arial" w:hAnsi="Arial" w:cs="Arial"/>
                <w:sz w:val="22"/>
                <w:szCs w:val="22"/>
              </w:rPr>
            </w:pPr>
          </w:p>
        </w:tc>
        <w:tc>
          <w:tcPr>
            <w:tcW w:w="990" w:type="dxa"/>
          </w:tcPr>
          <w:p w14:paraId="219E5BA7"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0.01</w:t>
            </w:r>
          </w:p>
        </w:tc>
        <w:tc>
          <w:tcPr>
            <w:tcW w:w="1890" w:type="dxa"/>
          </w:tcPr>
          <w:p w14:paraId="532EE2C5" w14:textId="77777777" w:rsidR="00D766E2" w:rsidRPr="00004EAA" w:rsidRDefault="00D766E2" w:rsidP="001F4548">
            <w:pPr>
              <w:jc w:val="center"/>
              <w:rPr>
                <w:rFonts w:ascii="Arial" w:hAnsi="Arial" w:cs="Arial"/>
                <w:sz w:val="22"/>
                <w:szCs w:val="22"/>
              </w:rPr>
            </w:pPr>
          </w:p>
        </w:tc>
        <w:tc>
          <w:tcPr>
            <w:tcW w:w="1026" w:type="dxa"/>
          </w:tcPr>
          <w:p w14:paraId="48BE75E2"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0.01</w:t>
            </w:r>
          </w:p>
        </w:tc>
      </w:tr>
      <w:tr w:rsidR="000B208F" w:rsidRPr="00004EAA" w14:paraId="57209678" w14:textId="77777777" w:rsidTr="000B208F">
        <w:trPr>
          <w:jc w:val="center"/>
        </w:trPr>
        <w:tc>
          <w:tcPr>
            <w:tcW w:w="2592" w:type="dxa"/>
          </w:tcPr>
          <w:p w14:paraId="70AE36AB" w14:textId="12E14EDF"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Pr="00004EAA">
              <w:rPr>
                <w:rFonts w:ascii="Arial" w:hAnsi="Arial" w:cs="Arial"/>
                <w:sz w:val="22"/>
                <w:szCs w:val="22"/>
              </w:rPr>
              <w:t xml:space="preserve">  December-February</w:t>
            </w:r>
          </w:p>
        </w:tc>
        <w:tc>
          <w:tcPr>
            <w:tcW w:w="1728" w:type="dxa"/>
          </w:tcPr>
          <w:p w14:paraId="66742119"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206 (23)</w:t>
            </w:r>
          </w:p>
        </w:tc>
        <w:tc>
          <w:tcPr>
            <w:tcW w:w="1512" w:type="dxa"/>
          </w:tcPr>
          <w:p w14:paraId="1026BA57"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197 (22)</w:t>
            </w:r>
          </w:p>
        </w:tc>
        <w:tc>
          <w:tcPr>
            <w:tcW w:w="1854" w:type="dxa"/>
          </w:tcPr>
          <w:p w14:paraId="38C7518E"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45.2 (38.1, 52.6)</w:t>
            </w:r>
          </w:p>
        </w:tc>
        <w:tc>
          <w:tcPr>
            <w:tcW w:w="1080" w:type="dxa"/>
          </w:tcPr>
          <w:p w14:paraId="51908608" w14:textId="77777777" w:rsidR="00D766E2" w:rsidRPr="00004EAA" w:rsidRDefault="00D766E2" w:rsidP="001F4548">
            <w:pPr>
              <w:jc w:val="center"/>
              <w:rPr>
                <w:rFonts w:ascii="Arial" w:hAnsi="Arial" w:cs="Arial"/>
                <w:sz w:val="22"/>
                <w:szCs w:val="22"/>
              </w:rPr>
            </w:pPr>
          </w:p>
        </w:tc>
        <w:tc>
          <w:tcPr>
            <w:tcW w:w="1980" w:type="dxa"/>
          </w:tcPr>
          <w:p w14:paraId="3072CBC1"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35.1 (20.6, 51.3)</w:t>
            </w:r>
          </w:p>
        </w:tc>
        <w:tc>
          <w:tcPr>
            <w:tcW w:w="990" w:type="dxa"/>
          </w:tcPr>
          <w:p w14:paraId="3EFF85B4" w14:textId="77777777" w:rsidR="00D766E2" w:rsidRPr="00004EAA" w:rsidRDefault="00D766E2" w:rsidP="001F4548">
            <w:pPr>
              <w:jc w:val="center"/>
              <w:rPr>
                <w:rFonts w:ascii="Arial" w:hAnsi="Arial" w:cs="Arial"/>
                <w:sz w:val="22"/>
                <w:szCs w:val="22"/>
              </w:rPr>
            </w:pPr>
          </w:p>
        </w:tc>
        <w:tc>
          <w:tcPr>
            <w:tcW w:w="1890" w:type="dxa"/>
          </w:tcPr>
          <w:p w14:paraId="6BB91504"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38.5 (23.4, 55.4)</w:t>
            </w:r>
          </w:p>
        </w:tc>
        <w:tc>
          <w:tcPr>
            <w:tcW w:w="1026" w:type="dxa"/>
          </w:tcPr>
          <w:p w14:paraId="3668375C" w14:textId="77777777" w:rsidR="00D766E2" w:rsidRPr="00004EAA" w:rsidRDefault="00D766E2" w:rsidP="001F4548">
            <w:pPr>
              <w:jc w:val="center"/>
              <w:rPr>
                <w:rFonts w:ascii="Arial" w:hAnsi="Arial" w:cs="Arial"/>
                <w:sz w:val="22"/>
                <w:szCs w:val="22"/>
              </w:rPr>
            </w:pPr>
          </w:p>
        </w:tc>
      </w:tr>
      <w:tr w:rsidR="000B208F" w:rsidRPr="00004EAA" w14:paraId="7F2C849F" w14:textId="77777777" w:rsidTr="000B208F">
        <w:trPr>
          <w:jc w:val="center"/>
        </w:trPr>
        <w:tc>
          <w:tcPr>
            <w:tcW w:w="2592" w:type="dxa"/>
          </w:tcPr>
          <w:p w14:paraId="18394F77" w14:textId="689B74EF"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Pr="00004EAA">
              <w:rPr>
                <w:rFonts w:ascii="Arial" w:hAnsi="Arial" w:cs="Arial"/>
                <w:sz w:val="22"/>
                <w:szCs w:val="22"/>
              </w:rPr>
              <w:t xml:space="preserve"> March-May</w:t>
            </w:r>
          </w:p>
        </w:tc>
        <w:tc>
          <w:tcPr>
            <w:tcW w:w="1728" w:type="dxa"/>
          </w:tcPr>
          <w:p w14:paraId="69AA41D9"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223 (25)</w:t>
            </w:r>
          </w:p>
        </w:tc>
        <w:tc>
          <w:tcPr>
            <w:tcW w:w="1512" w:type="dxa"/>
          </w:tcPr>
          <w:p w14:paraId="43AD15D2"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237 (26)</w:t>
            </w:r>
          </w:p>
        </w:tc>
        <w:tc>
          <w:tcPr>
            <w:tcW w:w="1854" w:type="dxa"/>
          </w:tcPr>
          <w:p w14:paraId="622AFA0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23.2 (17.6, 29.1)</w:t>
            </w:r>
          </w:p>
        </w:tc>
        <w:tc>
          <w:tcPr>
            <w:tcW w:w="1080" w:type="dxa"/>
          </w:tcPr>
          <w:p w14:paraId="25C67EC4" w14:textId="77777777" w:rsidR="00D766E2" w:rsidRPr="00004EAA" w:rsidRDefault="00D766E2" w:rsidP="001F4548">
            <w:pPr>
              <w:jc w:val="center"/>
              <w:rPr>
                <w:rFonts w:ascii="Arial" w:hAnsi="Arial" w:cs="Arial"/>
                <w:sz w:val="22"/>
                <w:szCs w:val="22"/>
              </w:rPr>
            </w:pPr>
          </w:p>
        </w:tc>
        <w:tc>
          <w:tcPr>
            <w:tcW w:w="1980" w:type="dxa"/>
          </w:tcPr>
          <w:p w14:paraId="4AF9DCBA"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22.0 (9.6, 35.8)</w:t>
            </w:r>
          </w:p>
        </w:tc>
        <w:tc>
          <w:tcPr>
            <w:tcW w:w="990" w:type="dxa"/>
          </w:tcPr>
          <w:p w14:paraId="6E9595E6" w14:textId="77777777" w:rsidR="00D766E2" w:rsidRPr="00004EAA" w:rsidRDefault="00D766E2" w:rsidP="001F4548">
            <w:pPr>
              <w:jc w:val="center"/>
              <w:rPr>
                <w:rFonts w:ascii="Arial" w:hAnsi="Arial" w:cs="Arial"/>
                <w:sz w:val="22"/>
                <w:szCs w:val="22"/>
              </w:rPr>
            </w:pPr>
          </w:p>
        </w:tc>
        <w:tc>
          <w:tcPr>
            <w:tcW w:w="1890" w:type="dxa"/>
          </w:tcPr>
          <w:p w14:paraId="7BA4799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24.3 (11.3, 38.7)</w:t>
            </w:r>
          </w:p>
        </w:tc>
        <w:tc>
          <w:tcPr>
            <w:tcW w:w="1026" w:type="dxa"/>
          </w:tcPr>
          <w:p w14:paraId="6FD95205" w14:textId="77777777" w:rsidR="00D766E2" w:rsidRPr="00004EAA" w:rsidRDefault="00D766E2" w:rsidP="001F4548">
            <w:pPr>
              <w:jc w:val="center"/>
              <w:rPr>
                <w:rFonts w:ascii="Arial" w:hAnsi="Arial" w:cs="Arial"/>
                <w:sz w:val="22"/>
                <w:szCs w:val="22"/>
              </w:rPr>
            </w:pPr>
          </w:p>
        </w:tc>
      </w:tr>
      <w:tr w:rsidR="000B208F" w:rsidRPr="00004EAA" w14:paraId="08AD2F98" w14:textId="77777777" w:rsidTr="000B208F">
        <w:trPr>
          <w:jc w:val="center"/>
        </w:trPr>
        <w:tc>
          <w:tcPr>
            <w:tcW w:w="2592" w:type="dxa"/>
          </w:tcPr>
          <w:p w14:paraId="69E8BCDF" w14:textId="2EE1F04F"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Pr="00004EAA">
              <w:rPr>
                <w:rFonts w:ascii="Arial" w:hAnsi="Arial" w:cs="Arial"/>
                <w:sz w:val="22"/>
                <w:szCs w:val="22"/>
              </w:rPr>
              <w:t>June-August</w:t>
            </w:r>
          </w:p>
        </w:tc>
        <w:tc>
          <w:tcPr>
            <w:tcW w:w="1728" w:type="dxa"/>
          </w:tcPr>
          <w:p w14:paraId="20A2B39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243 (27)</w:t>
            </w:r>
          </w:p>
        </w:tc>
        <w:tc>
          <w:tcPr>
            <w:tcW w:w="1512" w:type="dxa"/>
          </w:tcPr>
          <w:p w14:paraId="1CD190DD"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243 (27)</w:t>
            </w:r>
          </w:p>
        </w:tc>
        <w:tc>
          <w:tcPr>
            <w:tcW w:w="1854" w:type="dxa"/>
          </w:tcPr>
          <w:p w14:paraId="2EAF274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26.6 (21.0, 32.4)</w:t>
            </w:r>
          </w:p>
        </w:tc>
        <w:tc>
          <w:tcPr>
            <w:tcW w:w="1080" w:type="dxa"/>
          </w:tcPr>
          <w:p w14:paraId="1083BDF2" w14:textId="77777777" w:rsidR="00D766E2" w:rsidRPr="00004EAA" w:rsidRDefault="00D766E2" w:rsidP="001F4548">
            <w:pPr>
              <w:jc w:val="center"/>
              <w:rPr>
                <w:rFonts w:ascii="Arial" w:hAnsi="Arial" w:cs="Arial"/>
                <w:sz w:val="22"/>
                <w:szCs w:val="22"/>
              </w:rPr>
            </w:pPr>
          </w:p>
        </w:tc>
        <w:tc>
          <w:tcPr>
            <w:tcW w:w="1980" w:type="dxa"/>
          </w:tcPr>
          <w:p w14:paraId="291AA1E4"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37.4 (23.0, 53.6)</w:t>
            </w:r>
          </w:p>
        </w:tc>
        <w:tc>
          <w:tcPr>
            <w:tcW w:w="990" w:type="dxa"/>
          </w:tcPr>
          <w:p w14:paraId="7DC16B69" w14:textId="77777777" w:rsidR="00D766E2" w:rsidRPr="00004EAA" w:rsidRDefault="00D766E2" w:rsidP="001F4548">
            <w:pPr>
              <w:jc w:val="center"/>
              <w:rPr>
                <w:rFonts w:ascii="Arial" w:hAnsi="Arial" w:cs="Arial"/>
                <w:sz w:val="22"/>
                <w:szCs w:val="22"/>
              </w:rPr>
            </w:pPr>
          </w:p>
        </w:tc>
        <w:tc>
          <w:tcPr>
            <w:tcW w:w="1890" w:type="dxa"/>
          </w:tcPr>
          <w:p w14:paraId="0042953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40.6 (25.6, 57.5)</w:t>
            </w:r>
          </w:p>
        </w:tc>
        <w:tc>
          <w:tcPr>
            <w:tcW w:w="1026" w:type="dxa"/>
          </w:tcPr>
          <w:p w14:paraId="1562C1B0" w14:textId="77777777" w:rsidR="00D766E2" w:rsidRPr="00004EAA" w:rsidRDefault="00D766E2" w:rsidP="001F4548">
            <w:pPr>
              <w:jc w:val="center"/>
              <w:rPr>
                <w:rFonts w:ascii="Arial" w:hAnsi="Arial" w:cs="Arial"/>
                <w:sz w:val="22"/>
                <w:szCs w:val="22"/>
              </w:rPr>
            </w:pPr>
          </w:p>
        </w:tc>
      </w:tr>
      <w:tr w:rsidR="000B208F" w:rsidRPr="00004EAA" w14:paraId="1019E4AA" w14:textId="77777777" w:rsidTr="000B208F">
        <w:trPr>
          <w:jc w:val="center"/>
        </w:trPr>
        <w:tc>
          <w:tcPr>
            <w:tcW w:w="2592" w:type="dxa"/>
          </w:tcPr>
          <w:p w14:paraId="770793F7" w14:textId="2CCCC75D"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Pr="00004EAA">
              <w:rPr>
                <w:rFonts w:ascii="Arial" w:hAnsi="Arial" w:cs="Arial"/>
                <w:sz w:val="22"/>
                <w:szCs w:val="22"/>
              </w:rPr>
              <w:t>September-November</w:t>
            </w:r>
          </w:p>
        </w:tc>
        <w:tc>
          <w:tcPr>
            <w:tcW w:w="1728" w:type="dxa"/>
          </w:tcPr>
          <w:p w14:paraId="78C47480"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233 (26)</w:t>
            </w:r>
          </w:p>
        </w:tc>
        <w:tc>
          <w:tcPr>
            <w:tcW w:w="1512" w:type="dxa"/>
          </w:tcPr>
          <w:p w14:paraId="23B65BF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227 (25)</w:t>
            </w:r>
          </w:p>
        </w:tc>
        <w:tc>
          <w:tcPr>
            <w:tcW w:w="1854" w:type="dxa"/>
          </w:tcPr>
          <w:p w14:paraId="25F4051A"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37.9 (31.6, 44.5)</w:t>
            </w:r>
          </w:p>
        </w:tc>
        <w:tc>
          <w:tcPr>
            <w:tcW w:w="1080" w:type="dxa"/>
          </w:tcPr>
          <w:p w14:paraId="1D748A84" w14:textId="77777777" w:rsidR="00D766E2" w:rsidRPr="00004EAA" w:rsidRDefault="00D766E2" w:rsidP="001F4548">
            <w:pPr>
              <w:jc w:val="center"/>
              <w:rPr>
                <w:rFonts w:ascii="Arial" w:hAnsi="Arial" w:cs="Arial"/>
                <w:sz w:val="22"/>
                <w:szCs w:val="22"/>
              </w:rPr>
            </w:pPr>
          </w:p>
        </w:tc>
        <w:tc>
          <w:tcPr>
            <w:tcW w:w="1980" w:type="dxa"/>
          </w:tcPr>
          <w:p w14:paraId="1AF2BC27"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37.9 (23.4, 54.0)</w:t>
            </w:r>
          </w:p>
        </w:tc>
        <w:tc>
          <w:tcPr>
            <w:tcW w:w="990" w:type="dxa"/>
          </w:tcPr>
          <w:p w14:paraId="6D28E19B" w14:textId="77777777" w:rsidR="00D766E2" w:rsidRPr="00004EAA" w:rsidRDefault="00D766E2" w:rsidP="001F4548">
            <w:pPr>
              <w:jc w:val="center"/>
              <w:rPr>
                <w:rFonts w:ascii="Arial" w:hAnsi="Arial" w:cs="Arial"/>
                <w:sz w:val="22"/>
                <w:szCs w:val="22"/>
              </w:rPr>
            </w:pPr>
          </w:p>
        </w:tc>
        <w:tc>
          <w:tcPr>
            <w:tcW w:w="1890" w:type="dxa"/>
          </w:tcPr>
          <w:p w14:paraId="5463F569"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39.2 (24.3, 55.9)</w:t>
            </w:r>
          </w:p>
        </w:tc>
        <w:tc>
          <w:tcPr>
            <w:tcW w:w="1026" w:type="dxa"/>
          </w:tcPr>
          <w:p w14:paraId="19CAB1F6" w14:textId="77777777" w:rsidR="00D766E2" w:rsidRPr="00004EAA" w:rsidRDefault="00D766E2" w:rsidP="001F4548">
            <w:pPr>
              <w:jc w:val="center"/>
              <w:rPr>
                <w:rFonts w:ascii="Arial" w:hAnsi="Arial" w:cs="Arial"/>
                <w:sz w:val="22"/>
                <w:szCs w:val="22"/>
              </w:rPr>
            </w:pPr>
          </w:p>
        </w:tc>
      </w:tr>
      <w:tr w:rsidR="000B208F" w:rsidRPr="00004EAA" w14:paraId="11B1C39E" w14:textId="77777777" w:rsidTr="000B208F">
        <w:trPr>
          <w:jc w:val="center"/>
        </w:trPr>
        <w:tc>
          <w:tcPr>
            <w:tcW w:w="2592" w:type="dxa"/>
          </w:tcPr>
          <w:p w14:paraId="4C660D5F" w14:textId="77777777" w:rsidR="00D766E2" w:rsidRPr="00004EAA" w:rsidRDefault="00D766E2" w:rsidP="001F4548">
            <w:pPr>
              <w:rPr>
                <w:rFonts w:ascii="Arial" w:hAnsi="Arial" w:cs="Arial"/>
                <w:sz w:val="22"/>
                <w:szCs w:val="22"/>
              </w:rPr>
            </w:pPr>
          </w:p>
        </w:tc>
        <w:tc>
          <w:tcPr>
            <w:tcW w:w="1728" w:type="dxa"/>
          </w:tcPr>
          <w:p w14:paraId="021BD786" w14:textId="77777777" w:rsidR="00D766E2" w:rsidRPr="00004EAA" w:rsidRDefault="00D766E2" w:rsidP="001F4548">
            <w:pPr>
              <w:jc w:val="center"/>
              <w:rPr>
                <w:rFonts w:ascii="Arial" w:hAnsi="Arial" w:cs="Arial"/>
                <w:sz w:val="22"/>
                <w:szCs w:val="22"/>
              </w:rPr>
            </w:pPr>
          </w:p>
        </w:tc>
        <w:tc>
          <w:tcPr>
            <w:tcW w:w="1512" w:type="dxa"/>
          </w:tcPr>
          <w:p w14:paraId="0127D346" w14:textId="77777777" w:rsidR="00D766E2" w:rsidRPr="00004EAA" w:rsidRDefault="00D766E2" w:rsidP="001F4548">
            <w:pPr>
              <w:jc w:val="center"/>
              <w:rPr>
                <w:rFonts w:ascii="Arial" w:hAnsi="Arial" w:cs="Arial"/>
                <w:sz w:val="22"/>
                <w:szCs w:val="22"/>
              </w:rPr>
            </w:pPr>
          </w:p>
        </w:tc>
        <w:tc>
          <w:tcPr>
            <w:tcW w:w="1854" w:type="dxa"/>
          </w:tcPr>
          <w:p w14:paraId="6FE0E29F" w14:textId="77777777" w:rsidR="00D766E2" w:rsidRPr="00004EAA" w:rsidRDefault="00D766E2" w:rsidP="001F4548">
            <w:pPr>
              <w:jc w:val="center"/>
              <w:rPr>
                <w:rFonts w:ascii="Arial" w:hAnsi="Arial" w:cs="Arial"/>
                <w:sz w:val="22"/>
                <w:szCs w:val="22"/>
              </w:rPr>
            </w:pPr>
          </w:p>
        </w:tc>
        <w:tc>
          <w:tcPr>
            <w:tcW w:w="1080" w:type="dxa"/>
          </w:tcPr>
          <w:p w14:paraId="2162D575" w14:textId="77777777" w:rsidR="00D766E2" w:rsidRPr="00004EAA" w:rsidRDefault="00D766E2" w:rsidP="001F4548">
            <w:pPr>
              <w:jc w:val="center"/>
              <w:rPr>
                <w:rFonts w:ascii="Arial" w:hAnsi="Arial" w:cs="Arial"/>
                <w:sz w:val="22"/>
                <w:szCs w:val="22"/>
              </w:rPr>
            </w:pPr>
          </w:p>
        </w:tc>
        <w:tc>
          <w:tcPr>
            <w:tcW w:w="1980" w:type="dxa"/>
          </w:tcPr>
          <w:p w14:paraId="67A3BF4B" w14:textId="77777777" w:rsidR="00D766E2" w:rsidRPr="00004EAA" w:rsidRDefault="00D766E2" w:rsidP="001F4548">
            <w:pPr>
              <w:jc w:val="center"/>
              <w:rPr>
                <w:rFonts w:ascii="Arial" w:hAnsi="Arial" w:cs="Arial"/>
                <w:sz w:val="22"/>
                <w:szCs w:val="22"/>
              </w:rPr>
            </w:pPr>
          </w:p>
        </w:tc>
        <w:tc>
          <w:tcPr>
            <w:tcW w:w="990" w:type="dxa"/>
          </w:tcPr>
          <w:p w14:paraId="0FEE9FA1" w14:textId="77777777" w:rsidR="00D766E2" w:rsidRPr="00004EAA" w:rsidRDefault="00D766E2" w:rsidP="001F4548">
            <w:pPr>
              <w:jc w:val="center"/>
              <w:rPr>
                <w:rFonts w:ascii="Arial" w:hAnsi="Arial" w:cs="Arial"/>
                <w:sz w:val="22"/>
                <w:szCs w:val="22"/>
              </w:rPr>
            </w:pPr>
          </w:p>
        </w:tc>
        <w:tc>
          <w:tcPr>
            <w:tcW w:w="1890" w:type="dxa"/>
          </w:tcPr>
          <w:p w14:paraId="506E8EDF" w14:textId="77777777" w:rsidR="00D766E2" w:rsidRPr="00004EAA" w:rsidRDefault="00D766E2" w:rsidP="001F4548">
            <w:pPr>
              <w:jc w:val="center"/>
              <w:rPr>
                <w:rFonts w:ascii="Arial" w:hAnsi="Arial" w:cs="Arial"/>
                <w:sz w:val="22"/>
                <w:szCs w:val="22"/>
              </w:rPr>
            </w:pPr>
          </w:p>
        </w:tc>
        <w:tc>
          <w:tcPr>
            <w:tcW w:w="1026" w:type="dxa"/>
          </w:tcPr>
          <w:p w14:paraId="3C6BE15F" w14:textId="77777777" w:rsidR="00D766E2" w:rsidRPr="00004EAA" w:rsidRDefault="00D766E2" w:rsidP="001F4548">
            <w:pPr>
              <w:jc w:val="center"/>
              <w:rPr>
                <w:rFonts w:ascii="Arial" w:hAnsi="Arial" w:cs="Arial"/>
                <w:sz w:val="22"/>
                <w:szCs w:val="22"/>
              </w:rPr>
            </w:pPr>
          </w:p>
        </w:tc>
      </w:tr>
      <w:tr w:rsidR="000B208F" w:rsidRPr="00004EAA" w14:paraId="5BA6D289" w14:textId="77777777" w:rsidTr="000B208F">
        <w:trPr>
          <w:jc w:val="center"/>
        </w:trPr>
        <w:tc>
          <w:tcPr>
            <w:tcW w:w="2592" w:type="dxa"/>
          </w:tcPr>
          <w:p w14:paraId="6BAA5086" w14:textId="782178C6" w:rsidR="00D766E2" w:rsidRPr="00004EAA" w:rsidRDefault="001C0B2B" w:rsidP="001741C0">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Season of Year 1 blood draw</w:t>
            </w:r>
          </w:p>
        </w:tc>
        <w:tc>
          <w:tcPr>
            <w:tcW w:w="1728" w:type="dxa"/>
          </w:tcPr>
          <w:p w14:paraId="7FE0137F" w14:textId="77777777" w:rsidR="00D766E2" w:rsidRPr="00004EAA" w:rsidRDefault="00D766E2" w:rsidP="001F4548">
            <w:pPr>
              <w:rPr>
                <w:rFonts w:ascii="Arial" w:hAnsi="Arial" w:cs="Arial"/>
                <w:sz w:val="22"/>
                <w:szCs w:val="22"/>
              </w:rPr>
            </w:pPr>
          </w:p>
        </w:tc>
        <w:tc>
          <w:tcPr>
            <w:tcW w:w="1512" w:type="dxa"/>
          </w:tcPr>
          <w:p w14:paraId="5258E1DA" w14:textId="77777777" w:rsidR="00D766E2" w:rsidRPr="00004EAA" w:rsidRDefault="00D766E2" w:rsidP="001F4548">
            <w:pPr>
              <w:rPr>
                <w:rFonts w:ascii="Arial" w:hAnsi="Arial" w:cs="Arial"/>
                <w:sz w:val="22"/>
                <w:szCs w:val="22"/>
              </w:rPr>
            </w:pPr>
          </w:p>
        </w:tc>
        <w:tc>
          <w:tcPr>
            <w:tcW w:w="1854" w:type="dxa"/>
          </w:tcPr>
          <w:p w14:paraId="36DD45A2" w14:textId="77777777" w:rsidR="00D766E2" w:rsidRPr="00004EAA" w:rsidRDefault="00D766E2" w:rsidP="001F4548">
            <w:pPr>
              <w:jc w:val="center"/>
              <w:rPr>
                <w:rFonts w:ascii="Arial" w:hAnsi="Arial" w:cs="Arial"/>
                <w:sz w:val="22"/>
                <w:szCs w:val="22"/>
              </w:rPr>
            </w:pPr>
          </w:p>
        </w:tc>
        <w:tc>
          <w:tcPr>
            <w:tcW w:w="1080" w:type="dxa"/>
          </w:tcPr>
          <w:p w14:paraId="61C51EBB"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&lt;0.0001</w:t>
            </w:r>
          </w:p>
        </w:tc>
        <w:tc>
          <w:tcPr>
            <w:tcW w:w="1980" w:type="dxa"/>
          </w:tcPr>
          <w:p w14:paraId="6238E5B1" w14:textId="77777777" w:rsidR="00D766E2" w:rsidRPr="00004EAA" w:rsidRDefault="00D766E2" w:rsidP="001F4548">
            <w:pPr>
              <w:jc w:val="center"/>
              <w:rPr>
                <w:rFonts w:ascii="Arial" w:hAnsi="Arial" w:cs="Arial"/>
                <w:sz w:val="22"/>
                <w:szCs w:val="22"/>
              </w:rPr>
            </w:pPr>
          </w:p>
        </w:tc>
        <w:tc>
          <w:tcPr>
            <w:tcW w:w="990" w:type="dxa"/>
          </w:tcPr>
          <w:p w14:paraId="3BD09782"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0.001</w:t>
            </w:r>
          </w:p>
        </w:tc>
        <w:tc>
          <w:tcPr>
            <w:tcW w:w="1890" w:type="dxa"/>
          </w:tcPr>
          <w:p w14:paraId="4C5138C2" w14:textId="77777777" w:rsidR="00D766E2" w:rsidRPr="00004EAA" w:rsidRDefault="00D766E2" w:rsidP="001F4548">
            <w:pPr>
              <w:jc w:val="center"/>
              <w:rPr>
                <w:rFonts w:ascii="Arial" w:hAnsi="Arial" w:cs="Arial"/>
                <w:sz w:val="22"/>
                <w:szCs w:val="22"/>
              </w:rPr>
            </w:pPr>
          </w:p>
        </w:tc>
        <w:tc>
          <w:tcPr>
            <w:tcW w:w="1026" w:type="dxa"/>
          </w:tcPr>
          <w:p w14:paraId="62FB3ED8"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0.001</w:t>
            </w:r>
          </w:p>
        </w:tc>
      </w:tr>
      <w:tr w:rsidR="000B208F" w:rsidRPr="00004EAA" w14:paraId="532278CD" w14:textId="77777777" w:rsidTr="000B208F">
        <w:trPr>
          <w:jc w:val="center"/>
        </w:trPr>
        <w:tc>
          <w:tcPr>
            <w:tcW w:w="2592" w:type="dxa"/>
          </w:tcPr>
          <w:p w14:paraId="29E7CB74" w14:textId="4101BFF6"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Pr="00004EAA">
              <w:rPr>
                <w:rFonts w:ascii="Arial" w:hAnsi="Arial" w:cs="Arial"/>
                <w:sz w:val="22"/>
                <w:szCs w:val="22"/>
              </w:rPr>
              <w:t xml:space="preserve">  December-February</w:t>
            </w:r>
          </w:p>
        </w:tc>
        <w:tc>
          <w:tcPr>
            <w:tcW w:w="1728" w:type="dxa"/>
          </w:tcPr>
          <w:p w14:paraId="3C74FA61"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217 (24)</w:t>
            </w:r>
          </w:p>
        </w:tc>
        <w:tc>
          <w:tcPr>
            <w:tcW w:w="1512" w:type="dxa"/>
          </w:tcPr>
          <w:p w14:paraId="6EB641E3"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215 (24)</w:t>
            </w:r>
          </w:p>
        </w:tc>
        <w:tc>
          <w:tcPr>
            <w:tcW w:w="1854" w:type="dxa"/>
          </w:tcPr>
          <w:p w14:paraId="610A9BD2"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41.9 (35.3, 48.8)</w:t>
            </w:r>
          </w:p>
        </w:tc>
        <w:tc>
          <w:tcPr>
            <w:tcW w:w="1080" w:type="dxa"/>
          </w:tcPr>
          <w:p w14:paraId="6F08B8F4" w14:textId="77777777" w:rsidR="00D766E2" w:rsidRPr="00004EAA" w:rsidRDefault="00D766E2" w:rsidP="001F4548">
            <w:pPr>
              <w:jc w:val="center"/>
              <w:rPr>
                <w:rFonts w:ascii="Arial" w:hAnsi="Arial" w:cs="Arial"/>
                <w:sz w:val="22"/>
                <w:szCs w:val="22"/>
              </w:rPr>
            </w:pPr>
          </w:p>
        </w:tc>
        <w:tc>
          <w:tcPr>
            <w:tcW w:w="1980" w:type="dxa"/>
          </w:tcPr>
          <w:p w14:paraId="3CAC5789"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39.8 (25.3, 56.0)</w:t>
            </w:r>
          </w:p>
        </w:tc>
        <w:tc>
          <w:tcPr>
            <w:tcW w:w="990" w:type="dxa"/>
          </w:tcPr>
          <w:p w14:paraId="3AA6F604" w14:textId="77777777" w:rsidR="00D766E2" w:rsidRPr="00004EAA" w:rsidRDefault="00D766E2" w:rsidP="001F4548">
            <w:pPr>
              <w:jc w:val="center"/>
              <w:rPr>
                <w:rFonts w:ascii="Arial" w:hAnsi="Arial" w:cs="Arial"/>
                <w:sz w:val="22"/>
                <w:szCs w:val="22"/>
              </w:rPr>
            </w:pPr>
          </w:p>
        </w:tc>
        <w:tc>
          <w:tcPr>
            <w:tcW w:w="1890" w:type="dxa"/>
          </w:tcPr>
          <w:p w14:paraId="3238C9BA"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44.4 (29.2, 61.5)</w:t>
            </w:r>
          </w:p>
        </w:tc>
        <w:tc>
          <w:tcPr>
            <w:tcW w:w="1026" w:type="dxa"/>
          </w:tcPr>
          <w:p w14:paraId="479FA8FB" w14:textId="77777777" w:rsidR="00D766E2" w:rsidRPr="00004EAA" w:rsidRDefault="00D766E2" w:rsidP="001F4548">
            <w:pPr>
              <w:jc w:val="center"/>
              <w:rPr>
                <w:rFonts w:ascii="Arial" w:hAnsi="Arial" w:cs="Arial"/>
                <w:sz w:val="22"/>
                <w:szCs w:val="22"/>
              </w:rPr>
            </w:pPr>
          </w:p>
        </w:tc>
      </w:tr>
      <w:tr w:rsidR="000B208F" w:rsidRPr="00004EAA" w14:paraId="4A65A019" w14:textId="77777777" w:rsidTr="000B208F">
        <w:trPr>
          <w:jc w:val="center"/>
        </w:trPr>
        <w:tc>
          <w:tcPr>
            <w:tcW w:w="2592" w:type="dxa"/>
          </w:tcPr>
          <w:p w14:paraId="6C814595" w14:textId="7B2E2A2A"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Pr="00004EAA">
              <w:rPr>
                <w:rFonts w:ascii="Arial" w:hAnsi="Arial" w:cs="Arial"/>
                <w:sz w:val="22"/>
                <w:szCs w:val="22"/>
              </w:rPr>
              <w:t xml:space="preserve"> March-May</w:t>
            </w:r>
          </w:p>
        </w:tc>
        <w:tc>
          <w:tcPr>
            <w:tcW w:w="1728" w:type="dxa"/>
          </w:tcPr>
          <w:p w14:paraId="365761A9"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222 (25)</w:t>
            </w:r>
          </w:p>
        </w:tc>
        <w:tc>
          <w:tcPr>
            <w:tcW w:w="1512" w:type="dxa"/>
          </w:tcPr>
          <w:p w14:paraId="514A6609"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211 (23)</w:t>
            </w:r>
          </w:p>
        </w:tc>
        <w:tc>
          <w:tcPr>
            <w:tcW w:w="1854" w:type="dxa"/>
          </w:tcPr>
          <w:p w14:paraId="2E3958B6"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43.8 (37.1, 50.8)</w:t>
            </w:r>
          </w:p>
        </w:tc>
        <w:tc>
          <w:tcPr>
            <w:tcW w:w="1080" w:type="dxa"/>
          </w:tcPr>
          <w:p w14:paraId="690D181B" w14:textId="77777777" w:rsidR="00D766E2" w:rsidRPr="00004EAA" w:rsidRDefault="00D766E2" w:rsidP="001F4548">
            <w:pPr>
              <w:jc w:val="center"/>
              <w:rPr>
                <w:rFonts w:ascii="Arial" w:hAnsi="Arial" w:cs="Arial"/>
                <w:sz w:val="22"/>
                <w:szCs w:val="22"/>
              </w:rPr>
            </w:pPr>
          </w:p>
        </w:tc>
        <w:tc>
          <w:tcPr>
            <w:tcW w:w="1980" w:type="dxa"/>
          </w:tcPr>
          <w:p w14:paraId="3662A36B"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43.4 (28.3, 60.2)</w:t>
            </w:r>
          </w:p>
        </w:tc>
        <w:tc>
          <w:tcPr>
            <w:tcW w:w="990" w:type="dxa"/>
          </w:tcPr>
          <w:p w14:paraId="01241106" w14:textId="77777777" w:rsidR="00D766E2" w:rsidRPr="00004EAA" w:rsidRDefault="00D766E2" w:rsidP="001F4548">
            <w:pPr>
              <w:jc w:val="center"/>
              <w:rPr>
                <w:rFonts w:ascii="Arial" w:hAnsi="Arial" w:cs="Arial"/>
                <w:sz w:val="22"/>
                <w:szCs w:val="22"/>
              </w:rPr>
            </w:pPr>
          </w:p>
        </w:tc>
        <w:tc>
          <w:tcPr>
            <w:tcW w:w="1890" w:type="dxa"/>
          </w:tcPr>
          <w:p w14:paraId="5FADBBCA"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43.8 (28.5, 61.0)</w:t>
            </w:r>
          </w:p>
        </w:tc>
        <w:tc>
          <w:tcPr>
            <w:tcW w:w="1026" w:type="dxa"/>
          </w:tcPr>
          <w:p w14:paraId="270A1F75" w14:textId="77777777" w:rsidR="00D766E2" w:rsidRPr="00004EAA" w:rsidRDefault="00D766E2" w:rsidP="001F4548">
            <w:pPr>
              <w:jc w:val="center"/>
              <w:rPr>
                <w:rFonts w:ascii="Arial" w:hAnsi="Arial" w:cs="Arial"/>
                <w:sz w:val="22"/>
                <w:szCs w:val="22"/>
              </w:rPr>
            </w:pPr>
          </w:p>
        </w:tc>
      </w:tr>
      <w:tr w:rsidR="000B208F" w:rsidRPr="00004EAA" w14:paraId="387C4D80" w14:textId="77777777" w:rsidTr="000B208F">
        <w:trPr>
          <w:jc w:val="center"/>
        </w:trPr>
        <w:tc>
          <w:tcPr>
            <w:tcW w:w="2592" w:type="dxa"/>
          </w:tcPr>
          <w:p w14:paraId="37BBBBB2" w14:textId="35147961"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Pr="00004EAA">
              <w:rPr>
                <w:rFonts w:ascii="Arial" w:hAnsi="Arial" w:cs="Arial"/>
                <w:sz w:val="22"/>
                <w:szCs w:val="22"/>
              </w:rPr>
              <w:t>June-August</w:t>
            </w:r>
          </w:p>
        </w:tc>
        <w:tc>
          <w:tcPr>
            <w:tcW w:w="1728" w:type="dxa"/>
          </w:tcPr>
          <w:p w14:paraId="381C629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237 (26)</w:t>
            </w:r>
          </w:p>
        </w:tc>
        <w:tc>
          <w:tcPr>
            <w:tcW w:w="1512" w:type="dxa"/>
          </w:tcPr>
          <w:p w14:paraId="34004820"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234 (26)</w:t>
            </w:r>
          </w:p>
        </w:tc>
        <w:tc>
          <w:tcPr>
            <w:tcW w:w="1854" w:type="dxa"/>
          </w:tcPr>
          <w:p w14:paraId="09DBCFB7"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23.5 (18.0, 29.3)</w:t>
            </w:r>
          </w:p>
        </w:tc>
        <w:tc>
          <w:tcPr>
            <w:tcW w:w="1080" w:type="dxa"/>
          </w:tcPr>
          <w:p w14:paraId="50BC5C06" w14:textId="77777777" w:rsidR="00D766E2" w:rsidRPr="00004EAA" w:rsidRDefault="00D766E2" w:rsidP="001F4548">
            <w:pPr>
              <w:jc w:val="center"/>
              <w:rPr>
                <w:rFonts w:ascii="Arial" w:hAnsi="Arial" w:cs="Arial"/>
                <w:sz w:val="22"/>
                <w:szCs w:val="22"/>
              </w:rPr>
            </w:pPr>
          </w:p>
        </w:tc>
        <w:tc>
          <w:tcPr>
            <w:tcW w:w="1980" w:type="dxa"/>
          </w:tcPr>
          <w:p w14:paraId="65232306"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29.0 (15.3, 44.3)</w:t>
            </w:r>
          </w:p>
        </w:tc>
        <w:tc>
          <w:tcPr>
            <w:tcW w:w="990" w:type="dxa"/>
          </w:tcPr>
          <w:p w14:paraId="10039D03" w14:textId="77777777" w:rsidR="00D766E2" w:rsidRPr="00004EAA" w:rsidRDefault="00D766E2" w:rsidP="001F4548">
            <w:pPr>
              <w:jc w:val="center"/>
              <w:rPr>
                <w:rFonts w:ascii="Arial" w:hAnsi="Arial" w:cs="Arial"/>
                <w:sz w:val="22"/>
                <w:szCs w:val="22"/>
              </w:rPr>
            </w:pPr>
          </w:p>
        </w:tc>
        <w:tc>
          <w:tcPr>
            <w:tcW w:w="1890" w:type="dxa"/>
          </w:tcPr>
          <w:p w14:paraId="75AB2AEB"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32.0 (17.7, 48.0)</w:t>
            </w:r>
          </w:p>
        </w:tc>
        <w:tc>
          <w:tcPr>
            <w:tcW w:w="1026" w:type="dxa"/>
          </w:tcPr>
          <w:p w14:paraId="429A675E" w14:textId="77777777" w:rsidR="00D766E2" w:rsidRPr="00004EAA" w:rsidRDefault="00D766E2" w:rsidP="001F4548">
            <w:pPr>
              <w:jc w:val="center"/>
              <w:rPr>
                <w:rFonts w:ascii="Arial" w:hAnsi="Arial" w:cs="Arial"/>
                <w:sz w:val="22"/>
                <w:szCs w:val="22"/>
              </w:rPr>
            </w:pPr>
          </w:p>
        </w:tc>
      </w:tr>
      <w:tr w:rsidR="000B208F" w:rsidRPr="00004EAA" w14:paraId="63202E80" w14:textId="77777777" w:rsidTr="000B208F">
        <w:trPr>
          <w:jc w:val="center"/>
        </w:trPr>
        <w:tc>
          <w:tcPr>
            <w:tcW w:w="2592" w:type="dxa"/>
          </w:tcPr>
          <w:p w14:paraId="13B604DD" w14:textId="6D815C45"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Pr="00004EAA">
              <w:rPr>
                <w:rFonts w:ascii="Arial" w:hAnsi="Arial" w:cs="Arial"/>
                <w:sz w:val="22"/>
                <w:szCs w:val="22"/>
              </w:rPr>
              <w:t>September-November</w:t>
            </w:r>
          </w:p>
        </w:tc>
        <w:tc>
          <w:tcPr>
            <w:tcW w:w="1728" w:type="dxa"/>
          </w:tcPr>
          <w:p w14:paraId="48E55233"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229 (25)</w:t>
            </w:r>
          </w:p>
        </w:tc>
        <w:tc>
          <w:tcPr>
            <w:tcW w:w="1512" w:type="dxa"/>
          </w:tcPr>
          <w:p w14:paraId="208F460C"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244 (27)</w:t>
            </w:r>
          </w:p>
        </w:tc>
        <w:tc>
          <w:tcPr>
            <w:tcW w:w="1854" w:type="dxa"/>
          </w:tcPr>
          <w:p w14:paraId="337EF3D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22.9 (17.4, 28.7)</w:t>
            </w:r>
          </w:p>
        </w:tc>
        <w:tc>
          <w:tcPr>
            <w:tcW w:w="1080" w:type="dxa"/>
          </w:tcPr>
          <w:p w14:paraId="285CF212" w14:textId="77777777" w:rsidR="00D766E2" w:rsidRPr="00004EAA" w:rsidRDefault="00D766E2" w:rsidP="001F4548">
            <w:pPr>
              <w:jc w:val="center"/>
              <w:rPr>
                <w:rFonts w:ascii="Arial" w:hAnsi="Arial" w:cs="Arial"/>
                <w:sz w:val="22"/>
                <w:szCs w:val="22"/>
              </w:rPr>
            </w:pPr>
          </w:p>
        </w:tc>
        <w:tc>
          <w:tcPr>
            <w:tcW w:w="1980" w:type="dxa"/>
          </w:tcPr>
          <w:p w14:paraId="10BF5F27"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20.8 (8.3, 34.7)</w:t>
            </w:r>
          </w:p>
        </w:tc>
        <w:tc>
          <w:tcPr>
            <w:tcW w:w="990" w:type="dxa"/>
          </w:tcPr>
          <w:p w14:paraId="18B22101" w14:textId="77777777" w:rsidR="00D766E2" w:rsidRPr="00004EAA" w:rsidRDefault="00D766E2" w:rsidP="001F4548">
            <w:pPr>
              <w:jc w:val="center"/>
              <w:rPr>
                <w:rFonts w:ascii="Arial" w:hAnsi="Arial" w:cs="Arial"/>
                <w:sz w:val="22"/>
                <w:szCs w:val="22"/>
              </w:rPr>
            </w:pPr>
          </w:p>
        </w:tc>
        <w:tc>
          <w:tcPr>
            <w:tcW w:w="1890" w:type="dxa"/>
          </w:tcPr>
          <w:p w14:paraId="04A8E1E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22.8 (9.9, 37.3)</w:t>
            </w:r>
          </w:p>
        </w:tc>
        <w:tc>
          <w:tcPr>
            <w:tcW w:w="1026" w:type="dxa"/>
          </w:tcPr>
          <w:p w14:paraId="5DF034A3" w14:textId="77777777" w:rsidR="00D766E2" w:rsidRPr="00004EAA" w:rsidRDefault="00D766E2" w:rsidP="001F4548">
            <w:pPr>
              <w:jc w:val="center"/>
              <w:rPr>
                <w:rFonts w:ascii="Arial" w:hAnsi="Arial" w:cs="Arial"/>
                <w:sz w:val="22"/>
                <w:szCs w:val="22"/>
              </w:rPr>
            </w:pPr>
          </w:p>
        </w:tc>
      </w:tr>
      <w:tr w:rsidR="000B208F" w:rsidRPr="00004EAA" w14:paraId="2B3D3BDD" w14:textId="77777777" w:rsidTr="000B208F">
        <w:trPr>
          <w:jc w:val="center"/>
        </w:trPr>
        <w:tc>
          <w:tcPr>
            <w:tcW w:w="2592" w:type="dxa"/>
          </w:tcPr>
          <w:p w14:paraId="64A4C3CF" w14:textId="77777777" w:rsidR="00D766E2" w:rsidRPr="00004EAA" w:rsidRDefault="00D766E2" w:rsidP="001F4548">
            <w:pPr>
              <w:rPr>
                <w:rFonts w:ascii="Arial" w:hAnsi="Arial" w:cs="Arial"/>
                <w:sz w:val="22"/>
                <w:szCs w:val="22"/>
              </w:rPr>
            </w:pPr>
          </w:p>
        </w:tc>
        <w:tc>
          <w:tcPr>
            <w:tcW w:w="1728" w:type="dxa"/>
          </w:tcPr>
          <w:p w14:paraId="1FF8B7D7" w14:textId="77777777" w:rsidR="00D766E2" w:rsidRPr="00004EAA" w:rsidRDefault="00D766E2" w:rsidP="001F4548">
            <w:pPr>
              <w:jc w:val="center"/>
              <w:rPr>
                <w:rFonts w:ascii="Arial" w:hAnsi="Arial" w:cs="Arial"/>
                <w:sz w:val="22"/>
                <w:szCs w:val="22"/>
              </w:rPr>
            </w:pPr>
          </w:p>
        </w:tc>
        <w:tc>
          <w:tcPr>
            <w:tcW w:w="1512" w:type="dxa"/>
          </w:tcPr>
          <w:p w14:paraId="23B16C34" w14:textId="77777777" w:rsidR="00D766E2" w:rsidRPr="00004EAA" w:rsidRDefault="00D766E2" w:rsidP="001F4548">
            <w:pPr>
              <w:jc w:val="center"/>
              <w:rPr>
                <w:rFonts w:ascii="Arial" w:hAnsi="Arial" w:cs="Arial"/>
                <w:sz w:val="22"/>
                <w:szCs w:val="22"/>
              </w:rPr>
            </w:pPr>
          </w:p>
        </w:tc>
        <w:tc>
          <w:tcPr>
            <w:tcW w:w="1854" w:type="dxa"/>
          </w:tcPr>
          <w:p w14:paraId="6890CA19" w14:textId="77777777" w:rsidR="00D766E2" w:rsidRPr="00004EAA" w:rsidRDefault="00D766E2" w:rsidP="001F4548">
            <w:pPr>
              <w:jc w:val="center"/>
              <w:rPr>
                <w:rFonts w:ascii="Arial" w:hAnsi="Arial" w:cs="Arial"/>
                <w:sz w:val="22"/>
                <w:szCs w:val="22"/>
              </w:rPr>
            </w:pPr>
          </w:p>
        </w:tc>
        <w:tc>
          <w:tcPr>
            <w:tcW w:w="1080" w:type="dxa"/>
          </w:tcPr>
          <w:p w14:paraId="15A61EAA" w14:textId="77777777" w:rsidR="00D766E2" w:rsidRPr="00004EAA" w:rsidRDefault="00D766E2" w:rsidP="001F4548">
            <w:pPr>
              <w:jc w:val="center"/>
              <w:rPr>
                <w:rFonts w:ascii="Arial" w:hAnsi="Arial" w:cs="Arial"/>
                <w:sz w:val="22"/>
                <w:szCs w:val="22"/>
              </w:rPr>
            </w:pPr>
          </w:p>
        </w:tc>
        <w:tc>
          <w:tcPr>
            <w:tcW w:w="1980" w:type="dxa"/>
          </w:tcPr>
          <w:p w14:paraId="20F323B8" w14:textId="77777777" w:rsidR="00D766E2" w:rsidRPr="00004EAA" w:rsidRDefault="00D766E2" w:rsidP="001F4548">
            <w:pPr>
              <w:jc w:val="center"/>
              <w:rPr>
                <w:rFonts w:ascii="Arial" w:hAnsi="Arial" w:cs="Arial"/>
                <w:sz w:val="22"/>
                <w:szCs w:val="22"/>
              </w:rPr>
            </w:pPr>
          </w:p>
        </w:tc>
        <w:tc>
          <w:tcPr>
            <w:tcW w:w="990" w:type="dxa"/>
          </w:tcPr>
          <w:p w14:paraId="2AAE1A05" w14:textId="77777777" w:rsidR="00D766E2" w:rsidRPr="00004EAA" w:rsidRDefault="00D766E2" w:rsidP="001F4548">
            <w:pPr>
              <w:jc w:val="center"/>
              <w:rPr>
                <w:rFonts w:ascii="Arial" w:hAnsi="Arial" w:cs="Arial"/>
                <w:sz w:val="22"/>
                <w:szCs w:val="22"/>
              </w:rPr>
            </w:pPr>
          </w:p>
        </w:tc>
        <w:tc>
          <w:tcPr>
            <w:tcW w:w="1890" w:type="dxa"/>
          </w:tcPr>
          <w:p w14:paraId="7428F2ED" w14:textId="77777777" w:rsidR="00D766E2" w:rsidRPr="00004EAA" w:rsidRDefault="00D766E2" w:rsidP="001F4548">
            <w:pPr>
              <w:jc w:val="center"/>
              <w:rPr>
                <w:rFonts w:ascii="Arial" w:hAnsi="Arial" w:cs="Arial"/>
                <w:sz w:val="22"/>
                <w:szCs w:val="22"/>
              </w:rPr>
            </w:pPr>
          </w:p>
        </w:tc>
        <w:tc>
          <w:tcPr>
            <w:tcW w:w="1026" w:type="dxa"/>
          </w:tcPr>
          <w:p w14:paraId="61FC6861" w14:textId="77777777" w:rsidR="00D766E2" w:rsidRPr="00004EAA" w:rsidRDefault="00D766E2" w:rsidP="001F4548">
            <w:pPr>
              <w:jc w:val="center"/>
              <w:rPr>
                <w:rFonts w:ascii="Arial" w:hAnsi="Arial" w:cs="Arial"/>
                <w:sz w:val="22"/>
                <w:szCs w:val="22"/>
              </w:rPr>
            </w:pPr>
          </w:p>
        </w:tc>
      </w:tr>
      <w:tr w:rsidR="000B208F" w:rsidRPr="00004EAA" w14:paraId="77E8DA67" w14:textId="77777777" w:rsidTr="000B208F">
        <w:trPr>
          <w:jc w:val="center"/>
        </w:trPr>
        <w:tc>
          <w:tcPr>
            <w:tcW w:w="2592" w:type="dxa"/>
          </w:tcPr>
          <w:p w14:paraId="2820550F" w14:textId="1BD84071" w:rsidR="007126A0" w:rsidRPr="00004EAA" w:rsidRDefault="007126A0" w:rsidP="001F4548">
            <w:pPr>
              <w:rPr>
                <w:rFonts w:ascii="Arial" w:hAnsi="Arial" w:cs="Arial"/>
                <w:sz w:val="22"/>
                <w:szCs w:val="22"/>
              </w:rPr>
            </w:pPr>
            <w:r w:rsidRPr="00004EAA">
              <w:rPr>
                <w:rFonts w:ascii="Arial" w:hAnsi="Arial" w:cs="Arial"/>
                <w:sz w:val="22"/>
                <w:szCs w:val="22"/>
              </w:rPr>
              <w:lastRenderedPageBreak/>
              <w:t xml:space="preserve">  Wears pants sleeves in 3 month period when outside most</w:t>
            </w:r>
          </w:p>
        </w:tc>
        <w:tc>
          <w:tcPr>
            <w:tcW w:w="1728" w:type="dxa"/>
          </w:tcPr>
          <w:p w14:paraId="7B6BE4B5" w14:textId="77777777" w:rsidR="007126A0" w:rsidRPr="00004EAA" w:rsidRDefault="007126A0" w:rsidP="001F4548">
            <w:pPr>
              <w:jc w:val="center"/>
              <w:rPr>
                <w:rFonts w:ascii="Arial" w:hAnsi="Arial" w:cs="Arial"/>
                <w:sz w:val="22"/>
                <w:szCs w:val="22"/>
              </w:rPr>
            </w:pPr>
          </w:p>
        </w:tc>
        <w:tc>
          <w:tcPr>
            <w:tcW w:w="1512" w:type="dxa"/>
          </w:tcPr>
          <w:p w14:paraId="7531DFCC" w14:textId="77777777" w:rsidR="007126A0" w:rsidRPr="00004EAA" w:rsidRDefault="007126A0" w:rsidP="001F4548">
            <w:pPr>
              <w:jc w:val="center"/>
              <w:rPr>
                <w:rFonts w:ascii="Arial" w:hAnsi="Arial" w:cs="Arial"/>
                <w:sz w:val="22"/>
                <w:szCs w:val="22"/>
              </w:rPr>
            </w:pPr>
          </w:p>
        </w:tc>
        <w:tc>
          <w:tcPr>
            <w:tcW w:w="1854" w:type="dxa"/>
          </w:tcPr>
          <w:p w14:paraId="1563929E" w14:textId="77777777" w:rsidR="007126A0" w:rsidRPr="00004EAA" w:rsidRDefault="007126A0" w:rsidP="001F4548">
            <w:pPr>
              <w:jc w:val="center"/>
              <w:rPr>
                <w:rFonts w:ascii="Arial" w:hAnsi="Arial" w:cs="Arial"/>
                <w:sz w:val="22"/>
                <w:szCs w:val="22"/>
              </w:rPr>
            </w:pPr>
          </w:p>
        </w:tc>
        <w:tc>
          <w:tcPr>
            <w:tcW w:w="1080" w:type="dxa"/>
          </w:tcPr>
          <w:p w14:paraId="27FC7477" w14:textId="1711B892" w:rsidR="007126A0" w:rsidRPr="00004EAA" w:rsidRDefault="007126A0" w:rsidP="001F4548">
            <w:pPr>
              <w:jc w:val="center"/>
              <w:rPr>
                <w:rFonts w:ascii="Arial" w:hAnsi="Arial" w:cs="Arial"/>
                <w:sz w:val="22"/>
                <w:szCs w:val="22"/>
              </w:rPr>
            </w:pPr>
            <w:r w:rsidRPr="00004EAA">
              <w:rPr>
                <w:rFonts w:ascii="Arial" w:hAnsi="Arial" w:cs="Arial"/>
                <w:sz w:val="22"/>
                <w:szCs w:val="22"/>
              </w:rPr>
              <w:t>0.0003</w:t>
            </w:r>
          </w:p>
        </w:tc>
        <w:tc>
          <w:tcPr>
            <w:tcW w:w="1980" w:type="dxa"/>
          </w:tcPr>
          <w:p w14:paraId="1B0CD47F" w14:textId="77777777" w:rsidR="007126A0" w:rsidRPr="00004EAA" w:rsidRDefault="007126A0" w:rsidP="001F4548">
            <w:pPr>
              <w:jc w:val="center"/>
              <w:rPr>
                <w:rFonts w:ascii="Arial" w:hAnsi="Arial" w:cs="Arial"/>
                <w:sz w:val="22"/>
                <w:szCs w:val="22"/>
              </w:rPr>
            </w:pPr>
          </w:p>
        </w:tc>
        <w:tc>
          <w:tcPr>
            <w:tcW w:w="990" w:type="dxa"/>
          </w:tcPr>
          <w:p w14:paraId="5640C8C1" w14:textId="035F7A42" w:rsidR="007126A0" w:rsidRPr="00004EAA" w:rsidRDefault="007126A0" w:rsidP="001F4548">
            <w:pPr>
              <w:jc w:val="center"/>
              <w:rPr>
                <w:rFonts w:ascii="Arial" w:hAnsi="Arial" w:cs="Arial"/>
                <w:sz w:val="22"/>
                <w:szCs w:val="22"/>
              </w:rPr>
            </w:pPr>
            <w:r w:rsidRPr="00004EAA">
              <w:rPr>
                <w:rFonts w:ascii="Arial" w:hAnsi="Arial" w:cs="Arial"/>
                <w:sz w:val="22"/>
                <w:szCs w:val="22"/>
              </w:rPr>
              <w:t>0.002</w:t>
            </w:r>
          </w:p>
        </w:tc>
        <w:tc>
          <w:tcPr>
            <w:tcW w:w="1890" w:type="dxa"/>
          </w:tcPr>
          <w:p w14:paraId="0E626BEF" w14:textId="77777777" w:rsidR="007126A0" w:rsidRPr="00004EAA" w:rsidRDefault="007126A0" w:rsidP="001F4548">
            <w:pPr>
              <w:jc w:val="center"/>
              <w:rPr>
                <w:rFonts w:ascii="Arial" w:hAnsi="Arial" w:cs="Arial"/>
                <w:sz w:val="22"/>
                <w:szCs w:val="22"/>
              </w:rPr>
            </w:pPr>
          </w:p>
        </w:tc>
        <w:tc>
          <w:tcPr>
            <w:tcW w:w="1026" w:type="dxa"/>
          </w:tcPr>
          <w:p w14:paraId="70D35ECD" w14:textId="3A594F8D" w:rsidR="007126A0" w:rsidRPr="00004EAA" w:rsidRDefault="007126A0" w:rsidP="001F4548">
            <w:pPr>
              <w:jc w:val="center"/>
              <w:rPr>
                <w:rFonts w:ascii="Arial" w:hAnsi="Arial" w:cs="Arial"/>
                <w:sz w:val="22"/>
                <w:szCs w:val="22"/>
              </w:rPr>
            </w:pPr>
            <w:r w:rsidRPr="00004EAA">
              <w:rPr>
                <w:rFonts w:ascii="Arial" w:hAnsi="Arial" w:cs="Arial"/>
                <w:sz w:val="22"/>
                <w:szCs w:val="22"/>
              </w:rPr>
              <w:t>0.001</w:t>
            </w:r>
          </w:p>
        </w:tc>
      </w:tr>
      <w:tr w:rsidR="000B208F" w:rsidRPr="00004EAA" w14:paraId="6A47B5E5" w14:textId="77777777" w:rsidTr="000B208F">
        <w:trPr>
          <w:jc w:val="center"/>
        </w:trPr>
        <w:tc>
          <w:tcPr>
            <w:tcW w:w="2592" w:type="dxa"/>
          </w:tcPr>
          <w:p w14:paraId="7318CEB7" w14:textId="08BCA29C"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Pr="00004EAA">
              <w:rPr>
                <w:rFonts w:ascii="Arial" w:hAnsi="Arial" w:cs="Arial"/>
                <w:sz w:val="22"/>
                <w:szCs w:val="22"/>
              </w:rPr>
              <w:t xml:space="preserve"> Never/rarely (0-10%)</w:t>
            </w:r>
          </w:p>
        </w:tc>
        <w:tc>
          <w:tcPr>
            <w:tcW w:w="1728" w:type="dxa"/>
          </w:tcPr>
          <w:p w14:paraId="19BF27F0"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481 (53)</w:t>
            </w:r>
          </w:p>
        </w:tc>
        <w:tc>
          <w:tcPr>
            <w:tcW w:w="1512" w:type="dxa"/>
          </w:tcPr>
          <w:p w14:paraId="556BD390"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499 (55)</w:t>
            </w:r>
          </w:p>
        </w:tc>
        <w:tc>
          <w:tcPr>
            <w:tcW w:w="1854" w:type="dxa"/>
          </w:tcPr>
          <w:p w14:paraId="24A0300E"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27.1 (23.1, 31.4)</w:t>
            </w:r>
          </w:p>
        </w:tc>
        <w:tc>
          <w:tcPr>
            <w:tcW w:w="1080" w:type="dxa"/>
          </w:tcPr>
          <w:p w14:paraId="30603C6A" w14:textId="77777777" w:rsidR="00D766E2" w:rsidRPr="00004EAA" w:rsidRDefault="00D766E2" w:rsidP="001F4548">
            <w:pPr>
              <w:jc w:val="center"/>
              <w:rPr>
                <w:rFonts w:ascii="Arial" w:hAnsi="Arial" w:cs="Arial"/>
                <w:sz w:val="22"/>
                <w:szCs w:val="22"/>
              </w:rPr>
            </w:pPr>
          </w:p>
        </w:tc>
        <w:tc>
          <w:tcPr>
            <w:tcW w:w="1980" w:type="dxa"/>
          </w:tcPr>
          <w:p w14:paraId="76FA723D"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25.2 (13.6, 38.0)</w:t>
            </w:r>
          </w:p>
        </w:tc>
        <w:tc>
          <w:tcPr>
            <w:tcW w:w="990" w:type="dxa"/>
          </w:tcPr>
          <w:p w14:paraId="00FD9629" w14:textId="77777777" w:rsidR="00D766E2" w:rsidRPr="00004EAA" w:rsidRDefault="00D766E2" w:rsidP="001F4548">
            <w:pPr>
              <w:jc w:val="center"/>
              <w:rPr>
                <w:rFonts w:ascii="Arial" w:hAnsi="Arial" w:cs="Arial"/>
                <w:sz w:val="22"/>
                <w:szCs w:val="22"/>
              </w:rPr>
            </w:pPr>
          </w:p>
        </w:tc>
        <w:tc>
          <w:tcPr>
            <w:tcW w:w="1890" w:type="dxa"/>
          </w:tcPr>
          <w:p w14:paraId="1B764A16"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26.7 (14.7, 39.9)</w:t>
            </w:r>
          </w:p>
        </w:tc>
        <w:tc>
          <w:tcPr>
            <w:tcW w:w="1026" w:type="dxa"/>
          </w:tcPr>
          <w:p w14:paraId="2404E165" w14:textId="77777777" w:rsidR="00D766E2" w:rsidRPr="00004EAA" w:rsidRDefault="00D766E2" w:rsidP="001F4548">
            <w:pPr>
              <w:jc w:val="center"/>
              <w:rPr>
                <w:rFonts w:ascii="Arial" w:hAnsi="Arial" w:cs="Arial"/>
                <w:sz w:val="22"/>
                <w:szCs w:val="22"/>
              </w:rPr>
            </w:pPr>
          </w:p>
        </w:tc>
      </w:tr>
      <w:tr w:rsidR="000B208F" w:rsidRPr="00004EAA" w14:paraId="78D81ACF" w14:textId="77777777" w:rsidTr="000B208F">
        <w:trPr>
          <w:jc w:val="center"/>
        </w:trPr>
        <w:tc>
          <w:tcPr>
            <w:tcW w:w="2592" w:type="dxa"/>
          </w:tcPr>
          <w:p w14:paraId="5C19FE59" w14:textId="47B6DF16"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Pr="00004EAA">
              <w:rPr>
                <w:rFonts w:ascii="Arial" w:hAnsi="Arial" w:cs="Arial"/>
                <w:sz w:val="22"/>
                <w:szCs w:val="22"/>
              </w:rPr>
              <w:t xml:space="preserve"> Sometimes (11-50%)</w:t>
            </w:r>
          </w:p>
        </w:tc>
        <w:tc>
          <w:tcPr>
            <w:tcW w:w="1728" w:type="dxa"/>
          </w:tcPr>
          <w:p w14:paraId="6C3F90EB"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145 (16)</w:t>
            </w:r>
          </w:p>
        </w:tc>
        <w:tc>
          <w:tcPr>
            <w:tcW w:w="1512" w:type="dxa"/>
          </w:tcPr>
          <w:p w14:paraId="5DA7797C"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169 (19)</w:t>
            </w:r>
          </w:p>
        </w:tc>
        <w:tc>
          <w:tcPr>
            <w:tcW w:w="1854" w:type="dxa"/>
          </w:tcPr>
          <w:p w14:paraId="7CEC7C7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31.3 (24.0, 39.2)</w:t>
            </w:r>
          </w:p>
        </w:tc>
        <w:tc>
          <w:tcPr>
            <w:tcW w:w="1080" w:type="dxa"/>
          </w:tcPr>
          <w:p w14:paraId="176FA2B8" w14:textId="77777777" w:rsidR="00D766E2" w:rsidRPr="00004EAA" w:rsidRDefault="00D766E2" w:rsidP="001F4548">
            <w:pPr>
              <w:jc w:val="center"/>
              <w:rPr>
                <w:rFonts w:ascii="Arial" w:hAnsi="Arial" w:cs="Arial"/>
                <w:sz w:val="22"/>
                <w:szCs w:val="22"/>
              </w:rPr>
            </w:pPr>
          </w:p>
        </w:tc>
        <w:tc>
          <w:tcPr>
            <w:tcW w:w="1980" w:type="dxa"/>
          </w:tcPr>
          <w:p w14:paraId="30C23D6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28.7 (15.3, 43.5)</w:t>
            </w:r>
          </w:p>
        </w:tc>
        <w:tc>
          <w:tcPr>
            <w:tcW w:w="990" w:type="dxa"/>
          </w:tcPr>
          <w:p w14:paraId="26BA0949" w14:textId="77777777" w:rsidR="00D766E2" w:rsidRPr="00004EAA" w:rsidRDefault="00D766E2" w:rsidP="001F4548">
            <w:pPr>
              <w:jc w:val="center"/>
              <w:rPr>
                <w:rFonts w:ascii="Arial" w:hAnsi="Arial" w:cs="Arial"/>
                <w:sz w:val="22"/>
                <w:szCs w:val="22"/>
              </w:rPr>
            </w:pPr>
          </w:p>
        </w:tc>
        <w:tc>
          <w:tcPr>
            <w:tcW w:w="1890" w:type="dxa"/>
          </w:tcPr>
          <w:p w14:paraId="4A02F4D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31.7 (17.7, 47.2)</w:t>
            </w:r>
          </w:p>
        </w:tc>
        <w:tc>
          <w:tcPr>
            <w:tcW w:w="1026" w:type="dxa"/>
          </w:tcPr>
          <w:p w14:paraId="6E777BDF" w14:textId="77777777" w:rsidR="00D766E2" w:rsidRPr="00004EAA" w:rsidRDefault="00D766E2" w:rsidP="001F4548">
            <w:pPr>
              <w:jc w:val="center"/>
              <w:rPr>
                <w:rFonts w:ascii="Arial" w:hAnsi="Arial" w:cs="Arial"/>
                <w:sz w:val="22"/>
                <w:szCs w:val="22"/>
              </w:rPr>
            </w:pPr>
          </w:p>
        </w:tc>
      </w:tr>
      <w:tr w:rsidR="000B208F" w:rsidRPr="00004EAA" w14:paraId="65A69A96" w14:textId="77777777" w:rsidTr="000B208F">
        <w:trPr>
          <w:jc w:val="center"/>
        </w:trPr>
        <w:tc>
          <w:tcPr>
            <w:tcW w:w="2592" w:type="dxa"/>
          </w:tcPr>
          <w:p w14:paraId="158980B2" w14:textId="4D993378" w:rsidR="00D766E2" w:rsidRPr="00004EAA" w:rsidRDefault="00D766E2" w:rsidP="001F4548">
            <w:pPr>
              <w:ind w:right="-108"/>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Pr="00004EAA">
              <w:rPr>
                <w:rFonts w:ascii="Arial" w:hAnsi="Arial" w:cs="Arial"/>
                <w:sz w:val="22"/>
                <w:szCs w:val="22"/>
              </w:rPr>
              <w:t xml:space="preserve"> Usually (51-85%) </w:t>
            </w:r>
          </w:p>
        </w:tc>
        <w:tc>
          <w:tcPr>
            <w:tcW w:w="1728" w:type="dxa"/>
          </w:tcPr>
          <w:p w14:paraId="571AEC21"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84 (9)</w:t>
            </w:r>
          </w:p>
        </w:tc>
        <w:tc>
          <w:tcPr>
            <w:tcW w:w="1512" w:type="dxa"/>
          </w:tcPr>
          <w:p w14:paraId="3EE1820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70 (8)</w:t>
            </w:r>
          </w:p>
        </w:tc>
        <w:tc>
          <w:tcPr>
            <w:tcW w:w="1854" w:type="dxa"/>
          </w:tcPr>
          <w:p w14:paraId="6C474BA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42.5 (31.1, 54.7)</w:t>
            </w:r>
          </w:p>
        </w:tc>
        <w:tc>
          <w:tcPr>
            <w:tcW w:w="1080" w:type="dxa"/>
          </w:tcPr>
          <w:p w14:paraId="062DDCC0" w14:textId="77777777" w:rsidR="00D766E2" w:rsidRPr="00004EAA" w:rsidRDefault="00D766E2" w:rsidP="001F4548">
            <w:pPr>
              <w:jc w:val="center"/>
              <w:rPr>
                <w:rFonts w:ascii="Arial" w:hAnsi="Arial" w:cs="Arial"/>
                <w:sz w:val="22"/>
                <w:szCs w:val="22"/>
              </w:rPr>
            </w:pPr>
          </w:p>
        </w:tc>
        <w:tc>
          <w:tcPr>
            <w:tcW w:w="1980" w:type="dxa"/>
          </w:tcPr>
          <w:p w14:paraId="287A6321"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40.2 (23.9, 58.6)</w:t>
            </w:r>
          </w:p>
        </w:tc>
        <w:tc>
          <w:tcPr>
            <w:tcW w:w="990" w:type="dxa"/>
          </w:tcPr>
          <w:p w14:paraId="7A39B75C" w14:textId="77777777" w:rsidR="00D766E2" w:rsidRPr="00004EAA" w:rsidRDefault="00D766E2" w:rsidP="001F4548">
            <w:pPr>
              <w:jc w:val="center"/>
              <w:rPr>
                <w:rFonts w:ascii="Arial" w:hAnsi="Arial" w:cs="Arial"/>
                <w:sz w:val="22"/>
                <w:szCs w:val="22"/>
              </w:rPr>
            </w:pPr>
          </w:p>
        </w:tc>
        <w:tc>
          <w:tcPr>
            <w:tcW w:w="1890" w:type="dxa"/>
          </w:tcPr>
          <w:p w14:paraId="133C447A"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43.8 (26.6, 63.2)</w:t>
            </w:r>
          </w:p>
        </w:tc>
        <w:tc>
          <w:tcPr>
            <w:tcW w:w="1026" w:type="dxa"/>
          </w:tcPr>
          <w:p w14:paraId="0A1BC022" w14:textId="77777777" w:rsidR="00D766E2" w:rsidRPr="00004EAA" w:rsidRDefault="00D766E2" w:rsidP="001F4548">
            <w:pPr>
              <w:jc w:val="center"/>
              <w:rPr>
                <w:rFonts w:ascii="Arial" w:hAnsi="Arial" w:cs="Arial"/>
                <w:sz w:val="22"/>
                <w:szCs w:val="22"/>
              </w:rPr>
            </w:pPr>
          </w:p>
        </w:tc>
      </w:tr>
      <w:tr w:rsidR="000B208F" w:rsidRPr="00004EAA" w14:paraId="5C251F27" w14:textId="77777777" w:rsidTr="000B208F">
        <w:trPr>
          <w:jc w:val="center"/>
        </w:trPr>
        <w:tc>
          <w:tcPr>
            <w:tcW w:w="2592" w:type="dxa"/>
          </w:tcPr>
          <w:p w14:paraId="43855C36" w14:textId="095872B1" w:rsidR="00D766E2" w:rsidRPr="00004EAA" w:rsidRDefault="00D766E2" w:rsidP="001F4548">
            <w:pPr>
              <w:ind w:right="-108"/>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Pr="00004EAA">
              <w:rPr>
                <w:rFonts w:ascii="Arial" w:hAnsi="Arial" w:cs="Arial"/>
                <w:sz w:val="22"/>
                <w:szCs w:val="22"/>
              </w:rPr>
              <w:t xml:space="preserve"> Almost Always (86-100%)</w:t>
            </w:r>
          </w:p>
        </w:tc>
        <w:tc>
          <w:tcPr>
            <w:tcW w:w="1728" w:type="dxa"/>
          </w:tcPr>
          <w:p w14:paraId="6E2F56C9"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194 (21)</w:t>
            </w:r>
          </w:p>
        </w:tc>
        <w:tc>
          <w:tcPr>
            <w:tcW w:w="1512" w:type="dxa"/>
          </w:tcPr>
          <w:p w14:paraId="29214EB0"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165 (18)</w:t>
            </w:r>
          </w:p>
        </w:tc>
        <w:tc>
          <w:tcPr>
            <w:tcW w:w="1854" w:type="dxa"/>
          </w:tcPr>
          <w:p w14:paraId="7DD47E8A"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44.3 (36.7, 52.4)</w:t>
            </w:r>
          </w:p>
        </w:tc>
        <w:tc>
          <w:tcPr>
            <w:tcW w:w="1080" w:type="dxa"/>
          </w:tcPr>
          <w:p w14:paraId="5C0774B5" w14:textId="77777777" w:rsidR="00D766E2" w:rsidRPr="00004EAA" w:rsidRDefault="00D766E2" w:rsidP="001F4548">
            <w:pPr>
              <w:jc w:val="center"/>
              <w:rPr>
                <w:rFonts w:ascii="Arial" w:hAnsi="Arial" w:cs="Arial"/>
                <w:sz w:val="22"/>
                <w:szCs w:val="22"/>
              </w:rPr>
            </w:pPr>
          </w:p>
        </w:tc>
        <w:tc>
          <w:tcPr>
            <w:tcW w:w="1980" w:type="dxa"/>
          </w:tcPr>
          <w:p w14:paraId="2515384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38.3 (24.5, 53.5)</w:t>
            </w:r>
          </w:p>
        </w:tc>
        <w:tc>
          <w:tcPr>
            <w:tcW w:w="990" w:type="dxa"/>
          </w:tcPr>
          <w:p w14:paraId="3A1C73DA" w14:textId="77777777" w:rsidR="00D766E2" w:rsidRPr="00004EAA" w:rsidRDefault="00D766E2" w:rsidP="001F4548">
            <w:pPr>
              <w:jc w:val="center"/>
              <w:rPr>
                <w:rFonts w:ascii="Arial" w:hAnsi="Arial" w:cs="Arial"/>
                <w:sz w:val="22"/>
                <w:szCs w:val="22"/>
              </w:rPr>
            </w:pPr>
          </w:p>
        </w:tc>
        <w:tc>
          <w:tcPr>
            <w:tcW w:w="1890" w:type="dxa"/>
          </w:tcPr>
          <w:p w14:paraId="7095424B"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40.4 (26.2, 56.2)</w:t>
            </w:r>
          </w:p>
        </w:tc>
        <w:tc>
          <w:tcPr>
            <w:tcW w:w="1026" w:type="dxa"/>
          </w:tcPr>
          <w:p w14:paraId="291D17C1" w14:textId="77777777" w:rsidR="00D766E2" w:rsidRPr="00004EAA" w:rsidRDefault="00D766E2" w:rsidP="001F4548">
            <w:pPr>
              <w:jc w:val="center"/>
              <w:rPr>
                <w:rFonts w:ascii="Arial" w:hAnsi="Arial" w:cs="Arial"/>
                <w:sz w:val="22"/>
                <w:szCs w:val="22"/>
              </w:rPr>
            </w:pPr>
          </w:p>
        </w:tc>
      </w:tr>
      <w:tr w:rsidR="000B208F" w:rsidRPr="00004EAA" w14:paraId="336AC0C2" w14:textId="77777777" w:rsidTr="000B208F">
        <w:trPr>
          <w:jc w:val="center"/>
        </w:trPr>
        <w:tc>
          <w:tcPr>
            <w:tcW w:w="2592" w:type="dxa"/>
          </w:tcPr>
          <w:p w14:paraId="1729056B" w14:textId="77777777" w:rsidR="00D766E2" w:rsidRPr="00004EAA" w:rsidRDefault="00D766E2" w:rsidP="001F4548">
            <w:pPr>
              <w:rPr>
                <w:rFonts w:ascii="Arial" w:hAnsi="Arial" w:cs="Arial"/>
                <w:sz w:val="22"/>
                <w:szCs w:val="22"/>
              </w:rPr>
            </w:pPr>
          </w:p>
        </w:tc>
        <w:tc>
          <w:tcPr>
            <w:tcW w:w="1728" w:type="dxa"/>
          </w:tcPr>
          <w:p w14:paraId="1BC1A314" w14:textId="77777777" w:rsidR="00D766E2" w:rsidRPr="00004EAA" w:rsidRDefault="00D766E2" w:rsidP="001F4548">
            <w:pPr>
              <w:jc w:val="center"/>
              <w:rPr>
                <w:rFonts w:ascii="Arial" w:hAnsi="Arial" w:cs="Arial"/>
                <w:sz w:val="22"/>
                <w:szCs w:val="22"/>
              </w:rPr>
            </w:pPr>
          </w:p>
        </w:tc>
        <w:tc>
          <w:tcPr>
            <w:tcW w:w="1512" w:type="dxa"/>
          </w:tcPr>
          <w:p w14:paraId="6E99FB7F" w14:textId="77777777" w:rsidR="00D766E2" w:rsidRPr="00004EAA" w:rsidRDefault="00D766E2" w:rsidP="001F4548">
            <w:pPr>
              <w:jc w:val="center"/>
              <w:rPr>
                <w:rFonts w:ascii="Arial" w:hAnsi="Arial" w:cs="Arial"/>
                <w:sz w:val="22"/>
                <w:szCs w:val="22"/>
              </w:rPr>
            </w:pPr>
          </w:p>
        </w:tc>
        <w:tc>
          <w:tcPr>
            <w:tcW w:w="1854" w:type="dxa"/>
          </w:tcPr>
          <w:p w14:paraId="2452310C" w14:textId="77777777" w:rsidR="00D766E2" w:rsidRPr="00004EAA" w:rsidRDefault="00D766E2" w:rsidP="001F4548">
            <w:pPr>
              <w:jc w:val="center"/>
              <w:rPr>
                <w:rFonts w:ascii="Arial" w:hAnsi="Arial" w:cs="Arial"/>
                <w:sz w:val="22"/>
                <w:szCs w:val="22"/>
              </w:rPr>
            </w:pPr>
          </w:p>
        </w:tc>
        <w:tc>
          <w:tcPr>
            <w:tcW w:w="1080" w:type="dxa"/>
          </w:tcPr>
          <w:p w14:paraId="00306138" w14:textId="77777777" w:rsidR="00D766E2" w:rsidRPr="00004EAA" w:rsidRDefault="00D766E2" w:rsidP="001F4548">
            <w:pPr>
              <w:jc w:val="center"/>
              <w:rPr>
                <w:rFonts w:ascii="Arial" w:hAnsi="Arial" w:cs="Arial"/>
                <w:sz w:val="22"/>
                <w:szCs w:val="22"/>
              </w:rPr>
            </w:pPr>
          </w:p>
        </w:tc>
        <w:tc>
          <w:tcPr>
            <w:tcW w:w="1980" w:type="dxa"/>
          </w:tcPr>
          <w:p w14:paraId="5B0E5C3C" w14:textId="77777777" w:rsidR="00D766E2" w:rsidRPr="00004EAA" w:rsidRDefault="00D766E2" w:rsidP="001F4548">
            <w:pPr>
              <w:jc w:val="center"/>
              <w:rPr>
                <w:rFonts w:ascii="Arial" w:hAnsi="Arial" w:cs="Arial"/>
                <w:sz w:val="22"/>
                <w:szCs w:val="22"/>
              </w:rPr>
            </w:pPr>
          </w:p>
        </w:tc>
        <w:tc>
          <w:tcPr>
            <w:tcW w:w="990" w:type="dxa"/>
          </w:tcPr>
          <w:p w14:paraId="50F56129" w14:textId="77777777" w:rsidR="00D766E2" w:rsidRPr="00004EAA" w:rsidRDefault="00D766E2" w:rsidP="001F4548">
            <w:pPr>
              <w:jc w:val="center"/>
              <w:rPr>
                <w:rFonts w:ascii="Arial" w:hAnsi="Arial" w:cs="Arial"/>
                <w:sz w:val="22"/>
                <w:szCs w:val="22"/>
              </w:rPr>
            </w:pPr>
          </w:p>
        </w:tc>
        <w:tc>
          <w:tcPr>
            <w:tcW w:w="1890" w:type="dxa"/>
          </w:tcPr>
          <w:p w14:paraId="709D3151" w14:textId="77777777" w:rsidR="00D766E2" w:rsidRPr="00004EAA" w:rsidRDefault="00D766E2" w:rsidP="001F4548">
            <w:pPr>
              <w:jc w:val="center"/>
              <w:rPr>
                <w:rFonts w:ascii="Arial" w:hAnsi="Arial" w:cs="Arial"/>
                <w:sz w:val="22"/>
                <w:szCs w:val="22"/>
              </w:rPr>
            </w:pPr>
          </w:p>
        </w:tc>
        <w:tc>
          <w:tcPr>
            <w:tcW w:w="1026" w:type="dxa"/>
          </w:tcPr>
          <w:p w14:paraId="5979DEF2" w14:textId="77777777" w:rsidR="00D766E2" w:rsidRPr="00004EAA" w:rsidRDefault="00D766E2" w:rsidP="001F4548">
            <w:pPr>
              <w:jc w:val="center"/>
              <w:rPr>
                <w:rFonts w:ascii="Arial" w:hAnsi="Arial" w:cs="Arial"/>
                <w:sz w:val="22"/>
                <w:szCs w:val="22"/>
              </w:rPr>
            </w:pPr>
          </w:p>
        </w:tc>
      </w:tr>
      <w:tr w:rsidR="000B208F" w:rsidRPr="00004EAA" w14:paraId="6A118E7D" w14:textId="77777777" w:rsidTr="000B208F">
        <w:trPr>
          <w:jc w:val="center"/>
        </w:trPr>
        <w:tc>
          <w:tcPr>
            <w:tcW w:w="2592" w:type="dxa"/>
          </w:tcPr>
          <w:p w14:paraId="217199F6" w14:textId="0D259E36" w:rsidR="00D766E2" w:rsidRPr="00004EAA" w:rsidRDefault="003F7B29" w:rsidP="001F4548">
            <w:pPr>
              <w:rPr>
                <w:rFonts w:ascii="Arial" w:hAnsi="Arial" w:cs="Arial"/>
                <w:sz w:val="22"/>
                <w:szCs w:val="22"/>
              </w:rPr>
            </w:pPr>
            <w:r w:rsidRPr="00004EAA">
              <w:rPr>
                <w:rFonts w:ascii="Arial" w:hAnsi="Arial" w:cs="Arial"/>
                <w:sz w:val="22"/>
                <w:szCs w:val="22"/>
              </w:rPr>
              <w:t>Behavioral factors</w:t>
            </w:r>
          </w:p>
        </w:tc>
        <w:tc>
          <w:tcPr>
            <w:tcW w:w="1728" w:type="dxa"/>
          </w:tcPr>
          <w:p w14:paraId="1E2C30C9" w14:textId="77777777" w:rsidR="00D766E2" w:rsidRPr="00004EAA" w:rsidRDefault="00D766E2" w:rsidP="001F4548">
            <w:pPr>
              <w:jc w:val="center"/>
              <w:rPr>
                <w:rFonts w:ascii="Arial" w:hAnsi="Arial" w:cs="Arial"/>
                <w:sz w:val="22"/>
                <w:szCs w:val="22"/>
              </w:rPr>
            </w:pPr>
          </w:p>
        </w:tc>
        <w:tc>
          <w:tcPr>
            <w:tcW w:w="1512" w:type="dxa"/>
          </w:tcPr>
          <w:p w14:paraId="20584E43" w14:textId="77777777" w:rsidR="00D766E2" w:rsidRPr="00004EAA" w:rsidRDefault="00D766E2" w:rsidP="001F4548">
            <w:pPr>
              <w:jc w:val="center"/>
              <w:rPr>
                <w:rFonts w:ascii="Arial" w:hAnsi="Arial" w:cs="Arial"/>
                <w:sz w:val="22"/>
                <w:szCs w:val="22"/>
              </w:rPr>
            </w:pPr>
          </w:p>
        </w:tc>
        <w:tc>
          <w:tcPr>
            <w:tcW w:w="1854" w:type="dxa"/>
          </w:tcPr>
          <w:p w14:paraId="76BF1F80" w14:textId="77777777" w:rsidR="00D766E2" w:rsidRPr="00004EAA" w:rsidRDefault="00D766E2" w:rsidP="001F4548">
            <w:pPr>
              <w:jc w:val="center"/>
              <w:rPr>
                <w:rFonts w:ascii="Arial" w:hAnsi="Arial" w:cs="Arial"/>
                <w:sz w:val="22"/>
                <w:szCs w:val="22"/>
              </w:rPr>
            </w:pPr>
          </w:p>
        </w:tc>
        <w:tc>
          <w:tcPr>
            <w:tcW w:w="1080" w:type="dxa"/>
          </w:tcPr>
          <w:p w14:paraId="1D28766D" w14:textId="77777777" w:rsidR="00D766E2" w:rsidRPr="00004EAA" w:rsidRDefault="00D766E2" w:rsidP="001F4548">
            <w:pPr>
              <w:jc w:val="center"/>
              <w:rPr>
                <w:rFonts w:ascii="Arial" w:hAnsi="Arial" w:cs="Arial"/>
                <w:sz w:val="22"/>
                <w:szCs w:val="22"/>
              </w:rPr>
            </w:pPr>
          </w:p>
        </w:tc>
        <w:tc>
          <w:tcPr>
            <w:tcW w:w="1980" w:type="dxa"/>
          </w:tcPr>
          <w:p w14:paraId="3453F011" w14:textId="77777777" w:rsidR="00D766E2" w:rsidRPr="00004EAA" w:rsidRDefault="00D766E2" w:rsidP="001F4548">
            <w:pPr>
              <w:jc w:val="center"/>
              <w:rPr>
                <w:rFonts w:ascii="Arial" w:hAnsi="Arial" w:cs="Arial"/>
                <w:sz w:val="22"/>
                <w:szCs w:val="22"/>
              </w:rPr>
            </w:pPr>
          </w:p>
        </w:tc>
        <w:tc>
          <w:tcPr>
            <w:tcW w:w="990" w:type="dxa"/>
          </w:tcPr>
          <w:p w14:paraId="132D860F" w14:textId="77777777" w:rsidR="00D766E2" w:rsidRPr="00004EAA" w:rsidRDefault="00D766E2" w:rsidP="001F4548">
            <w:pPr>
              <w:jc w:val="center"/>
              <w:rPr>
                <w:rFonts w:ascii="Arial" w:hAnsi="Arial" w:cs="Arial"/>
                <w:sz w:val="22"/>
                <w:szCs w:val="22"/>
              </w:rPr>
            </w:pPr>
          </w:p>
        </w:tc>
        <w:tc>
          <w:tcPr>
            <w:tcW w:w="1890" w:type="dxa"/>
          </w:tcPr>
          <w:p w14:paraId="547CA4AC" w14:textId="77777777" w:rsidR="00D766E2" w:rsidRPr="00004EAA" w:rsidRDefault="00D766E2" w:rsidP="001F4548">
            <w:pPr>
              <w:jc w:val="center"/>
              <w:rPr>
                <w:rFonts w:ascii="Arial" w:hAnsi="Arial" w:cs="Arial"/>
                <w:sz w:val="22"/>
                <w:szCs w:val="22"/>
              </w:rPr>
            </w:pPr>
          </w:p>
        </w:tc>
        <w:tc>
          <w:tcPr>
            <w:tcW w:w="1026" w:type="dxa"/>
          </w:tcPr>
          <w:p w14:paraId="4CC62F4E" w14:textId="77777777" w:rsidR="00D766E2" w:rsidRPr="00004EAA" w:rsidRDefault="00D766E2" w:rsidP="001F4548">
            <w:pPr>
              <w:jc w:val="center"/>
              <w:rPr>
                <w:rFonts w:ascii="Arial" w:hAnsi="Arial" w:cs="Arial"/>
                <w:sz w:val="22"/>
                <w:szCs w:val="22"/>
              </w:rPr>
            </w:pPr>
          </w:p>
        </w:tc>
      </w:tr>
      <w:tr w:rsidR="000B208F" w:rsidRPr="00004EAA" w14:paraId="1076543E" w14:textId="77777777" w:rsidTr="000B208F">
        <w:trPr>
          <w:jc w:val="center"/>
        </w:trPr>
        <w:tc>
          <w:tcPr>
            <w:tcW w:w="2592" w:type="dxa"/>
          </w:tcPr>
          <w:p w14:paraId="3E94325E" w14:textId="6A723423" w:rsidR="00D766E2" w:rsidRPr="00004EAA" w:rsidRDefault="001C0B2B" w:rsidP="001F4548">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Activity level</w:t>
            </w:r>
            <w:r w:rsidR="00FC1A98">
              <w:rPr>
                <w:rFonts w:ascii="Arial" w:hAnsi="Arial" w:cs="Arial"/>
                <w:sz w:val="22"/>
                <w:szCs w:val="22"/>
                <w:vertAlign w:val="superscript"/>
              </w:rPr>
              <w:t>5</w:t>
            </w:r>
          </w:p>
        </w:tc>
        <w:tc>
          <w:tcPr>
            <w:tcW w:w="1728" w:type="dxa"/>
          </w:tcPr>
          <w:p w14:paraId="565D1BA3" w14:textId="77777777" w:rsidR="00D766E2" w:rsidRPr="00004EAA" w:rsidRDefault="00D766E2" w:rsidP="001F4548">
            <w:pPr>
              <w:jc w:val="center"/>
              <w:rPr>
                <w:rFonts w:ascii="Arial" w:hAnsi="Arial" w:cs="Arial"/>
                <w:sz w:val="22"/>
                <w:szCs w:val="22"/>
              </w:rPr>
            </w:pPr>
          </w:p>
        </w:tc>
        <w:tc>
          <w:tcPr>
            <w:tcW w:w="1512" w:type="dxa"/>
          </w:tcPr>
          <w:p w14:paraId="4CFA0DBD" w14:textId="77777777" w:rsidR="00D766E2" w:rsidRPr="00004EAA" w:rsidRDefault="00D766E2" w:rsidP="001F4548">
            <w:pPr>
              <w:jc w:val="center"/>
              <w:rPr>
                <w:rFonts w:ascii="Arial" w:hAnsi="Arial" w:cs="Arial"/>
                <w:sz w:val="22"/>
                <w:szCs w:val="22"/>
              </w:rPr>
            </w:pPr>
          </w:p>
        </w:tc>
        <w:tc>
          <w:tcPr>
            <w:tcW w:w="1854" w:type="dxa"/>
          </w:tcPr>
          <w:p w14:paraId="2FEDD71D" w14:textId="77777777" w:rsidR="00D766E2" w:rsidRPr="00004EAA" w:rsidRDefault="00D766E2" w:rsidP="001F4548">
            <w:pPr>
              <w:jc w:val="center"/>
              <w:rPr>
                <w:rFonts w:ascii="Arial" w:hAnsi="Arial" w:cs="Arial"/>
                <w:sz w:val="22"/>
                <w:szCs w:val="22"/>
              </w:rPr>
            </w:pPr>
          </w:p>
        </w:tc>
        <w:tc>
          <w:tcPr>
            <w:tcW w:w="1080" w:type="dxa"/>
          </w:tcPr>
          <w:p w14:paraId="52624A00"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0.001</w:t>
            </w:r>
          </w:p>
        </w:tc>
        <w:tc>
          <w:tcPr>
            <w:tcW w:w="1980" w:type="dxa"/>
          </w:tcPr>
          <w:p w14:paraId="1FBDD35E" w14:textId="77777777" w:rsidR="00D766E2" w:rsidRPr="00004EAA" w:rsidRDefault="00D766E2" w:rsidP="001F4548">
            <w:pPr>
              <w:jc w:val="center"/>
              <w:rPr>
                <w:rFonts w:ascii="Arial" w:hAnsi="Arial" w:cs="Arial"/>
                <w:sz w:val="22"/>
                <w:szCs w:val="22"/>
              </w:rPr>
            </w:pPr>
          </w:p>
        </w:tc>
        <w:tc>
          <w:tcPr>
            <w:tcW w:w="990" w:type="dxa"/>
          </w:tcPr>
          <w:p w14:paraId="5062902B" w14:textId="77777777" w:rsidR="00D766E2" w:rsidRPr="00004EAA" w:rsidRDefault="00D766E2" w:rsidP="001F4548">
            <w:pPr>
              <w:jc w:val="center"/>
              <w:rPr>
                <w:rFonts w:ascii="Arial" w:hAnsi="Arial" w:cs="Arial"/>
                <w:sz w:val="22"/>
                <w:szCs w:val="22"/>
              </w:rPr>
            </w:pPr>
          </w:p>
        </w:tc>
        <w:tc>
          <w:tcPr>
            <w:tcW w:w="1890" w:type="dxa"/>
          </w:tcPr>
          <w:p w14:paraId="7041A559" w14:textId="77777777" w:rsidR="00D766E2" w:rsidRPr="00004EAA" w:rsidRDefault="00D766E2" w:rsidP="001F4548">
            <w:pPr>
              <w:jc w:val="center"/>
              <w:rPr>
                <w:rFonts w:ascii="Arial" w:hAnsi="Arial" w:cs="Arial"/>
                <w:sz w:val="22"/>
                <w:szCs w:val="22"/>
              </w:rPr>
            </w:pPr>
          </w:p>
        </w:tc>
        <w:tc>
          <w:tcPr>
            <w:tcW w:w="1026" w:type="dxa"/>
          </w:tcPr>
          <w:p w14:paraId="21713E78" w14:textId="77777777" w:rsidR="00D766E2" w:rsidRPr="00004EAA" w:rsidRDefault="00D766E2" w:rsidP="001F4548">
            <w:pPr>
              <w:jc w:val="center"/>
              <w:rPr>
                <w:rFonts w:ascii="Arial" w:hAnsi="Arial" w:cs="Arial"/>
                <w:sz w:val="22"/>
                <w:szCs w:val="22"/>
              </w:rPr>
            </w:pPr>
          </w:p>
        </w:tc>
      </w:tr>
      <w:tr w:rsidR="000B208F" w:rsidRPr="00004EAA" w14:paraId="2E061625" w14:textId="77777777" w:rsidTr="000B208F">
        <w:trPr>
          <w:jc w:val="center"/>
        </w:trPr>
        <w:tc>
          <w:tcPr>
            <w:tcW w:w="2592" w:type="dxa"/>
          </w:tcPr>
          <w:p w14:paraId="268A8F6A" w14:textId="79F4EC8D"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Pr="00004EAA">
              <w:rPr>
                <w:rFonts w:ascii="Arial" w:hAnsi="Arial" w:cs="Arial"/>
                <w:sz w:val="22"/>
                <w:szCs w:val="22"/>
              </w:rPr>
              <w:t xml:space="preserve">  Low</w:t>
            </w:r>
          </w:p>
        </w:tc>
        <w:tc>
          <w:tcPr>
            <w:tcW w:w="1728" w:type="dxa"/>
          </w:tcPr>
          <w:p w14:paraId="2CAC9486"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221 (25)</w:t>
            </w:r>
          </w:p>
        </w:tc>
        <w:tc>
          <w:tcPr>
            <w:tcW w:w="1512" w:type="dxa"/>
          </w:tcPr>
          <w:p w14:paraId="73CAA94D"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197 (22)</w:t>
            </w:r>
          </w:p>
        </w:tc>
        <w:tc>
          <w:tcPr>
            <w:tcW w:w="1854" w:type="dxa"/>
          </w:tcPr>
          <w:p w14:paraId="40CDD9E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37.8 (31.1, 44.9)</w:t>
            </w:r>
          </w:p>
        </w:tc>
        <w:tc>
          <w:tcPr>
            <w:tcW w:w="1080" w:type="dxa"/>
          </w:tcPr>
          <w:p w14:paraId="342D07D3" w14:textId="77777777" w:rsidR="00D766E2" w:rsidRPr="00004EAA" w:rsidRDefault="00D766E2" w:rsidP="001F4548">
            <w:pPr>
              <w:jc w:val="center"/>
              <w:rPr>
                <w:rFonts w:ascii="Arial" w:hAnsi="Arial" w:cs="Arial"/>
                <w:sz w:val="22"/>
                <w:szCs w:val="22"/>
              </w:rPr>
            </w:pPr>
          </w:p>
        </w:tc>
        <w:tc>
          <w:tcPr>
            <w:tcW w:w="1980" w:type="dxa"/>
          </w:tcPr>
          <w:p w14:paraId="3E91F721" w14:textId="77777777" w:rsidR="00D766E2" w:rsidRPr="00004EAA" w:rsidRDefault="00D766E2" w:rsidP="001F4548">
            <w:pPr>
              <w:jc w:val="center"/>
              <w:rPr>
                <w:rFonts w:ascii="Arial" w:hAnsi="Arial" w:cs="Arial"/>
                <w:sz w:val="22"/>
                <w:szCs w:val="22"/>
              </w:rPr>
            </w:pPr>
          </w:p>
        </w:tc>
        <w:tc>
          <w:tcPr>
            <w:tcW w:w="990" w:type="dxa"/>
          </w:tcPr>
          <w:p w14:paraId="00C27FCA" w14:textId="77777777" w:rsidR="00D766E2" w:rsidRPr="00004EAA" w:rsidRDefault="00D766E2" w:rsidP="001F4548">
            <w:pPr>
              <w:jc w:val="center"/>
              <w:rPr>
                <w:rFonts w:ascii="Arial" w:hAnsi="Arial" w:cs="Arial"/>
                <w:sz w:val="22"/>
                <w:szCs w:val="22"/>
              </w:rPr>
            </w:pPr>
          </w:p>
        </w:tc>
        <w:tc>
          <w:tcPr>
            <w:tcW w:w="1890" w:type="dxa"/>
          </w:tcPr>
          <w:p w14:paraId="40AD10D8" w14:textId="77777777" w:rsidR="00D766E2" w:rsidRPr="00004EAA" w:rsidRDefault="00D766E2" w:rsidP="001F4548">
            <w:pPr>
              <w:jc w:val="center"/>
              <w:rPr>
                <w:rFonts w:ascii="Arial" w:hAnsi="Arial" w:cs="Arial"/>
                <w:sz w:val="22"/>
                <w:szCs w:val="22"/>
              </w:rPr>
            </w:pPr>
          </w:p>
        </w:tc>
        <w:tc>
          <w:tcPr>
            <w:tcW w:w="1026" w:type="dxa"/>
          </w:tcPr>
          <w:p w14:paraId="4A6C0B9B" w14:textId="77777777" w:rsidR="00D766E2" w:rsidRPr="00004EAA" w:rsidRDefault="00D766E2" w:rsidP="001F4548">
            <w:pPr>
              <w:jc w:val="center"/>
              <w:rPr>
                <w:rFonts w:ascii="Arial" w:hAnsi="Arial" w:cs="Arial"/>
                <w:sz w:val="22"/>
                <w:szCs w:val="22"/>
              </w:rPr>
            </w:pPr>
          </w:p>
        </w:tc>
      </w:tr>
      <w:tr w:rsidR="000B208F" w:rsidRPr="00004EAA" w14:paraId="29E41FAB" w14:textId="77777777" w:rsidTr="000B208F">
        <w:trPr>
          <w:jc w:val="center"/>
        </w:trPr>
        <w:tc>
          <w:tcPr>
            <w:tcW w:w="2592" w:type="dxa"/>
          </w:tcPr>
          <w:p w14:paraId="3A8C654E" w14:textId="4423CDFD"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Pr="00004EAA">
              <w:rPr>
                <w:rFonts w:ascii="Arial" w:hAnsi="Arial" w:cs="Arial"/>
                <w:sz w:val="22"/>
                <w:szCs w:val="22"/>
              </w:rPr>
              <w:t xml:space="preserve"> Moderate</w:t>
            </w:r>
          </w:p>
        </w:tc>
        <w:tc>
          <w:tcPr>
            <w:tcW w:w="1728" w:type="dxa"/>
          </w:tcPr>
          <w:p w14:paraId="37172F56"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288 (32)</w:t>
            </w:r>
          </w:p>
        </w:tc>
        <w:tc>
          <w:tcPr>
            <w:tcW w:w="1512" w:type="dxa"/>
          </w:tcPr>
          <w:p w14:paraId="0F7FD37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288 (32)</w:t>
            </w:r>
          </w:p>
        </w:tc>
        <w:tc>
          <w:tcPr>
            <w:tcW w:w="1854" w:type="dxa"/>
          </w:tcPr>
          <w:p w14:paraId="35DFE17B"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38.6 (32.8, 44.6)</w:t>
            </w:r>
          </w:p>
        </w:tc>
        <w:tc>
          <w:tcPr>
            <w:tcW w:w="1080" w:type="dxa"/>
          </w:tcPr>
          <w:p w14:paraId="68DA0B71" w14:textId="77777777" w:rsidR="00D766E2" w:rsidRPr="00004EAA" w:rsidRDefault="00D766E2" w:rsidP="001F4548">
            <w:pPr>
              <w:jc w:val="center"/>
              <w:rPr>
                <w:rFonts w:ascii="Arial" w:hAnsi="Arial" w:cs="Arial"/>
                <w:sz w:val="22"/>
                <w:szCs w:val="22"/>
              </w:rPr>
            </w:pPr>
          </w:p>
        </w:tc>
        <w:tc>
          <w:tcPr>
            <w:tcW w:w="1980" w:type="dxa"/>
          </w:tcPr>
          <w:p w14:paraId="0FF5CD23" w14:textId="77777777" w:rsidR="00D766E2" w:rsidRPr="00004EAA" w:rsidRDefault="00D766E2" w:rsidP="001F4548">
            <w:pPr>
              <w:jc w:val="center"/>
              <w:rPr>
                <w:rFonts w:ascii="Arial" w:hAnsi="Arial" w:cs="Arial"/>
                <w:sz w:val="22"/>
                <w:szCs w:val="22"/>
              </w:rPr>
            </w:pPr>
          </w:p>
        </w:tc>
        <w:tc>
          <w:tcPr>
            <w:tcW w:w="990" w:type="dxa"/>
          </w:tcPr>
          <w:p w14:paraId="63CB7E72" w14:textId="77777777" w:rsidR="00D766E2" w:rsidRPr="00004EAA" w:rsidRDefault="00D766E2" w:rsidP="001F4548">
            <w:pPr>
              <w:jc w:val="center"/>
              <w:rPr>
                <w:rFonts w:ascii="Arial" w:hAnsi="Arial" w:cs="Arial"/>
                <w:sz w:val="22"/>
                <w:szCs w:val="22"/>
              </w:rPr>
            </w:pPr>
          </w:p>
        </w:tc>
        <w:tc>
          <w:tcPr>
            <w:tcW w:w="1890" w:type="dxa"/>
          </w:tcPr>
          <w:p w14:paraId="10BEC73D" w14:textId="77777777" w:rsidR="00D766E2" w:rsidRPr="00004EAA" w:rsidRDefault="00D766E2" w:rsidP="001F4548">
            <w:pPr>
              <w:jc w:val="center"/>
              <w:rPr>
                <w:rFonts w:ascii="Arial" w:hAnsi="Arial" w:cs="Arial"/>
                <w:sz w:val="22"/>
                <w:szCs w:val="22"/>
              </w:rPr>
            </w:pPr>
          </w:p>
        </w:tc>
        <w:tc>
          <w:tcPr>
            <w:tcW w:w="1026" w:type="dxa"/>
          </w:tcPr>
          <w:p w14:paraId="01EE3140" w14:textId="77777777" w:rsidR="00D766E2" w:rsidRPr="00004EAA" w:rsidRDefault="00D766E2" w:rsidP="001F4548">
            <w:pPr>
              <w:jc w:val="center"/>
              <w:rPr>
                <w:rFonts w:ascii="Arial" w:hAnsi="Arial" w:cs="Arial"/>
                <w:sz w:val="22"/>
                <w:szCs w:val="22"/>
              </w:rPr>
            </w:pPr>
          </w:p>
        </w:tc>
      </w:tr>
      <w:tr w:rsidR="000B208F" w:rsidRPr="00004EAA" w14:paraId="063E0A5F" w14:textId="77777777" w:rsidTr="000B208F">
        <w:trPr>
          <w:jc w:val="center"/>
        </w:trPr>
        <w:tc>
          <w:tcPr>
            <w:tcW w:w="2592" w:type="dxa"/>
          </w:tcPr>
          <w:p w14:paraId="2F9FBE8A" w14:textId="2CA24AFD"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Pr="00004EAA">
              <w:rPr>
                <w:rFonts w:ascii="Arial" w:hAnsi="Arial" w:cs="Arial"/>
                <w:sz w:val="22"/>
                <w:szCs w:val="22"/>
              </w:rPr>
              <w:t xml:space="preserve"> High</w:t>
            </w:r>
          </w:p>
        </w:tc>
        <w:tc>
          <w:tcPr>
            <w:tcW w:w="1728" w:type="dxa"/>
          </w:tcPr>
          <w:p w14:paraId="1E5D6F54"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386 (43)</w:t>
            </w:r>
          </w:p>
        </w:tc>
        <w:tc>
          <w:tcPr>
            <w:tcW w:w="1512" w:type="dxa"/>
          </w:tcPr>
          <w:p w14:paraId="0184B007"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410 (46)</w:t>
            </w:r>
          </w:p>
        </w:tc>
        <w:tc>
          <w:tcPr>
            <w:tcW w:w="1854" w:type="dxa"/>
          </w:tcPr>
          <w:p w14:paraId="5A61AD18"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25.7 (21.2, 30.4)</w:t>
            </w:r>
          </w:p>
        </w:tc>
        <w:tc>
          <w:tcPr>
            <w:tcW w:w="1080" w:type="dxa"/>
          </w:tcPr>
          <w:p w14:paraId="703A6688" w14:textId="77777777" w:rsidR="00D766E2" w:rsidRPr="00004EAA" w:rsidRDefault="00D766E2" w:rsidP="001F4548">
            <w:pPr>
              <w:jc w:val="center"/>
              <w:rPr>
                <w:rFonts w:ascii="Arial" w:hAnsi="Arial" w:cs="Arial"/>
                <w:sz w:val="22"/>
                <w:szCs w:val="22"/>
              </w:rPr>
            </w:pPr>
          </w:p>
        </w:tc>
        <w:tc>
          <w:tcPr>
            <w:tcW w:w="1980" w:type="dxa"/>
          </w:tcPr>
          <w:p w14:paraId="0B7C5B88" w14:textId="77777777" w:rsidR="00D766E2" w:rsidRPr="00004EAA" w:rsidRDefault="00D766E2" w:rsidP="001F4548">
            <w:pPr>
              <w:jc w:val="center"/>
              <w:rPr>
                <w:rFonts w:ascii="Arial" w:hAnsi="Arial" w:cs="Arial"/>
                <w:sz w:val="22"/>
                <w:szCs w:val="22"/>
              </w:rPr>
            </w:pPr>
          </w:p>
        </w:tc>
        <w:tc>
          <w:tcPr>
            <w:tcW w:w="990" w:type="dxa"/>
          </w:tcPr>
          <w:p w14:paraId="3CD02814" w14:textId="77777777" w:rsidR="00D766E2" w:rsidRPr="00004EAA" w:rsidRDefault="00D766E2" w:rsidP="001F4548">
            <w:pPr>
              <w:jc w:val="center"/>
              <w:rPr>
                <w:rFonts w:ascii="Arial" w:hAnsi="Arial" w:cs="Arial"/>
                <w:sz w:val="22"/>
                <w:szCs w:val="22"/>
              </w:rPr>
            </w:pPr>
          </w:p>
        </w:tc>
        <w:tc>
          <w:tcPr>
            <w:tcW w:w="1890" w:type="dxa"/>
          </w:tcPr>
          <w:p w14:paraId="189E5F89" w14:textId="77777777" w:rsidR="00D766E2" w:rsidRPr="00004EAA" w:rsidRDefault="00D766E2" w:rsidP="001F4548">
            <w:pPr>
              <w:jc w:val="center"/>
              <w:rPr>
                <w:rFonts w:ascii="Arial" w:hAnsi="Arial" w:cs="Arial"/>
                <w:sz w:val="22"/>
                <w:szCs w:val="22"/>
              </w:rPr>
            </w:pPr>
          </w:p>
        </w:tc>
        <w:tc>
          <w:tcPr>
            <w:tcW w:w="1026" w:type="dxa"/>
          </w:tcPr>
          <w:p w14:paraId="0EC3BD33" w14:textId="77777777" w:rsidR="00D766E2" w:rsidRPr="00004EAA" w:rsidRDefault="00D766E2" w:rsidP="001F4548">
            <w:pPr>
              <w:jc w:val="center"/>
              <w:rPr>
                <w:rFonts w:ascii="Arial" w:hAnsi="Arial" w:cs="Arial"/>
                <w:sz w:val="22"/>
                <w:szCs w:val="22"/>
              </w:rPr>
            </w:pPr>
          </w:p>
        </w:tc>
      </w:tr>
      <w:tr w:rsidR="000B208F" w:rsidRPr="00004EAA" w14:paraId="4148BD6C" w14:textId="77777777" w:rsidTr="000B208F">
        <w:trPr>
          <w:jc w:val="center"/>
        </w:trPr>
        <w:tc>
          <w:tcPr>
            <w:tcW w:w="2592" w:type="dxa"/>
          </w:tcPr>
          <w:p w14:paraId="1520A4DF" w14:textId="77777777" w:rsidR="00D766E2" w:rsidRPr="00004EAA" w:rsidRDefault="00D766E2" w:rsidP="001F4548">
            <w:pPr>
              <w:rPr>
                <w:rFonts w:ascii="Arial" w:hAnsi="Arial" w:cs="Arial"/>
                <w:sz w:val="22"/>
                <w:szCs w:val="22"/>
              </w:rPr>
            </w:pPr>
          </w:p>
        </w:tc>
        <w:tc>
          <w:tcPr>
            <w:tcW w:w="1728" w:type="dxa"/>
          </w:tcPr>
          <w:p w14:paraId="2061C7FE" w14:textId="77777777" w:rsidR="00D766E2" w:rsidRPr="00004EAA" w:rsidRDefault="00D766E2" w:rsidP="001F4548">
            <w:pPr>
              <w:jc w:val="center"/>
              <w:rPr>
                <w:rFonts w:ascii="Arial" w:hAnsi="Arial" w:cs="Arial"/>
                <w:sz w:val="22"/>
                <w:szCs w:val="22"/>
              </w:rPr>
            </w:pPr>
          </w:p>
        </w:tc>
        <w:tc>
          <w:tcPr>
            <w:tcW w:w="1512" w:type="dxa"/>
          </w:tcPr>
          <w:p w14:paraId="624231F7" w14:textId="77777777" w:rsidR="00D766E2" w:rsidRPr="00004EAA" w:rsidRDefault="00D766E2" w:rsidP="001F4548">
            <w:pPr>
              <w:jc w:val="center"/>
              <w:rPr>
                <w:rFonts w:ascii="Arial" w:hAnsi="Arial" w:cs="Arial"/>
                <w:sz w:val="22"/>
                <w:szCs w:val="22"/>
              </w:rPr>
            </w:pPr>
          </w:p>
        </w:tc>
        <w:tc>
          <w:tcPr>
            <w:tcW w:w="1854" w:type="dxa"/>
          </w:tcPr>
          <w:p w14:paraId="2083B0A4" w14:textId="77777777" w:rsidR="00D766E2" w:rsidRPr="00004EAA" w:rsidRDefault="00D766E2" w:rsidP="001F4548">
            <w:pPr>
              <w:jc w:val="center"/>
              <w:rPr>
                <w:rFonts w:ascii="Arial" w:hAnsi="Arial" w:cs="Arial"/>
                <w:sz w:val="22"/>
                <w:szCs w:val="22"/>
              </w:rPr>
            </w:pPr>
          </w:p>
        </w:tc>
        <w:tc>
          <w:tcPr>
            <w:tcW w:w="1080" w:type="dxa"/>
          </w:tcPr>
          <w:p w14:paraId="771C4A3C" w14:textId="77777777" w:rsidR="00D766E2" w:rsidRPr="00004EAA" w:rsidRDefault="00D766E2" w:rsidP="001F4548">
            <w:pPr>
              <w:jc w:val="center"/>
              <w:rPr>
                <w:rFonts w:ascii="Arial" w:hAnsi="Arial" w:cs="Arial"/>
                <w:sz w:val="22"/>
                <w:szCs w:val="22"/>
              </w:rPr>
            </w:pPr>
          </w:p>
        </w:tc>
        <w:tc>
          <w:tcPr>
            <w:tcW w:w="1980" w:type="dxa"/>
          </w:tcPr>
          <w:p w14:paraId="1358C4A7" w14:textId="77777777" w:rsidR="00D766E2" w:rsidRPr="00004EAA" w:rsidRDefault="00D766E2" w:rsidP="001F4548">
            <w:pPr>
              <w:jc w:val="center"/>
              <w:rPr>
                <w:rFonts w:ascii="Arial" w:hAnsi="Arial" w:cs="Arial"/>
                <w:sz w:val="22"/>
                <w:szCs w:val="22"/>
              </w:rPr>
            </w:pPr>
          </w:p>
        </w:tc>
        <w:tc>
          <w:tcPr>
            <w:tcW w:w="990" w:type="dxa"/>
          </w:tcPr>
          <w:p w14:paraId="4F7D0106" w14:textId="77777777" w:rsidR="00D766E2" w:rsidRPr="00004EAA" w:rsidRDefault="00D766E2" w:rsidP="001F4548">
            <w:pPr>
              <w:jc w:val="center"/>
              <w:rPr>
                <w:rFonts w:ascii="Arial" w:hAnsi="Arial" w:cs="Arial"/>
                <w:sz w:val="22"/>
                <w:szCs w:val="22"/>
              </w:rPr>
            </w:pPr>
          </w:p>
        </w:tc>
        <w:tc>
          <w:tcPr>
            <w:tcW w:w="1890" w:type="dxa"/>
          </w:tcPr>
          <w:p w14:paraId="099D3287" w14:textId="77777777" w:rsidR="00D766E2" w:rsidRPr="00004EAA" w:rsidRDefault="00D766E2" w:rsidP="001F4548">
            <w:pPr>
              <w:jc w:val="center"/>
              <w:rPr>
                <w:rFonts w:ascii="Arial" w:hAnsi="Arial" w:cs="Arial"/>
                <w:sz w:val="22"/>
                <w:szCs w:val="22"/>
              </w:rPr>
            </w:pPr>
          </w:p>
        </w:tc>
        <w:tc>
          <w:tcPr>
            <w:tcW w:w="1026" w:type="dxa"/>
          </w:tcPr>
          <w:p w14:paraId="6EA8155F" w14:textId="77777777" w:rsidR="00D766E2" w:rsidRPr="00004EAA" w:rsidRDefault="00D766E2" w:rsidP="001F4548">
            <w:pPr>
              <w:jc w:val="center"/>
              <w:rPr>
                <w:rFonts w:ascii="Arial" w:hAnsi="Arial" w:cs="Arial"/>
                <w:sz w:val="22"/>
                <w:szCs w:val="22"/>
              </w:rPr>
            </w:pPr>
          </w:p>
        </w:tc>
      </w:tr>
      <w:tr w:rsidR="000B208F" w:rsidRPr="00004EAA" w14:paraId="44301640" w14:textId="77777777" w:rsidTr="000B208F">
        <w:trPr>
          <w:jc w:val="center"/>
        </w:trPr>
        <w:tc>
          <w:tcPr>
            <w:tcW w:w="2592" w:type="dxa"/>
          </w:tcPr>
          <w:p w14:paraId="1E979EE5" w14:textId="4BEC8922" w:rsidR="00D766E2" w:rsidRPr="00004EAA" w:rsidRDefault="003F7B29" w:rsidP="001F4548">
            <w:pPr>
              <w:rPr>
                <w:rFonts w:ascii="Arial" w:hAnsi="Arial" w:cs="Arial"/>
                <w:sz w:val="22"/>
                <w:szCs w:val="22"/>
              </w:rPr>
            </w:pPr>
            <w:r w:rsidRPr="00004EAA">
              <w:rPr>
                <w:rFonts w:ascii="Arial" w:hAnsi="Arial" w:cs="Arial"/>
                <w:sz w:val="22"/>
                <w:szCs w:val="22"/>
              </w:rPr>
              <w:t>Health-related factors</w:t>
            </w:r>
          </w:p>
        </w:tc>
        <w:tc>
          <w:tcPr>
            <w:tcW w:w="1728" w:type="dxa"/>
          </w:tcPr>
          <w:p w14:paraId="39B775AF" w14:textId="77777777" w:rsidR="00D766E2" w:rsidRPr="00004EAA" w:rsidRDefault="00D766E2" w:rsidP="001F4548">
            <w:pPr>
              <w:jc w:val="center"/>
              <w:rPr>
                <w:rFonts w:ascii="Arial" w:hAnsi="Arial" w:cs="Arial"/>
                <w:sz w:val="22"/>
                <w:szCs w:val="22"/>
              </w:rPr>
            </w:pPr>
          </w:p>
        </w:tc>
        <w:tc>
          <w:tcPr>
            <w:tcW w:w="1512" w:type="dxa"/>
          </w:tcPr>
          <w:p w14:paraId="4E2A80C8" w14:textId="77777777" w:rsidR="00D766E2" w:rsidRPr="00004EAA" w:rsidRDefault="00D766E2" w:rsidP="001F4548">
            <w:pPr>
              <w:jc w:val="center"/>
              <w:rPr>
                <w:rFonts w:ascii="Arial" w:hAnsi="Arial" w:cs="Arial"/>
                <w:sz w:val="22"/>
                <w:szCs w:val="22"/>
              </w:rPr>
            </w:pPr>
          </w:p>
        </w:tc>
        <w:tc>
          <w:tcPr>
            <w:tcW w:w="1854" w:type="dxa"/>
          </w:tcPr>
          <w:p w14:paraId="4F9B5A10" w14:textId="77777777" w:rsidR="00D766E2" w:rsidRPr="00004EAA" w:rsidRDefault="00D766E2" w:rsidP="001F4548">
            <w:pPr>
              <w:jc w:val="center"/>
              <w:rPr>
                <w:rFonts w:ascii="Arial" w:hAnsi="Arial" w:cs="Arial"/>
                <w:sz w:val="22"/>
                <w:szCs w:val="22"/>
              </w:rPr>
            </w:pPr>
          </w:p>
        </w:tc>
        <w:tc>
          <w:tcPr>
            <w:tcW w:w="1080" w:type="dxa"/>
          </w:tcPr>
          <w:p w14:paraId="15DAF6C0" w14:textId="77777777" w:rsidR="00D766E2" w:rsidRPr="00004EAA" w:rsidRDefault="00D766E2" w:rsidP="001F4548">
            <w:pPr>
              <w:jc w:val="center"/>
              <w:rPr>
                <w:rFonts w:ascii="Arial" w:hAnsi="Arial" w:cs="Arial"/>
                <w:sz w:val="22"/>
                <w:szCs w:val="22"/>
              </w:rPr>
            </w:pPr>
          </w:p>
        </w:tc>
        <w:tc>
          <w:tcPr>
            <w:tcW w:w="1980" w:type="dxa"/>
          </w:tcPr>
          <w:p w14:paraId="0C38DC8D" w14:textId="77777777" w:rsidR="00D766E2" w:rsidRPr="00004EAA" w:rsidRDefault="00D766E2" w:rsidP="001F4548">
            <w:pPr>
              <w:jc w:val="center"/>
              <w:rPr>
                <w:rFonts w:ascii="Arial" w:hAnsi="Arial" w:cs="Arial"/>
                <w:sz w:val="22"/>
                <w:szCs w:val="22"/>
              </w:rPr>
            </w:pPr>
          </w:p>
        </w:tc>
        <w:tc>
          <w:tcPr>
            <w:tcW w:w="990" w:type="dxa"/>
          </w:tcPr>
          <w:p w14:paraId="7C71B48F" w14:textId="77777777" w:rsidR="00D766E2" w:rsidRPr="00004EAA" w:rsidRDefault="00D766E2" w:rsidP="001F4548">
            <w:pPr>
              <w:jc w:val="center"/>
              <w:rPr>
                <w:rFonts w:ascii="Arial" w:hAnsi="Arial" w:cs="Arial"/>
                <w:sz w:val="22"/>
                <w:szCs w:val="22"/>
              </w:rPr>
            </w:pPr>
          </w:p>
        </w:tc>
        <w:tc>
          <w:tcPr>
            <w:tcW w:w="1890" w:type="dxa"/>
          </w:tcPr>
          <w:p w14:paraId="3128B9A7" w14:textId="77777777" w:rsidR="00D766E2" w:rsidRPr="00004EAA" w:rsidRDefault="00D766E2" w:rsidP="001F4548">
            <w:pPr>
              <w:jc w:val="center"/>
              <w:rPr>
                <w:rFonts w:ascii="Arial" w:hAnsi="Arial" w:cs="Arial"/>
                <w:sz w:val="22"/>
                <w:szCs w:val="22"/>
              </w:rPr>
            </w:pPr>
          </w:p>
        </w:tc>
        <w:tc>
          <w:tcPr>
            <w:tcW w:w="1026" w:type="dxa"/>
          </w:tcPr>
          <w:p w14:paraId="0266FE22" w14:textId="77777777" w:rsidR="00D766E2" w:rsidRPr="00004EAA" w:rsidRDefault="00D766E2" w:rsidP="001F4548">
            <w:pPr>
              <w:jc w:val="center"/>
              <w:rPr>
                <w:rFonts w:ascii="Arial" w:hAnsi="Arial" w:cs="Arial"/>
                <w:sz w:val="22"/>
                <w:szCs w:val="22"/>
              </w:rPr>
            </w:pPr>
          </w:p>
        </w:tc>
      </w:tr>
      <w:tr w:rsidR="000B208F" w:rsidRPr="00004EAA" w14:paraId="44A12689" w14:textId="77777777" w:rsidTr="000B208F">
        <w:trPr>
          <w:jc w:val="center"/>
        </w:trPr>
        <w:tc>
          <w:tcPr>
            <w:tcW w:w="7686" w:type="dxa"/>
            <w:gridSpan w:val="4"/>
            <w:vAlign w:val="center"/>
          </w:tcPr>
          <w:p w14:paraId="03D25C10" w14:textId="52BD2EFA" w:rsidR="00D766E2" w:rsidRPr="00004EAA" w:rsidRDefault="008408DC" w:rsidP="00792923">
            <w:pPr>
              <w:rPr>
                <w:rFonts w:ascii="Arial" w:hAnsi="Arial" w:cs="Arial"/>
                <w:sz w:val="22"/>
                <w:szCs w:val="22"/>
              </w:rPr>
            </w:pPr>
            <w:r w:rsidRPr="00004EAA">
              <w:rPr>
                <w:rFonts w:ascii="Arial" w:hAnsi="Arial" w:cs="Arial"/>
                <w:sz w:val="22"/>
                <w:szCs w:val="22"/>
              </w:rPr>
              <w:t xml:space="preserve">  Taking anti</w:t>
            </w:r>
            <w:r w:rsidR="00D766E2" w:rsidRPr="00004EAA">
              <w:rPr>
                <w:rFonts w:ascii="Arial" w:hAnsi="Arial" w:cs="Arial"/>
                <w:sz w:val="22"/>
                <w:szCs w:val="22"/>
              </w:rPr>
              <w:t xml:space="preserve">convulsants </w:t>
            </w:r>
            <w:r w:rsidR="00792923" w:rsidRPr="00004EAA">
              <w:rPr>
                <w:rFonts w:ascii="Arial" w:hAnsi="Arial" w:cs="Arial"/>
                <w:sz w:val="22"/>
                <w:szCs w:val="22"/>
              </w:rPr>
              <w:t>during</w:t>
            </w:r>
            <w:r w:rsidR="00D766E2" w:rsidRPr="00004EAA">
              <w:rPr>
                <w:rFonts w:ascii="Arial" w:hAnsi="Arial" w:cs="Arial"/>
                <w:sz w:val="22"/>
                <w:szCs w:val="22"/>
              </w:rPr>
              <w:t xml:space="preserve"> Year 1</w:t>
            </w:r>
          </w:p>
        </w:tc>
        <w:tc>
          <w:tcPr>
            <w:tcW w:w="1080" w:type="dxa"/>
          </w:tcPr>
          <w:p w14:paraId="38228EE1"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0.02</w:t>
            </w:r>
          </w:p>
        </w:tc>
        <w:tc>
          <w:tcPr>
            <w:tcW w:w="1980" w:type="dxa"/>
          </w:tcPr>
          <w:p w14:paraId="20D02901" w14:textId="77777777" w:rsidR="00D766E2" w:rsidRPr="00004EAA" w:rsidRDefault="00D766E2" w:rsidP="001F4548">
            <w:pPr>
              <w:jc w:val="center"/>
              <w:rPr>
                <w:rFonts w:ascii="Arial" w:hAnsi="Arial" w:cs="Arial"/>
                <w:sz w:val="22"/>
                <w:szCs w:val="22"/>
              </w:rPr>
            </w:pPr>
          </w:p>
        </w:tc>
        <w:tc>
          <w:tcPr>
            <w:tcW w:w="990" w:type="dxa"/>
          </w:tcPr>
          <w:p w14:paraId="6CC1C7FA" w14:textId="77777777" w:rsidR="00D766E2" w:rsidRPr="00004EAA" w:rsidRDefault="00D766E2" w:rsidP="001F4548">
            <w:pPr>
              <w:jc w:val="center"/>
              <w:rPr>
                <w:rFonts w:ascii="Arial" w:hAnsi="Arial" w:cs="Arial"/>
                <w:sz w:val="22"/>
                <w:szCs w:val="22"/>
              </w:rPr>
            </w:pPr>
          </w:p>
        </w:tc>
        <w:tc>
          <w:tcPr>
            <w:tcW w:w="1890" w:type="dxa"/>
          </w:tcPr>
          <w:p w14:paraId="6121BFFF" w14:textId="77777777" w:rsidR="00D766E2" w:rsidRPr="00004EAA" w:rsidRDefault="00D766E2" w:rsidP="001F4548">
            <w:pPr>
              <w:jc w:val="center"/>
              <w:rPr>
                <w:rFonts w:ascii="Arial" w:hAnsi="Arial" w:cs="Arial"/>
                <w:sz w:val="22"/>
                <w:szCs w:val="22"/>
              </w:rPr>
            </w:pPr>
          </w:p>
        </w:tc>
        <w:tc>
          <w:tcPr>
            <w:tcW w:w="1026" w:type="dxa"/>
          </w:tcPr>
          <w:p w14:paraId="66CF9557" w14:textId="77777777" w:rsidR="00D766E2" w:rsidRPr="00004EAA" w:rsidRDefault="00D766E2" w:rsidP="001F4548">
            <w:pPr>
              <w:jc w:val="center"/>
              <w:rPr>
                <w:rFonts w:ascii="Arial" w:hAnsi="Arial" w:cs="Arial"/>
                <w:sz w:val="22"/>
                <w:szCs w:val="22"/>
              </w:rPr>
            </w:pPr>
          </w:p>
        </w:tc>
      </w:tr>
      <w:tr w:rsidR="000B208F" w:rsidRPr="00004EAA" w14:paraId="27D98564" w14:textId="77777777" w:rsidTr="000B208F">
        <w:trPr>
          <w:jc w:val="center"/>
        </w:trPr>
        <w:tc>
          <w:tcPr>
            <w:tcW w:w="2592" w:type="dxa"/>
          </w:tcPr>
          <w:p w14:paraId="7550403D" w14:textId="3A98FF8F"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Pr="00004EAA">
              <w:rPr>
                <w:rFonts w:ascii="Arial" w:hAnsi="Arial" w:cs="Arial"/>
                <w:sz w:val="22"/>
                <w:szCs w:val="22"/>
              </w:rPr>
              <w:t>No</w:t>
            </w:r>
          </w:p>
        </w:tc>
        <w:tc>
          <w:tcPr>
            <w:tcW w:w="1728" w:type="dxa"/>
          </w:tcPr>
          <w:p w14:paraId="22BD68A3"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822 (97)</w:t>
            </w:r>
          </w:p>
        </w:tc>
        <w:tc>
          <w:tcPr>
            <w:tcW w:w="1512" w:type="dxa"/>
          </w:tcPr>
          <w:p w14:paraId="5763EE16"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882 (98)</w:t>
            </w:r>
          </w:p>
        </w:tc>
        <w:tc>
          <w:tcPr>
            <w:tcW w:w="1854" w:type="dxa"/>
          </w:tcPr>
          <w:p w14:paraId="2FB196AA"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31.7 (28.5, 34.9)</w:t>
            </w:r>
          </w:p>
        </w:tc>
        <w:tc>
          <w:tcPr>
            <w:tcW w:w="1080" w:type="dxa"/>
          </w:tcPr>
          <w:p w14:paraId="4AEDB4F9" w14:textId="77777777" w:rsidR="00D766E2" w:rsidRPr="00004EAA" w:rsidRDefault="00D766E2" w:rsidP="001F4548">
            <w:pPr>
              <w:jc w:val="center"/>
              <w:rPr>
                <w:rFonts w:ascii="Arial" w:hAnsi="Arial" w:cs="Arial"/>
                <w:sz w:val="22"/>
                <w:szCs w:val="22"/>
              </w:rPr>
            </w:pPr>
          </w:p>
        </w:tc>
        <w:tc>
          <w:tcPr>
            <w:tcW w:w="1980" w:type="dxa"/>
          </w:tcPr>
          <w:p w14:paraId="1C449DA9" w14:textId="77777777" w:rsidR="00D766E2" w:rsidRPr="00004EAA" w:rsidRDefault="00D766E2" w:rsidP="001F4548">
            <w:pPr>
              <w:jc w:val="center"/>
              <w:rPr>
                <w:rFonts w:ascii="Arial" w:hAnsi="Arial" w:cs="Arial"/>
                <w:sz w:val="22"/>
                <w:szCs w:val="22"/>
              </w:rPr>
            </w:pPr>
          </w:p>
        </w:tc>
        <w:tc>
          <w:tcPr>
            <w:tcW w:w="990" w:type="dxa"/>
          </w:tcPr>
          <w:p w14:paraId="0F6110C6" w14:textId="77777777" w:rsidR="00D766E2" w:rsidRPr="00004EAA" w:rsidRDefault="00D766E2" w:rsidP="001F4548">
            <w:pPr>
              <w:jc w:val="center"/>
              <w:rPr>
                <w:rFonts w:ascii="Arial" w:hAnsi="Arial" w:cs="Arial"/>
                <w:sz w:val="22"/>
                <w:szCs w:val="22"/>
              </w:rPr>
            </w:pPr>
          </w:p>
        </w:tc>
        <w:tc>
          <w:tcPr>
            <w:tcW w:w="1890" w:type="dxa"/>
          </w:tcPr>
          <w:p w14:paraId="19CD2E22" w14:textId="77777777" w:rsidR="00D766E2" w:rsidRPr="00004EAA" w:rsidRDefault="00D766E2" w:rsidP="001F4548">
            <w:pPr>
              <w:jc w:val="center"/>
              <w:rPr>
                <w:rFonts w:ascii="Arial" w:hAnsi="Arial" w:cs="Arial"/>
                <w:sz w:val="22"/>
                <w:szCs w:val="22"/>
              </w:rPr>
            </w:pPr>
          </w:p>
        </w:tc>
        <w:tc>
          <w:tcPr>
            <w:tcW w:w="1026" w:type="dxa"/>
          </w:tcPr>
          <w:p w14:paraId="6F6F9CA6" w14:textId="77777777" w:rsidR="00D766E2" w:rsidRPr="00004EAA" w:rsidRDefault="00D766E2" w:rsidP="001F4548">
            <w:pPr>
              <w:jc w:val="center"/>
              <w:rPr>
                <w:rFonts w:ascii="Arial" w:hAnsi="Arial" w:cs="Arial"/>
                <w:sz w:val="22"/>
                <w:szCs w:val="22"/>
              </w:rPr>
            </w:pPr>
          </w:p>
        </w:tc>
      </w:tr>
      <w:tr w:rsidR="000B208F" w:rsidRPr="00004EAA" w14:paraId="045F4A94" w14:textId="77777777" w:rsidTr="000B208F">
        <w:trPr>
          <w:jc w:val="center"/>
        </w:trPr>
        <w:tc>
          <w:tcPr>
            <w:tcW w:w="2592" w:type="dxa"/>
          </w:tcPr>
          <w:p w14:paraId="5EDF152F" w14:textId="1A90DB0E"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Pr="00004EAA">
              <w:rPr>
                <w:rFonts w:ascii="Arial" w:hAnsi="Arial" w:cs="Arial"/>
                <w:sz w:val="22"/>
                <w:szCs w:val="22"/>
              </w:rPr>
              <w:t>Yes</w:t>
            </w:r>
          </w:p>
        </w:tc>
        <w:tc>
          <w:tcPr>
            <w:tcW w:w="1728" w:type="dxa"/>
          </w:tcPr>
          <w:p w14:paraId="2F3C8D5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23 (2.5)</w:t>
            </w:r>
          </w:p>
        </w:tc>
        <w:tc>
          <w:tcPr>
            <w:tcW w:w="1512" w:type="dxa"/>
          </w:tcPr>
          <w:p w14:paraId="4106C6E0"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21 (2.3)</w:t>
            </w:r>
          </w:p>
        </w:tc>
        <w:tc>
          <w:tcPr>
            <w:tcW w:w="1854" w:type="dxa"/>
          </w:tcPr>
          <w:p w14:paraId="3C0866C7"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58.7 (35.8, 85.3)</w:t>
            </w:r>
          </w:p>
        </w:tc>
        <w:tc>
          <w:tcPr>
            <w:tcW w:w="1080" w:type="dxa"/>
          </w:tcPr>
          <w:p w14:paraId="295BAD3F" w14:textId="77777777" w:rsidR="00D766E2" w:rsidRPr="00004EAA" w:rsidRDefault="00D766E2" w:rsidP="001F4548">
            <w:pPr>
              <w:jc w:val="center"/>
              <w:rPr>
                <w:rFonts w:ascii="Arial" w:hAnsi="Arial" w:cs="Arial"/>
                <w:sz w:val="22"/>
                <w:szCs w:val="22"/>
              </w:rPr>
            </w:pPr>
          </w:p>
        </w:tc>
        <w:tc>
          <w:tcPr>
            <w:tcW w:w="1980" w:type="dxa"/>
          </w:tcPr>
          <w:p w14:paraId="3D121245" w14:textId="77777777" w:rsidR="00D766E2" w:rsidRPr="00004EAA" w:rsidRDefault="00D766E2" w:rsidP="001F4548">
            <w:pPr>
              <w:jc w:val="center"/>
              <w:rPr>
                <w:rFonts w:ascii="Arial" w:hAnsi="Arial" w:cs="Arial"/>
                <w:sz w:val="22"/>
                <w:szCs w:val="22"/>
              </w:rPr>
            </w:pPr>
          </w:p>
        </w:tc>
        <w:tc>
          <w:tcPr>
            <w:tcW w:w="990" w:type="dxa"/>
          </w:tcPr>
          <w:p w14:paraId="7953A65F" w14:textId="77777777" w:rsidR="00D766E2" w:rsidRPr="00004EAA" w:rsidRDefault="00D766E2" w:rsidP="001F4548">
            <w:pPr>
              <w:jc w:val="center"/>
              <w:rPr>
                <w:rFonts w:ascii="Arial" w:hAnsi="Arial" w:cs="Arial"/>
                <w:sz w:val="22"/>
                <w:szCs w:val="22"/>
              </w:rPr>
            </w:pPr>
          </w:p>
        </w:tc>
        <w:tc>
          <w:tcPr>
            <w:tcW w:w="1890" w:type="dxa"/>
          </w:tcPr>
          <w:p w14:paraId="19228B64" w14:textId="77777777" w:rsidR="00D766E2" w:rsidRPr="00004EAA" w:rsidRDefault="00D766E2" w:rsidP="001F4548">
            <w:pPr>
              <w:jc w:val="center"/>
              <w:rPr>
                <w:rFonts w:ascii="Arial" w:hAnsi="Arial" w:cs="Arial"/>
                <w:sz w:val="22"/>
                <w:szCs w:val="22"/>
              </w:rPr>
            </w:pPr>
          </w:p>
        </w:tc>
        <w:tc>
          <w:tcPr>
            <w:tcW w:w="1026" w:type="dxa"/>
          </w:tcPr>
          <w:p w14:paraId="5D4A3EFD" w14:textId="77777777" w:rsidR="00D766E2" w:rsidRPr="00004EAA" w:rsidRDefault="00D766E2" w:rsidP="001F4548">
            <w:pPr>
              <w:jc w:val="center"/>
              <w:rPr>
                <w:rFonts w:ascii="Arial" w:hAnsi="Arial" w:cs="Arial"/>
                <w:sz w:val="22"/>
                <w:szCs w:val="22"/>
              </w:rPr>
            </w:pPr>
          </w:p>
        </w:tc>
      </w:tr>
      <w:tr w:rsidR="000B208F" w:rsidRPr="00004EAA" w14:paraId="53F45D65" w14:textId="77777777" w:rsidTr="000B208F">
        <w:trPr>
          <w:jc w:val="center"/>
        </w:trPr>
        <w:tc>
          <w:tcPr>
            <w:tcW w:w="2592" w:type="dxa"/>
          </w:tcPr>
          <w:p w14:paraId="56BCBB00" w14:textId="77777777" w:rsidR="00D766E2" w:rsidRPr="00004EAA" w:rsidRDefault="00D766E2" w:rsidP="001F4548">
            <w:pPr>
              <w:rPr>
                <w:rFonts w:ascii="Arial" w:hAnsi="Arial" w:cs="Arial"/>
                <w:sz w:val="22"/>
                <w:szCs w:val="22"/>
              </w:rPr>
            </w:pPr>
          </w:p>
        </w:tc>
        <w:tc>
          <w:tcPr>
            <w:tcW w:w="1728" w:type="dxa"/>
          </w:tcPr>
          <w:p w14:paraId="215EC16C" w14:textId="77777777" w:rsidR="00D766E2" w:rsidRPr="00004EAA" w:rsidRDefault="00D766E2" w:rsidP="001F4548">
            <w:pPr>
              <w:jc w:val="center"/>
              <w:rPr>
                <w:rFonts w:ascii="Arial" w:hAnsi="Arial" w:cs="Arial"/>
                <w:sz w:val="22"/>
                <w:szCs w:val="22"/>
              </w:rPr>
            </w:pPr>
          </w:p>
        </w:tc>
        <w:tc>
          <w:tcPr>
            <w:tcW w:w="1512" w:type="dxa"/>
          </w:tcPr>
          <w:p w14:paraId="4B2F1E95" w14:textId="77777777" w:rsidR="00D766E2" w:rsidRPr="00004EAA" w:rsidRDefault="00D766E2" w:rsidP="001F4548">
            <w:pPr>
              <w:jc w:val="center"/>
              <w:rPr>
                <w:rFonts w:ascii="Arial" w:hAnsi="Arial" w:cs="Arial"/>
                <w:sz w:val="22"/>
                <w:szCs w:val="22"/>
              </w:rPr>
            </w:pPr>
          </w:p>
        </w:tc>
        <w:tc>
          <w:tcPr>
            <w:tcW w:w="1854" w:type="dxa"/>
          </w:tcPr>
          <w:p w14:paraId="69B50581" w14:textId="77777777" w:rsidR="00D766E2" w:rsidRPr="00004EAA" w:rsidRDefault="00D766E2" w:rsidP="001F4548">
            <w:pPr>
              <w:jc w:val="center"/>
              <w:rPr>
                <w:rFonts w:ascii="Arial" w:hAnsi="Arial" w:cs="Arial"/>
                <w:sz w:val="22"/>
                <w:szCs w:val="22"/>
              </w:rPr>
            </w:pPr>
          </w:p>
        </w:tc>
        <w:tc>
          <w:tcPr>
            <w:tcW w:w="1080" w:type="dxa"/>
          </w:tcPr>
          <w:p w14:paraId="60A11BB9" w14:textId="77777777" w:rsidR="00D766E2" w:rsidRPr="00004EAA" w:rsidRDefault="00D766E2" w:rsidP="001F4548">
            <w:pPr>
              <w:jc w:val="center"/>
              <w:rPr>
                <w:rFonts w:ascii="Arial" w:hAnsi="Arial" w:cs="Arial"/>
                <w:sz w:val="22"/>
                <w:szCs w:val="22"/>
              </w:rPr>
            </w:pPr>
          </w:p>
        </w:tc>
        <w:tc>
          <w:tcPr>
            <w:tcW w:w="1980" w:type="dxa"/>
          </w:tcPr>
          <w:p w14:paraId="1FB17DB2" w14:textId="77777777" w:rsidR="00D766E2" w:rsidRPr="00004EAA" w:rsidRDefault="00D766E2" w:rsidP="001F4548">
            <w:pPr>
              <w:jc w:val="center"/>
              <w:rPr>
                <w:rFonts w:ascii="Arial" w:hAnsi="Arial" w:cs="Arial"/>
                <w:sz w:val="22"/>
                <w:szCs w:val="22"/>
              </w:rPr>
            </w:pPr>
          </w:p>
        </w:tc>
        <w:tc>
          <w:tcPr>
            <w:tcW w:w="990" w:type="dxa"/>
          </w:tcPr>
          <w:p w14:paraId="772FE84F" w14:textId="77777777" w:rsidR="00D766E2" w:rsidRPr="00004EAA" w:rsidRDefault="00D766E2" w:rsidP="001F4548">
            <w:pPr>
              <w:jc w:val="center"/>
              <w:rPr>
                <w:rFonts w:ascii="Arial" w:hAnsi="Arial" w:cs="Arial"/>
                <w:sz w:val="22"/>
                <w:szCs w:val="22"/>
              </w:rPr>
            </w:pPr>
          </w:p>
        </w:tc>
        <w:tc>
          <w:tcPr>
            <w:tcW w:w="1890" w:type="dxa"/>
          </w:tcPr>
          <w:p w14:paraId="03F005F4" w14:textId="77777777" w:rsidR="00D766E2" w:rsidRPr="00004EAA" w:rsidRDefault="00D766E2" w:rsidP="001F4548">
            <w:pPr>
              <w:jc w:val="center"/>
              <w:rPr>
                <w:rFonts w:ascii="Arial" w:hAnsi="Arial" w:cs="Arial"/>
                <w:sz w:val="22"/>
                <w:szCs w:val="22"/>
              </w:rPr>
            </w:pPr>
          </w:p>
        </w:tc>
        <w:tc>
          <w:tcPr>
            <w:tcW w:w="1026" w:type="dxa"/>
          </w:tcPr>
          <w:p w14:paraId="2A2120CF" w14:textId="77777777" w:rsidR="00D766E2" w:rsidRPr="00004EAA" w:rsidRDefault="00D766E2" w:rsidP="001F4548">
            <w:pPr>
              <w:jc w:val="center"/>
              <w:rPr>
                <w:rFonts w:ascii="Arial" w:hAnsi="Arial" w:cs="Arial"/>
                <w:sz w:val="22"/>
                <w:szCs w:val="22"/>
              </w:rPr>
            </w:pPr>
          </w:p>
        </w:tc>
      </w:tr>
      <w:tr w:rsidR="000B208F" w:rsidRPr="00004EAA" w14:paraId="6A5AAB19" w14:textId="77777777" w:rsidTr="000B208F">
        <w:trPr>
          <w:jc w:val="center"/>
        </w:trPr>
        <w:tc>
          <w:tcPr>
            <w:tcW w:w="4320" w:type="dxa"/>
            <w:gridSpan w:val="2"/>
          </w:tcPr>
          <w:p w14:paraId="60AFCE5F" w14:textId="297AC2E0" w:rsidR="00D766E2" w:rsidRPr="00004EAA" w:rsidRDefault="003F7B29" w:rsidP="001F4548">
            <w:pPr>
              <w:rPr>
                <w:rFonts w:ascii="Arial" w:hAnsi="Arial" w:cs="Arial"/>
                <w:sz w:val="22"/>
                <w:szCs w:val="22"/>
              </w:rPr>
            </w:pPr>
            <w:r w:rsidRPr="00004EAA">
              <w:rPr>
                <w:rFonts w:ascii="Arial" w:hAnsi="Arial" w:cs="Arial"/>
                <w:sz w:val="22"/>
                <w:szCs w:val="22"/>
              </w:rPr>
              <w:t>Nutritional factors</w:t>
            </w:r>
          </w:p>
        </w:tc>
        <w:tc>
          <w:tcPr>
            <w:tcW w:w="1512" w:type="dxa"/>
          </w:tcPr>
          <w:p w14:paraId="538CF4D1" w14:textId="77777777" w:rsidR="00D766E2" w:rsidRPr="00004EAA" w:rsidRDefault="00D766E2" w:rsidP="001F4548">
            <w:pPr>
              <w:jc w:val="center"/>
              <w:rPr>
                <w:rFonts w:ascii="Arial" w:hAnsi="Arial" w:cs="Arial"/>
                <w:sz w:val="22"/>
                <w:szCs w:val="22"/>
              </w:rPr>
            </w:pPr>
          </w:p>
        </w:tc>
        <w:tc>
          <w:tcPr>
            <w:tcW w:w="1854" w:type="dxa"/>
          </w:tcPr>
          <w:p w14:paraId="6198DBC0" w14:textId="77777777" w:rsidR="00D766E2" w:rsidRPr="00004EAA" w:rsidRDefault="00D766E2" w:rsidP="001F4548">
            <w:pPr>
              <w:jc w:val="center"/>
              <w:rPr>
                <w:rFonts w:ascii="Arial" w:hAnsi="Arial" w:cs="Arial"/>
                <w:sz w:val="22"/>
                <w:szCs w:val="22"/>
              </w:rPr>
            </w:pPr>
          </w:p>
        </w:tc>
        <w:tc>
          <w:tcPr>
            <w:tcW w:w="1080" w:type="dxa"/>
          </w:tcPr>
          <w:p w14:paraId="40334F2F" w14:textId="77777777" w:rsidR="00D766E2" w:rsidRPr="00004EAA" w:rsidRDefault="00D766E2" w:rsidP="001F4548">
            <w:pPr>
              <w:jc w:val="center"/>
              <w:rPr>
                <w:rFonts w:ascii="Arial" w:hAnsi="Arial" w:cs="Arial"/>
                <w:sz w:val="22"/>
                <w:szCs w:val="22"/>
              </w:rPr>
            </w:pPr>
          </w:p>
        </w:tc>
        <w:tc>
          <w:tcPr>
            <w:tcW w:w="1980" w:type="dxa"/>
          </w:tcPr>
          <w:p w14:paraId="0B719046" w14:textId="77777777" w:rsidR="00D766E2" w:rsidRPr="00004EAA" w:rsidRDefault="00D766E2" w:rsidP="001F4548">
            <w:pPr>
              <w:jc w:val="center"/>
              <w:rPr>
                <w:rFonts w:ascii="Arial" w:hAnsi="Arial" w:cs="Arial"/>
                <w:sz w:val="22"/>
                <w:szCs w:val="22"/>
              </w:rPr>
            </w:pPr>
          </w:p>
        </w:tc>
        <w:tc>
          <w:tcPr>
            <w:tcW w:w="990" w:type="dxa"/>
          </w:tcPr>
          <w:p w14:paraId="1EB88AE0" w14:textId="77777777" w:rsidR="00D766E2" w:rsidRPr="00004EAA" w:rsidRDefault="00D766E2" w:rsidP="001F4548">
            <w:pPr>
              <w:jc w:val="center"/>
              <w:rPr>
                <w:rFonts w:ascii="Arial" w:hAnsi="Arial" w:cs="Arial"/>
                <w:sz w:val="22"/>
                <w:szCs w:val="22"/>
              </w:rPr>
            </w:pPr>
          </w:p>
        </w:tc>
        <w:tc>
          <w:tcPr>
            <w:tcW w:w="1890" w:type="dxa"/>
          </w:tcPr>
          <w:p w14:paraId="28B464C1" w14:textId="77777777" w:rsidR="00D766E2" w:rsidRPr="00004EAA" w:rsidRDefault="00D766E2" w:rsidP="001F4548">
            <w:pPr>
              <w:jc w:val="center"/>
              <w:rPr>
                <w:rFonts w:ascii="Arial" w:hAnsi="Arial" w:cs="Arial"/>
                <w:sz w:val="22"/>
                <w:szCs w:val="22"/>
              </w:rPr>
            </w:pPr>
          </w:p>
        </w:tc>
        <w:tc>
          <w:tcPr>
            <w:tcW w:w="1026" w:type="dxa"/>
          </w:tcPr>
          <w:p w14:paraId="2B8A0E7D" w14:textId="77777777" w:rsidR="00D766E2" w:rsidRPr="00004EAA" w:rsidRDefault="00D766E2" w:rsidP="001F4548">
            <w:pPr>
              <w:jc w:val="center"/>
              <w:rPr>
                <w:rFonts w:ascii="Arial" w:hAnsi="Arial" w:cs="Arial"/>
                <w:sz w:val="22"/>
                <w:szCs w:val="22"/>
              </w:rPr>
            </w:pPr>
          </w:p>
        </w:tc>
      </w:tr>
      <w:tr w:rsidR="000B208F" w:rsidRPr="00004EAA" w14:paraId="5EB2404A" w14:textId="77777777" w:rsidTr="000B208F">
        <w:trPr>
          <w:jc w:val="center"/>
        </w:trPr>
        <w:tc>
          <w:tcPr>
            <w:tcW w:w="7686" w:type="dxa"/>
            <w:gridSpan w:val="4"/>
            <w:vAlign w:val="center"/>
          </w:tcPr>
          <w:p w14:paraId="3362C82E" w14:textId="2E0C685A" w:rsidR="00D766E2" w:rsidRPr="00004EAA" w:rsidRDefault="001C0B2B" w:rsidP="00562B73">
            <w:pPr>
              <w:rPr>
                <w:rFonts w:ascii="Arial" w:eastAsiaTheme="majorEastAsia" w:hAnsi="Arial" w:cs="Arial"/>
                <w:i/>
                <w:iCs/>
                <w:color w:val="404040" w:themeColor="text1" w:themeTint="BF"/>
                <w:sz w:val="22"/>
                <w:szCs w:val="22"/>
              </w:rPr>
            </w:pPr>
            <w:r w:rsidRPr="00004EAA">
              <w:rPr>
                <w:rFonts w:ascii="Arial" w:hAnsi="Arial" w:cs="Arial"/>
                <w:sz w:val="22"/>
                <w:szCs w:val="22"/>
              </w:rPr>
              <w:t xml:space="preserve">  </w:t>
            </w:r>
            <w:r w:rsidR="00562B73" w:rsidRPr="00004EAA">
              <w:rPr>
                <w:rFonts w:ascii="Arial" w:hAnsi="Arial" w:cs="Arial"/>
                <w:sz w:val="22"/>
                <w:szCs w:val="22"/>
              </w:rPr>
              <w:t>P</w:t>
            </w:r>
            <w:r w:rsidR="00D766E2" w:rsidRPr="00004EAA">
              <w:rPr>
                <w:rFonts w:ascii="Arial" w:hAnsi="Arial" w:cs="Arial"/>
                <w:sz w:val="22"/>
                <w:szCs w:val="22"/>
              </w:rPr>
              <w:t>ersonal calcium supplement</w:t>
            </w:r>
            <w:r w:rsidR="00562B73" w:rsidRPr="00004EAA">
              <w:rPr>
                <w:rFonts w:ascii="Arial" w:hAnsi="Arial" w:cs="Arial"/>
                <w:sz w:val="22"/>
                <w:szCs w:val="22"/>
              </w:rPr>
              <w:t>ation</w:t>
            </w:r>
            <w:r w:rsidR="00D766E2" w:rsidRPr="00004EAA">
              <w:rPr>
                <w:rFonts w:ascii="Arial" w:hAnsi="Arial" w:cs="Arial"/>
                <w:sz w:val="22"/>
                <w:szCs w:val="22"/>
              </w:rPr>
              <w:t xml:space="preserve"> </w:t>
            </w:r>
            <w:r w:rsidR="00562B73" w:rsidRPr="00004EAA">
              <w:rPr>
                <w:rFonts w:ascii="Arial" w:hAnsi="Arial" w:cs="Arial"/>
                <w:sz w:val="22"/>
                <w:szCs w:val="22"/>
              </w:rPr>
              <w:t>during</w:t>
            </w:r>
            <w:r w:rsidR="00D766E2" w:rsidRPr="00004EAA">
              <w:rPr>
                <w:rFonts w:ascii="Arial" w:hAnsi="Arial" w:cs="Arial"/>
                <w:sz w:val="22"/>
                <w:szCs w:val="22"/>
              </w:rPr>
              <w:t xml:space="preserve"> Year 1</w:t>
            </w:r>
            <w:r w:rsidR="00562B73" w:rsidRPr="00004EAA">
              <w:rPr>
                <w:rFonts w:ascii="Arial" w:hAnsi="Arial" w:cs="Arial"/>
                <w:sz w:val="22"/>
                <w:szCs w:val="22"/>
              </w:rPr>
              <w:t>, mg/day</w:t>
            </w:r>
          </w:p>
        </w:tc>
        <w:tc>
          <w:tcPr>
            <w:tcW w:w="1080" w:type="dxa"/>
          </w:tcPr>
          <w:p w14:paraId="6FA66E57"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0.046</w:t>
            </w:r>
          </w:p>
        </w:tc>
        <w:tc>
          <w:tcPr>
            <w:tcW w:w="1980" w:type="dxa"/>
          </w:tcPr>
          <w:p w14:paraId="5EE3F371" w14:textId="77777777" w:rsidR="00D766E2" w:rsidRPr="00004EAA" w:rsidRDefault="00D766E2" w:rsidP="001F4548">
            <w:pPr>
              <w:jc w:val="center"/>
              <w:rPr>
                <w:rFonts w:ascii="Arial" w:hAnsi="Arial" w:cs="Arial"/>
                <w:sz w:val="22"/>
                <w:szCs w:val="22"/>
              </w:rPr>
            </w:pPr>
          </w:p>
        </w:tc>
        <w:tc>
          <w:tcPr>
            <w:tcW w:w="990" w:type="dxa"/>
          </w:tcPr>
          <w:p w14:paraId="69FF2F5C" w14:textId="77777777" w:rsidR="00D766E2" w:rsidRPr="00004EAA" w:rsidRDefault="00D766E2" w:rsidP="001F4548">
            <w:pPr>
              <w:jc w:val="center"/>
              <w:rPr>
                <w:rFonts w:ascii="Arial" w:hAnsi="Arial" w:cs="Arial"/>
                <w:sz w:val="22"/>
                <w:szCs w:val="22"/>
              </w:rPr>
            </w:pPr>
          </w:p>
        </w:tc>
        <w:tc>
          <w:tcPr>
            <w:tcW w:w="1890" w:type="dxa"/>
          </w:tcPr>
          <w:p w14:paraId="7DC8B92E" w14:textId="77777777" w:rsidR="00D766E2" w:rsidRPr="00004EAA" w:rsidRDefault="00D766E2" w:rsidP="001F4548">
            <w:pPr>
              <w:jc w:val="center"/>
              <w:rPr>
                <w:rFonts w:ascii="Arial" w:hAnsi="Arial" w:cs="Arial"/>
                <w:sz w:val="22"/>
                <w:szCs w:val="22"/>
              </w:rPr>
            </w:pPr>
          </w:p>
        </w:tc>
        <w:tc>
          <w:tcPr>
            <w:tcW w:w="1026" w:type="dxa"/>
          </w:tcPr>
          <w:p w14:paraId="187514F9" w14:textId="77777777" w:rsidR="00D766E2" w:rsidRPr="00004EAA" w:rsidRDefault="00D766E2" w:rsidP="001F4548">
            <w:pPr>
              <w:jc w:val="center"/>
              <w:rPr>
                <w:rFonts w:ascii="Arial" w:hAnsi="Arial" w:cs="Arial"/>
                <w:sz w:val="22"/>
                <w:szCs w:val="22"/>
              </w:rPr>
            </w:pPr>
          </w:p>
        </w:tc>
      </w:tr>
      <w:tr w:rsidR="000B208F" w:rsidRPr="00004EAA" w14:paraId="29929EFA" w14:textId="77777777" w:rsidTr="000B208F">
        <w:trPr>
          <w:jc w:val="center"/>
        </w:trPr>
        <w:tc>
          <w:tcPr>
            <w:tcW w:w="2592" w:type="dxa"/>
          </w:tcPr>
          <w:p w14:paraId="77593AAF" w14:textId="57E72A6F"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Pr="00004EAA">
              <w:rPr>
                <w:rFonts w:ascii="Arial" w:hAnsi="Arial" w:cs="Arial"/>
                <w:sz w:val="22"/>
                <w:szCs w:val="22"/>
              </w:rPr>
              <w:t xml:space="preserve">  None</w:t>
            </w:r>
          </w:p>
        </w:tc>
        <w:tc>
          <w:tcPr>
            <w:tcW w:w="1728" w:type="dxa"/>
          </w:tcPr>
          <w:p w14:paraId="352D49AE"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856 (95)</w:t>
            </w:r>
          </w:p>
        </w:tc>
        <w:tc>
          <w:tcPr>
            <w:tcW w:w="1512" w:type="dxa"/>
          </w:tcPr>
          <w:p w14:paraId="257066AA"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866 (96)</w:t>
            </w:r>
          </w:p>
        </w:tc>
        <w:tc>
          <w:tcPr>
            <w:tcW w:w="1854" w:type="dxa"/>
          </w:tcPr>
          <w:p w14:paraId="641F420D"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33.2 (30.0, 36.6)</w:t>
            </w:r>
          </w:p>
        </w:tc>
        <w:tc>
          <w:tcPr>
            <w:tcW w:w="1080" w:type="dxa"/>
          </w:tcPr>
          <w:p w14:paraId="1E35D2B4" w14:textId="77777777" w:rsidR="00D766E2" w:rsidRPr="00004EAA" w:rsidRDefault="00D766E2" w:rsidP="001F4548">
            <w:pPr>
              <w:jc w:val="center"/>
              <w:rPr>
                <w:rFonts w:ascii="Arial" w:hAnsi="Arial" w:cs="Arial"/>
                <w:sz w:val="22"/>
                <w:szCs w:val="22"/>
              </w:rPr>
            </w:pPr>
          </w:p>
        </w:tc>
        <w:tc>
          <w:tcPr>
            <w:tcW w:w="1980" w:type="dxa"/>
          </w:tcPr>
          <w:p w14:paraId="11E0FF09" w14:textId="77777777" w:rsidR="00D766E2" w:rsidRPr="00004EAA" w:rsidRDefault="00D766E2" w:rsidP="001F4548">
            <w:pPr>
              <w:jc w:val="center"/>
              <w:rPr>
                <w:rFonts w:ascii="Arial" w:hAnsi="Arial" w:cs="Arial"/>
                <w:sz w:val="22"/>
                <w:szCs w:val="22"/>
              </w:rPr>
            </w:pPr>
          </w:p>
        </w:tc>
        <w:tc>
          <w:tcPr>
            <w:tcW w:w="990" w:type="dxa"/>
          </w:tcPr>
          <w:p w14:paraId="7FA4C638" w14:textId="77777777" w:rsidR="00D766E2" w:rsidRPr="00004EAA" w:rsidRDefault="00D766E2" w:rsidP="001F4548">
            <w:pPr>
              <w:jc w:val="center"/>
              <w:rPr>
                <w:rFonts w:ascii="Arial" w:hAnsi="Arial" w:cs="Arial"/>
                <w:sz w:val="22"/>
                <w:szCs w:val="22"/>
              </w:rPr>
            </w:pPr>
          </w:p>
        </w:tc>
        <w:tc>
          <w:tcPr>
            <w:tcW w:w="1890" w:type="dxa"/>
          </w:tcPr>
          <w:p w14:paraId="6F555D42" w14:textId="77777777" w:rsidR="00D766E2" w:rsidRPr="00004EAA" w:rsidRDefault="00D766E2" w:rsidP="001F4548">
            <w:pPr>
              <w:jc w:val="center"/>
              <w:rPr>
                <w:rFonts w:ascii="Arial" w:hAnsi="Arial" w:cs="Arial"/>
                <w:sz w:val="22"/>
                <w:szCs w:val="22"/>
              </w:rPr>
            </w:pPr>
          </w:p>
        </w:tc>
        <w:tc>
          <w:tcPr>
            <w:tcW w:w="1026" w:type="dxa"/>
          </w:tcPr>
          <w:p w14:paraId="38E7A430" w14:textId="77777777" w:rsidR="00D766E2" w:rsidRPr="00004EAA" w:rsidRDefault="00D766E2" w:rsidP="001F4548">
            <w:pPr>
              <w:jc w:val="center"/>
              <w:rPr>
                <w:rFonts w:ascii="Arial" w:hAnsi="Arial" w:cs="Arial"/>
                <w:sz w:val="22"/>
                <w:szCs w:val="22"/>
              </w:rPr>
            </w:pPr>
          </w:p>
        </w:tc>
      </w:tr>
      <w:tr w:rsidR="000B208F" w:rsidRPr="00004EAA" w14:paraId="18614CDC" w14:textId="77777777" w:rsidTr="000B208F">
        <w:trPr>
          <w:jc w:val="center"/>
        </w:trPr>
        <w:tc>
          <w:tcPr>
            <w:tcW w:w="2592" w:type="dxa"/>
          </w:tcPr>
          <w:p w14:paraId="78E9B8FB" w14:textId="0C9E4DA7"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Pr="00004EAA">
              <w:rPr>
                <w:rFonts w:ascii="Arial" w:hAnsi="Arial" w:cs="Arial"/>
                <w:sz w:val="22"/>
                <w:szCs w:val="22"/>
              </w:rPr>
              <w:t xml:space="preserve"> 1-200</w:t>
            </w:r>
          </w:p>
        </w:tc>
        <w:tc>
          <w:tcPr>
            <w:tcW w:w="1728" w:type="dxa"/>
          </w:tcPr>
          <w:p w14:paraId="396A5F0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38 (4.2)</w:t>
            </w:r>
          </w:p>
        </w:tc>
        <w:tc>
          <w:tcPr>
            <w:tcW w:w="1512" w:type="dxa"/>
          </w:tcPr>
          <w:p w14:paraId="40CD8F40"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22 (2.4)</w:t>
            </w:r>
          </w:p>
        </w:tc>
        <w:tc>
          <w:tcPr>
            <w:tcW w:w="1854" w:type="dxa"/>
          </w:tcPr>
          <w:p w14:paraId="28FD6B0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16.5 (1.5, 33.8)</w:t>
            </w:r>
          </w:p>
        </w:tc>
        <w:tc>
          <w:tcPr>
            <w:tcW w:w="1080" w:type="dxa"/>
          </w:tcPr>
          <w:p w14:paraId="1D00EC01" w14:textId="77777777" w:rsidR="00D766E2" w:rsidRPr="00004EAA" w:rsidRDefault="00D766E2" w:rsidP="001F4548">
            <w:pPr>
              <w:jc w:val="center"/>
              <w:rPr>
                <w:rFonts w:ascii="Arial" w:hAnsi="Arial" w:cs="Arial"/>
                <w:sz w:val="22"/>
                <w:szCs w:val="22"/>
              </w:rPr>
            </w:pPr>
          </w:p>
        </w:tc>
        <w:tc>
          <w:tcPr>
            <w:tcW w:w="1980" w:type="dxa"/>
          </w:tcPr>
          <w:p w14:paraId="476A95C4" w14:textId="77777777" w:rsidR="00D766E2" w:rsidRPr="00004EAA" w:rsidRDefault="00D766E2" w:rsidP="001F4548">
            <w:pPr>
              <w:jc w:val="center"/>
              <w:rPr>
                <w:rFonts w:ascii="Arial" w:hAnsi="Arial" w:cs="Arial"/>
                <w:sz w:val="22"/>
                <w:szCs w:val="22"/>
              </w:rPr>
            </w:pPr>
          </w:p>
        </w:tc>
        <w:tc>
          <w:tcPr>
            <w:tcW w:w="990" w:type="dxa"/>
          </w:tcPr>
          <w:p w14:paraId="5F004AE8" w14:textId="77777777" w:rsidR="00D766E2" w:rsidRPr="00004EAA" w:rsidRDefault="00D766E2" w:rsidP="001F4548">
            <w:pPr>
              <w:jc w:val="center"/>
              <w:rPr>
                <w:rFonts w:ascii="Arial" w:hAnsi="Arial" w:cs="Arial"/>
                <w:sz w:val="22"/>
                <w:szCs w:val="22"/>
              </w:rPr>
            </w:pPr>
          </w:p>
        </w:tc>
        <w:tc>
          <w:tcPr>
            <w:tcW w:w="1890" w:type="dxa"/>
          </w:tcPr>
          <w:p w14:paraId="294683CB" w14:textId="77777777" w:rsidR="00D766E2" w:rsidRPr="00004EAA" w:rsidRDefault="00D766E2" w:rsidP="001F4548">
            <w:pPr>
              <w:jc w:val="center"/>
              <w:rPr>
                <w:rFonts w:ascii="Arial" w:hAnsi="Arial" w:cs="Arial"/>
                <w:sz w:val="22"/>
                <w:szCs w:val="22"/>
              </w:rPr>
            </w:pPr>
          </w:p>
        </w:tc>
        <w:tc>
          <w:tcPr>
            <w:tcW w:w="1026" w:type="dxa"/>
          </w:tcPr>
          <w:p w14:paraId="113AD09A" w14:textId="77777777" w:rsidR="00D766E2" w:rsidRPr="00004EAA" w:rsidRDefault="00D766E2" w:rsidP="001F4548">
            <w:pPr>
              <w:jc w:val="center"/>
              <w:rPr>
                <w:rFonts w:ascii="Arial" w:hAnsi="Arial" w:cs="Arial"/>
                <w:sz w:val="22"/>
                <w:szCs w:val="22"/>
              </w:rPr>
            </w:pPr>
          </w:p>
        </w:tc>
      </w:tr>
      <w:tr w:rsidR="000B208F" w:rsidRPr="00004EAA" w14:paraId="42786492" w14:textId="77777777" w:rsidTr="000B208F">
        <w:trPr>
          <w:jc w:val="center"/>
        </w:trPr>
        <w:tc>
          <w:tcPr>
            <w:tcW w:w="2592" w:type="dxa"/>
          </w:tcPr>
          <w:p w14:paraId="67CE4E24" w14:textId="4BDF801B"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00562B73" w:rsidRPr="00004EAA">
              <w:rPr>
                <w:rFonts w:ascii="Arial" w:hAnsi="Arial" w:cs="Arial"/>
                <w:sz w:val="22"/>
                <w:szCs w:val="22"/>
              </w:rPr>
              <w:t>&gt;200</w:t>
            </w:r>
          </w:p>
        </w:tc>
        <w:tc>
          <w:tcPr>
            <w:tcW w:w="1728" w:type="dxa"/>
          </w:tcPr>
          <w:p w14:paraId="70989A16"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11 (1.2)</w:t>
            </w:r>
          </w:p>
        </w:tc>
        <w:tc>
          <w:tcPr>
            <w:tcW w:w="1512" w:type="dxa"/>
          </w:tcPr>
          <w:p w14:paraId="295C241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15 (1.7)</w:t>
            </w:r>
          </w:p>
        </w:tc>
        <w:tc>
          <w:tcPr>
            <w:tcW w:w="1854" w:type="dxa"/>
          </w:tcPr>
          <w:p w14:paraId="4EE282EA"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11.8 (-8.8, 37.1)</w:t>
            </w:r>
          </w:p>
        </w:tc>
        <w:tc>
          <w:tcPr>
            <w:tcW w:w="1080" w:type="dxa"/>
          </w:tcPr>
          <w:p w14:paraId="62C53A0D" w14:textId="77777777" w:rsidR="00D766E2" w:rsidRPr="00004EAA" w:rsidRDefault="00D766E2" w:rsidP="001F4548">
            <w:pPr>
              <w:jc w:val="center"/>
              <w:rPr>
                <w:rFonts w:ascii="Arial" w:hAnsi="Arial" w:cs="Arial"/>
                <w:sz w:val="22"/>
                <w:szCs w:val="22"/>
              </w:rPr>
            </w:pPr>
          </w:p>
        </w:tc>
        <w:tc>
          <w:tcPr>
            <w:tcW w:w="1980" w:type="dxa"/>
          </w:tcPr>
          <w:p w14:paraId="4350E5E8" w14:textId="77777777" w:rsidR="00D766E2" w:rsidRPr="00004EAA" w:rsidRDefault="00D766E2" w:rsidP="001F4548">
            <w:pPr>
              <w:jc w:val="center"/>
              <w:rPr>
                <w:rFonts w:ascii="Arial" w:hAnsi="Arial" w:cs="Arial"/>
                <w:sz w:val="22"/>
                <w:szCs w:val="22"/>
              </w:rPr>
            </w:pPr>
          </w:p>
        </w:tc>
        <w:tc>
          <w:tcPr>
            <w:tcW w:w="990" w:type="dxa"/>
          </w:tcPr>
          <w:p w14:paraId="1190BF50" w14:textId="77777777" w:rsidR="00D766E2" w:rsidRPr="00004EAA" w:rsidRDefault="00D766E2" w:rsidP="001F4548">
            <w:pPr>
              <w:jc w:val="center"/>
              <w:rPr>
                <w:rFonts w:ascii="Arial" w:hAnsi="Arial" w:cs="Arial"/>
                <w:sz w:val="22"/>
                <w:szCs w:val="22"/>
              </w:rPr>
            </w:pPr>
          </w:p>
        </w:tc>
        <w:tc>
          <w:tcPr>
            <w:tcW w:w="1890" w:type="dxa"/>
          </w:tcPr>
          <w:p w14:paraId="79082538" w14:textId="77777777" w:rsidR="00D766E2" w:rsidRPr="00004EAA" w:rsidRDefault="00D766E2" w:rsidP="001F4548">
            <w:pPr>
              <w:jc w:val="center"/>
              <w:rPr>
                <w:rFonts w:ascii="Arial" w:hAnsi="Arial" w:cs="Arial"/>
                <w:sz w:val="22"/>
                <w:szCs w:val="22"/>
              </w:rPr>
            </w:pPr>
          </w:p>
        </w:tc>
        <w:tc>
          <w:tcPr>
            <w:tcW w:w="1026" w:type="dxa"/>
          </w:tcPr>
          <w:p w14:paraId="4888C849" w14:textId="77777777" w:rsidR="00D766E2" w:rsidRPr="00004EAA" w:rsidRDefault="00D766E2" w:rsidP="001F4548">
            <w:pPr>
              <w:jc w:val="center"/>
              <w:rPr>
                <w:rFonts w:ascii="Arial" w:hAnsi="Arial" w:cs="Arial"/>
                <w:sz w:val="22"/>
                <w:szCs w:val="22"/>
              </w:rPr>
            </w:pPr>
          </w:p>
        </w:tc>
      </w:tr>
      <w:tr w:rsidR="000B208F" w:rsidRPr="00004EAA" w14:paraId="3AB5D059" w14:textId="77777777" w:rsidTr="000B208F">
        <w:trPr>
          <w:trHeight w:val="279"/>
          <w:jc w:val="center"/>
        </w:trPr>
        <w:tc>
          <w:tcPr>
            <w:tcW w:w="2592" w:type="dxa"/>
          </w:tcPr>
          <w:p w14:paraId="1FB71CE4" w14:textId="77777777" w:rsidR="00D766E2" w:rsidRPr="00004EAA" w:rsidRDefault="00D766E2" w:rsidP="001F4548">
            <w:pPr>
              <w:rPr>
                <w:rFonts w:ascii="Arial" w:hAnsi="Arial" w:cs="Arial"/>
                <w:sz w:val="22"/>
                <w:szCs w:val="22"/>
              </w:rPr>
            </w:pPr>
          </w:p>
        </w:tc>
        <w:tc>
          <w:tcPr>
            <w:tcW w:w="1728" w:type="dxa"/>
          </w:tcPr>
          <w:p w14:paraId="4EDC273A" w14:textId="77777777" w:rsidR="00D766E2" w:rsidRPr="00004EAA" w:rsidRDefault="00D766E2" w:rsidP="001F4548">
            <w:pPr>
              <w:jc w:val="center"/>
              <w:rPr>
                <w:rFonts w:ascii="Arial" w:hAnsi="Arial" w:cs="Arial"/>
                <w:sz w:val="22"/>
                <w:szCs w:val="22"/>
              </w:rPr>
            </w:pPr>
          </w:p>
        </w:tc>
        <w:tc>
          <w:tcPr>
            <w:tcW w:w="1512" w:type="dxa"/>
          </w:tcPr>
          <w:p w14:paraId="6ED9B216" w14:textId="77777777" w:rsidR="00D766E2" w:rsidRPr="00004EAA" w:rsidRDefault="00D766E2" w:rsidP="001F4548">
            <w:pPr>
              <w:jc w:val="center"/>
              <w:rPr>
                <w:rFonts w:ascii="Arial" w:hAnsi="Arial" w:cs="Arial"/>
                <w:sz w:val="22"/>
                <w:szCs w:val="22"/>
              </w:rPr>
            </w:pPr>
          </w:p>
        </w:tc>
        <w:tc>
          <w:tcPr>
            <w:tcW w:w="1854" w:type="dxa"/>
          </w:tcPr>
          <w:p w14:paraId="3091E3EA" w14:textId="77777777" w:rsidR="00D766E2" w:rsidRPr="00004EAA" w:rsidRDefault="00D766E2" w:rsidP="001F4548">
            <w:pPr>
              <w:jc w:val="center"/>
              <w:rPr>
                <w:rFonts w:ascii="Arial" w:hAnsi="Arial" w:cs="Arial"/>
                <w:sz w:val="22"/>
                <w:szCs w:val="22"/>
              </w:rPr>
            </w:pPr>
          </w:p>
        </w:tc>
        <w:tc>
          <w:tcPr>
            <w:tcW w:w="1080" w:type="dxa"/>
          </w:tcPr>
          <w:p w14:paraId="67E14D77" w14:textId="77777777" w:rsidR="00D766E2" w:rsidRPr="00004EAA" w:rsidRDefault="00D766E2" w:rsidP="001F4548">
            <w:pPr>
              <w:jc w:val="center"/>
              <w:rPr>
                <w:rFonts w:ascii="Arial" w:hAnsi="Arial" w:cs="Arial"/>
                <w:sz w:val="22"/>
                <w:szCs w:val="22"/>
              </w:rPr>
            </w:pPr>
          </w:p>
        </w:tc>
        <w:tc>
          <w:tcPr>
            <w:tcW w:w="1980" w:type="dxa"/>
          </w:tcPr>
          <w:p w14:paraId="4965B6AE" w14:textId="77777777" w:rsidR="00D766E2" w:rsidRPr="00004EAA" w:rsidRDefault="00D766E2" w:rsidP="001F4548">
            <w:pPr>
              <w:jc w:val="center"/>
              <w:rPr>
                <w:rFonts w:ascii="Arial" w:hAnsi="Arial" w:cs="Arial"/>
                <w:sz w:val="22"/>
                <w:szCs w:val="22"/>
              </w:rPr>
            </w:pPr>
          </w:p>
        </w:tc>
        <w:tc>
          <w:tcPr>
            <w:tcW w:w="990" w:type="dxa"/>
          </w:tcPr>
          <w:p w14:paraId="5E1E12FE" w14:textId="77777777" w:rsidR="00D766E2" w:rsidRPr="00004EAA" w:rsidRDefault="00D766E2" w:rsidP="001F4548">
            <w:pPr>
              <w:jc w:val="center"/>
              <w:rPr>
                <w:rFonts w:ascii="Arial" w:hAnsi="Arial" w:cs="Arial"/>
                <w:sz w:val="22"/>
                <w:szCs w:val="22"/>
              </w:rPr>
            </w:pPr>
          </w:p>
        </w:tc>
        <w:tc>
          <w:tcPr>
            <w:tcW w:w="1890" w:type="dxa"/>
          </w:tcPr>
          <w:p w14:paraId="42CB75B0" w14:textId="77777777" w:rsidR="00D766E2" w:rsidRPr="00004EAA" w:rsidRDefault="00D766E2" w:rsidP="001F4548">
            <w:pPr>
              <w:jc w:val="center"/>
              <w:rPr>
                <w:rFonts w:ascii="Arial" w:hAnsi="Arial" w:cs="Arial"/>
                <w:sz w:val="22"/>
                <w:szCs w:val="22"/>
              </w:rPr>
            </w:pPr>
          </w:p>
        </w:tc>
        <w:tc>
          <w:tcPr>
            <w:tcW w:w="1026" w:type="dxa"/>
          </w:tcPr>
          <w:p w14:paraId="126EAB7F" w14:textId="77777777" w:rsidR="00D766E2" w:rsidRPr="00004EAA" w:rsidRDefault="00D766E2" w:rsidP="001F4548">
            <w:pPr>
              <w:jc w:val="center"/>
              <w:rPr>
                <w:rFonts w:ascii="Arial" w:hAnsi="Arial" w:cs="Arial"/>
                <w:sz w:val="22"/>
                <w:szCs w:val="22"/>
              </w:rPr>
            </w:pPr>
          </w:p>
        </w:tc>
      </w:tr>
      <w:tr w:rsidR="000B208F" w:rsidRPr="00004EAA" w14:paraId="116E04D3" w14:textId="77777777" w:rsidTr="000B208F">
        <w:trPr>
          <w:jc w:val="center"/>
        </w:trPr>
        <w:tc>
          <w:tcPr>
            <w:tcW w:w="7686" w:type="dxa"/>
            <w:gridSpan w:val="4"/>
            <w:vAlign w:val="center"/>
          </w:tcPr>
          <w:p w14:paraId="6C06BC6C" w14:textId="3CEA46C8" w:rsidR="00D766E2" w:rsidRPr="00004EAA" w:rsidRDefault="001C0B2B" w:rsidP="00562B73">
            <w:pPr>
              <w:rPr>
                <w:rFonts w:ascii="Arial" w:eastAsiaTheme="majorEastAsia" w:hAnsi="Arial" w:cs="Arial"/>
                <w:i/>
                <w:iCs/>
                <w:color w:val="404040" w:themeColor="text1" w:themeTint="BF"/>
                <w:sz w:val="22"/>
                <w:szCs w:val="22"/>
              </w:rPr>
            </w:pPr>
            <w:r w:rsidRPr="00004EAA">
              <w:rPr>
                <w:rFonts w:ascii="Arial" w:hAnsi="Arial" w:cs="Arial"/>
                <w:sz w:val="22"/>
                <w:szCs w:val="22"/>
              </w:rPr>
              <w:t xml:space="preserve">  </w:t>
            </w:r>
            <w:r w:rsidR="00562B73" w:rsidRPr="00004EAA">
              <w:rPr>
                <w:rFonts w:ascii="Arial" w:hAnsi="Arial" w:cs="Arial"/>
                <w:sz w:val="22"/>
                <w:szCs w:val="22"/>
              </w:rPr>
              <w:t>P</w:t>
            </w:r>
            <w:r w:rsidR="00D766E2" w:rsidRPr="00004EAA">
              <w:rPr>
                <w:rFonts w:ascii="Arial" w:hAnsi="Arial" w:cs="Arial"/>
                <w:sz w:val="22"/>
                <w:szCs w:val="22"/>
              </w:rPr>
              <w:t>ersonal vitamin D supplement</w:t>
            </w:r>
            <w:r w:rsidR="00562B73" w:rsidRPr="00004EAA">
              <w:rPr>
                <w:rFonts w:ascii="Arial" w:hAnsi="Arial" w:cs="Arial"/>
                <w:sz w:val="22"/>
                <w:szCs w:val="22"/>
              </w:rPr>
              <w:t>ation</w:t>
            </w:r>
            <w:r w:rsidR="00D766E2" w:rsidRPr="00004EAA">
              <w:rPr>
                <w:rFonts w:ascii="Arial" w:hAnsi="Arial" w:cs="Arial"/>
                <w:sz w:val="22"/>
                <w:szCs w:val="22"/>
              </w:rPr>
              <w:t xml:space="preserve"> </w:t>
            </w:r>
            <w:r w:rsidR="00562B73" w:rsidRPr="00004EAA">
              <w:rPr>
                <w:rFonts w:ascii="Arial" w:hAnsi="Arial" w:cs="Arial"/>
                <w:sz w:val="22"/>
                <w:szCs w:val="22"/>
              </w:rPr>
              <w:t>during</w:t>
            </w:r>
            <w:r w:rsidR="00D766E2" w:rsidRPr="00004EAA">
              <w:rPr>
                <w:rFonts w:ascii="Arial" w:hAnsi="Arial" w:cs="Arial"/>
                <w:sz w:val="22"/>
                <w:szCs w:val="22"/>
              </w:rPr>
              <w:t xml:space="preserve"> Year 1</w:t>
            </w:r>
            <w:r w:rsidR="00562B73" w:rsidRPr="00004EAA">
              <w:rPr>
                <w:rFonts w:ascii="Arial" w:hAnsi="Arial" w:cs="Arial"/>
                <w:sz w:val="22"/>
                <w:szCs w:val="22"/>
              </w:rPr>
              <w:t>, IU/day</w:t>
            </w:r>
          </w:p>
        </w:tc>
        <w:tc>
          <w:tcPr>
            <w:tcW w:w="1080" w:type="dxa"/>
          </w:tcPr>
          <w:p w14:paraId="5977701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0.001</w:t>
            </w:r>
          </w:p>
        </w:tc>
        <w:tc>
          <w:tcPr>
            <w:tcW w:w="1980" w:type="dxa"/>
          </w:tcPr>
          <w:p w14:paraId="56153CE3" w14:textId="77777777" w:rsidR="00D766E2" w:rsidRPr="00004EAA" w:rsidRDefault="00D766E2" w:rsidP="001F4548">
            <w:pPr>
              <w:jc w:val="center"/>
              <w:rPr>
                <w:rFonts w:ascii="Arial" w:hAnsi="Arial" w:cs="Arial"/>
                <w:sz w:val="22"/>
                <w:szCs w:val="22"/>
              </w:rPr>
            </w:pPr>
          </w:p>
        </w:tc>
        <w:tc>
          <w:tcPr>
            <w:tcW w:w="990" w:type="dxa"/>
          </w:tcPr>
          <w:p w14:paraId="07CDB253"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0.01</w:t>
            </w:r>
          </w:p>
        </w:tc>
        <w:tc>
          <w:tcPr>
            <w:tcW w:w="1890" w:type="dxa"/>
          </w:tcPr>
          <w:p w14:paraId="793ED62B" w14:textId="77777777" w:rsidR="00D766E2" w:rsidRPr="00004EAA" w:rsidRDefault="00D766E2" w:rsidP="001F4548">
            <w:pPr>
              <w:jc w:val="center"/>
              <w:rPr>
                <w:rFonts w:ascii="Arial" w:hAnsi="Arial" w:cs="Arial"/>
                <w:sz w:val="22"/>
                <w:szCs w:val="22"/>
              </w:rPr>
            </w:pPr>
          </w:p>
        </w:tc>
        <w:tc>
          <w:tcPr>
            <w:tcW w:w="1026" w:type="dxa"/>
          </w:tcPr>
          <w:p w14:paraId="7AAB1C6A"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0.01</w:t>
            </w:r>
          </w:p>
        </w:tc>
      </w:tr>
      <w:tr w:rsidR="000B208F" w:rsidRPr="00004EAA" w14:paraId="3944BD4E" w14:textId="77777777" w:rsidTr="000B208F">
        <w:trPr>
          <w:jc w:val="center"/>
        </w:trPr>
        <w:tc>
          <w:tcPr>
            <w:tcW w:w="2592" w:type="dxa"/>
          </w:tcPr>
          <w:p w14:paraId="44BBBEEF" w14:textId="7EAA7588"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Pr="00004EAA">
              <w:rPr>
                <w:rFonts w:ascii="Arial" w:hAnsi="Arial" w:cs="Arial"/>
                <w:sz w:val="22"/>
                <w:szCs w:val="22"/>
              </w:rPr>
              <w:t xml:space="preserve">  None</w:t>
            </w:r>
          </w:p>
        </w:tc>
        <w:tc>
          <w:tcPr>
            <w:tcW w:w="1728" w:type="dxa"/>
          </w:tcPr>
          <w:p w14:paraId="7198BE13"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861 (95)</w:t>
            </w:r>
          </w:p>
        </w:tc>
        <w:tc>
          <w:tcPr>
            <w:tcW w:w="1512" w:type="dxa"/>
          </w:tcPr>
          <w:p w14:paraId="0BC0C449"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865 (96)</w:t>
            </w:r>
          </w:p>
        </w:tc>
        <w:tc>
          <w:tcPr>
            <w:tcW w:w="1854" w:type="dxa"/>
          </w:tcPr>
          <w:p w14:paraId="7D36CEDA"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33.0 (29.7, 36.3)</w:t>
            </w:r>
          </w:p>
        </w:tc>
        <w:tc>
          <w:tcPr>
            <w:tcW w:w="1080" w:type="dxa"/>
          </w:tcPr>
          <w:p w14:paraId="3AAA7316" w14:textId="77777777" w:rsidR="00D766E2" w:rsidRPr="00004EAA" w:rsidRDefault="00D766E2" w:rsidP="001F4548">
            <w:pPr>
              <w:jc w:val="center"/>
              <w:rPr>
                <w:rFonts w:ascii="Arial" w:hAnsi="Arial" w:cs="Arial"/>
                <w:sz w:val="22"/>
                <w:szCs w:val="22"/>
              </w:rPr>
            </w:pPr>
          </w:p>
        </w:tc>
        <w:tc>
          <w:tcPr>
            <w:tcW w:w="1980" w:type="dxa"/>
          </w:tcPr>
          <w:p w14:paraId="380DF06E"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42.9 (33.4, 53.1)</w:t>
            </w:r>
          </w:p>
        </w:tc>
        <w:tc>
          <w:tcPr>
            <w:tcW w:w="990" w:type="dxa"/>
          </w:tcPr>
          <w:p w14:paraId="09CD72D9" w14:textId="77777777" w:rsidR="00D766E2" w:rsidRPr="00004EAA" w:rsidRDefault="00D766E2" w:rsidP="001F4548">
            <w:pPr>
              <w:jc w:val="center"/>
              <w:rPr>
                <w:rFonts w:ascii="Arial" w:hAnsi="Arial" w:cs="Arial"/>
                <w:sz w:val="22"/>
                <w:szCs w:val="22"/>
              </w:rPr>
            </w:pPr>
          </w:p>
        </w:tc>
        <w:tc>
          <w:tcPr>
            <w:tcW w:w="1890" w:type="dxa"/>
          </w:tcPr>
          <w:p w14:paraId="29BB9BDE"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44.0 (34.2, 54.4)</w:t>
            </w:r>
          </w:p>
        </w:tc>
        <w:tc>
          <w:tcPr>
            <w:tcW w:w="1026" w:type="dxa"/>
          </w:tcPr>
          <w:p w14:paraId="1D574D7F" w14:textId="77777777" w:rsidR="00D766E2" w:rsidRPr="00004EAA" w:rsidRDefault="00D766E2" w:rsidP="001F4548">
            <w:pPr>
              <w:jc w:val="center"/>
              <w:rPr>
                <w:rFonts w:ascii="Arial" w:hAnsi="Arial" w:cs="Arial"/>
                <w:sz w:val="22"/>
                <w:szCs w:val="22"/>
              </w:rPr>
            </w:pPr>
          </w:p>
        </w:tc>
      </w:tr>
      <w:tr w:rsidR="000B208F" w:rsidRPr="00004EAA" w14:paraId="4CBEBAF1" w14:textId="77777777" w:rsidTr="000B208F">
        <w:trPr>
          <w:jc w:val="center"/>
        </w:trPr>
        <w:tc>
          <w:tcPr>
            <w:tcW w:w="2592" w:type="dxa"/>
          </w:tcPr>
          <w:p w14:paraId="1D1F2DB5" w14:textId="58147E55"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00562B73" w:rsidRPr="00004EAA">
              <w:rPr>
                <w:rFonts w:ascii="Arial" w:hAnsi="Arial" w:cs="Arial"/>
                <w:sz w:val="22"/>
                <w:szCs w:val="22"/>
              </w:rPr>
              <w:t xml:space="preserve"> 1-399</w:t>
            </w:r>
          </w:p>
        </w:tc>
        <w:tc>
          <w:tcPr>
            <w:tcW w:w="1728" w:type="dxa"/>
          </w:tcPr>
          <w:p w14:paraId="50294076"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28 (3.1)</w:t>
            </w:r>
          </w:p>
        </w:tc>
        <w:tc>
          <w:tcPr>
            <w:tcW w:w="1512" w:type="dxa"/>
          </w:tcPr>
          <w:p w14:paraId="599AC230"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25 (2.8)</w:t>
            </w:r>
          </w:p>
        </w:tc>
        <w:tc>
          <w:tcPr>
            <w:tcW w:w="1854" w:type="dxa"/>
          </w:tcPr>
          <w:p w14:paraId="211884AE"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33.8 (16.2, 54.1)</w:t>
            </w:r>
          </w:p>
        </w:tc>
        <w:tc>
          <w:tcPr>
            <w:tcW w:w="1080" w:type="dxa"/>
          </w:tcPr>
          <w:p w14:paraId="44A6C780" w14:textId="77777777" w:rsidR="00D766E2" w:rsidRPr="00004EAA" w:rsidRDefault="00D766E2" w:rsidP="001F4548">
            <w:pPr>
              <w:jc w:val="center"/>
              <w:rPr>
                <w:rFonts w:ascii="Arial" w:hAnsi="Arial" w:cs="Arial"/>
                <w:sz w:val="22"/>
                <w:szCs w:val="22"/>
              </w:rPr>
            </w:pPr>
          </w:p>
        </w:tc>
        <w:tc>
          <w:tcPr>
            <w:tcW w:w="1980" w:type="dxa"/>
          </w:tcPr>
          <w:p w14:paraId="4D404D7E"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51.4 (30.4, 75.7)</w:t>
            </w:r>
          </w:p>
        </w:tc>
        <w:tc>
          <w:tcPr>
            <w:tcW w:w="990" w:type="dxa"/>
          </w:tcPr>
          <w:p w14:paraId="36E9CC5E" w14:textId="77777777" w:rsidR="00D766E2" w:rsidRPr="00004EAA" w:rsidRDefault="00D766E2" w:rsidP="001F4548">
            <w:pPr>
              <w:jc w:val="center"/>
              <w:rPr>
                <w:rFonts w:ascii="Arial" w:hAnsi="Arial" w:cs="Arial"/>
                <w:sz w:val="22"/>
                <w:szCs w:val="22"/>
              </w:rPr>
            </w:pPr>
          </w:p>
        </w:tc>
        <w:tc>
          <w:tcPr>
            <w:tcW w:w="1890" w:type="dxa"/>
          </w:tcPr>
          <w:p w14:paraId="4251F3B6"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55.9 (33.6, 82.0)</w:t>
            </w:r>
          </w:p>
        </w:tc>
        <w:tc>
          <w:tcPr>
            <w:tcW w:w="1026" w:type="dxa"/>
          </w:tcPr>
          <w:p w14:paraId="5CFF647B" w14:textId="77777777" w:rsidR="00D766E2" w:rsidRPr="00004EAA" w:rsidRDefault="00D766E2" w:rsidP="001F4548">
            <w:pPr>
              <w:jc w:val="center"/>
              <w:rPr>
                <w:rFonts w:ascii="Arial" w:hAnsi="Arial" w:cs="Arial"/>
                <w:sz w:val="22"/>
                <w:szCs w:val="22"/>
              </w:rPr>
            </w:pPr>
          </w:p>
        </w:tc>
      </w:tr>
      <w:tr w:rsidR="000B208F" w:rsidRPr="00004EAA" w14:paraId="2A63D84B" w14:textId="77777777" w:rsidTr="000B208F">
        <w:trPr>
          <w:jc w:val="center"/>
        </w:trPr>
        <w:tc>
          <w:tcPr>
            <w:tcW w:w="2592" w:type="dxa"/>
          </w:tcPr>
          <w:p w14:paraId="4C169DD8" w14:textId="253F796B" w:rsidR="00D766E2" w:rsidRPr="00004EAA" w:rsidRDefault="00D766E2" w:rsidP="00562B73">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001C0B2B" w:rsidRPr="00004EAA">
              <w:rPr>
                <w:rFonts w:ascii="Arial" w:eastAsia="MS Gothic" w:hAnsi="Arial" w:cs="Arial"/>
                <w:color w:val="000000"/>
                <w:sz w:val="22"/>
                <w:szCs w:val="22"/>
              </w:rPr>
              <w:t>≥</w:t>
            </w:r>
            <w:r w:rsidR="001C0B2B" w:rsidRPr="00004EAA">
              <w:rPr>
                <w:rFonts w:ascii="Arial" w:hAnsi="Arial" w:cs="Arial"/>
                <w:sz w:val="22"/>
                <w:szCs w:val="22"/>
              </w:rPr>
              <w:t>400</w:t>
            </w:r>
            <w:r w:rsidRPr="00004EAA">
              <w:rPr>
                <w:rFonts w:ascii="Arial" w:hAnsi="Arial" w:cs="Arial"/>
                <w:sz w:val="22"/>
                <w:szCs w:val="22"/>
              </w:rPr>
              <w:t xml:space="preserve"> </w:t>
            </w:r>
          </w:p>
        </w:tc>
        <w:tc>
          <w:tcPr>
            <w:tcW w:w="1728" w:type="dxa"/>
          </w:tcPr>
          <w:p w14:paraId="1AB24FB2"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16 (1.8)</w:t>
            </w:r>
          </w:p>
        </w:tc>
        <w:tc>
          <w:tcPr>
            <w:tcW w:w="1512" w:type="dxa"/>
          </w:tcPr>
          <w:p w14:paraId="45A82C8A"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13 (1.4)</w:t>
            </w:r>
          </w:p>
        </w:tc>
        <w:tc>
          <w:tcPr>
            <w:tcW w:w="1854" w:type="dxa"/>
          </w:tcPr>
          <w:p w14:paraId="5FC191E8"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-7.6 (-23.7, 11.8)</w:t>
            </w:r>
          </w:p>
        </w:tc>
        <w:tc>
          <w:tcPr>
            <w:tcW w:w="1080" w:type="dxa"/>
          </w:tcPr>
          <w:p w14:paraId="20076114" w14:textId="77777777" w:rsidR="00D766E2" w:rsidRPr="00004EAA" w:rsidRDefault="00D766E2" w:rsidP="001F4548">
            <w:pPr>
              <w:jc w:val="center"/>
              <w:rPr>
                <w:rFonts w:ascii="Arial" w:hAnsi="Arial" w:cs="Arial"/>
                <w:sz w:val="22"/>
                <w:szCs w:val="22"/>
              </w:rPr>
            </w:pPr>
          </w:p>
        </w:tc>
        <w:tc>
          <w:tcPr>
            <w:tcW w:w="1980" w:type="dxa"/>
          </w:tcPr>
          <w:p w14:paraId="5623F00A"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8.6 (-10.5, 31.7)</w:t>
            </w:r>
          </w:p>
        </w:tc>
        <w:tc>
          <w:tcPr>
            <w:tcW w:w="990" w:type="dxa"/>
          </w:tcPr>
          <w:p w14:paraId="3BBC9D2E" w14:textId="77777777" w:rsidR="00D766E2" w:rsidRPr="00004EAA" w:rsidRDefault="00D766E2" w:rsidP="001F4548">
            <w:pPr>
              <w:jc w:val="center"/>
              <w:rPr>
                <w:rFonts w:ascii="Arial" w:hAnsi="Arial" w:cs="Arial"/>
                <w:sz w:val="22"/>
                <w:szCs w:val="22"/>
              </w:rPr>
            </w:pPr>
          </w:p>
        </w:tc>
        <w:tc>
          <w:tcPr>
            <w:tcW w:w="1890" w:type="dxa"/>
          </w:tcPr>
          <w:p w14:paraId="4DE6B69E"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10.8 (-9.0, 34.8)</w:t>
            </w:r>
          </w:p>
        </w:tc>
        <w:tc>
          <w:tcPr>
            <w:tcW w:w="1026" w:type="dxa"/>
          </w:tcPr>
          <w:p w14:paraId="26F89B20" w14:textId="77777777" w:rsidR="00D766E2" w:rsidRPr="00004EAA" w:rsidRDefault="00D766E2" w:rsidP="001F4548">
            <w:pPr>
              <w:jc w:val="center"/>
              <w:rPr>
                <w:rFonts w:ascii="Arial" w:hAnsi="Arial" w:cs="Arial"/>
                <w:sz w:val="22"/>
                <w:szCs w:val="22"/>
              </w:rPr>
            </w:pPr>
          </w:p>
        </w:tc>
      </w:tr>
      <w:tr w:rsidR="000B208F" w:rsidRPr="00004EAA" w14:paraId="0D530D3F" w14:textId="77777777" w:rsidTr="000B208F">
        <w:trPr>
          <w:jc w:val="center"/>
        </w:trPr>
        <w:tc>
          <w:tcPr>
            <w:tcW w:w="2592" w:type="dxa"/>
          </w:tcPr>
          <w:p w14:paraId="536D7B87" w14:textId="77777777" w:rsidR="00D766E2" w:rsidRPr="00004EAA" w:rsidRDefault="00D766E2" w:rsidP="001F4548">
            <w:pPr>
              <w:rPr>
                <w:rFonts w:ascii="Arial" w:hAnsi="Arial" w:cs="Arial"/>
                <w:sz w:val="22"/>
                <w:szCs w:val="22"/>
              </w:rPr>
            </w:pPr>
          </w:p>
        </w:tc>
        <w:tc>
          <w:tcPr>
            <w:tcW w:w="1728" w:type="dxa"/>
          </w:tcPr>
          <w:p w14:paraId="2A28D26B" w14:textId="77777777" w:rsidR="00D766E2" w:rsidRPr="00004EAA" w:rsidRDefault="00D766E2" w:rsidP="001F4548">
            <w:pPr>
              <w:jc w:val="center"/>
              <w:rPr>
                <w:rFonts w:ascii="Arial" w:hAnsi="Arial" w:cs="Arial"/>
                <w:sz w:val="22"/>
                <w:szCs w:val="22"/>
              </w:rPr>
            </w:pPr>
          </w:p>
        </w:tc>
        <w:tc>
          <w:tcPr>
            <w:tcW w:w="1512" w:type="dxa"/>
          </w:tcPr>
          <w:p w14:paraId="7B1D2DAE" w14:textId="77777777" w:rsidR="00D766E2" w:rsidRPr="00004EAA" w:rsidRDefault="00D766E2" w:rsidP="001F4548">
            <w:pPr>
              <w:jc w:val="center"/>
              <w:rPr>
                <w:rFonts w:ascii="Arial" w:hAnsi="Arial" w:cs="Arial"/>
                <w:sz w:val="22"/>
                <w:szCs w:val="22"/>
              </w:rPr>
            </w:pPr>
          </w:p>
        </w:tc>
        <w:tc>
          <w:tcPr>
            <w:tcW w:w="1854" w:type="dxa"/>
          </w:tcPr>
          <w:p w14:paraId="296E721C" w14:textId="77777777" w:rsidR="00D766E2" w:rsidRPr="00004EAA" w:rsidRDefault="00D766E2" w:rsidP="001F4548">
            <w:pPr>
              <w:jc w:val="center"/>
              <w:rPr>
                <w:rFonts w:ascii="Arial" w:hAnsi="Arial" w:cs="Arial"/>
                <w:sz w:val="22"/>
                <w:szCs w:val="22"/>
              </w:rPr>
            </w:pPr>
          </w:p>
        </w:tc>
        <w:tc>
          <w:tcPr>
            <w:tcW w:w="1080" w:type="dxa"/>
          </w:tcPr>
          <w:p w14:paraId="0D1C666E" w14:textId="77777777" w:rsidR="00D766E2" w:rsidRPr="00004EAA" w:rsidRDefault="00D766E2" w:rsidP="001F4548">
            <w:pPr>
              <w:jc w:val="center"/>
              <w:rPr>
                <w:rFonts w:ascii="Arial" w:hAnsi="Arial" w:cs="Arial"/>
                <w:sz w:val="22"/>
                <w:szCs w:val="22"/>
              </w:rPr>
            </w:pPr>
          </w:p>
        </w:tc>
        <w:tc>
          <w:tcPr>
            <w:tcW w:w="1980" w:type="dxa"/>
          </w:tcPr>
          <w:p w14:paraId="15923DAA" w14:textId="77777777" w:rsidR="00D766E2" w:rsidRPr="00004EAA" w:rsidRDefault="00D766E2" w:rsidP="001F4548">
            <w:pPr>
              <w:jc w:val="center"/>
              <w:rPr>
                <w:rFonts w:ascii="Arial" w:hAnsi="Arial" w:cs="Arial"/>
                <w:sz w:val="22"/>
                <w:szCs w:val="22"/>
              </w:rPr>
            </w:pPr>
          </w:p>
        </w:tc>
        <w:tc>
          <w:tcPr>
            <w:tcW w:w="990" w:type="dxa"/>
          </w:tcPr>
          <w:p w14:paraId="265462F9" w14:textId="77777777" w:rsidR="00D766E2" w:rsidRPr="00004EAA" w:rsidRDefault="00D766E2" w:rsidP="001F4548">
            <w:pPr>
              <w:jc w:val="center"/>
              <w:rPr>
                <w:rFonts w:ascii="Arial" w:hAnsi="Arial" w:cs="Arial"/>
                <w:sz w:val="22"/>
                <w:szCs w:val="22"/>
              </w:rPr>
            </w:pPr>
          </w:p>
        </w:tc>
        <w:tc>
          <w:tcPr>
            <w:tcW w:w="1890" w:type="dxa"/>
          </w:tcPr>
          <w:p w14:paraId="0E65B77D" w14:textId="77777777" w:rsidR="00D766E2" w:rsidRPr="00004EAA" w:rsidRDefault="00D766E2" w:rsidP="001F4548">
            <w:pPr>
              <w:jc w:val="center"/>
              <w:rPr>
                <w:rFonts w:ascii="Arial" w:hAnsi="Arial" w:cs="Arial"/>
                <w:sz w:val="22"/>
                <w:szCs w:val="22"/>
              </w:rPr>
            </w:pPr>
          </w:p>
        </w:tc>
        <w:tc>
          <w:tcPr>
            <w:tcW w:w="1026" w:type="dxa"/>
          </w:tcPr>
          <w:p w14:paraId="6F3CDF65" w14:textId="77777777" w:rsidR="00D766E2" w:rsidRPr="00004EAA" w:rsidRDefault="00D766E2" w:rsidP="001F4548">
            <w:pPr>
              <w:jc w:val="center"/>
              <w:rPr>
                <w:rFonts w:ascii="Arial" w:hAnsi="Arial" w:cs="Arial"/>
                <w:sz w:val="22"/>
                <w:szCs w:val="22"/>
              </w:rPr>
            </w:pPr>
          </w:p>
        </w:tc>
      </w:tr>
      <w:tr w:rsidR="000B208F" w:rsidRPr="00004EAA" w14:paraId="38F838CD" w14:textId="77777777" w:rsidTr="000B208F">
        <w:trPr>
          <w:jc w:val="center"/>
        </w:trPr>
        <w:tc>
          <w:tcPr>
            <w:tcW w:w="7686" w:type="dxa"/>
            <w:gridSpan w:val="4"/>
            <w:vAlign w:val="center"/>
          </w:tcPr>
          <w:p w14:paraId="462FDE90" w14:textId="30F47A81" w:rsidR="00D766E2" w:rsidRPr="00004EAA" w:rsidRDefault="001C0B2B" w:rsidP="00562B73">
            <w:pPr>
              <w:rPr>
                <w:rFonts w:ascii="Arial" w:hAnsi="Arial" w:cs="Arial"/>
                <w:sz w:val="22"/>
                <w:szCs w:val="22"/>
              </w:rPr>
            </w:pPr>
            <w:r w:rsidRPr="00004EAA">
              <w:rPr>
                <w:rFonts w:ascii="Arial" w:hAnsi="Arial" w:cs="Arial"/>
                <w:sz w:val="22"/>
                <w:szCs w:val="22"/>
              </w:rPr>
              <w:t xml:space="preserve">  </w:t>
            </w:r>
            <w:r w:rsidR="00562B73" w:rsidRPr="00004EAA">
              <w:rPr>
                <w:rFonts w:ascii="Arial" w:hAnsi="Arial" w:cs="Arial"/>
                <w:sz w:val="22"/>
                <w:szCs w:val="22"/>
              </w:rPr>
              <w:t>Fish</w:t>
            </w:r>
            <w:r w:rsidR="00D766E2" w:rsidRPr="00004EAA">
              <w:rPr>
                <w:rFonts w:ascii="Arial" w:hAnsi="Arial" w:cs="Arial"/>
                <w:sz w:val="22"/>
                <w:szCs w:val="22"/>
              </w:rPr>
              <w:t xml:space="preserve"> oil supplement</w:t>
            </w:r>
            <w:r w:rsidR="00562B73" w:rsidRPr="00004EAA">
              <w:rPr>
                <w:rFonts w:ascii="Arial" w:hAnsi="Arial" w:cs="Arial"/>
                <w:sz w:val="22"/>
                <w:szCs w:val="22"/>
              </w:rPr>
              <w:t>ation</w:t>
            </w:r>
            <w:r w:rsidR="00D766E2" w:rsidRPr="00004EAA">
              <w:rPr>
                <w:rFonts w:ascii="Arial" w:hAnsi="Arial" w:cs="Arial"/>
                <w:sz w:val="22"/>
                <w:szCs w:val="22"/>
              </w:rPr>
              <w:t xml:space="preserve"> </w:t>
            </w:r>
            <w:r w:rsidR="00562B73" w:rsidRPr="00004EAA">
              <w:rPr>
                <w:rFonts w:ascii="Arial" w:hAnsi="Arial" w:cs="Arial"/>
                <w:sz w:val="22"/>
                <w:szCs w:val="22"/>
              </w:rPr>
              <w:t>during</w:t>
            </w:r>
            <w:r w:rsidR="00D766E2" w:rsidRPr="00004EAA">
              <w:rPr>
                <w:rFonts w:ascii="Arial" w:hAnsi="Arial" w:cs="Arial"/>
                <w:sz w:val="22"/>
                <w:szCs w:val="22"/>
              </w:rPr>
              <w:t xml:space="preserve"> Year 1</w:t>
            </w:r>
          </w:p>
        </w:tc>
        <w:tc>
          <w:tcPr>
            <w:tcW w:w="1080" w:type="dxa"/>
          </w:tcPr>
          <w:p w14:paraId="357A0864"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0.046</w:t>
            </w:r>
          </w:p>
        </w:tc>
        <w:tc>
          <w:tcPr>
            <w:tcW w:w="1980" w:type="dxa"/>
          </w:tcPr>
          <w:p w14:paraId="25A0A225" w14:textId="77777777" w:rsidR="00D766E2" w:rsidRPr="00004EAA" w:rsidRDefault="00D766E2" w:rsidP="001F4548">
            <w:pPr>
              <w:jc w:val="center"/>
              <w:rPr>
                <w:rFonts w:ascii="Arial" w:hAnsi="Arial" w:cs="Arial"/>
                <w:sz w:val="22"/>
                <w:szCs w:val="22"/>
              </w:rPr>
            </w:pPr>
          </w:p>
        </w:tc>
        <w:tc>
          <w:tcPr>
            <w:tcW w:w="990" w:type="dxa"/>
          </w:tcPr>
          <w:p w14:paraId="1E7939AA"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0.046</w:t>
            </w:r>
          </w:p>
        </w:tc>
        <w:tc>
          <w:tcPr>
            <w:tcW w:w="1890" w:type="dxa"/>
          </w:tcPr>
          <w:p w14:paraId="2BA5E887" w14:textId="77777777" w:rsidR="00D766E2" w:rsidRPr="00004EAA" w:rsidRDefault="00D766E2" w:rsidP="001F4548">
            <w:pPr>
              <w:jc w:val="center"/>
              <w:rPr>
                <w:rFonts w:ascii="Arial" w:hAnsi="Arial" w:cs="Arial"/>
                <w:sz w:val="22"/>
                <w:szCs w:val="22"/>
              </w:rPr>
            </w:pPr>
          </w:p>
        </w:tc>
        <w:tc>
          <w:tcPr>
            <w:tcW w:w="1026" w:type="dxa"/>
          </w:tcPr>
          <w:p w14:paraId="16D65E9C"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0.03</w:t>
            </w:r>
          </w:p>
        </w:tc>
      </w:tr>
      <w:tr w:rsidR="000B208F" w:rsidRPr="00004EAA" w14:paraId="4BE55B84" w14:textId="77777777" w:rsidTr="000B208F">
        <w:trPr>
          <w:jc w:val="center"/>
        </w:trPr>
        <w:tc>
          <w:tcPr>
            <w:tcW w:w="2592" w:type="dxa"/>
          </w:tcPr>
          <w:p w14:paraId="25A7D7CE" w14:textId="352226EC"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Pr="00004EAA">
              <w:rPr>
                <w:rFonts w:ascii="Arial" w:hAnsi="Arial" w:cs="Arial"/>
                <w:sz w:val="22"/>
                <w:szCs w:val="22"/>
              </w:rPr>
              <w:t xml:space="preserve">  No</w:t>
            </w:r>
          </w:p>
        </w:tc>
        <w:tc>
          <w:tcPr>
            <w:tcW w:w="1728" w:type="dxa"/>
          </w:tcPr>
          <w:p w14:paraId="330ED0AE"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864 (95)</w:t>
            </w:r>
          </w:p>
        </w:tc>
        <w:tc>
          <w:tcPr>
            <w:tcW w:w="1512" w:type="dxa"/>
          </w:tcPr>
          <w:p w14:paraId="5A686AB1"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876 (97)</w:t>
            </w:r>
          </w:p>
        </w:tc>
        <w:tc>
          <w:tcPr>
            <w:tcW w:w="1854" w:type="dxa"/>
          </w:tcPr>
          <w:p w14:paraId="72D1ED14"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31.6 (28.4, 34.8)</w:t>
            </w:r>
          </w:p>
        </w:tc>
        <w:tc>
          <w:tcPr>
            <w:tcW w:w="1080" w:type="dxa"/>
          </w:tcPr>
          <w:p w14:paraId="7A80FDDD" w14:textId="77777777" w:rsidR="00D766E2" w:rsidRPr="00004EAA" w:rsidRDefault="00D766E2" w:rsidP="001F4548">
            <w:pPr>
              <w:jc w:val="center"/>
              <w:rPr>
                <w:rFonts w:ascii="Arial" w:hAnsi="Arial" w:cs="Arial"/>
                <w:sz w:val="22"/>
                <w:szCs w:val="22"/>
              </w:rPr>
            </w:pPr>
          </w:p>
        </w:tc>
        <w:tc>
          <w:tcPr>
            <w:tcW w:w="1980" w:type="dxa"/>
          </w:tcPr>
          <w:p w14:paraId="4198132D"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25.0 (15.5, 35.1)</w:t>
            </w:r>
          </w:p>
        </w:tc>
        <w:tc>
          <w:tcPr>
            <w:tcW w:w="990" w:type="dxa"/>
          </w:tcPr>
          <w:p w14:paraId="022483FC" w14:textId="77777777" w:rsidR="00D766E2" w:rsidRPr="00004EAA" w:rsidRDefault="00D766E2" w:rsidP="001F4548">
            <w:pPr>
              <w:jc w:val="center"/>
              <w:rPr>
                <w:rFonts w:ascii="Arial" w:hAnsi="Arial" w:cs="Arial"/>
                <w:sz w:val="22"/>
                <w:szCs w:val="22"/>
              </w:rPr>
            </w:pPr>
          </w:p>
        </w:tc>
        <w:tc>
          <w:tcPr>
            <w:tcW w:w="1890" w:type="dxa"/>
          </w:tcPr>
          <w:p w14:paraId="4DE81DD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26.9 (17.0, 37.5)</w:t>
            </w:r>
          </w:p>
        </w:tc>
        <w:tc>
          <w:tcPr>
            <w:tcW w:w="1026" w:type="dxa"/>
          </w:tcPr>
          <w:p w14:paraId="5CCD5291" w14:textId="77777777" w:rsidR="00D766E2" w:rsidRPr="00004EAA" w:rsidRDefault="00D766E2" w:rsidP="001F4548">
            <w:pPr>
              <w:jc w:val="center"/>
              <w:rPr>
                <w:rFonts w:ascii="Arial" w:hAnsi="Arial" w:cs="Arial"/>
                <w:sz w:val="22"/>
                <w:szCs w:val="22"/>
              </w:rPr>
            </w:pPr>
          </w:p>
        </w:tc>
      </w:tr>
      <w:tr w:rsidR="000B208F" w:rsidRPr="00004EAA" w14:paraId="1281AED8" w14:textId="77777777" w:rsidTr="000B208F">
        <w:trPr>
          <w:jc w:val="center"/>
        </w:trPr>
        <w:tc>
          <w:tcPr>
            <w:tcW w:w="2592" w:type="dxa"/>
          </w:tcPr>
          <w:p w14:paraId="38F4C4CC" w14:textId="7A3C0A11"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Pr="00004EAA">
              <w:rPr>
                <w:rFonts w:ascii="Arial" w:hAnsi="Arial" w:cs="Arial"/>
                <w:sz w:val="22"/>
                <w:szCs w:val="22"/>
              </w:rPr>
              <w:t xml:space="preserve"> Yes</w:t>
            </w:r>
          </w:p>
        </w:tc>
        <w:tc>
          <w:tcPr>
            <w:tcW w:w="1728" w:type="dxa"/>
          </w:tcPr>
          <w:p w14:paraId="212EAAE4"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41 (4.5)</w:t>
            </w:r>
          </w:p>
        </w:tc>
        <w:tc>
          <w:tcPr>
            <w:tcW w:w="1512" w:type="dxa"/>
          </w:tcPr>
          <w:p w14:paraId="165EAC12"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27 (3.0)</w:t>
            </w:r>
          </w:p>
        </w:tc>
        <w:tc>
          <w:tcPr>
            <w:tcW w:w="1854" w:type="dxa"/>
          </w:tcPr>
          <w:p w14:paraId="48FBEDB4"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50.2 (32.2, 70.6)</w:t>
            </w:r>
          </w:p>
        </w:tc>
        <w:tc>
          <w:tcPr>
            <w:tcW w:w="1080" w:type="dxa"/>
          </w:tcPr>
          <w:p w14:paraId="03DAF0F4" w14:textId="77777777" w:rsidR="00D766E2" w:rsidRPr="00004EAA" w:rsidRDefault="00D766E2" w:rsidP="001F4548">
            <w:pPr>
              <w:jc w:val="center"/>
              <w:rPr>
                <w:rFonts w:ascii="Arial" w:hAnsi="Arial" w:cs="Arial"/>
                <w:sz w:val="22"/>
                <w:szCs w:val="22"/>
              </w:rPr>
            </w:pPr>
          </w:p>
        </w:tc>
        <w:tc>
          <w:tcPr>
            <w:tcW w:w="1980" w:type="dxa"/>
          </w:tcPr>
          <w:p w14:paraId="015A7CF6"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41.4 (22.6, 63.1)</w:t>
            </w:r>
          </w:p>
        </w:tc>
        <w:tc>
          <w:tcPr>
            <w:tcW w:w="990" w:type="dxa"/>
          </w:tcPr>
          <w:p w14:paraId="0778A550" w14:textId="77777777" w:rsidR="00D766E2" w:rsidRPr="00004EAA" w:rsidRDefault="00D766E2" w:rsidP="001F4548">
            <w:pPr>
              <w:jc w:val="center"/>
              <w:rPr>
                <w:rFonts w:ascii="Arial" w:hAnsi="Arial" w:cs="Arial"/>
                <w:sz w:val="22"/>
                <w:szCs w:val="22"/>
              </w:rPr>
            </w:pPr>
          </w:p>
        </w:tc>
        <w:tc>
          <w:tcPr>
            <w:tcW w:w="1890" w:type="dxa"/>
          </w:tcPr>
          <w:p w14:paraId="3A6AAD87"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44.7 (25.2, 67.1)</w:t>
            </w:r>
          </w:p>
        </w:tc>
        <w:tc>
          <w:tcPr>
            <w:tcW w:w="1026" w:type="dxa"/>
          </w:tcPr>
          <w:p w14:paraId="298FF39E" w14:textId="77777777" w:rsidR="00D766E2" w:rsidRPr="00004EAA" w:rsidRDefault="00D766E2" w:rsidP="001F4548">
            <w:pPr>
              <w:jc w:val="center"/>
              <w:rPr>
                <w:rFonts w:ascii="Arial" w:hAnsi="Arial" w:cs="Arial"/>
                <w:sz w:val="22"/>
                <w:szCs w:val="22"/>
              </w:rPr>
            </w:pPr>
          </w:p>
        </w:tc>
      </w:tr>
      <w:tr w:rsidR="000B208F" w:rsidRPr="00004EAA" w14:paraId="17707B6F" w14:textId="77777777" w:rsidTr="000B208F">
        <w:trPr>
          <w:jc w:val="center"/>
        </w:trPr>
        <w:tc>
          <w:tcPr>
            <w:tcW w:w="2592" w:type="dxa"/>
          </w:tcPr>
          <w:p w14:paraId="141D6206" w14:textId="77777777" w:rsidR="00D766E2" w:rsidRPr="00004EAA" w:rsidRDefault="00D766E2" w:rsidP="001F4548">
            <w:pPr>
              <w:rPr>
                <w:rFonts w:ascii="Arial" w:hAnsi="Arial" w:cs="Arial"/>
                <w:sz w:val="22"/>
                <w:szCs w:val="22"/>
              </w:rPr>
            </w:pPr>
          </w:p>
        </w:tc>
        <w:tc>
          <w:tcPr>
            <w:tcW w:w="1728" w:type="dxa"/>
          </w:tcPr>
          <w:p w14:paraId="46463395" w14:textId="77777777" w:rsidR="00D766E2" w:rsidRPr="00004EAA" w:rsidRDefault="00D766E2" w:rsidP="001F4548">
            <w:pPr>
              <w:jc w:val="center"/>
              <w:rPr>
                <w:rFonts w:ascii="Arial" w:hAnsi="Arial" w:cs="Arial"/>
                <w:sz w:val="22"/>
                <w:szCs w:val="22"/>
              </w:rPr>
            </w:pPr>
          </w:p>
        </w:tc>
        <w:tc>
          <w:tcPr>
            <w:tcW w:w="1512" w:type="dxa"/>
          </w:tcPr>
          <w:p w14:paraId="0E35A5D6" w14:textId="77777777" w:rsidR="00D766E2" w:rsidRPr="00004EAA" w:rsidRDefault="00D766E2" w:rsidP="001F4548">
            <w:pPr>
              <w:jc w:val="center"/>
              <w:rPr>
                <w:rFonts w:ascii="Arial" w:hAnsi="Arial" w:cs="Arial"/>
                <w:sz w:val="22"/>
                <w:szCs w:val="22"/>
              </w:rPr>
            </w:pPr>
          </w:p>
        </w:tc>
        <w:tc>
          <w:tcPr>
            <w:tcW w:w="1854" w:type="dxa"/>
          </w:tcPr>
          <w:p w14:paraId="3B27B9E4" w14:textId="77777777" w:rsidR="00D766E2" w:rsidRPr="00004EAA" w:rsidRDefault="00D766E2" w:rsidP="001F4548">
            <w:pPr>
              <w:jc w:val="center"/>
              <w:rPr>
                <w:rFonts w:ascii="Arial" w:hAnsi="Arial" w:cs="Arial"/>
                <w:sz w:val="22"/>
                <w:szCs w:val="22"/>
              </w:rPr>
            </w:pPr>
          </w:p>
        </w:tc>
        <w:tc>
          <w:tcPr>
            <w:tcW w:w="1080" w:type="dxa"/>
          </w:tcPr>
          <w:p w14:paraId="7E132DAD" w14:textId="77777777" w:rsidR="00D766E2" w:rsidRPr="00004EAA" w:rsidRDefault="00D766E2" w:rsidP="001F4548">
            <w:pPr>
              <w:jc w:val="center"/>
              <w:rPr>
                <w:rFonts w:ascii="Arial" w:hAnsi="Arial" w:cs="Arial"/>
                <w:sz w:val="22"/>
                <w:szCs w:val="22"/>
              </w:rPr>
            </w:pPr>
          </w:p>
        </w:tc>
        <w:tc>
          <w:tcPr>
            <w:tcW w:w="1980" w:type="dxa"/>
          </w:tcPr>
          <w:p w14:paraId="40CC3B7C" w14:textId="77777777" w:rsidR="00D766E2" w:rsidRPr="00004EAA" w:rsidRDefault="00D766E2" w:rsidP="001F4548">
            <w:pPr>
              <w:jc w:val="center"/>
              <w:rPr>
                <w:rFonts w:ascii="Arial" w:hAnsi="Arial" w:cs="Arial"/>
                <w:sz w:val="22"/>
                <w:szCs w:val="22"/>
              </w:rPr>
            </w:pPr>
          </w:p>
        </w:tc>
        <w:tc>
          <w:tcPr>
            <w:tcW w:w="990" w:type="dxa"/>
          </w:tcPr>
          <w:p w14:paraId="7612E4C7" w14:textId="77777777" w:rsidR="00D766E2" w:rsidRPr="00004EAA" w:rsidRDefault="00D766E2" w:rsidP="001F4548">
            <w:pPr>
              <w:jc w:val="center"/>
              <w:rPr>
                <w:rFonts w:ascii="Arial" w:hAnsi="Arial" w:cs="Arial"/>
                <w:sz w:val="22"/>
                <w:szCs w:val="22"/>
              </w:rPr>
            </w:pPr>
          </w:p>
        </w:tc>
        <w:tc>
          <w:tcPr>
            <w:tcW w:w="1890" w:type="dxa"/>
          </w:tcPr>
          <w:p w14:paraId="4DDF933D" w14:textId="77777777" w:rsidR="00D766E2" w:rsidRPr="00004EAA" w:rsidRDefault="00D766E2" w:rsidP="001F4548">
            <w:pPr>
              <w:jc w:val="center"/>
              <w:rPr>
                <w:rFonts w:ascii="Arial" w:hAnsi="Arial" w:cs="Arial"/>
                <w:sz w:val="22"/>
                <w:szCs w:val="22"/>
              </w:rPr>
            </w:pPr>
          </w:p>
        </w:tc>
        <w:tc>
          <w:tcPr>
            <w:tcW w:w="1026" w:type="dxa"/>
          </w:tcPr>
          <w:p w14:paraId="15206933" w14:textId="77777777" w:rsidR="00D766E2" w:rsidRPr="00004EAA" w:rsidRDefault="00D766E2" w:rsidP="001F4548">
            <w:pPr>
              <w:jc w:val="center"/>
              <w:rPr>
                <w:rFonts w:ascii="Arial" w:hAnsi="Arial" w:cs="Arial"/>
                <w:sz w:val="22"/>
                <w:szCs w:val="22"/>
              </w:rPr>
            </w:pPr>
          </w:p>
        </w:tc>
      </w:tr>
      <w:tr w:rsidR="000B208F" w:rsidRPr="00004EAA" w14:paraId="125D4382" w14:textId="77777777" w:rsidTr="000B208F">
        <w:trPr>
          <w:jc w:val="center"/>
        </w:trPr>
        <w:tc>
          <w:tcPr>
            <w:tcW w:w="2592" w:type="dxa"/>
          </w:tcPr>
          <w:p w14:paraId="513C03C0" w14:textId="635FC195" w:rsidR="00D766E2" w:rsidRPr="00004EAA" w:rsidRDefault="003F7B29" w:rsidP="001F4548">
            <w:pPr>
              <w:rPr>
                <w:rFonts w:ascii="Arial" w:hAnsi="Arial" w:cs="Arial"/>
                <w:sz w:val="22"/>
                <w:szCs w:val="22"/>
              </w:rPr>
            </w:pPr>
            <w:r w:rsidRPr="00004EAA">
              <w:rPr>
                <w:rFonts w:ascii="Arial" w:hAnsi="Arial" w:cs="Arial"/>
                <w:sz w:val="22"/>
                <w:szCs w:val="22"/>
              </w:rPr>
              <w:t>SNPs</w:t>
            </w:r>
          </w:p>
        </w:tc>
        <w:tc>
          <w:tcPr>
            <w:tcW w:w="1728" w:type="dxa"/>
          </w:tcPr>
          <w:p w14:paraId="0668BFF5" w14:textId="77777777" w:rsidR="00D766E2" w:rsidRPr="00004EAA" w:rsidRDefault="00D766E2" w:rsidP="001F4548">
            <w:pPr>
              <w:jc w:val="center"/>
              <w:rPr>
                <w:rFonts w:ascii="Arial" w:hAnsi="Arial" w:cs="Arial"/>
                <w:sz w:val="22"/>
                <w:szCs w:val="22"/>
              </w:rPr>
            </w:pPr>
          </w:p>
        </w:tc>
        <w:tc>
          <w:tcPr>
            <w:tcW w:w="1512" w:type="dxa"/>
          </w:tcPr>
          <w:p w14:paraId="7B98E05C" w14:textId="77777777" w:rsidR="00D766E2" w:rsidRPr="00004EAA" w:rsidRDefault="00D766E2" w:rsidP="001F4548">
            <w:pPr>
              <w:jc w:val="center"/>
              <w:rPr>
                <w:rFonts w:ascii="Arial" w:hAnsi="Arial" w:cs="Arial"/>
                <w:sz w:val="22"/>
                <w:szCs w:val="22"/>
              </w:rPr>
            </w:pPr>
          </w:p>
        </w:tc>
        <w:tc>
          <w:tcPr>
            <w:tcW w:w="1854" w:type="dxa"/>
          </w:tcPr>
          <w:p w14:paraId="32E418C4" w14:textId="77777777" w:rsidR="00D766E2" w:rsidRPr="00004EAA" w:rsidRDefault="00D766E2" w:rsidP="001F4548">
            <w:pPr>
              <w:jc w:val="center"/>
              <w:rPr>
                <w:rFonts w:ascii="Arial" w:hAnsi="Arial" w:cs="Arial"/>
                <w:sz w:val="22"/>
                <w:szCs w:val="22"/>
              </w:rPr>
            </w:pPr>
          </w:p>
        </w:tc>
        <w:tc>
          <w:tcPr>
            <w:tcW w:w="1080" w:type="dxa"/>
          </w:tcPr>
          <w:p w14:paraId="7396EE0B" w14:textId="77777777" w:rsidR="00D766E2" w:rsidRPr="00004EAA" w:rsidRDefault="00D766E2" w:rsidP="001F4548">
            <w:pPr>
              <w:jc w:val="center"/>
              <w:rPr>
                <w:rFonts w:ascii="Arial" w:hAnsi="Arial" w:cs="Arial"/>
                <w:sz w:val="22"/>
                <w:szCs w:val="22"/>
              </w:rPr>
            </w:pPr>
          </w:p>
        </w:tc>
        <w:tc>
          <w:tcPr>
            <w:tcW w:w="1980" w:type="dxa"/>
          </w:tcPr>
          <w:p w14:paraId="003709D8" w14:textId="77777777" w:rsidR="00D766E2" w:rsidRPr="00004EAA" w:rsidRDefault="00D766E2" w:rsidP="001F4548">
            <w:pPr>
              <w:jc w:val="center"/>
              <w:rPr>
                <w:rFonts w:ascii="Arial" w:hAnsi="Arial" w:cs="Arial"/>
                <w:sz w:val="22"/>
                <w:szCs w:val="22"/>
              </w:rPr>
            </w:pPr>
          </w:p>
        </w:tc>
        <w:tc>
          <w:tcPr>
            <w:tcW w:w="990" w:type="dxa"/>
          </w:tcPr>
          <w:p w14:paraId="5A816208" w14:textId="77777777" w:rsidR="00D766E2" w:rsidRPr="00004EAA" w:rsidRDefault="00D766E2" w:rsidP="001F4548">
            <w:pPr>
              <w:jc w:val="center"/>
              <w:rPr>
                <w:rFonts w:ascii="Arial" w:hAnsi="Arial" w:cs="Arial"/>
                <w:sz w:val="22"/>
                <w:szCs w:val="22"/>
              </w:rPr>
            </w:pPr>
          </w:p>
        </w:tc>
        <w:tc>
          <w:tcPr>
            <w:tcW w:w="1890" w:type="dxa"/>
          </w:tcPr>
          <w:p w14:paraId="309AC073" w14:textId="77777777" w:rsidR="00D766E2" w:rsidRPr="00004EAA" w:rsidRDefault="00D766E2" w:rsidP="001F4548">
            <w:pPr>
              <w:jc w:val="center"/>
              <w:rPr>
                <w:rFonts w:ascii="Arial" w:hAnsi="Arial" w:cs="Arial"/>
                <w:sz w:val="22"/>
                <w:szCs w:val="22"/>
              </w:rPr>
            </w:pPr>
          </w:p>
        </w:tc>
        <w:tc>
          <w:tcPr>
            <w:tcW w:w="1026" w:type="dxa"/>
          </w:tcPr>
          <w:p w14:paraId="3BD5C116" w14:textId="77777777" w:rsidR="00D766E2" w:rsidRPr="00004EAA" w:rsidRDefault="00D766E2" w:rsidP="001F4548">
            <w:pPr>
              <w:jc w:val="center"/>
              <w:rPr>
                <w:rFonts w:ascii="Arial" w:hAnsi="Arial" w:cs="Arial"/>
                <w:sz w:val="22"/>
                <w:szCs w:val="22"/>
              </w:rPr>
            </w:pPr>
          </w:p>
        </w:tc>
      </w:tr>
      <w:tr w:rsidR="000B208F" w:rsidRPr="00004EAA" w14:paraId="103C408A" w14:textId="77777777" w:rsidTr="000B208F">
        <w:trPr>
          <w:jc w:val="center"/>
        </w:trPr>
        <w:tc>
          <w:tcPr>
            <w:tcW w:w="2592" w:type="dxa"/>
          </w:tcPr>
          <w:p w14:paraId="1EF395E4" w14:textId="6C5B2250" w:rsidR="00D766E2" w:rsidRPr="00004EAA" w:rsidRDefault="001C0B2B" w:rsidP="001F4548">
            <w:pPr>
              <w:rPr>
                <w:rFonts w:ascii="Arial" w:hAnsi="Arial" w:cs="Arial"/>
                <w:sz w:val="22"/>
                <w:szCs w:val="22"/>
              </w:rPr>
            </w:pPr>
            <w:r w:rsidRPr="00004EAA">
              <w:rPr>
                <w:rFonts w:ascii="Arial" w:hAnsi="Arial" w:cs="Arial"/>
                <w:sz w:val="22"/>
                <w:szCs w:val="22"/>
              </w:rPr>
              <w:t xml:space="preserve"> </w:t>
            </w:r>
            <w:r w:rsidRPr="00004EAA">
              <w:rPr>
                <w:rFonts w:ascii="Arial" w:hAnsi="Arial" w:cs="Arial"/>
                <w:i/>
                <w:sz w:val="22"/>
                <w:szCs w:val="22"/>
              </w:rPr>
              <w:t xml:space="preserve"> </w:t>
            </w:r>
            <w:r w:rsidR="00D766E2" w:rsidRPr="00004EAA">
              <w:rPr>
                <w:rFonts w:ascii="Arial" w:hAnsi="Arial" w:cs="Arial"/>
                <w:i/>
                <w:sz w:val="22"/>
                <w:szCs w:val="22"/>
              </w:rPr>
              <w:t>CYP2R1</w:t>
            </w:r>
            <w:r w:rsidR="00D766E2" w:rsidRPr="00004EAA">
              <w:rPr>
                <w:rFonts w:ascii="Arial" w:hAnsi="Arial" w:cs="Arial"/>
                <w:sz w:val="22"/>
                <w:szCs w:val="22"/>
              </w:rPr>
              <w:t>:</w:t>
            </w:r>
          </w:p>
        </w:tc>
        <w:tc>
          <w:tcPr>
            <w:tcW w:w="1728" w:type="dxa"/>
          </w:tcPr>
          <w:p w14:paraId="01CA0022" w14:textId="77777777" w:rsidR="00D766E2" w:rsidRPr="00004EAA" w:rsidRDefault="00D766E2" w:rsidP="001F4548">
            <w:pPr>
              <w:jc w:val="center"/>
              <w:rPr>
                <w:rFonts w:ascii="Arial" w:hAnsi="Arial" w:cs="Arial"/>
                <w:sz w:val="22"/>
                <w:szCs w:val="22"/>
              </w:rPr>
            </w:pPr>
          </w:p>
        </w:tc>
        <w:tc>
          <w:tcPr>
            <w:tcW w:w="1512" w:type="dxa"/>
          </w:tcPr>
          <w:p w14:paraId="3D73C396" w14:textId="77777777" w:rsidR="00D766E2" w:rsidRPr="00004EAA" w:rsidRDefault="00D766E2" w:rsidP="001F4548">
            <w:pPr>
              <w:jc w:val="center"/>
              <w:rPr>
                <w:rFonts w:ascii="Arial" w:hAnsi="Arial" w:cs="Arial"/>
                <w:sz w:val="22"/>
                <w:szCs w:val="22"/>
              </w:rPr>
            </w:pPr>
          </w:p>
        </w:tc>
        <w:tc>
          <w:tcPr>
            <w:tcW w:w="1854" w:type="dxa"/>
          </w:tcPr>
          <w:p w14:paraId="1D2323EB" w14:textId="77777777" w:rsidR="00D766E2" w:rsidRPr="00004EAA" w:rsidRDefault="00D766E2" w:rsidP="001F4548">
            <w:pPr>
              <w:jc w:val="center"/>
              <w:rPr>
                <w:rFonts w:ascii="Arial" w:hAnsi="Arial" w:cs="Arial"/>
                <w:sz w:val="22"/>
                <w:szCs w:val="22"/>
              </w:rPr>
            </w:pPr>
          </w:p>
        </w:tc>
        <w:tc>
          <w:tcPr>
            <w:tcW w:w="1080" w:type="dxa"/>
          </w:tcPr>
          <w:p w14:paraId="6825B15B" w14:textId="77777777" w:rsidR="00D766E2" w:rsidRPr="00004EAA" w:rsidRDefault="00D766E2" w:rsidP="001F4548">
            <w:pPr>
              <w:jc w:val="center"/>
              <w:rPr>
                <w:rFonts w:ascii="Arial" w:hAnsi="Arial" w:cs="Arial"/>
                <w:sz w:val="22"/>
                <w:szCs w:val="22"/>
              </w:rPr>
            </w:pPr>
          </w:p>
        </w:tc>
        <w:tc>
          <w:tcPr>
            <w:tcW w:w="1980" w:type="dxa"/>
          </w:tcPr>
          <w:p w14:paraId="0911D8BD" w14:textId="77777777" w:rsidR="00D766E2" w:rsidRPr="00004EAA" w:rsidRDefault="00D766E2" w:rsidP="001F4548">
            <w:pPr>
              <w:jc w:val="center"/>
              <w:rPr>
                <w:rFonts w:ascii="Arial" w:hAnsi="Arial" w:cs="Arial"/>
                <w:sz w:val="22"/>
                <w:szCs w:val="22"/>
              </w:rPr>
            </w:pPr>
          </w:p>
        </w:tc>
        <w:tc>
          <w:tcPr>
            <w:tcW w:w="990" w:type="dxa"/>
          </w:tcPr>
          <w:p w14:paraId="0CB474A0" w14:textId="77777777" w:rsidR="00D766E2" w:rsidRPr="00004EAA" w:rsidRDefault="00D766E2" w:rsidP="001F4548">
            <w:pPr>
              <w:jc w:val="center"/>
              <w:rPr>
                <w:rFonts w:ascii="Arial" w:hAnsi="Arial" w:cs="Arial"/>
                <w:sz w:val="22"/>
                <w:szCs w:val="22"/>
              </w:rPr>
            </w:pPr>
          </w:p>
        </w:tc>
        <w:tc>
          <w:tcPr>
            <w:tcW w:w="1890" w:type="dxa"/>
          </w:tcPr>
          <w:p w14:paraId="01EAC6D1" w14:textId="77777777" w:rsidR="00D766E2" w:rsidRPr="00004EAA" w:rsidRDefault="00D766E2" w:rsidP="001F4548">
            <w:pPr>
              <w:jc w:val="center"/>
              <w:rPr>
                <w:rFonts w:ascii="Arial" w:hAnsi="Arial" w:cs="Arial"/>
                <w:sz w:val="22"/>
                <w:szCs w:val="22"/>
              </w:rPr>
            </w:pPr>
          </w:p>
        </w:tc>
        <w:tc>
          <w:tcPr>
            <w:tcW w:w="1026" w:type="dxa"/>
          </w:tcPr>
          <w:p w14:paraId="26D9E53E" w14:textId="77777777" w:rsidR="00D766E2" w:rsidRPr="00004EAA" w:rsidRDefault="00D766E2" w:rsidP="001F4548">
            <w:pPr>
              <w:jc w:val="center"/>
              <w:rPr>
                <w:rFonts w:ascii="Arial" w:hAnsi="Arial" w:cs="Arial"/>
                <w:sz w:val="22"/>
                <w:szCs w:val="22"/>
              </w:rPr>
            </w:pPr>
          </w:p>
        </w:tc>
      </w:tr>
      <w:tr w:rsidR="000B208F" w:rsidRPr="00004EAA" w14:paraId="00355472" w14:textId="77777777" w:rsidTr="000B208F">
        <w:trPr>
          <w:jc w:val="center"/>
        </w:trPr>
        <w:tc>
          <w:tcPr>
            <w:tcW w:w="2592" w:type="dxa"/>
          </w:tcPr>
          <w:p w14:paraId="72849D69" w14:textId="7F4045E1"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Pr="00004EAA">
              <w:rPr>
                <w:rFonts w:ascii="Arial" w:hAnsi="Arial" w:cs="Arial"/>
                <w:sz w:val="22"/>
                <w:szCs w:val="22"/>
              </w:rPr>
              <w:t xml:space="preserve">   </w:t>
            </w:r>
            <w:proofErr w:type="gramStart"/>
            <w:r w:rsidRPr="00004EAA">
              <w:rPr>
                <w:rFonts w:ascii="Arial" w:hAnsi="Arial" w:cs="Arial"/>
                <w:sz w:val="22"/>
                <w:szCs w:val="22"/>
              </w:rPr>
              <w:t>rs10766197</w:t>
            </w:r>
            <w:proofErr w:type="gramEnd"/>
          </w:p>
        </w:tc>
        <w:tc>
          <w:tcPr>
            <w:tcW w:w="1728" w:type="dxa"/>
          </w:tcPr>
          <w:p w14:paraId="6497B696" w14:textId="77777777" w:rsidR="00D766E2" w:rsidRPr="00004EAA" w:rsidRDefault="00D766E2" w:rsidP="001F4548">
            <w:pPr>
              <w:jc w:val="center"/>
              <w:rPr>
                <w:rFonts w:ascii="Arial" w:hAnsi="Arial" w:cs="Arial"/>
                <w:sz w:val="22"/>
                <w:szCs w:val="22"/>
              </w:rPr>
            </w:pPr>
          </w:p>
        </w:tc>
        <w:tc>
          <w:tcPr>
            <w:tcW w:w="1512" w:type="dxa"/>
          </w:tcPr>
          <w:p w14:paraId="2B4472A2" w14:textId="77777777" w:rsidR="00D766E2" w:rsidRPr="00004EAA" w:rsidRDefault="00D766E2" w:rsidP="001F4548">
            <w:pPr>
              <w:jc w:val="center"/>
              <w:rPr>
                <w:rFonts w:ascii="Arial" w:hAnsi="Arial" w:cs="Arial"/>
                <w:sz w:val="22"/>
                <w:szCs w:val="22"/>
              </w:rPr>
            </w:pPr>
          </w:p>
        </w:tc>
        <w:tc>
          <w:tcPr>
            <w:tcW w:w="1854" w:type="dxa"/>
          </w:tcPr>
          <w:p w14:paraId="7BEE7808" w14:textId="77777777" w:rsidR="00D766E2" w:rsidRPr="00004EAA" w:rsidRDefault="00D766E2" w:rsidP="001F4548">
            <w:pPr>
              <w:jc w:val="center"/>
              <w:rPr>
                <w:rFonts w:ascii="Arial" w:hAnsi="Arial" w:cs="Arial"/>
                <w:sz w:val="22"/>
                <w:szCs w:val="22"/>
              </w:rPr>
            </w:pPr>
          </w:p>
        </w:tc>
        <w:tc>
          <w:tcPr>
            <w:tcW w:w="1080" w:type="dxa"/>
          </w:tcPr>
          <w:p w14:paraId="067FBA2E"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0.02</w:t>
            </w:r>
          </w:p>
        </w:tc>
        <w:tc>
          <w:tcPr>
            <w:tcW w:w="1980" w:type="dxa"/>
          </w:tcPr>
          <w:p w14:paraId="6D162025" w14:textId="77777777" w:rsidR="00D766E2" w:rsidRPr="00004EAA" w:rsidRDefault="00D766E2" w:rsidP="001F4548">
            <w:pPr>
              <w:jc w:val="center"/>
              <w:rPr>
                <w:rFonts w:ascii="Arial" w:hAnsi="Arial" w:cs="Arial"/>
                <w:sz w:val="22"/>
                <w:szCs w:val="22"/>
              </w:rPr>
            </w:pPr>
          </w:p>
        </w:tc>
        <w:tc>
          <w:tcPr>
            <w:tcW w:w="990" w:type="dxa"/>
          </w:tcPr>
          <w:p w14:paraId="04DC1671" w14:textId="77777777" w:rsidR="00D766E2" w:rsidRPr="00004EAA" w:rsidRDefault="00D766E2" w:rsidP="001F4548">
            <w:pPr>
              <w:jc w:val="center"/>
              <w:rPr>
                <w:rFonts w:ascii="Arial" w:hAnsi="Arial" w:cs="Arial"/>
                <w:sz w:val="22"/>
                <w:szCs w:val="22"/>
              </w:rPr>
            </w:pPr>
          </w:p>
        </w:tc>
        <w:tc>
          <w:tcPr>
            <w:tcW w:w="1890" w:type="dxa"/>
          </w:tcPr>
          <w:p w14:paraId="0A55AF37" w14:textId="77777777" w:rsidR="00D766E2" w:rsidRPr="00004EAA" w:rsidRDefault="00D766E2" w:rsidP="001F4548">
            <w:pPr>
              <w:jc w:val="center"/>
              <w:rPr>
                <w:rFonts w:ascii="Arial" w:hAnsi="Arial" w:cs="Arial"/>
                <w:sz w:val="22"/>
                <w:szCs w:val="22"/>
              </w:rPr>
            </w:pPr>
          </w:p>
        </w:tc>
        <w:tc>
          <w:tcPr>
            <w:tcW w:w="1026" w:type="dxa"/>
          </w:tcPr>
          <w:p w14:paraId="142F935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0.001</w:t>
            </w:r>
          </w:p>
        </w:tc>
      </w:tr>
      <w:tr w:rsidR="000B208F" w:rsidRPr="00004EAA" w14:paraId="18D552DF" w14:textId="77777777" w:rsidTr="000B208F">
        <w:trPr>
          <w:jc w:val="center"/>
        </w:trPr>
        <w:tc>
          <w:tcPr>
            <w:tcW w:w="2592" w:type="dxa"/>
          </w:tcPr>
          <w:p w14:paraId="18F53DFB" w14:textId="5FC5BB74"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Pr="00004EAA">
              <w:rPr>
                <w:rFonts w:ascii="Arial" w:hAnsi="Arial" w:cs="Arial"/>
                <w:sz w:val="22"/>
                <w:szCs w:val="22"/>
              </w:rPr>
              <w:t xml:space="preserve">     GG</w:t>
            </w:r>
          </w:p>
        </w:tc>
        <w:tc>
          <w:tcPr>
            <w:tcW w:w="1728" w:type="dxa"/>
          </w:tcPr>
          <w:p w14:paraId="1357923E"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247 (29)</w:t>
            </w:r>
          </w:p>
        </w:tc>
        <w:tc>
          <w:tcPr>
            <w:tcW w:w="1512" w:type="dxa"/>
          </w:tcPr>
          <w:p w14:paraId="2191FE04"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256 (30)</w:t>
            </w:r>
          </w:p>
        </w:tc>
        <w:tc>
          <w:tcPr>
            <w:tcW w:w="1854" w:type="dxa"/>
          </w:tcPr>
          <w:p w14:paraId="78CAB2E7"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39.4 (33.2, 46.0)</w:t>
            </w:r>
          </w:p>
        </w:tc>
        <w:tc>
          <w:tcPr>
            <w:tcW w:w="1080" w:type="dxa"/>
          </w:tcPr>
          <w:p w14:paraId="133E36F7" w14:textId="77777777" w:rsidR="00D766E2" w:rsidRPr="00004EAA" w:rsidRDefault="00D766E2" w:rsidP="001F4548">
            <w:pPr>
              <w:jc w:val="center"/>
              <w:rPr>
                <w:rFonts w:ascii="Arial" w:hAnsi="Arial" w:cs="Arial"/>
                <w:sz w:val="22"/>
                <w:szCs w:val="22"/>
              </w:rPr>
            </w:pPr>
          </w:p>
        </w:tc>
        <w:tc>
          <w:tcPr>
            <w:tcW w:w="1980" w:type="dxa"/>
          </w:tcPr>
          <w:p w14:paraId="54CF5CB3" w14:textId="77777777" w:rsidR="00D766E2" w:rsidRPr="00004EAA" w:rsidRDefault="00D766E2" w:rsidP="001F4548">
            <w:pPr>
              <w:jc w:val="center"/>
              <w:rPr>
                <w:rFonts w:ascii="Arial" w:hAnsi="Arial" w:cs="Arial"/>
                <w:sz w:val="22"/>
                <w:szCs w:val="22"/>
              </w:rPr>
            </w:pPr>
          </w:p>
        </w:tc>
        <w:tc>
          <w:tcPr>
            <w:tcW w:w="990" w:type="dxa"/>
          </w:tcPr>
          <w:p w14:paraId="322416FF" w14:textId="77777777" w:rsidR="00D766E2" w:rsidRPr="00004EAA" w:rsidRDefault="00D766E2" w:rsidP="001F4548">
            <w:pPr>
              <w:jc w:val="center"/>
              <w:rPr>
                <w:rFonts w:ascii="Arial" w:hAnsi="Arial" w:cs="Arial"/>
                <w:sz w:val="22"/>
                <w:szCs w:val="22"/>
              </w:rPr>
            </w:pPr>
          </w:p>
        </w:tc>
        <w:tc>
          <w:tcPr>
            <w:tcW w:w="1890" w:type="dxa"/>
          </w:tcPr>
          <w:p w14:paraId="2D92F18E"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44.8 (30.2, 60.9)</w:t>
            </w:r>
          </w:p>
        </w:tc>
        <w:tc>
          <w:tcPr>
            <w:tcW w:w="1026" w:type="dxa"/>
          </w:tcPr>
          <w:p w14:paraId="7949A1E9" w14:textId="77777777" w:rsidR="00D766E2" w:rsidRPr="00004EAA" w:rsidRDefault="00D766E2" w:rsidP="001F4548">
            <w:pPr>
              <w:jc w:val="center"/>
              <w:rPr>
                <w:rFonts w:ascii="Arial" w:hAnsi="Arial" w:cs="Arial"/>
                <w:sz w:val="22"/>
                <w:szCs w:val="22"/>
              </w:rPr>
            </w:pPr>
          </w:p>
        </w:tc>
      </w:tr>
      <w:tr w:rsidR="000B208F" w:rsidRPr="00004EAA" w14:paraId="00E9E489" w14:textId="77777777" w:rsidTr="000B208F">
        <w:trPr>
          <w:jc w:val="center"/>
        </w:trPr>
        <w:tc>
          <w:tcPr>
            <w:tcW w:w="2592" w:type="dxa"/>
          </w:tcPr>
          <w:p w14:paraId="4AD8E5CA" w14:textId="3FB52E94"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Pr="00004EAA">
              <w:rPr>
                <w:rFonts w:ascii="Arial" w:hAnsi="Arial" w:cs="Arial"/>
                <w:sz w:val="22"/>
                <w:szCs w:val="22"/>
              </w:rPr>
              <w:t xml:space="preserve">    AG</w:t>
            </w:r>
          </w:p>
        </w:tc>
        <w:tc>
          <w:tcPr>
            <w:tcW w:w="1728" w:type="dxa"/>
          </w:tcPr>
          <w:p w14:paraId="7DF459BC"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426 (49)</w:t>
            </w:r>
          </w:p>
        </w:tc>
        <w:tc>
          <w:tcPr>
            <w:tcW w:w="1512" w:type="dxa"/>
          </w:tcPr>
          <w:p w14:paraId="22237BF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429 (50)</w:t>
            </w:r>
          </w:p>
        </w:tc>
        <w:tc>
          <w:tcPr>
            <w:tcW w:w="1854" w:type="dxa"/>
          </w:tcPr>
          <w:p w14:paraId="465726D1"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28.3 (23.8, 32.9)</w:t>
            </w:r>
          </w:p>
        </w:tc>
        <w:tc>
          <w:tcPr>
            <w:tcW w:w="1080" w:type="dxa"/>
          </w:tcPr>
          <w:p w14:paraId="1878FE57" w14:textId="77777777" w:rsidR="00D766E2" w:rsidRPr="00004EAA" w:rsidRDefault="00D766E2" w:rsidP="001F4548">
            <w:pPr>
              <w:jc w:val="center"/>
              <w:rPr>
                <w:rFonts w:ascii="Arial" w:hAnsi="Arial" w:cs="Arial"/>
                <w:sz w:val="22"/>
                <w:szCs w:val="22"/>
              </w:rPr>
            </w:pPr>
          </w:p>
        </w:tc>
        <w:tc>
          <w:tcPr>
            <w:tcW w:w="1980" w:type="dxa"/>
          </w:tcPr>
          <w:p w14:paraId="74C1FDFC" w14:textId="77777777" w:rsidR="00D766E2" w:rsidRPr="00004EAA" w:rsidRDefault="00D766E2" w:rsidP="001F4548">
            <w:pPr>
              <w:jc w:val="center"/>
              <w:rPr>
                <w:rFonts w:ascii="Arial" w:hAnsi="Arial" w:cs="Arial"/>
                <w:sz w:val="22"/>
                <w:szCs w:val="22"/>
              </w:rPr>
            </w:pPr>
          </w:p>
        </w:tc>
        <w:tc>
          <w:tcPr>
            <w:tcW w:w="990" w:type="dxa"/>
          </w:tcPr>
          <w:p w14:paraId="51399718" w14:textId="77777777" w:rsidR="00D766E2" w:rsidRPr="00004EAA" w:rsidRDefault="00D766E2" w:rsidP="001F4548">
            <w:pPr>
              <w:jc w:val="center"/>
              <w:rPr>
                <w:rFonts w:ascii="Arial" w:hAnsi="Arial" w:cs="Arial"/>
                <w:sz w:val="22"/>
                <w:szCs w:val="22"/>
              </w:rPr>
            </w:pPr>
          </w:p>
        </w:tc>
        <w:tc>
          <w:tcPr>
            <w:tcW w:w="1890" w:type="dxa"/>
          </w:tcPr>
          <w:p w14:paraId="296658F3"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31.5 (18.6, 45.6)</w:t>
            </w:r>
          </w:p>
        </w:tc>
        <w:tc>
          <w:tcPr>
            <w:tcW w:w="1026" w:type="dxa"/>
          </w:tcPr>
          <w:p w14:paraId="566F24F6" w14:textId="77777777" w:rsidR="00D766E2" w:rsidRPr="00004EAA" w:rsidRDefault="00D766E2" w:rsidP="001F4548">
            <w:pPr>
              <w:jc w:val="center"/>
              <w:rPr>
                <w:rFonts w:ascii="Arial" w:hAnsi="Arial" w:cs="Arial"/>
                <w:sz w:val="22"/>
                <w:szCs w:val="22"/>
              </w:rPr>
            </w:pPr>
          </w:p>
        </w:tc>
      </w:tr>
      <w:tr w:rsidR="000B208F" w:rsidRPr="00004EAA" w14:paraId="790A4644" w14:textId="77777777" w:rsidTr="000B208F">
        <w:trPr>
          <w:jc w:val="center"/>
        </w:trPr>
        <w:tc>
          <w:tcPr>
            <w:tcW w:w="2592" w:type="dxa"/>
          </w:tcPr>
          <w:p w14:paraId="27F11637" w14:textId="24C8AAA6" w:rsidR="00D766E2" w:rsidRPr="00004EAA" w:rsidRDefault="00D766E2" w:rsidP="001F4548">
            <w:pPr>
              <w:rPr>
                <w:rFonts w:ascii="Arial" w:hAnsi="Arial" w:cs="Arial"/>
                <w:sz w:val="22"/>
                <w:szCs w:val="22"/>
              </w:rPr>
            </w:pPr>
            <w:r w:rsidRPr="00004EAA">
              <w:rPr>
                <w:rFonts w:ascii="Arial" w:hAnsi="Arial" w:cs="Arial"/>
                <w:sz w:val="22"/>
                <w:szCs w:val="22"/>
              </w:rPr>
              <w:lastRenderedPageBreak/>
              <w:t xml:space="preserve">    </w:t>
            </w:r>
            <w:r w:rsidR="001C0B2B" w:rsidRPr="00004EAA">
              <w:rPr>
                <w:rFonts w:ascii="Arial" w:hAnsi="Arial" w:cs="Arial"/>
                <w:sz w:val="22"/>
                <w:szCs w:val="22"/>
              </w:rPr>
              <w:t xml:space="preserve">  </w:t>
            </w:r>
            <w:r w:rsidRPr="00004EAA">
              <w:rPr>
                <w:rFonts w:ascii="Arial" w:hAnsi="Arial" w:cs="Arial"/>
                <w:sz w:val="22"/>
                <w:szCs w:val="22"/>
              </w:rPr>
              <w:t xml:space="preserve">   AA</w:t>
            </w:r>
          </w:p>
        </w:tc>
        <w:tc>
          <w:tcPr>
            <w:tcW w:w="1728" w:type="dxa"/>
          </w:tcPr>
          <w:p w14:paraId="66EE0988"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193 (22)</w:t>
            </w:r>
          </w:p>
        </w:tc>
        <w:tc>
          <w:tcPr>
            <w:tcW w:w="1512" w:type="dxa"/>
          </w:tcPr>
          <w:p w14:paraId="54F08BAC"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173 (20)</w:t>
            </w:r>
          </w:p>
        </w:tc>
        <w:tc>
          <w:tcPr>
            <w:tcW w:w="1854" w:type="dxa"/>
          </w:tcPr>
          <w:p w14:paraId="2B2B1ECD"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30.7 (23.9, 37.9)</w:t>
            </w:r>
          </w:p>
        </w:tc>
        <w:tc>
          <w:tcPr>
            <w:tcW w:w="1080" w:type="dxa"/>
          </w:tcPr>
          <w:p w14:paraId="304965BB" w14:textId="77777777" w:rsidR="00D766E2" w:rsidRPr="00004EAA" w:rsidRDefault="00D766E2" w:rsidP="001F4548">
            <w:pPr>
              <w:jc w:val="center"/>
              <w:rPr>
                <w:rFonts w:ascii="Arial" w:hAnsi="Arial" w:cs="Arial"/>
                <w:sz w:val="22"/>
                <w:szCs w:val="22"/>
              </w:rPr>
            </w:pPr>
          </w:p>
        </w:tc>
        <w:tc>
          <w:tcPr>
            <w:tcW w:w="1980" w:type="dxa"/>
          </w:tcPr>
          <w:p w14:paraId="0AD086D0" w14:textId="77777777" w:rsidR="00D766E2" w:rsidRPr="00004EAA" w:rsidRDefault="00D766E2" w:rsidP="001F4548">
            <w:pPr>
              <w:jc w:val="center"/>
              <w:rPr>
                <w:rFonts w:ascii="Arial" w:hAnsi="Arial" w:cs="Arial"/>
                <w:sz w:val="22"/>
                <w:szCs w:val="22"/>
              </w:rPr>
            </w:pPr>
          </w:p>
        </w:tc>
        <w:tc>
          <w:tcPr>
            <w:tcW w:w="990" w:type="dxa"/>
          </w:tcPr>
          <w:p w14:paraId="7CD07ECC" w14:textId="77777777" w:rsidR="00D766E2" w:rsidRPr="00004EAA" w:rsidRDefault="00D766E2" w:rsidP="001F4548">
            <w:pPr>
              <w:jc w:val="center"/>
              <w:rPr>
                <w:rFonts w:ascii="Arial" w:hAnsi="Arial" w:cs="Arial"/>
                <w:sz w:val="22"/>
                <w:szCs w:val="22"/>
              </w:rPr>
            </w:pPr>
          </w:p>
        </w:tc>
        <w:tc>
          <w:tcPr>
            <w:tcW w:w="1890" w:type="dxa"/>
          </w:tcPr>
          <w:p w14:paraId="659D62E0"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30.7 (17.2, 45.6)</w:t>
            </w:r>
          </w:p>
        </w:tc>
        <w:tc>
          <w:tcPr>
            <w:tcW w:w="1026" w:type="dxa"/>
          </w:tcPr>
          <w:p w14:paraId="61E7147F" w14:textId="77777777" w:rsidR="00D766E2" w:rsidRPr="00004EAA" w:rsidRDefault="00D766E2" w:rsidP="001F4548">
            <w:pPr>
              <w:jc w:val="center"/>
              <w:rPr>
                <w:rFonts w:ascii="Arial" w:hAnsi="Arial" w:cs="Arial"/>
                <w:sz w:val="22"/>
                <w:szCs w:val="22"/>
              </w:rPr>
            </w:pPr>
          </w:p>
        </w:tc>
      </w:tr>
    </w:tbl>
    <w:p w14:paraId="2E6B8073" w14:textId="77777777" w:rsidR="000140CD" w:rsidRDefault="000140CD" w:rsidP="00C629BA">
      <w:pPr>
        <w:rPr>
          <w:ins w:id="1" w:author="Judy Rees" w:date="2016-08-08T16:28:00Z"/>
          <w:rFonts w:ascii="Arial" w:hAnsi="Arial" w:cs="Arial"/>
          <w:sz w:val="22"/>
          <w:szCs w:val="22"/>
          <w:vertAlign w:val="superscript"/>
        </w:rPr>
      </w:pPr>
    </w:p>
    <w:p w14:paraId="3CE8371D" w14:textId="19A5AC7C" w:rsidR="00D766E2" w:rsidRPr="00DB0354" w:rsidRDefault="00C629BA" w:rsidP="00C629BA">
      <w:pPr>
        <w:rPr>
          <w:rFonts w:ascii="Arial" w:hAnsi="Arial" w:cs="Arial"/>
          <w:sz w:val="22"/>
          <w:szCs w:val="22"/>
        </w:rPr>
      </w:pPr>
      <w:r w:rsidRPr="00671CFA">
        <w:rPr>
          <w:rFonts w:ascii="Arial" w:hAnsi="Arial" w:cs="Arial"/>
          <w:sz w:val="22"/>
          <w:szCs w:val="22"/>
          <w:vertAlign w:val="superscript"/>
        </w:rPr>
        <w:t>1</w:t>
      </w:r>
      <w:r w:rsidR="00D766E2" w:rsidRPr="00671CFA">
        <w:rPr>
          <w:rFonts w:ascii="Arial" w:hAnsi="Arial" w:cs="Arial"/>
          <w:sz w:val="22"/>
          <w:szCs w:val="22"/>
        </w:rPr>
        <w:t xml:space="preserve">All variables are shown which had a univariate association </w:t>
      </w:r>
      <w:proofErr w:type="gramStart"/>
      <w:r w:rsidR="00D766E2" w:rsidRPr="00671CFA">
        <w:rPr>
          <w:rFonts w:ascii="Arial" w:hAnsi="Arial" w:cs="Arial"/>
          <w:sz w:val="22"/>
          <w:szCs w:val="22"/>
        </w:rPr>
        <w:t xml:space="preserve">with </w:t>
      </w:r>
      <w:r w:rsidR="007A6DEE" w:rsidRPr="00671CFA">
        <w:rPr>
          <w:rFonts w:ascii="Arial" w:hAnsi="Arial" w:cs="Arial"/>
          <w:sz w:val="22"/>
          <w:szCs w:val="22"/>
        </w:rPr>
        <w:t>25(OH</w:t>
      </w:r>
      <w:r w:rsidR="007A6DEE" w:rsidRPr="00DB0354">
        <w:rPr>
          <w:rFonts w:ascii="Arial" w:hAnsi="Arial" w:cs="Arial"/>
          <w:sz w:val="22"/>
          <w:szCs w:val="22"/>
        </w:rPr>
        <w:t xml:space="preserve">) </w:t>
      </w:r>
      <w:r w:rsidR="00D766E2" w:rsidRPr="00DB0354">
        <w:rPr>
          <w:rFonts w:ascii="Arial" w:hAnsi="Arial" w:cs="Arial"/>
          <w:sz w:val="22"/>
          <w:szCs w:val="22"/>
        </w:rPr>
        <w:t>vitamin D</w:t>
      </w:r>
      <w:r w:rsidRPr="00DB0354">
        <w:rPr>
          <w:rFonts w:ascii="Arial" w:hAnsi="Arial" w:cs="Arial"/>
          <w:sz w:val="22"/>
          <w:szCs w:val="22"/>
        </w:rPr>
        <w:t xml:space="preserve"> </w:t>
      </w:r>
      <w:r w:rsidR="00671CFA" w:rsidRPr="00DB0354">
        <w:rPr>
          <w:rFonts w:ascii="Arial" w:hAnsi="Arial" w:cs="Arial"/>
          <w:sz w:val="22"/>
          <w:szCs w:val="22"/>
        </w:rPr>
        <w:t>response</w:t>
      </w:r>
      <w:proofErr w:type="gramEnd"/>
      <w:r w:rsidR="00671CFA" w:rsidRPr="00DB0354">
        <w:rPr>
          <w:rFonts w:ascii="Arial" w:hAnsi="Arial" w:cs="Arial"/>
          <w:sz w:val="22"/>
          <w:szCs w:val="22"/>
        </w:rPr>
        <w:t xml:space="preserve"> </w:t>
      </w:r>
      <w:r w:rsidRPr="00DB0354">
        <w:rPr>
          <w:rFonts w:ascii="Arial" w:hAnsi="Arial" w:cs="Arial"/>
          <w:sz w:val="22"/>
          <w:szCs w:val="22"/>
        </w:rPr>
        <w:t>after testing all those</w:t>
      </w:r>
      <w:r w:rsidR="00082EC7" w:rsidRPr="00DB0354">
        <w:rPr>
          <w:rFonts w:ascii="Arial" w:hAnsi="Arial" w:cs="Arial"/>
          <w:sz w:val="22"/>
          <w:szCs w:val="22"/>
        </w:rPr>
        <w:t xml:space="preserve"> shown in Supplemental Table 1.</w:t>
      </w:r>
      <w:r w:rsidRPr="00DB0354">
        <w:rPr>
          <w:rFonts w:ascii="Arial" w:hAnsi="Arial" w:cs="Arial"/>
          <w:sz w:val="22"/>
          <w:szCs w:val="22"/>
        </w:rPr>
        <w:t xml:space="preserve"> When numbers do not sum to column totals, this is due to missing data. When</w:t>
      </w:r>
      <w:r w:rsidR="00D766E2" w:rsidRPr="00DB0354">
        <w:rPr>
          <w:rFonts w:ascii="Arial" w:hAnsi="Arial" w:cs="Arial"/>
          <w:sz w:val="22"/>
          <w:szCs w:val="22"/>
        </w:rPr>
        <w:t xml:space="preserve"> number in the model is smaller than expected</w:t>
      </w:r>
      <w:r w:rsidR="00CD3C94" w:rsidRPr="00DB0354">
        <w:rPr>
          <w:rFonts w:ascii="Arial" w:hAnsi="Arial" w:cs="Arial"/>
          <w:sz w:val="22"/>
          <w:szCs w:val="22"/>
        </w:rPr>
        <w:t>, this is</w:t>
      </w:r>
      <w:r w:rsidR="00D766E2" w:rsidRPr="00DB0354">
        <w:rPr>
          <w:rFonts w:ascii="Arial" w:hAnsi="Arial" w:cs="Arial"/>
          <w:sz w:val="22"/>
          <w:szCs w:val="22"/>
        </w:rPr>
        <w:t xml:space="preserve"> because genotyping was not done on non-randomized participants.</w:t>
      </w:r>
      <w:r w:rsidRPr="00DB0354">
        <w:rPr>
          <w:rFonts w:ascii="Arial" w:hAnsi="Arial" w:cs="Arial"/>
          <w:sz w:val="22"/>
          <w:szCs w:val="22"/>
        </w:rPr>
        <w:t xml:space="preserve"> </w:t>
      </w:r>
    </w:p>
    <w:p w14:paraId="4A35E7BA" w14:textId="03D6D323" w:rsidR="00D766E2" w:rsidRPr="00671CFA" w:rsidRDefault="00CF66FF" w:rsidP="00C629BA">
      <w:pPr>
        <w:rPr>
          <w:rFonts w:ascii="Arial" w:hAnsi="Arial" w:cs="Arial"/>
          <w:sz w:val="22"/>
          <w:szCs w:val="22"/>
        </w:rPr>
      </w:pPr>
      <w:r w:rsidRPr="00DB0354">
        <w:rPr>
          <w:rFonts w:ascii="Arial" w:hAnsi="Arial" w:cs="Arial"/>
          <w:sz w:val="22"/>
          <w:szCs w:val="22"/>
          <w:vertAlign w:val="superscript"/>
        </w:rPr>
        <w:t>2</w:t>
      </w:r>
      <w:r w:rsidR="00D766E2" w:rsidRPr="007F1789">
        <w:rPr>
          <w:rFonts w:ascii="Arial" w:hAnsi="Arial" w:cs="Arial"/>
          <w:sz w:val="22"/>
          <w:szCs w:val="22"/>
        </w:rPr>
        <w:t>Es</w:t>
      </w:r>
      <w:r w:rsidR="00D766E2" w:rsidRPr="00DB0354">
        <w:rPr>
          <w:rFonts w:ascii="Arial" w:hAnsi="Arial" w:cs="Arial"/>
          <w:sz w:val="22"/>
          <w:szCs w:val="22"/>
        </w:rPr>
        <w:t>timate</w:t>
      </w:r>
      <w:r w:rsidR="00C629BA" w:rsidRPr="00DB0354">
        <w:rPr>
          <w:rFonts w:ascii="Arial" w:hAnsi="Arial" w:cs="Arial"/>
          <w:sz w:val="22"/>
          <w:szCs w:val="22"/>
        </w:rPr>
        <w:t>s are</w:t>
      </w:r>
      <w:r w:rsidR="00D766E2" w:rsidRPr="00DB0354">
        <w:rPr>
          <w:rFonts w:ascii="Arial" w:hAnsi="Arial" w:cs="Arial"/>
          <w:sz w:val="22"/>
          <w:szCs w:val="22"/>
        </w:rPr>
        <w:t xml:space="preserve"> the percent change in serum 25(OH) vitamin D level from baseline to </w:t>
      </w:r>
      <w:r w:rsidR="00A9453D" w:rsidRPr="00DB0354">
        <w:rPr>
          <w:rFonts w:ascii="Arial" w:hAnsi="Arial" w:cs="Arial"/>
          <w:sz w:val="22"/>
          <w:szCs w:val="22"/>
        </w:rPr>
        <w:t>Year 1</w:t>
      </w:r>
      <w:r w:rsidR="00D766E2" w:rsidRPr="00DB0354">
        <w:rPr>
          <w:rFonts w:ascii="Arial" w:hAnsi="Arial" w:cs="Arial"/>
          <w:sz w:val="22"/>
          <w:szCs w:val="22"/>
        </w:rPr>
        <w:t xml:space="preserve"> relative to controls</w:t>
      </w:r>
      <w:r w:rsidR="00CD3C94" w:rsidRPr="00DB0354">
        <w:rPr>
          <w:rFonts w:ascii="Arial" w:hAnsi="Arial" w:cs="Arial"/>
          <w:sz w:val="22"/>
          <w:szCs w:val="22"/>
        </w:rPr>
        <w:t>, adjusted</w:t>
      </w:r>
      <w:r w:rsidR="00D766E2" w:rsidRPr="00DB0354">
        <w:rPr>
          <w:rFonts w:ascii="Arial" w:hAnsi="Arial" w:cs="Arial"/>
          <w:sz w:val="22"/>
          <w:szCs w:val="22"/>
        </w:rPr>
        <w:t xml:space="preserve"> for study center, colonoscopy surveillance follow-up interval (3 or 5 year), sex and randomization group</w:t>
      </w:r>
      <w:r w:rsidR="00D766E2" w:rsidRPr="00671CFA">
        <w:rPr>
          <w:rFonts w:ascii="Arial" w:hAnsi="Arial" w:cs="Arial"/>
          <w:sz w:val="22"/>
          <w:szCs w:val="22"/>
        </w:rPr>
        <w:t xml:space="preserve"> (2 or 4-group). </w:t>
      </w:r>
    </w:p>
    <w:p w14:paraId="1107AA55" w14:textId="6757B18A" w:rsidR="00D766E2" w:rsidRPr="00671CFA" w:rsidRDefault="00CF66FF" w:rsidP="00D766E2">
      <w:pPr>
        <w:rPr>
          <w:rFonts w:ascii="Arial" w:hAnsi="Arial" w:cs="Arial"/>
          <w:sz w:val="22"/>
          <w:szCs w:val="22"/>
        </w:rPr>
      </w:pPr>
      <w:r>
        <w:rPr>
          <w:rFonts w:ascii="Arial" w:hAnsi="Arial" w:cs="Arial"/>
          <w:sz w:val="22"/>
          <w:szCs w:val="22"/>
          <w:vertAlign w:val="superscript"/>
        </w:rPr>
        <w:t>3</w:t>
      </w:r>
      <w:r w:rsidR="00D766E2" w:rsidRPr="00671CFA">
        <w:rPr>
          <w:rFonts w:ascii="Arial" w:hAnsi="Arial" w:cs="Arial"/>
          <w:sz w:val="22"/>
          <w:szCs w:val="22"/>
        </w:rPr>
        <w:t>Percentiles of baseline 25(</w:t>
      </w:r>
      <w:proofErr w:type="gramStart"/>
      <w:r w:rsidR="00D766E2" w:rsidRPr="00671CFA">
        <w:rPr>
          <w:rFonts w:ascii="Arial" w:hAnsi="Arial" w:cs="Arial"/>
          <w:sz w:val="22"/>
          <w:szCs w:val="22"/>
        </w:rPr>
        <w:t>OH)D</w:t>
      </w:r>
      <w:proofErr w:type="gramEnd"/>
      <w:r w:rsidR="00D766E2" w:rsidRPr="00671CFA">
        <w:rPr>
          <w:rFonts w:ascii="Arial" w:hAnsi="Arial" w:cs="Arial"/>
          <w:sz w:val="22"/>
          <w:szCs w:val="22"/>
        </w:rPr>
        <w:t xml:space="preserve"> are derived from all participants with measured </w:t>
      </w:r>
      <w:r w:rsidR="00A9453D" w:rsidRPr="00671CFA">
        <w:rPr>
          <w:rFonts w:ascii="Arial" w:hAnsi="Arial" w:cs="Arial"/>
          <w:sz w:val="22"/>
          <w:szCs w:val="22"/>
        </w:rPr>
        <w:t>Year 1</w:t>
      </w:r>
      <w:r w:rsidR="00D766E2" w:rsidRPr="00671CFA">
        <w:rPr>
          <w:rFonts w:ascii="Arial" w:hAnsi="Arial" w:cs="Arial"/>
          <w:sz w:val="22"/>
          <w:szCs w:val="22"/>
        </w:rPr>
        <w:t xml:space="preserve"> 25(OH)D. To assist interpretation: The equivalent </w:t>
      </w:r>
      <w:r w:rsidR="00A9453D" w:rsidRPr="00671CFA">
        <w:rPr>
          <w:rFonts w:ascii="Arial" w:hAnsi="Arial" w:cs="Arial"/>
          <w:sz w:val="22"/>
          <w:szCs w:val="22"/>
        </w:rPr>
        <w:t>Year 1</w:t>
      </w:r>
      <w:r w:rsidR="00D766E2" w:rsidRPr="00671CFA">
        <w:rPr>
          <w:rFonts w:ascii="Arial" w:hAnsi="Arial" w:cs="Arial"/>
          <w:sz w:val="22"/>
          <w:szCs w:val="22"/>
        </w:rPr>
        <w:t xml:space="preserve"> serum 25(OH) vitamin D concentration for participants with median baseline level (23.2 ng/</w:t>
      </w:r>
      <w:r w:rsidR="00FE13BA">
        <w:rPr>
          <w:rFonts w:ascii="Arial" w:hAnsi="Arial" w:cs="Arial"/>
          <w:sz w:val="22"/>
          <w:szCs w:val="22"/>
        </w:rPr>
        <w:t>mL</w:t>
      </w:r>
      <w:r w:rsidR="00D766E2" w:rsidRPr="00671CFA">
        <w:rPr>
          <w:rFonts w:ascii="Arial" w:hAnsi="Arial" w:cs="Arial"/>
          <w:sz w:val="22"/>
          <w:szCs w:val="22"/>
        </w:rPr>
        <w:t>) and an increase of 20% would be 27.8 ng/</w:t>
      </w:r>
      <w:r w:rsidR="00FE13BA">
        <w:rPr>
          <w:rFonts w:ascii="Arial" w:hAnsi="Arial" w:cs="Arial"/>
          <w:sz w:val="22"/>
          <w:szCs w:val="22"/>
        </w:rPr>
        <w:t>mL</w:t>
      </w:r>
      <w:r w:rsidR="00D766E2" w:rsidRPr="00671CFA">
        <w:rPr>
          <w:rFonts w:ascii="Arial" w:hAnsi="Arial" w:cs="Arial"/>
          <w:sz w:val="22"/>
          <w:szCs w:val="22"/>
        </w:rPr>
        <w:t>; 25% (29.0 ng/</w:t>
      </w:r>
      <w:r w:rsidR="00FE13BA">
        <w:rPr>
          <w:rFonts w:ascii="Arial" w:hAnsi="Arial" w:cs="Arial"/>
          <w:sz w:val="22"/>
          <w:szCs w:val="22"/>
        </w:rPr>
        <w:t>mL</w:t>
      </w:r>
      <w:r w:rsidR="00D766E2" w:rsidRPr="00671CFA">
        <w:rPr>
          <w:rFonts w:ascii="Arial" w:hAnsi="Arial" w:cs="Arial"/>
          <w:sz w:val="22"/>
          <w:szCs w:val="22"/>
        </w:rPr>
        <w:t>), 30% (30.2 ng/</w:t>
      </w:r>
      <w:r w:rsidR="00FE13BA">
        <w:rPr>
          <w:rFonts w:ascii="Arial" w:hAnsi="Arial" w:cs="Arial"/>
          <w:sz w:val="22"/>
          <w:szCs w:val="22"/>
        </w:rPr>
        <w:t>mL</w:t>
      </w:r>
      <w:r w:rsidR="00D766E2" w:rsidRPr="00671CFA">
        <w:rPr>
          <w:rFonts w:ascii="Arial" w:hAnsi="Arial" w:cs="Arial"/>
          <w:sz w:val="22"/>
          <w:szCs w:val="22"/>
        </w:rPr>
        <w:t>), 35% (31.3 ng/</w:t>
      </w:r>
      <w:r w:rsidR="00FE13BA">
        <w:rPr>
          <w:rFonts w:ascii="Arial" w:hAnsi="Arial" w:cs="Arial"/>
          <w:sz w:val="22"/>
          <w:szCs w:val="22"/>
        </w:rPr>
        <w:t>mL</w:t>
      </w:r>
      <w:r w:rsidR="00D766E2" w:rsidRPr="00671CFA">
        <w:rPr>
          <w:rFonts w:ascii="Arial" w:hAnsi="Arial" w:cs="Arial"/>
          <w:sz w:val="22"/>
          <w:szCs w:val="22"/>
        </w:rPr>
        <w:t>), 40% (32.5 ng/</w:t>
      </w:r>
      <w:r w:rsidR="00FE13BA">
        <w:rPr>
          <w:rFonts w:ascii="Arial" w:hAnsi="Arial" w:cs="Arial"/>
          <w:sz w:val="22"/>
          <w:szCs w:val="22"/>
        </w:rPr>
        <w:t>mL</w:t>
      </w:r>
      <w:r w:rsidR="00D766E2" w:rsidRPr="00671CFA">
        <w:rPr>
          <w:rFonts w:ascii="Arial" w:hAnsi="Arial" w:cs="Arial"/>
          <w:sz w:val="22"/>
          <w:szCs w:val="22"/>
        </w:rPr>
        <w:t>)</w:t>
      </w:r>
    </w:p>
    <w:p w14:paraId="6E1E3799" w14:textId="636EA122" w:rsidR="00D766E2" w:rsidRPr="00671CFA" w:rsidRDefault="00CF66FF" w:rsidP="00D766E2">
      <w:pPr>
        <w:rPr>
          <w:rFonts w:ascii="Arial" w:hAnsi="Arial" w:cs="Arial"/>
          <w:sz w:val="22"/>
          <w:szCs w:val="22"/>
        </w:rPr>
      </w:pPr>
      <w:r>
        <w:rPr>
          <w:rFonts w:ascii="Arial" w:hAnsi="Arial" w:cs="Arial"/>
          <w:sz w:val="22"/>
          <w:szCs w:val="22"/>
          <w:vertAlign w:val="superscript"/>
        </w:rPr>
        <w:t>4</w:t>
      </w:r>
      <w:r w:rsidR="00D766E2" w:rsidRPr="00671CFA">
        <w:rPr>
          <w:rFonts w:ascii="Arial" w:hAnsi="Arial" w:cs="Arial"/>
          <w:sz w:val="22"/>
          <w:szCs w:val="22"/>
        </w:rPr>
        <w:t xml:space="preserve">Optimal adherence is the self-reported taking </w:t>
      </w:r>
      <w:r w:rsidR="00C629BA" w:rsidRPr="00671CFA">
        <w:rPr>
          <w:rFonts w:ascii="Arial" w:eastAsia="MS Gothic" w:hAnsi="Arial" w:cs="Arial"/>
          <w:color w:val="000000"/>
          <w:sz w:val="22"/>
          <w:szCs w:val="22"/>
        </w:rPr>
        <w:t>≥</w:t>
      </w:r>
      <w:r w:rsidR="00D766E2" w:rsidRPr="00671CFA">
        <w:rPr>
          <w:rFonts w:ascii="Arial" w:hAnsi="Arial" w:cs="Arial"/>
          <w:sz w:val="22"/>
          <w:szCs w:val="22"/>
        </w:rPr>
        <w:t xml:space="preserve">80% of study pills during </w:t>
      </w:r>
      <w:r w:rsidR="00A9453D" w:rsidRPr="00671CFA">
        <w:rPr>
          <w:rFonts w:ascii="Arial" w:hAnsi="Arial" w:cs="Arial"/>
          <w:sz w:val="22"/>
          <w:szCs w:val="22"/>
        </w:rPr>
        <w:t>Year 1</w:t>
      </w:r>
      <w:r w:rsidR="00D766E2" w:rsidRPr="00671CFA">
        <w:rPr>
          <w:rFonts w:ascii="Arial" w:hAnsi="Arial" w:cs="Arial"/>
          <w:sz w:val="22"/>
          <w:szCs w:val="22"/>
        </w:rPr>
        <w:t xml:space="preserve">, no personal vitamin D supplementation, and no gaps in pill-taking of seven days or more </w:t>
      </w:r>
    </w:p>
    <w:p w14:paraId="00C9B44B" w14:textId="2DEB3732" w:rsidR="00070F0A" w:rsidRPr="00671CFA" w:rsidRDefault="00FC1A98" w:rsidP="00070F0A">
      <w:pPr>
        <w:rPr>
          <w:rFonts w:ascii="Arial" w:hAnsi="Arial" w:cs="Arial"/>
          <w:sz w:val="22"/>
          <w:szCs w:val="22"/>
        </w:rPr>
      </w:pPr>
      <w:r>
        <w:rPr>
          <w:rFonts w:ascii="Arial" w:hAnsi="Arial" w:cs="Arial"/>
          <w:sz w:val="22"/>
          <w:szCs w:val="22"/>
          <w:vertAlign w:val="superscript"/>
        </w:rPr>
        <w:t>5</w:t>
      </w:r>
      <w:r w:rsidR="00070F0A" w:rsidRPr="00671CFA">
        <w:rPr>
          <w:rFonts w:ascii="Arial" w:hAnsi="Arial" w:cs="Arial"/>
          <w:sz w:val="22"/>
          <w:szCs w:val="22"/>
        </w:rPr>
        <w:t xml:space="preserve">High activity: vigorous activity on </w:t>
      </w:r>
      <w:r w:rsidR="00070F0A" w:rsidRPr="00671CFA">
        <w:rPr>
          <w:rFonts w:ascii="Arial" w:eastAsia="MS Gothic" w:hAnsi="Arial" w:cs="Arial"/>
          <w:color w:val="000000"/>
          <w:sz w:val="22"/>
          <w:szCs w:val="22"/>
        </w:rPr>
        <w:t>≥</w:t>
      </w:r>
      <w:r w:rsidR="00070F0A" w:rsidRPr="00671CFA">
        <w:rPr>
          <w:rFonts w:ascii="Arial" w:hAnsi="Arial" w:cs="Arial"/>
          <w:sz w:val="22"/>
          <w:szCs w:val="22"/>
        </w:rPr>
        <w:t xml:space="preserve">3 days/week achieving </w:t>
      </w:r>
      <w:r w:rsidR="00070F0A" w:rsidRPr="00671CFA">
        <w:rPr>
          <w:rFonts w:ascii="Arial" w:eastAsia="MS Gothic" w:hAnsi="Arial" w:cs="Arial"/>
          <w:color w:val="000000"/>
          <w:sz w:val="22"/>
          <w:szCs w:val="22"/>
        </w:rPr>
        <w:t>≥</w:t>
      </w:r>
      <w:r w:rsidR="00070F0A" w:rsidRPr="00671CFA">
        <w:rPr>
          <w:rFonts w:ascii="Arial" w:hAnsi="Arial" w:cs="Arial"/>
          <w:sz w:val="22"/>
          <w:szCs w:val="22"/>
        </w:rPr>
        <w:t xml:space="preserve">1500 </w:t>
      </w:r>
      <w:r w:rsidR="00070F0A" w:rsidRPr="00671CFA">
        <w:rPr>
          <w:rStyle w:val="st"/>
          <w:rFonts w:ascii="Arial" w:hAnsi="Arial" w:cs="Arial"/>
          <w:sz w:val="22"/>
          <w:szCs w:val="22"/>
        </w:rPr>
        <w:t>Metabolic Equivalent of Task (</w:t>
      </w:r>
      <w:r w:rsidR="00070F0A" w:rsidRPr="00671CFA">
        <w:rPr>
          <w:rFonts w:ascii="Arial" w:hAnsi="Arial" w:cs="Arial"/>
          <w:sz w:val="22"/>
          <w:szCs w:val="22"/>
        </w:rPr>
        <w:t xml:space="preserve">MET)-minutes/week OR 7 days of any combination of activities achieving </w:t>
      </w:r>
      <w:r w:rsidR="00070F0A" w:rsidRPr="00671CFA">
        <w:rPr>
          <w:rFonts w:ascii="Arial" w:eastAsia="MS Gothic" w:hAnsi="Arial" w:cs="Arial"/>
          <w:color w:val="000000"/>
          <w:sz w:val="22"/>
          <w:szCs w:val="22"/>
        </w:rPr>
        <w:t>≥</w:t>
      </w:r>
      <w:r w:rsidR="00070F0A" w:rsidRPr="00671CFA">
        <w:rPr>
          <w:rFonts w:ascii="Arial" w:hAnsi="Arial" w:cs="Arial"/>
          <w:sz w:val="22"/>
          <w:szCs w:val="22"/>
        </w:rPr>
        <w:t xml:space="preserve">3000 MET-minutes/week. Moderate activity:  </w:t>
      </w:r>
      <w:r w:rsidR="00070F0A" w:rsidRPr="00671CFA">
        <w:rPr>
          <w:rFonts w:ascii="Arial" w:eastAsia="MS Gothic" w:hAnsi="Arial" w:cs="Arial"/>
          <w:color w:val="000000"/>
          <w:sz w:val="22"/>
          <w:szCs w:val="22"/>
        </w:rPr>
        <w:t>≥</w:t>
      </w:r>
      <w:r w:rsidR="00070F0A" w:rsidRPr="00671CFA">
        <w:rPr>
          <w:rFonts w:ascii="Arial" w:hAnsi="Arial" w:cs="Arial"/>
          <w:sz w:val="22"/>
          <w:szCs w:val="22"/>
        </w:rPr>
        <w:t xml:space="preserve">3 days/week of vigorous activity of </w:t>
      </w:r>
      <w:r w:rsidR="00070F0A" w:rsidRPr="00671CFA">
        <w:rPr>
          <w:rFonts w:ascii="Arial" w:eastAsia="MS Gothic" w:hAnsi="Arial" w:cs="Arial"/>
          <w:color w:val="000000"/>
          <w:sz w:val="22"/>
          <w:szCs w:val="22"/>
        </w:rPr>
        <w:t>≥</w:t>
      </w:r>
      <w:r w:rsidR="00070F0A" w:rsidRPr="00671CFA">
        <w:rPr>
          <w:rFonts w:ascii="Arial" w:hAnsi="Arial" w:cs="Arial"/>
          <w:sz w:val="22"/>
          <w:szCs w:val="22"/>
        </w:rPr>
        <w:t xml:space="preserve">20 minutes/day OR </w:t>
      </w:r>
      <w:r w:rsidR="00070F0A" w:rsidRPr="00671CFA">
        <w:rPr>
          <w:rFonts w:ascii="Arial" w:eastAsia="MS Gothic" w:hAnsi="Arial" w:cs="Arial"/>
          <w:color w:val="000000"/>
          <w:sz w:val="22"/>
          <w:szCs w:val="22"/>
        </w:rPr>
        <w:t>≥</w:t>
      </w:r>
      <w:r w:rsidR="00070F0A" w:rsidRPr="00671CFA">
        <w:rPr>
          <w:rFonts w:ascii="Arial" w:hAnsi="Arial" w:cs="Arial"/>
          <w:sz w:val="22"/>
          <w:szCs w:val="22"/>
        </w:rPr>
        <w:t xml:space="preserve">5 days of moderate activity and/or walking of </w:t>
      </w:r>
      <w:r w:rsidR="00070F0A" w:rsidRPr="00671CFA">
        <w:rPr>
          <w:rFonts w:ascii="Arial" w:eastAsia="MS Gothic" w:hAnsi="Arial" w:cs="Arial"/>
          <w:color w:val="000000"/>
          <w:sz w:val="22"/>
          <w:szCs w:val="22"/>
        </w:rPr>
        <w:t>≥</w:t>
      </w:r>
      <w:r w:rsidR="00070F0A" w:rsidRPr="00671CFA">
        <w:rPr>
          <w:rFonts w:ascii="Arial" w:hAnsi="Arial" w:cs="Arial"/>
          <w:sz w:val="22"/>
          <w:szCs w:val="22"/>
        </w:rPr>
        <w:t xml:space="preserve">30 minutes/day OR </w:t>
      </w:r>
      <w:r w:rsidR="00070F0A" w:rsidRPr="00671CFA">
        <w:rPr>
          <w:rFonts w:ascii="Arial" w:eastAsia="MS Gothic" w:hAnsi="Arial" w:cs="Arial"/>
          <w:color w:val="000000"/>
          <w:sz w:val="22"/>
          <w:szCs w:val="22"/>
        </w:rPr>
        <w:t>≥</w:t>
      </w:r>
      <w:r w:rsidR="00070F0A" w:rsidRPr="00671CFA">
        <w:rPr>
          <w:rFonts w:ascii="Arial" w:hAnsi="Arial" w:cs="Arial"/>
          <w:sz w:val="22"/>
          <w:szCs w:val="22"/>
        </w:rPr>
        <w:t xml:space="preserve">5 days of any activity achieving </w:t>
      </w:r>
      <w:r w:rsidR="00070F0A" w:rsidRPr="00671CFA">
        <w:rPr>
          <w:rFonts w:ascii="Arial" w:eastAsia="MS Gothic" w:hAnsi="Arial" w:cs="Arial"/>
          <w:color w:val="000000"/>
          <w:sz w:val="22"/>
          <w:szCs w:val="22"/>
        </w:rPr>
        <w:t>≥</w:t>
      </w:r>
      <w:r w:rsidR="00070F0A" w:rsidRPr="00671CFA">
        <w:rPr>
          <w:rFonts w:ascii="Arial" w:hAnsi="Arial" w:cs="Arial"/>
          <w:sz w:val="22"/>
          <w:szCs w:val="22"/>
        </w:rPr>
        <w:t>600 MET-minutes/week. Low: less than moderate activity level.</w:t>
      </w:r>
    </w:p>
    <w:p w14:paraId="7E18EBD1" w14:textId="2FE3BAAF" w:rsidR="00D766E2" w:rsidRPr="00671CFA" w:rsidRDefault="00D766E2" w:rsidP="00D766E2">
      <w:pPr>
        <w:spacing w:after="200" w:line="276" w:lineRule="auto"/>
        <w:rPr>
          <w:rFonts w:ascii="Arial" w:hAnsi="Arial" w:cs="Arial"/>
          <w:sz w:val="22"/>
          <w:szCs w:val="22"/>
        </w:rPr>
      </w:pPr>
      <w:r w:rsidRPr="00671CFA">
        <w:rPr>
          <w:rFonts w:ascii="Arial" w:hAnsi="Arial" w:cs="Arial"/>
          <w:sz w:val="22"/>
          <w:szCs w:val="22"/>
        </w:rPr>
        <w:br w:type="page"/>
      </w:r>
      <w:proofErr w:type="gramStart"/>
      <w:r w:rsidRPr="00671CFA">
        <w:rPr>
          <w:rFonts w:ascii="Arial" w:hAnsi="Arial" w:cs="Arial"/>
          <w:sz w:val="22"/>
          <w:szCs w:val="22"/>
        </w:rPr>
        <w:lastRenderedPageBreak/>
        <w:t>Supplemental Table 6.</w:t>
      </w:r>
      <w:proofErr w:type="gramEnd"/>
      <w:r w:rsidRPr="00671CFA">
        <w:rPr>
          <w:rFonts w:ascii="Arial" w:hAnsi="Arial" w:cs="Arial"/>
          <w:sz w:val="22"/>
          <w:szCs w:val="22"/>
        </w:rPr>
        <w:t xml:space="preserve">  </w:t>
      </w:r>
      <w:r w:rsidR="00215612" w:rsidRPr="00671CFA">
        <w:rPr>
          <w:rFonts w:ascii="Arial" w:hAnsi="Arial" w:cs="Arial"/>
          <w:sz w:val="22"/>
          <w:szCs w:val="22"/>
        </w:rPr>
        <w:t>Factors associated with</w:t>
      </w:r>
      <w:r w:rsidR="00041C38" w:rsidRPr="00671CFA">
        <w:rPr>
          <w:rFonts w:ascii="Arial" w:hAnsi="Arial" w:cs="Arial"/>
          <w:sz w:val="22"/>
          <w:szCs w:val="22"/>
        </w:rPr>
        <w:t xml:space="preserve"> serum response to 1000 IU/day </w:t>
      </w:r>
      <w:r w:rsidR="007A6DEE" w:rsidRPr="00671CFA">
        <w:rPr>
          <w:rFonts w:ascii="Arial" w:hAnsi="Arial" w:cs="Arial"/>
          <w:sz w:val="22"/>
          <w:szCs w:val="22"/>
        </w:rPr>
        <w:t>cholecalciferol</w:t>
      </w:r>
      <w:r w:rsidRPr="00671CFA">
        <w:rPr>
          <w:rFonts w:ascii="Arial" w:hAnsi="Arial" w:cs="Arial"/>
          <w:sz w:val="22"/>
          <w:szCs w:val="22"/>
        </w:rPr>
        <w:t xml:space="preserve"> </w:t>
      </w:r>
      <w:r w:rsidR="00215612" w:rsidRPr="00671CFA">
        <w:rPr>
          <w:rFonts w:ascii="Arial" w:hAnsi="Arial" w:cs="Arial"/>
          <w:sz w:val="22"/>
          <w:szCs w:val="22"/>
        </w:rPr>
        <w:t>among</w:t>
      </w:r>
      <w:r w:rsidRPr="00671CFA">
        <w:rPr>
          <w:rFonts w:ascii="Arial" w:hAnsi="Arial" w:cs="Arial"/>
          <w:sz w:val="22"/>
          <w:szCs w:val="22"/>
        </w:rPr>
        <w:t xml:space="preserve"> optimally adherent non</w:t>
      </w:r>
      <w:r w:rsidR="00A16306" w:rsidRPr="00671CFA">
        <w:rPr>
          <w:rFonts w:ascii="Arial" w:hAnsi="Arial" w:cs="Arial"/>
          <w:sz w:val="22"/>
          <w:szCs w:val="22"/>
        </w:rPr>
        <w:t xml:space="preserve"> </w:t>
      </w:r>
      <w:r w:rsidRPr="00671CFA">
        <w:rPr>
          <w:rFonts w:ascii="Arial" w:hAnsi="Arial" w:cs="Arial"/>
          <w:sz w:val="22"/>
          <w:szCs w:val="22"/>
        </w:rPr>
        <w:t>Hispanic whites</w:t>
      </w:r>
      <w:r w:rsidR="00081316" w:rsidRPr="00671CFA">
        <w:rPr>
          <w:rFonts w:ascii="Arial" w:hAnsi="Arial" w:cs="Arial"/>
          <w:sz w:val="22"/>
          <w:szCs w:val="22"/>
          <w:vertAlign w:val="superscript"/>
        </w:rPr>
        <w:t>1</w:t>
      </w:r>
      <w:r w:rsidRPr="00671CFA">
        <w:rPr>
          <w:rFonts w:ascii="Arial" w:hAnsi="Arial" w:cs="Arial"/>
          <w:sz w:val="22"/>
          <w:szCs w:val="22"/>
        </w:rPr>
        <w:t xml:space="preserve"> </w:t>
      </w:r>
    </w:p>
    <w:tbl>
      <w:tblPr>
        <w:tblW w:w="14796" w:type="dxa"/>
        <w:jc w:val="center"/>
        <w:tblInd w:w="-144" w:type="dxa"/>
        <w:tblLayout w:type="fixed"/>
        <w:tblLook w:val="04A0" w:firstRow="1" w:lastRow="0" w:firstColumn="1" w:lastColumn="0" w:noHBand="0" w:noVBand="1"/>
      </w:tblPr>
      <w:tblGrid>
        <w:gridCol w:w="2556"/>
        <w:gridCol w:w="1710"/>
        <w:gridCol w:w="1530"/>
        <w:gridCol w:w="1836"/>
        <w:gridCol w:w="1008"/>
        <w:gridCol w:w="2016"/>
        <w:gridCol w:w="1008"/>
        <w:gridCol w:w="2016"/>
        <w:gridCol w:w="1116"/>
      </w:tblGrid>
      <w:tr w:rsidR="00D766E2" w:rsidRPr="00004EAA" w14:paraId="6066B6F4" w14:textId="77777777" w:rsidTr="008050FC">
        <w:trPr>
          <w:jc w:val="center"/>
        </w:trPr>
        <w:tc>
          <w:tcPr>
            <w:tcW w:w="2556" w:type="dxa"/>
          </w:tcPr>
          <w:p w14:paraId="1D1BB2B4" w14:textId="77777777" w:rsidR="00D766E2" w:rsidRPr="00004EAA" w:rsidRDefault="00D766E2" w:rsidP="001F4548">
            <w:pPr>
              <w:rPr>
                <w:rFonts w:ascii="Arial" w:hAnsi="Arial" w:cs="Arial"/>
                <w:sz w:val="22"/>
                <w:szCs w:val="22"/>
              </w:rPr>
            </w:pPr>
          </w:p>
        </w:tc>
        <w:tc>
          <w:tcPr>
            <w:tcW w:w="1710" w:type="dxa"/>
          </w:tcPr>
          <w:p w14:paraId="4AA36DF2" w14:textId="64CD7FCA" w:rsidR="00D766E2" w:rsidRPr="00004EAA" w:rsidRDefault="00E760F0" w:rsidP="001F4548">
            <w:pPr>
              <w:contextualSpacing/>
              <w:jc w:val="center"/>
              <w:rPr>
                <w:rFonts w:ascii="Arial" w:hAnsi="Arial" w:cs="Arial"/>
                <w:sz w:val="22"/>
                <w:szCs w:val="22"/>
              </w:rPr>
            </w:pPr>
            <w:r>
              <w:rPr>
                <w:rFonts w:ascii="Arial" w:hAnsi="Arial" w:cs="Arial"/>
                <w:sz w:val="22"/>
                <w:szCs w:val="22"/>
              </w:rPr>
              <w:t xml:space="preserve">Randomized to </w:t>
            </w:r>
            <w:r w:rsidR="007A6DEE" w:rsidRPr="00004EAA">
              <w:rPr>
                <w:rFonts w:ascii="Arial" w:hAnsi="Arial" w:cs="Arial"/>
                <w:sz w:val="22"/>
                <w:szCs w:val="22"/>
              </w:rPr>
              <w:t>Cholecalciferol</w:t>
            </w:r>
            <w:r w:rsidR="00D766E2" w:rsidRPr="00004EAA">
              <w:rPr>
                <w:rFonts w:ascii="Arial" w:hAnsi="Arial" w:cs="Arial"/>
                <w:sz w:val="22"/>
                <w:szCs w:val="22"/>
              </w:rPr>
              <w:t xml:space="preserve"> </w:t>
            </w:r>
          </w:p>
          <w:p w14:paraId="7ABDAC7C" w14:textId="7E66CB83" w:rsidR="00D766E2" w:rsidRPr="00004EAA" w:rsidRDefault="00E760F0" w:rsidP="00E760F0">
            <w:pPr>
              <w:contextualSpacing/>
              <w:jc w:val="center"/>
              <w:rPr>
                <w:rFonts w:ascii="Arial" w:hAnsi="Arial" w:cs="Arial"/>
                <w:sz w:val="22"/>
                <w:szCs w:val="22"/>
              </w:rPr>
            </w:pPr>
            <w:r>
              <w:rPr>
                <w:rFonts w:ascii="Arial" w:hAnsi="Arial" w:cs="Arial"/>
                <w:sz w:val="22"/>
                <w:szCs w:val="22"/>
              </w:rPr>
              <w:t xml:space="preserve"> (</w:t>
            </w:r>
            <w:r w:rsidRPr="00355B6B">
              <w:rPr>
                <w:rFonts w:ascii="Arial" w:hAnsi="Arial" w:cs="Arial"/>
                <w:i/>
                <w:sz w:val="22"/>
                <w:szCs w:val="22"/>
              </w:rPr>
              <w:t>n</w:t>
            </w:r>
            <w:r>
              <w:rPr>
                <w:rFonts w:ascii="Arial" w:hAnsi="Arial" w:cs="Arial"/>
                <w:sz w:val="22"/>
                <w:szCs w:val="22"/>
              </w:rPr>
              <w:t xml:space="preserve"> </w:t>
            </w:r>
            <w:r w:rsidRPr="00004EAA">
              <w:rPr>
                <w:rFonts w:ascii="Arial" w:hAnsi="Arial" w:cs="Arial"/>
                <w:sz w:val="22"/>
                <w:szCs w:val="22"/>
              </w:rPr>
              <w:t>=</w:t>
            </w:r>
            <w:r>
              <w:rPr>
                <w:rFonts w:ascii="Arial" w:hAnsi="Arial" w:cs="Arial"/>
                <w:sz w:val="22"/>
                <w:szCs w:val="22"/>
              </w:rPr>
              <w:t xml:space="preserve"> </w:t>
            </w:r>
            <w:r w:rsidRPr="00004EAA">
              <w:rPr>
                <w:rFonts w:ascii="Arial" w:hAnsi="Arial" w:cs="Arial"/>
                <w:sz w:val="22"/>
                <w:szCs w:val="22"/>
              </w:rPr>
              <w:t>739)</w:t>
            </w:r>
          </w:p>
        </w:tc>
        <w:tc>
          <w:tcPr>
            <w:tcW w:w="1530" w:type="dxa"/>
          </w:tcPr>
          <w:p w14:paraId="5B097DCE" w14:textId="37C6C7FE" w:rsidR="00E760F0" w:rsidRDefault="00E760F0" w:rsidP="00E760F0">
            <w:pPr>
              <w:contextualSpacing/>
              <w:jc w:val="center"/>
              <w:rPr>
                <w:rFonts w:ascii="Arial" w:hAnsi="Arial" w:cs="Arial"/>
                <w:sz w:val="22"/>
                <w:szCs w:val="22"/>
              </w:rPr>
            </w:pPr>
            <w:r>
              <w:rPr>
                <w:rFonts w:ascii="Arial" w:hAnsi="Arial" w:cs="Arial"/>
                <w:sz w:val="22"/>
                <w:szCs w:val="22"/>
              </w:rPr>
              <w:t xml:space="preserve">Randomized to </w:t>
            </w:r>
            <w:r w:rsidR="003A4B69">
              <w:rPr>
                <w:rFonts w:ascii="Arial" w:hAnsi="Arial" w:cs="Arial"/>
                <w:sz w:val="22"/>
                <w:szCs w:val="22"/>
              </w:rPr>
              <w:t>P</w:t>
            </w:r>
            <w:r w:rsidR="00D766E2" w:rsidRPr="00004EAA">
              <w:rPr>
                <w:rFonts w:ascii="Arial" w:hAnsi="Arial" w:cs="Arial"/>
                <w:sz w:val="22"/>
                <w:szCs w:val="22"/>
              </w:rPr>
              <w:t>lacebo</w:t>
            </w:r>
          </w:p>
          <w:p w14:paraId="3E04D91A" w14:textId="162C2CFE" w:rsidR="00E760F0" w:rsidRPr="00004EAA" w:rsidRDefault="00E760F0" w:rsidP="00E760F0">
            <w:pPr>
              <w:contextualSpacing/>
              <w:jc w:val="center"/>
              <w:rPr>
                <w:rFonts w:ascii="Arial" w:hAnsi="Arial" w:cs="Arial"/>
                <w:sz w:val="22"/>
                <w:szCs w:val="22"/>
              </w:rPr>
            </w:pPr>
            <w:r w:rsidRPr="00004EAA">
              <w:rPr>
                <w:rFonts w:ascii="Arial" w:hAnsi="Arial" w:cs="Arial"/>
                <w:sz w:val="22"/>
                <w:szCs w:val="22"/>
              </w:rPr>
              <w:t>(</w:t>
            </w:r>
            <w:r>
              <w:rPr>
                <w:rFonts w:ascii="Arial" w:hAnsi="Arial" w:cs="Arial"/>
                <w:i/>
                <w:sz w:val="22"/>
                <w:szCs w:val="22"/>
              </w:rPr>
              <w:t xml:space="preserve">n = </w:t>
            </w:r>
            <w:r w:rsidRPr="00004EAA">
              <w:rPr>
                <w:rFonts w:ascii="Arial" w:hAnsi="Arial" w:cs="Arial"/>
                <w:sz w:val="22"/>
                <w:szCs w:val="22"/>
              </w:rPr>
              <w:t>745)</w:t>
            </w:r>
          </w:p>
          <w:p w14:paraId="598F0D80" w14:textId="654C5FD2" w:rsidR="00D766E2" w:rsidRPr="00004EAA" w:rsidRDefault="00D766E2" w:rsidP="003A4B69">
            <w:pPr>
              <w:contextualSpacing/>
              <w:jc w:val="center"/>
              <w:rPr>
                <w:rFonts w:ascii="Arial" w:hAnsi="Arial" w:cs="Arial"/>
                <w:sz w:val="22"/>
                <w:szCs w:val="22"/>
              </w:rPr>
            </w:pPr>
          </w:p>
        </w:tc>
        <w:tc>
          <w:tcPr>
            <w:tcW w:w="2844" w:type="dxa"/>
            <w:gridSpan w:val="2"/>
          </w:tcPr>
          <w:p w14:paraId="6005DC76"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Univariate</w:t>
            </w:r>
          </w:p>
        </w:tc>
        <w:tc>
          <w:tcPr>
            <w:tcW w:w="3024" w:type="dxa"/>
            <w:gridSpan w:val="2"/>
          </w:tcPr>
          <w:p w14:paraId="5BE78976" w14:textId="02D00202" w:rsidR="00D766E2" w:rsidRPr="00004EAA" w:rsidRDefault="004E273B" w:rsidP="001F4548">
            <w:pPr>
              <w:jc w:val="center"/>
              <w:rPr>
                <w:rFonts w:ascii="Arial" w:hAnsi="Arial" w:cs="Arial"/>
                <w:sz w:val="22"/>
                <w:szCs w:val="22"/>
              </w:rPr>
            </w:pPr>
            <w:r>
              <w:rPr>
                <w:rFonts w:ascii="Arial" w:hAnsi="Arial" w:cs="Arial"/>
                <w:sz w:val="22"/>
                <w:szCs w:val="22"/>
              </w:rPr>
              <w:t>Multivariable m</w:t>
            </w:r>
            <w:r w:rsidR="00D766E2" w:rsidRPr="00004EAA">
              <w:rPr>
                <w:rFonts w:ascii="Arial" w:hAnsi="Arial" w:cs="Arial"/>
                <w:sz w:val="22"/>
                <w:szCs w:val="22"/>
              </w:rPr>
              <w:t>odel</w:t>
            </w:r>
          </w:p>
          <w:p w14:paraId="5C91519A"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w:t>
            </w:r>
            <w:r w:rsidRPr="00004EAA">
              <w:rPr>
                <w:rFonts w:ascii="Arial" w:hAnsi="Arial" w:cs="Arial"/>
                <w:sz w:val="22"/>
                <w:szCs w:val="22"/>
                <w:vertAlign w:val="superscript"/>
              </w:rPr>
              <w:t xml:space="preserve">2 </w:t>
            </w:r>
            <w:r w:rsidRPr="00004EAA">
              <w:rPr>
                <w:rFonts w:ascii="Arial" w:hAnsi="Arial" w:cs="Arial"/>
                <w:sz w:val="22"/>
                <w:szCs w:val="22"/>
              </w:rPr>
              <w:t>= 0.49</w:t>
            </w:r>
          </w:p>
          <w:p w14:paraId="33A1B34D" w14:textId="232675B3" w:rsidR="00D766E2" w:rsidRPr="00004EAA" w:rsidRDefault="00E751D9" w:rsidP="001F4548">
            <w:pPr>
              <w:jc w:val="center"/>
              <w:rPr>
                <w:rFonts w:ascii="Arial" w:hAnsi="Arial" w:cs="Arial"/>
                <w:sz w:val="22"/>
                <w:szCs w:val="22"/>
              </w:rPr>
            </w:pPr>
            <w:r>
              <w:rPr>
                <w:rFonts w:ascii="Arial" w:hAnsi="Arial" w:cs="Arial"/>
                <w:i/>
                <w:sz w:val="22"/>
                <w:szCs w:val="22"/>
              </w:rPr>
              <w:t xml:space="preserve"> (</w:t>
            </w:r>
            <w:r w:rsidR="003A4B69" w:rsidRPr="003A4B69">
              <w:rPr>
                <w:rFonts w:ascii="Arial" w:hAnsi="Arial" w:cs="Arial"/>
                <w:i/>
                <w:sz w:val="22"/>
                <w:szCs w:val="22"/>
              </w:rPr>
              <w:t>n</w:t>
            </w:r>
            <w:r w:rsidR="003A4B69">
              <w:rPr>
                <w:rFonts w:ascii="Arial" w:hAnsi="Arial" w:cs="Arial"/>
                <w:sz w:val="22"/>
                <w:szCs w:val="22"/>
              </w:rPr>
              <w:t xml:space="preserve"> </w:t>
            </w:r>
            <w:r w:rsidR="00D766E2" w:rsidRPr="00004EAA">
              <w:rPr>
                <w:rFonts w:ascii="Arial" w:hAnsi="Arial" w:cs="Arial"/>
                <w:sz w:val="22"/>
                <w:szCs w:val="22"/>
              </w:rPr>
              <w:t>=</w:t>
            </w:r>
            <w:r w:rsidR="003A4B69">
              <w:rPr>
                <w:rFonts w:ascii="Arial" w:hAnsi="Arial" w:cs="Arial"/>
                <w:sz w:val="22"/>
                <w:szCs w:val="22"/>
              </w:rPr>
              <w:t xml:space="preserve"> </w:t>
            </w:r>
            <w:r w:rsidR="00D766E2" w:rsidRPr="00004EAA">
              <w:rPr>
                <w:rFonts w:ascii="Arial" w:hAnsi="Arial" w:cs="Arial"/>
                <w:sz w:val="22"/>
                <w:szCs w:val="22"/>
              </w:rPr>
              <w:t>1,483</w:t>
            </w:r>
            <w:r>
              <w:rPr>
                <w:rFonts w:ascii="Arial" w:hAnsi="Arial" w:cs="Arial"/>
                <w:sz w:val="22"/>
                <w:szCs w:val="22"/>
              </w:rPr>
              <w:t>)</w:t>
            </w:r>
          </w:p>
        </w:tc>
        <w:tc>
          <w:tcPr>
            <w:tcW w:w="3132" w:type="dxa"/>
            <w:gridSpan w:val="2"/>
          </w:tcPr>
          <w:p w14:paraId="00E9C239" w14:textId="77777777" w:rsidR="004E273B" w:rsidRDefault="004E273B" w:rsidP="001F4548">
            <w:pPr>
              <w:jc w:val="center"/>
              <w:rPr>
                <w:rFonts w:ascii="Arial" w:hAnsi="Arial" w:cs="Arial"/>
                <w:sz w:val="22"/>
                <w:szCs w:val="22"/>
              </w:rPr>
            </w:pPr>
            <w:r>
              <w:rPr>
                <w:rFonts w:ascii="Arial" w:hAnsi="Arial" w:cs="Arial"/>
                <w:sz w:val="22"/>
                <w:szCs w:val="22"/>
              </w:rPr>
              <w:t>Multivariable m</w:t>
            </w:r>
            <w:r w:rsidR="00D766E2" w:rsidRPr="00004EAA">
              <w:rPr>
                <w:rFonts w:ascii="Arial" w:hAnsi="Arial" w:cs="Arial"/>
                <w:sz w:val="22"/>
                <w:szCs w:val="22"/>
              </w:rPr>
              <w:t xml:space="preserve">odel </w:t>
            </w:r>
          </w:p>
          <w:p w14:paraId="5D6872AD" w14:textId="22CCC0BB" w:rsidR="00D766E2" w:rsidRPr="00004EAA" w:rsidRDefault="00D766E2" w:rsidP="001F4548">
            <w:pPr>
              <w:jc w:val="center"/>
              <w:rPr>
                <w:rFonts w:ascii="Arial" w:hAnsi="Arial" w:cs="Arial"/>
                <w:sz w:val="22"/>
                <w:szCs w:val="22"/>
              </w:rPr>
            </w:pPr>
            <w:r w:rsidRPr="00004EAA">
              <w:rPr>
                <w:rFonts w:ascii="Arial" w:hAnsi="Arial" w:cs="Arial"/>
                <w:sz w:val="22"/>
                <w:szCs w:val="22"/>
              </w:rPr>
              <w:t>with SNP</w:t>
            </w:r>
          </w:p>
          <w:p w14:paraId="0B0451A9"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R</w:t>
            </w:r>
            <w:r w:rsidRPr="00004EAA">
              <w:rPr>
                <w:rFonts w:ascii="Arial" w:hAnsi="Arial" w:cs="Arial"/>
                <w:sz w:val="22"/>
                <w:szCs w:val="22"/>
                <w:vertAlign w:val="superscript"/>
              </w:rPr>
              <w:t xml:space="preserve">2 </w:t>
            </w:r>
            <w:r w:rsidRPr="00004EAA">
              <w:rPr>
                <w:rFonts w:ascii="Arial" w:hAnsi="Arial" w:cs="Arial"/>
                <w:sz w:val="22"/>
                <w:szCs w:val="22"/>
              </w:rPr>
              <w:t xml:space="preserve">=0.51 </w:t>
            </w:r>
          </w:p>
          <w:p w14:paraId="3FBD68B5" w14:textId="21B5D1B9" w:rsidR="00D766E2" w:rsidRPr="00004EAA" w:rsidRDefault="00E751D9" w:rsidP="001F4548">
            <w:pPr>
              <w:jc w:val="center"/>
              <w:rPr>
                <w:rFonts w:ascii="Arial" w:hAnsi="Arial" w:cs="Arial"/>
                <w:sz w:val="22"/>
                <w:szCs w:val="22"/>
              </w:rPr>
            </w:pPr>
            <w:r>
              <w:rPr>
                <w:rFonts w:ascii="Arial" w:hAnsi="Arial" w:cs="Arial"/>
                <w:i/>
                <w:sz w:val="22"/>
                <w:szCs w:val="22"/>
              </w:rPr>
              <w:t>(</w:t>
            </w:r>
            <w:r w:rsidR="003A4B69" w:rsidRPr="003A4B69">
              <w:rPr>
                <w:rFonts w:ascii="Arial" w:hAnsi="Arial" w:cs="Arial"/>
                <w:i/>
                <w:sz w:val="22"/>
                <w:szCs w:val="22"/>
              </w:rPr>
              <w:t>n</w:t>
            </w:r>
            <w:r w:rsidR="003A4B69">
              <w:rPr>
                <w:rFonts w:ascii="Arial" w:hAnsi="Arial" w:cs="Arial"/>
                <w:sz w:val="22"/>
                <w:szCs w:val="22"/>
              </w:rPr>
              <w:t xml:space="preserve"> = </w:t>
            </w:r>
            <w:r w:rsidR="00D766E2" w:rsidRPr="00004EAA">
              <w:rPr>
                <w:rFonts w:ascii="Arial" w:hAnsi="Arial" w:cs="Arial"/>
                <w:sz w:val="22"/>
                <w:szCs w:val="22"/>
              </w:rPr>
              <w:t>1,398</w:t>
            </w:r>
            <w:r>
              <w:rPr>
                <w:rFonts w:ascii="Arial" w:hAnsi="Arial" w:cs="Arial"/>
                <w:sz w:val="22"/>
                <w:szCs w:val="22"/>
              </w:rPr>
              <w:t>)</w:t>
            </w:r>
          </w:p>
        </w:tc>
      </w:tr>
      <w:tr w:rsidR="00D766E2" w:rsidRPr="00004EAA" w14:paraId="7B5E1B40" w14:textId="77777777" w:rsidTr="008050FC">
        <w:trPr>
          <w:jc w:val="center"/>
        </w:trPr>
        <w:tc>
          <w:tcPr>
            <w:tcW w:w="2556" w:type="dxa"/>
          </w:tcPr>
          <w:p w14:paraId="5F858841" w14:textId="77777777" w:rsidR="00D766E2" w:rsidRPr="00004EAA" w:rsidRDefault="00D766E2" w:rsidP="001F4548">
            <w:pPr>
              <w:rPr>
                <w:rFonts w:ascii="Arial" w:hAnsi="Arial" w:cs="Arial"/>
                <w:sz w:val="22"/>
                <w:szCs w:val="22"/>
              </w:rPr>
            </w:pPr>
          </w:p>
        </w:tc>
        <w:tc>
          <w:tcPr>
            <w:tcW w:w="1710" w:type="dxa"/>
          </w:tcPr>
          <w:p w14:paraId="5B6146C6" w14:textId="4299EE7B" w:rsidR="00D766E2" w:rsidRPr="00004EAA" w:rsidRDefault="00355B6B" w:rsidP="001F4548">
            <w:pPr>
              <w:contextualSpacing/>
              <w:jc w:val="center"/>
              <w:rPr>
                <w:rFonts w:ascii="Arial" w:hAnsi="Arial" w:cs="Arial"/>
                <w:sz w:val="22"/>
                <w:szCs w:val="22"/>
              </w:rPr>
            </w:pPr>
            <w:proofErr w:type="gramStart"/>
            <w:r w:rsidRPr="00355B6B">
              <w:rPr>
                <w:rFonts w:ascii="Arial" w:hAnsi="Arial" w:cs="Arial"/>
                <w:i/>
                <w:sz w:val="22"/>
                <w:szCs w:val="22"/>
              </w:rPr>
              <w:t>n</w:t>
            </w:r>
            <w:proofErr w:type="gramEnd"/>
            <w:r w:rsidR="00D766E2" w:rsidRPr="00004EAA">
              <w:rPr>
                <w:rFonts w:ascii="Arial" w:hAnsi="Arial" w:cs="Arial"/>
                <w:sz w:val="22"/>
                <w:szCs w:val="22"/>
              </w:rPr>
              <w:t xml:space="preserve"> (%)</w:t>
            </w:r>
          </w:p>
        </w:tc>
        <w:tc>
          <w:tcPr>
            <w:tcW w:w="1530" w:type="dxa"/>
          </w:tcPr>
          <w:p w14:paraId="173FB203" w14:textId="25A04F6C" w:rsidR="00D766E2" w:rsidRPr="00004EAA" w:rsidRDefault="00355B6B" w:rsidP="001F4548">
            <w:pPr>
              <w:contextualSpacing/>
              <w:jc w:val="center"/>
              <w:rPr>
                <w:rFonts w:ascii="Arial" w:hAnsi="Arial" w:cs="Arial"/>
                <w:sz w:val="22"/>
                <w:szCs w:val="22"/>
              </w:rPr>
            </w:pPr>
            <w:proofErr w:type="gramStart"/>
            <w:r w:rsidRPr="00355B6B">
              <w:rPr>
                <w:rFonts w:ascii="Arial" w:hAnsi="Arial" w:cs="Arial"/>
                <w:i/>
                <w:sz w:val="22"/>
                <w:szCs w:val="22"/>
              </w:rPr>
              <w:t>n</w:t>
            </w:r>
            <w:proofErr w:type="gramEnd"/>
            <w:r w:rsidR="00D766E2" w:rsidRPr="00004EAA">
              <w:rPr>
                <w:rFonts w:ascii="Arial" w:hAnsi="Arial" w:cs="Arial"/>
                <w:sz w:val="22"/>
                <w:szCs w:val="22"/>
              </w:rPr>
              <w:t xml:space="preserve"> (%)</w:t>
            </w:r>
          </w:p>
        </w:tc>
        <w:tc>
          <w:tcPr>
            <w:tcW w:w="1836" w:type="dxa"/>
          </w:tcPr>
          <w:p w14:paraId="019CDA29" w14:textId="4504896F" w:rsidR="00D766E2" w:rsidRPr="00004EAA" w:rsidRDefault="00D766E2" w:rsidP="001F4548">
            <w:pPr>
              <w:jc w:val="center"/>
              <w:rPr>
                <w:rFonts w:ascii="Arial" w:hAnsi="Arial" w:cs="Arial"/>
                <w:sz w:val="22"/>
                <w:szCs w:val="22"/>
              </w:rPr>
            </w:pPr>
            <w:r w:rsidRPr="00004EAA">
              <w:rPr>
                <w:rFonts w:ascii="Arial" w:hAnsi="Arial" w:cs="Arial"/>
                <w:sz w:val="22"/>
                <w:szCs w:val="22"/>
              </w:rPr>
              <w:t>Estimate</w:t>
            </w:r>
            <w:r w:rsidR="004E273B" w:rsidRPr="004E273B">
              <w:rPr>
                <w:rFonts w:ascii="Arial" w:hAnsi="Arial" w:cs="Arial"/>
                <w:sz w:val="22"/>
                <w:szCs w:val="22"/>
                <w:vertAlign w:val="superscript"/>
              </w:rPr>
              <w:t>2</w:t>
            </w:r>
          </w:p>
          <w:p w14:paraId="796A0BCA"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 (95% CI)</w:t>
            </w:r>
          </w:p>
        </w:tc>
        <w:tc>
          <w:tcPr>
            <w:tcW w:w="1008" w:type="dxa"/>
          </w:tcPr>
          <w:p w14:paraId="74534DBA" w14:textId="4976CA24" w:rsidR="00D766E2" w:rsidRPr="00004EAA" w:rsidRDefault="00355B6B" w:rsidP="008050FC">
            <w:pPr>
              <w:ind w:right="-126"/>
              <w:jc w:val="center"/>
              <w:rPr>
                <w:rFonts w:ascii="Arial" w:hAnsi="Arial" w:cs="Arial"/>
                <w:sz w:val="22"/>
                <w:szCs w:val="22"/>
              </w:rPr>
            </w:pPr>
            <w:r w:rsidRPr="00355B6B">
              <w:rPr>
                <w:rFonts w:ascii="Arial" w:hAnsi="Arial" w:cs="Arial"/>
                <w:i/>
                <w:sz w:val="22"/>
                <w:szCs w:val="22"/>
              </w:rPr>
              <w:t>P</w:t>
            </w:r>
          </w:p>
        </w:tc>
        <w:tc>
          <w:tcPr>
            <w:tcW w:w="2016" w:type="dxa"/>
          </w:tcPr>
          <w:p w14:paraId="3AD9BC00" w14:textId="664062C1" w:rsidR="00D766E2" w:rsidRPr="00004EAA" w:rsidRDefault="00D766E2" w:rsidP="001F4548">
            <w:pPr>
              <w:jc w:val="center"/>
              <w:rPr>
                <w:rFonts w:ascii="Arial" w:hAnsi="Arial" w:cs="Arial"/>
                <w:sz w:val="22"/>
                <w:szCs w:val="22"/>
              </w:rPr>
            </w:pPr>
            <w:r w:rsidRPr="00004EAA">
              <w:rPr>
                <w:rFonts w:ascii="Arial" w:hAnsi="Arial" w:cs="Arial"/>
                <w:sz w:val="22"/>
                <w:szCs w:val="22"/>
              </w:rPr>
              <w:t>Estimate</w:t>
            </w:r>
            <w:r w:rsidR="004E273B" w:rsidRPr="004E273B">
              <w:rPr>
                <w:rFonts w:ascii="Arial" w:hAnsi="Arial" w:cs="Arial"/>
                <w:sz w:val="22"/>
                <w:szCs w:val="22"/>
                <w:vertAlign w:val="superscript"/>
              </w:rPr>
              <w:t>2</w:t>
            </w:r>
          </w:p>
          <w:p w14:paraId="4E0E2756"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 (95% CI)</w:t>
            </w:r>
          </w:p>
        </w:tc>
        <w:tc>
          <w:tcPr>
            <w:tcW w:w="1008" w:type="dxa"/>
          </w:tcPr>
          <w:p w14:paraId="1007F832" w14:textId="613B9B99" w:rsidR="00D766E2" w:rsidRPr="00004EAA" w:rsidRDefault="00355B6B" w:rsidP="008050FC">
            <w:pPr>
              <w:tabs>
                <w:tab w:val="left" w:pos="864"/>
              </w:tabs>
              <w:ind w:left="-36"/>
              <w:jc w:val="center"/>
              <w:rPr>
                <w:rFonts w:ascii="Arial" w:hAnsi="Arial" w:cs="Arial"/>
                <w:sz w:val="22"/>
                <w:szCs w:val="22"/>
              </w:rPr>
            </w:pPr>
            <w:r w:rsidRPr="00355B6B">
              <w:rPr>
                <w:rFonts w:ascii="Arial" w:hAnsi="Arial" w:cs="Arial"/>
                <w:i/>
                <w:sz w:val="22"/>
                <w:szCs w:val="22"/>
              </w:rPr>
              <w:t>P</w:t>
            </w:r>
          </w:p>
        </w:tc>
        <w:tc>
          <w:tcPr>
            <w:tcW w:w="2016" w:type="dxa"/>
          </w:tcPr>
          <w:p w14:paraId="1CC94380" w14:textId="4F196678" w:rsidR="00D766E2" w:rsidRPr="00004EAA" w:rsidRDefault="00D766E2" w:rsidP="001F4548">
            <w:pPr>
              <w:jc w:val="center"/>
              <w:rPr>
                <w:rFonts w:ascii="Arial" w:hAnsi="Arial" w:cs="Arial"/>
                <w:sz w:val="22"/>
                <w:szCs w:val="22"/>
              </w:rPr>
            </w:pPr>
            <w:r w:rsidRPr="00004EAA">
              <w:rPr>
                <w:rFonts w:ascii="Arial" w:hAnsi="Arial" w:cs="Arial"/>
                <w:sz w:val="22"/>
                <w:szCs w:val="22"/>
              </w:rPr>
              <w:t>Estimate</w:t>
            </w:r>
            <w:r w:rsidR="004E273B" w:rsidRPr="004E273B">
              <w:rPr>
                <w:rFonts w:ascii="Arial" w:hAnsi="Arial" w:cs="Arial"/>
                <w:sz w:val="22"/>
                <w:szCs w:val="22"/>
                <w:vertAlign w:val="superscript"/>
              </w:rPr>
              <w:t>2</w:t>
            </w:r>
          </w:p>
          <w:p w14:paraId="702F34DA"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 (95% CI)</w:t>
            </w:r>
          </w:p>
        </w:tc>
        <w:tc>
          <w:tcPr>
            <w:tcW w:w="1116" w:type="dxa"/>
          </w:tcPr>
          <w:p w14:paraId="5E0B879B" w14:textId="64F7D23D" w:rsidR="00D766E2" w:rsidRPr="00355B6B" w:rsidRDefault="00355B6B" w:rsidP="001F4548">
            <w:pPr>
              <w:jc w:val="center"/>
              <w:rPr>
                <w:rFonts w:ascii="Arial" w:hAnsi="Arial" w:cs="Arial"/>
                <w:i/>
                <w:sz w:val="22"/>
                <w:szCs w:val="22"/>
              </w:rPr>
            </w:pPr>
            <w:r w:rsidRPr="00355B6B">
              <w:rPr>
                <w:rFonts w:ascii="Arial" w:hAnsi="Arial" w:cs="Arial"/>
                <w:i/>
                <w:sz w:val="22"/>
                <w:szCs w:val="22"/>
              </w:rPr>
              <w:t>P</w:t>
            </w:r>
          </w:p>
        </w:tc>
      </w:tr>
      <w:tr w:rsidR="00D766E2" w:rsidRPr="00004EAA" w14:paraId="30ADBA92" w14:textId="77777777" w:rsidTr="008050FC">
        <w:trPr>
          <w:jc w:val="center"/>
        </w:trPr>
        <w:tc>
          <w:tcPr>
            <w:tcW w:w="2556" w:type="dxa"/>
          </w:tcPr>
          <w:p w14:paraId="64484D33" w14:textId="77777777" w:rsidR="00D766E2" w:rsidRPr="00004EAA" w:rsidRDefault="00D766E2" w:rsidP="001F4548">
            <w:pPr>
              <w:rPr>
                <w:rFonts w:ascii="Arial" w:hAnsi="Arial" w:cs="Arial"/>
                <w:sz w:val="22"/>
                <w:szCs w:val="22"/>
              </w:rPr>
            </w:pPr>
          </w:p>
        </w:tc>
        <w:tc>
          <w:tcPr>
            <w:tcW w:w="1710" w:type="dxa"/>
          </w:tcPr>
          <w:p w14:paraId="44C68D8C" w14:textId="77777777" w:rsidR="00D766E2" w:rsidRPr="00004EAA" w:rsidRDefault="00D766E2" w:rsidP="001F4548">
            <w:pPr>
              <w:jc w:val="center"/>
              <w:rPr>
                <w:rFonts w:ascii="Arial" w:hAnsi="Arial" w:cs="Arial"/>
                <w:sz w:val="22"/>
                <w:szCs w:val="22"/>
              </w:rPr>
            </w:pPr>
          </w:p>
        </w:tc>
        <w:tc>
          <w:tcPr>
            <w:tcW w:w="1530" w:type="dxa"/>
          </w:tcPr>
          <w:p w14:paraId="1030FC8B" w14:textId="77777777" w:rsidR="00D766E2" w:rsidRPr="00004EAA" w:rsidRDefault="00D766E2" w:rsidP="001F4548">
            <w:pPr>
              <w:jc w:val="center"/>
              <w:rPr>
                <w:rFonts w:ascii="Arial" w:hAnsi="Arial" w:cs="Arial"/>
                <w:sz w:val="22"/>
                <w:szCs w:val="22"/>
              </w:rPr>
            </w:pPr>
          </w:p>
        </w:tc>
        <w:tc>
          <w:tcPr>
            <w:tcW w:w="1836" w:type="dxa"/>
          </w:tcPr>
          <w:p w14:paraId="42551B51" w14:textId="77777777" w:rsidR="00D766E2" w:rsidRPr="00004EAA" w:rsidRDefault="00D766E2" w:rsidP="001F4548">
            <w:pPr>
              <w:jc w:val="center"/>
              <w:rPr>
                <w:rFonts w:ascii="Arial" w:hAnsi="Arial" w:cs="Arial"/>
                <w:sz w:val="22"/>
                <w:szCs w:val="22"/>
              </w:rPr>
            </w:pPr>
          </w:p>
        </w:tc>
        <w:tc>
          <w:tcPr>
            <w:tcW w:w="1008" w:type="dxa"/>
          </w:tcPr>
          <w:p w14:paraId="5605BC74" w14:textId="77777777" w:rsidR="00D766E2" w:rsidRPr="00004EAA" w:rsidRDefault="00D766E2" w:rsidP="008050FC">
            <w:pPr>
              <w:ind w:right="-126"/>
              <w:jc w:val="center"/>
              <w:rPr>
                <w:rFonts w:ascii="Arial" w:hAnsi="Arial" w:cs="Arial"/>
                <w:sz w:val="22"/>
                <w:szCs w:val="22"/>
              </w:rPr>
            </w:pPr>
          </w:p>
        </w:tc>
        <w:tc>
          <w:tcPr>
            <w:tcW w:w="2016" w:type="dxa"/>
          </w:tcPr>
          <w:p w14:paraId="351B99AA" w14:textId="77777777" w:rsidR="00D766E2" w:rsidRPr="00004EAA" w:rsidRDefault="00D766E2" w:rsidP="001F4548">
            <w:pPr>
              <w:jc w:val="center"/>
              <w:rPr>
                <w:rFonts w:ascii="Arial" w:hAnsi="Arial" w:cs="Arial"/>
                <w:sz w:val="22"/>
                <w:szCs w:val="22"/>
              </w:rPr>
            </w:pPr>
          </w:p>
        </w:tc>
        <w:tc>
          <w:tcPr>
            <w:tcW w:w="1008" w:type="dxa"/>
          </w:tcPr>
          <w:p w14:paraId="7EE2DB55" w14:textId="77777777" w:rsidR="00D766E2" w:rsidRPr="00004EAA" w:rsidRDefault="00D766E2" w:rsidP="008050FC">
            <w:pPr>
              <w:tabs>
                <w:tab w:val="left" w:pos="864"/>
              </w:tabs>
              <w:ind w:left="-36"/>
              <w:jc w:val="center"/>
              <w:rPr>
                <w:rFonts w:ascii="Arial" w:hAnsi="Arial" w:cs="Arial"/>
                <w:sz w:val="22"/>
                <w:szCs w:val="22"/>
              </w:rPr>
            </w:pPr>
          </w:p>
        </w:tc>
        <w:tc>
          <w:tcPr>
            <w:tcW w:w="2016" w:type="dxa"/>
          </w:tcPr>
          <w:p w14:paraId="60053E25" w14:textId="77777777" w:rsidR="00D766E2" w:rsidRPr="00004EAA" w:rsidRDefault="00D766E2" w:rsidP="001F4548">
            <w:pPr>
              <w:jc w:val="center"/>
              <w:rPr>
                <w:rFonts w:ascii="Arial" w:hAnsi="Arial" w:cs="Arial"/>
                <w:sz w:val="22"/>
                <w:szCs w:val="22"/>
              </w:rPr>
            </w:pPr>
          </w:p>
        </w:tc>
        <w:tc>
          <w:tcPr>
            <w:tcW w:w="1116" w:type="dxa"/>
          </w:tcPr>
          <w:p w14:paraId="442DEB6E" w14:textId="77777777" w:rsidR="00D766E2" w:rsidRPr="00004EAA" w:rsidRDefault="00D766E2" w:rsidP="001F4548">
            <w:pPr>
              <w:jc w:val="center"/>
              <w:rPr>
                <w:rFonts w:ascii="Arial" w:hAnsi="Arial" w:cs="Arial"/>
                <w:sz w:val="22"/>
                <w:szCs w:val="22"/>
              </w:rPr>
            </w:pPr>
          </w:p>
        </w:tc>
      </w:tr>
      <w:tr w:rsidR="00D766E2" w:rsidRPr="00004EAA" w14:paraId="6C4BA6C2" w14:textId="77777777" w:rsidTr="008050FC">
        <w:trPr>
          <w:trHeight w:val="306"/>
          <w:jc w:val="center"/>
        </w:trPr>
        <w:tc>
          <w:tcPr>
            <w:tcW w:w="2556" w:type="dxa"/>
          </w:tcPr>
          <w:p w14:paraId="13DB4430" w14:textId="1508AE97" w:rsidR="00D766E2" w:rsidRPr="00004EAA" w:rsidRDefault="00D766E2" w:rsidP="001F4548">
            <w:pPr>
              <w:rPr>
                <w:rFonts w:ascii="Arial" w:hAnsi="Arial" w:cs="Arial"/>
                <w:sz w:val="22"/>
                <w:szCs w:val="22"/>
              </w:rPr>
            </w:pPr>
            <w:r w:rsidRPr="00004EAA">
              <w:rPr>
                <w:rFonts w:ascii="Arial" w:hAnsi="Arial" w:cs="Arial"/>
                <w:sz w:val="22"/>
                <w:szCs w:val="22"/>
              </w:rPr>
              <w:t>Baseline Serum</w:t>
            </w:r>
            <w:r w:rsidR="004E273B" w:rsidRPr="004E273B">
              <w:rPr>
                <w:rFonts w:ascii="Arial" w:hAnsi="Arial" w:cs="Arial"/>
                <w:sz w:val="22"/>
                <w:szCs w:val="22"/>
                <w:vertAlign w:val="superscript"/>
              </w:rPr>
              <w:t>3</w:t>
            </w:r>
            <w:r w:rsidRPr="00004EAA">
              <w:rPr>
                <w:rFonts w:ascii="Arial" w:hAnsi="Arial" w:cs="Arial"/>
                <w:sz w:val="22"/>
                <w:szCs w:val="22"/>
              </w:rPr>
              <w:t xml:space="preserve"> 25(OH)D</w:t>
            </w:r>
            <w:r w:rsidR="00413966" w:rsidRPr="00004EAA">
              <w:rPr>
                <w:rFonts w:ascii="Arial" w:hAnsi="Arial" w:cs="Arial"/>
                <w:sz w:val="22"/>
                <w:szCs w:val="22"/>
              </w:rPr>
              <w:t>, ng/</w:t>
            </w:r>
            <w:r w:rsidR="00FE13BA">
              <w:rPr>
                <w:rFonts w:ascii="Arial" w:hAnsi="Arial" w:cs="Arial"/>
                <w:sz w:val="22"/>
                <w:szCs w:val="22"/>
              </w:rPr>
              <w:t>mL</w:t>
            </w:r>
          </w:p>
        </w:tc>
        <w:tc>
          <w:tcPr>
            <w:tcW w:w="1710" w:type="dxa"/>
          </w:tcPr>
          <w:p w14:paraId="5DD3B469" w14:textId="77777777" w:rsidR="00D766E2" w:rsidRPr="00004EAA" w:rsidRDefault="00D766E2" w:rsidP="001F4548">
            <w:pPr>
              <w:jc w:val="center"/>
              <w:rPr>
                <w:rFonts w:ascii="Arial" w:hAnsi="Arial" w:cs="Arial"/>
                <w:sz w:val="22"/>
                <w:szCs w:val="22"/>
              </w:rPr>
            </w:pPr>
          </w:p>
        </w:tc>
        <w:tc>
          <w:tcPr>
            <w:tcW w:w="1530" w:type="dxa"/>
          </w:tcPr>
          <w:p w14:paraId="1DBD0B38" w14:textId="77777777" w:rsidR="00D766E2" w:rsidRPr="00004EAA" w:rsidRDefault="00D766E2" w:rsidP="001F4548">
            <w:pPr>
              <w:jc w:val="center"/>
              <w:rPr>
                <w:rFonts w:ascii="Arial" w:hAnsi="Arial" w:cs="Arial"/>
                <w:sz w:val="22"/>
                <w:szCs w:val="22"/>
              </w:rPr>
            </w:pPr>
          </w:p>
        </w:tc>
        <w:tc>
          <w:tcPr>
            <w:tcW w:w="1836" w:type="dxa"/>
          </w:tcPr>
          <w:p w14:paraId="78642C78" w14:textId="77777777" w:rsidR="00D766E2" w:rsidRPr="00004EAA" w:rsidRDefault="00D766E2" w:rsidP="001F4548">
            <w:pPr>
              <w:jc w:val="center"/>
              <w:rPr>
                <w:rFonts w:ascii="Arial" w:hAnsi="Arial" w:cs="Arial"/>
                <w:sz w:val="22"/>
                <w:szCs w:val="22"/>
              </w:rPr>
            </w:pPr>
          </w:p>
        </w:tc>
        <w:tc>
          <w:tcPr>
            <w:tcW w:w="1008" w:type="dxa"/>
          </w:tcPr>
          <w:p w14:paraId="360B0296" w14:textId="77777777" w:rsidR="00D766E2" w:rsidRPr="00004EAA" w:rsidRDefault="00D766E2" w:rsidP="008050FC">
            <w:pPr>
              <w:ind w:right="-126"/>
              <w:jc w:val="center"/>
              <w:rPr>
                <w:rFonts w:ascii="Arial" w:hAnsi="Arial" w:cs="Arial"/>
                <w:sz w:val="22"/>
                <w:szCs w:val="22"/>
              </w:rPr>
            </w:pPr>
            <w:r w:rsidRPr="00004EAA">
              <w:rPr>
                <w:rFonts w:ascii="Arial" w:hAnsi="Arial" w:cs="Arial"/>
                <w:sz w:val="22"/>
                <w:szCs w:val="22"/>
              </w:rPr>
              <w:t>&lt;0.0001</w:t>
            </w:r>
          </w:p>
        </w:tc>
        <w:tc>
          <w:tcPr>
            <w:tcW w:w="2016" w:type="dxa"/>
          </w:tcPr>
          <w:p w14:paraId="5F6F0C3B" w14:textId="77777777" w:rsidR="00D766E2" w:rsidRPr="00004EAA" w:rsidRDefault="00D766E2" w:rsidP="001F4548">
            <w:pPr>
              <w:jc w:val="center"/>
              <w:rPr>
                <w:rFonts w:ascii="Arial" w:hAnsi="Arial" w:cs="Arial"/>
                <w:sz w:val="22"/>
                <w:szCs w:val="22"/>
              </w:rPr>
            </w:pPr>
          </w:p>
        </w:tc>
        <w:tc>
          <w:tcPr>
            <w:tcW w:w="1008" w:type="dxa"/>
          </w:tcPr>
          <w:p w14:paraId="4235282C" w14:textId="77777777" w:rsidR="00D766E2" w:rsidRPr="00004EAA" w:rsidRDefault="00D766E2" w:rsidP="008050FC">
            <w:pPr>
              <w:tabs>
                <w:tab w:val="left" w:pos="864"/>
              </w:tabs>
              <w:ind w:left="-36"/>
              <w:jc w:val="center"/>
              <w:rPr>
                <w:rFonts w:ascii="Arial" w:hAnsi="Arial" w:cs="Arial"/>
                <w:sz w:val="22"/>
                <w:szCs w:val="22"/>
              </w:rPr>
            </w:pPr>
            <w:r w:rsidRPr="00004EAA">
              <w:rPr>
                <w:rFonts w:ascii="Arial" w:hAnsi="Arial" w:cs="Arial"/>
                <w:sz w:val="22"/>
                <w:szCs w:val="22"/>
              </w:rPr>
              <w:t>&lt;0.0001</w:t>
            </w:r>
          </w:p>
        </w:tc>
        <w:tc>
          <w:tcPr>
            <w:tcW w:w="2016" w:type="dxa"/>
          </w:tcPr>
          <w:p w14:paraId="0C52F9AD" w14:textId="77777777" w:rsidR="00D766E2" w:rsidRPr="00004EAA" w:rsidRDefault="00D766E2" w:rsidP="001F4548">
            <w:pPr>
              <w:jc w:val="center"/>
              <w:rPr>
                <w:rFonts w:ascii="Arial" w:hAnsi="Arial" w:cs="Arial"/>
                <w:sz w:val="22"/>
                <w:szCs w:val="22"/>
              </w:rPr>
            </w:pPr>
          </w:p>
        </w:tc>
        <w:tc>
          <w:tcPr>
            <w:tcW w:w="1116" w:type="dxa"/>
          </w:tcPr>
          <w:p w14:paraId="6641259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&lt;0.0001</w:t>
            </w:r>
          </w:p>
        </w:tc>
      </w:tr>
      <w:tr w:rsidR="00D766E2" w:rsidRPr="00004EAA" w14:paraId="4E8C5B19" w14:textId="77777777" w:rsidTr="008050FC">
        <w:trPr>
          <w:jc w:val="center"/>
        </w:trPr>
        <w:tc>
          <w:tcPr>
            <w:tcW w:w="2556" w:type="dxa"/>
          </w:tcPr>
          <w:p w14:paraId="2D495451" w14:textId="02FA85D4" w:rsidR="00D766E2" w:rsidRPr="00004EAA" w:rsidRDefault="00D766E2" w:rsidP="00413966">
            <w:pPr>
              <w:rPr>
                <w:rFonts w:ascii="Arial" w:hAnsi="Arial" w:cs="Arial"/>
                <w:sz w:val="22"/>
                <w:szCs w:val="22"/>
              </w:rPr>
            </w:pPr>
            <w:r w:rsidRPr="00004EAA">
              <w:rPr>
                <w:rFonts w:ascii="Arial" w:hAnsi="Arial" w:cs="Arial"/>
                <w:sz w:val="22"/>
                <w:szCs w:val="22"/>
              </w:rPr>
              <w:t xml:space="preserve">   25</w:t>
            </w:r>
            <w:r w:rsidRPr="00004EAA">
              <w:rPr>
                <w:rFonts w:ascii="Arial" w:hAnsi="Arial" w:cs="Arial"/>
                <w:sz w:val="22"/>
                <w:szCs w:val="22"/>
                <w:vertAlign w:val="superscript"/>
              </w:rPr>
              <w:t>th</w:t>
            </w:r>
            <w:r w:rsidRPr="00004EAA">
              <w:rPr>
                <w:rFonts w:ascii="Arial" w:hAnsi="Arial" w:cs="Arial"/>
                <w:sz w:val="22"/>
                <w:szCs w:val="22"/>
              </w:rPr>
              <w:t xml:space="preserve"> percentile=18.2 </w:t>
            </w:r>
          </w:p>
        </w:tc>
        <w:tc>
          <w:tcPr>
            <w:tcW w:w="1710" w:type="dxa"/>
          </w:tcPr>
          <w:p w14:paraId="71347A5E" w14:textId="77777777" w:rsidR="00D766E2" w:rsidRPr="00004EAA" w:rsidRDefault="00D766E2" w:rsidP="001F4548">
            <w:pPr>
              <w:jc w:val="center"/>
              <w:rPr>
                <w:rFonts w:ascii="Arial" w:hAnsi="Arial" w:cs="Arial"/>
                <w:sz w:val="22"/>
                <w:szCs w:val="22"/>
                <w:highlight w:val="yellow"/>
              </w:rPr>
            </w:pPr>
          </w:p>
        </w:tc>
        <w:tc>
          <w:tcPr>
            <w:tcW w:w="1530" w:type="dxa"/>
          </w:tcPr>
          <w:p w14:paraId="05476B47" w14:textId="77777777" w:rsidR="00D766E2" w:rsidRPr="00004EAA" w:rsidRDefault="00D766E2" w:rsidP="001F4548">
            <w:pPr>
              <w:jc w:val="center"/>
              <w:rPr>
                <w:rFonts w:ascii="Arial" w:hAnsi="Arial" w:cs="Arial"/>
                <w:sz w:val="22"/>
                <w:szCs w:val="22"/>
                <w:highlight w:val="yellow"/>
              </w:rPr>
            </w:pPr>
          </w:p>
        </w:tc>
        <w:tc>
          <w:tcPr>
            <w:tcW w:w="1836" w:type="dxa"/>
          </w:tcPr>
          <w:p w14:paraId="1FEB317A"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42.8 (38.0, 47.9)</w:t>
            </w:r>
          </w:p>
        </w:tc>
        <w:tc>
          <w:tcPr>
            <w:tcW w:w="1008" w:type="dxa"/>
          </w:tcPr>
          <w:p w14:paraId="1CD5CF04" w14:textId="77777777" w:rsidR="00D766E2" w:rsidRPr="00004EAA" w:rsidRDefault="00D766E2" w:rsidP="008050FC">
            <w:pPr>
              <w:ind w:right="-126"/>
              <w:jc w:val="center"/>
              <w:rPr>
                <w:rFonts w:ascii="Arial" w:hAnsi="Arial" w:cs="Arial"/>
                <w:sz w:val="22"/>
                <w:szCs w:val="22"/>
              </w:rPr>
            </w:pPr>
          </w:p>
        </w:tc>
        <w:tc>
          <w:tcPr>
            <w:tcW w:w="2016" w:type="dxa"/>
          </w:tcPr>
          <w:p w14:paraId="5173A10C"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61.0 (50.4, 72.4)</w:t>
            </w:r>
          </w:p>
        </w:tc>
        <w:tc>
          <w:tcPr>
            <w:tcW w:w="1008" w:type="dxa"/>
          </w:tcPr>
          <w:p w14:paraId="5BF625F8" w14:textId="77777777" w:rsidR="00D766E2" w:rsidRPr="00004EAA" w:rsidRDefault="00D766E2" w:rsidP="008050FC">
            <w:pPr>
              <w:tabs>
                <w:tab w:val="left" w:pos="864"/>
              </w:tabs>
              <w:ind w:left="-36"/>
              <w:jc w:val="center"/>
              <w:rPr>
                <w:rFonts w:ascii="Arial" w:hAnsi="Arial" w:cs="Arial"/>
                <w:sz w:val="22"/>
                <w:szCs w:val="22"/>
              </w:rPr>
            </w:pPr>
          </w:p>
        </w:tc>
        <w:tc>
          <w:tcPr>
            <w:tcW w:w="2016" w:type="dxa"/>
          </w:tcPr>
          <w:p w14:paraId="0D1B886B"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56.4 (44.7, 69.0)</w:t>
            </w:r>
          </w:p>
        </w:tc>
        <w:tc>
          <w:tcPr>
            <w:tcW w:w="1116" w:type="dxa"/>
          </w:tcPr>
          <w:p w14:paraId="744D24DE" w14:textId="77777777" w:rsidR="00D766E2" w:rsidRPr="00004EAA" w:rsidRDefault="00D766E2" w:rsidP="001F4548">
            <w:pPr>
              <w:jc w:val="center"/>
              <w:rPr>
                <w:rFonts w:ascii="Arial" w:hAnsi="Arial" w:cs="Arial"/>
                <w:sz w:val="22"/>
                <w:szCs w:val="22"/>
              </w:rPr>
            </w:pPr>
          </w:p>
        </w:tc>
      </w:tr>
      <w:tr w:rsidR="00D766E2" w:rsidRPr="00004EAA" w14:paraId="267BBC48" w14:textId="77777777" w:rsidTr="008050FC">
        <w:trPr>
          <w:jc w:val="center"/>
        </w:trPr>
        <w:tc>
          <w:tcPr>
            <w:tcW w:w="2556" w:type="dxa"/>
          </w:tcPr>
          <w:p w14:paraId="798FB10F" w14:textId="5FECD5A1" w:rsidR="00D766E2" w:rsidRPr="00004EAA" w:rsidRDefault="00D766E2" w:rsidP="00413966">
            <w:pPr>
              <w:rPr>
                <w:rFonts w:ascii="Arial" w:hAnsi="Arial" w:cs="Arial"/>
                <w:sz w:val="22"/>
                <w:szCs w:val="22"/>
              </w:rPr>
            </w:pPr>
            <w:r w:rsidRPr="00004EAA">
              <w:rPr>
                <w:rFonts w:ascii="Arial" w:hAnsi="Arial" w:cs="Arial"/>
                <w:sz w:val="22"/>
                <w:szCs w:val="22"/>
              </w:rPr>
              <w:t xml:space="preserve">   50</w:t>
            </w:r>
            <w:r w:rsidRPr="00004EAA">
              <w:rPr>
                <w:rFonts w:ascii="Arial" w:hAnsi="Arial" w:cs="Arial"/>
                <w:sz w:val="22"/>
                <w:szCs w:val="22"/>
                <w:vertAlign w:val="superscript"/>
              </w:rPr>
              <w:t>th</w:t>
            </w:r>
            <w:r w:rsidRPr="00004EAA">
              <w:rPr>
                <w:rFonts w:ascii="Arial" w:hAnsi="Arial" w:cs="Arial"/>
                <w:sz w:val="22"/>
                <w:szCs w:val="22"/>
              </w:rPr>
              <w:t xml:space="preserve"> percentile=23.2 </w:t>
            </w:r>
          </w:p>
        </w:tc>
        <w:tc>
          <w:tcPr>
            <w:tcW w:w="1710" w:type="dxa"/>
          </w:tcPr>
          <w:p w14:paraId="18888AA2" w14:textId="77777777" w:rsidR="00D766E2" w:rsidRPr="00004EAA" w:rsidRDefault="00D766E2" w:rsidP="001F4548">
            <w:pPr>
              <w:jc w:val="center"/>
              <w:rPr>
                <w:rFonts w:ascii="Arial" w:hAnsi="Arial" w:cs="Arial"/>
                <w:sz w:val="22"/>
                <w:szCs w:val="22"/>
                <w:highlight w:val="yellow"/>
              </w:rPr>
            </w:pPr>
          </w:p>
        </w:tc>
        <w:tc>
          <w:tcPr>
            <w:tcW w:w="1530" w:type="dxa"/>
          </w:tcPr>
          <w:p w14:paraId="493B17D5" w14:textId="77777777" w:rsidR="00D766E2" w:rsidRPr="00004EAA" w:rsidRDefault="00D766E2" w:rsidP="001F4548">
            <w:pPr>
              <w:jc w:val="center"/>
              <w:rPr>
                <w:rFonts w:ascii="Arial" w:hAnsi="Arial" w:cs="Arial"/>
                <w:sz w:val="22"/>
                <w:szCs w:val="22"/>
                <w:highlight w:val="yellow"/>
              </w:rPr>
            </w:pPr>
          </w:p>
        </w:tc>
        <w:tc>
          <w:tcPr>
            <w:tcW w:w="1836" w:type="dxa"/>
          </w:tcPr>
          <w:p w14:paraId="7B0E1BF2"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35.6 (32.1, 39.2)</w:t>
            </w:r>
          </w:p>
        </w:tc>
        <w:tc>
          <w:tcPr>
            <w:tcW w:w="1008" w:type="dxa"/>
          </w:tcPr>
          <w:p w14:paraId="6752FD63" w14:textId="77777777" w:rsidR="00D766E2" w:rsidRPr="00004EAA" w:rsidRDefault="00D766E2" w:rsidP="008050FC">
            <w:pPr>
              <w:ind w:right="-126"/>
              <w:jc w:val="center"/>
              <w:rPr>
                <w:rFonts w:ascii="Arial" w:hAnsi="Arial" w:cs="Arial"/>
                <w:sz w:val="22"/>
                <w:szCs w:val="22"/>
              </w:rPr>
            </w:pPr>
          </w:p>
        </w:tc>
        <w:tc>
          <w:tcPr>
            <w:tcW w:w="2016" w:type="dxa"/>
          </w:tcPr>
          <w:p w14:paraId="75CF9D26"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42.3 (37.8, 46.9)</w:t>
            </w:r>
          </w:p>
        </w:tc>
        <w:tc>
          <w:tcPr>
            <w:tcW w:w="1008" w:type="dxa"/>
          </w:tcPr>
          <w:p w14:paraId="38CCA102" w14:textId="77777777" w:rsidR="00D766E2" w:rsidRPr="00004EAA" w:rsidRDefault="00D766E2" w:rsidP="008050FC">
            <w:pPr>
              <w:tabs>
                <w:tab w:val="left" w:pos="864"/>
              </w:tabs>
              <w:ind w:left="-36"/>
              <w:jc w:val="center"/>
              <w:rPr>
                <w:rFonts w:ascii="Arial" w:hAnsi="Arial" w:cs="Arial"/>
                <w:sz w:val="22"/>
                <w:szCs w:val="22"/>
              </w:rPr>
            </w:pPr>
          </w:p>
        </w:tc>
        <w:tc>
          <w:tcPr>
            <w:tcW w:w="2016" w:type="dxa"/>
          </w:tcPr>
          <w:p w14:paraId="1D499A47"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49.1 (38.3, 60.7)</w:t>
            </w:r>
          </w:p>
        </w:tc>
        <w:tc>
          <w:tcPr>
            <w:tcW w:w="1116" w:type="dxa"/>
          </w:tcPr>
          <w:p w14:paraId="2BB05363" w14:textId="77777777" w:rsidR="00D766E2" w:rsidRPr="00004EAA" w:rsidRDefault="00D766E2" w:rsidP="001F4548">
            <w:pPr>
              <w:jc w:val="center"/>
              <w:rPr>
                <w:rFonts w:ascii="Arial" w:hAnsi="Arial" w:cs="Arial"/>
                <w:sz w:val="22"/>
                <w:szCs w:val="22"/>
              </w:rPr>
            </w:pPr>
          </w:p>
        </w:tc>
      </w:tr>
      <w:tr w:rsidR="00D766E2" w:rsidRPr="00004EAA" w14:paraId="257F0DE4" w14:textId="77777777" w:rsidTr="008050FC">
        <w:trPr>
          <w:jc w:val="center"/>
        </w:trPr>
        <w:tc>
          <w:tcPr>
            <w:tcW w:w="2556" w:type="dxa"/>
          </w:tcPr>
          <w:p w14:paraId="73F2DC49" w14:textId="1BCC6380" w:rsidR="00D766E2" w:rsidRPr="00004EAA" w:rsidRDefault="00D766E2" w:rsidP="00413966">
            <w:pPr>
              <w:rPr>
                <w:rFonts w:ascii="Arial" w:hAnsi="Arial" w:cs="Arial"/>
                <w:sz w:val="22"/>
                <w:szCs w:val="22"/>
              </w:rPr>
            </w:pPr>
            <w:r w:rsidRPr="00004EAA">
              <w:rPr>
                <w:rFonts w:ascii="Arial" w:hAnsi="Arial" w:cs="Arial"/>
                <w:sz w:val="22"/>
                <w:szCs w:val="22"/>
              </w:rPr>
              <w:t xml:space="preserve">   75</w:t>
            </w:r>
            <w:r w:rsidRPr="00004EAA">
              <w:rPr>
                <w:rFonts w:ascii="Arial" w:hAnsi="Arial" w:cs="Arial"/>
                <w:sz w:val="22"/>
                <w:szCs w:val="22"/>
                <w:vertAlign w:val="superscript"/>
              </w:rPr>
              <w:t>th</w:t>
            </w:r>
            <w:r w:rsidRPr="00004EAA">
              <w:rPr>
                <w:rFonts w:ascii="Arial" w:hAnsi="Arial" w:cs="Arial"/>
                <w:sz w:val="22"/>
                <w:szCs w:val="22"/>
              </w:rPr>
              <w:t xml:space="preserve"> percentile=30.0 </w:t>
            </w:r>
          </w:p>
        </w:tc>
        <w:tc>
          <w:tcPr>
            <w:tcW w:w="1710" w:type="dxa"/>
          </w:tcPr>
          <w:p w14:paraId="46F9DD52" w14:textId="77777777" w:rsidR="00D766E2" w:rsidRPr="00004EAA" w:rsidRDefault="00D766E2" w:rsidP="001F4548">
            <w:pPr>
              <w:jc w:val="center"/>
              <w:rPr>
                <w:rFonts w:ascii="Arial" w:hAnsi="Arial" w:cs="Arial"/>
                <w:sz w:val="22"/>
                <w:szCs w:val="22"/>
                <w:highlight w:val="yellow"/>
              </w:rPr>
            </w:pPr>
          </w:p>
        </w:tc>
        <w:tc>
          <w:tcPr>
            <w:tcW w:w="1530" w:type="dxa"/>
          </w:tcPr>
          <w:p w14:paraId="7AAC75EA" w14:textId="77777777" w:rsidR="00D766E2" w:rsidRPr="00004EAA" w:rsidRDefault="00D766E2" w:rsidP="001F4548">
            <w:pPr>
              <w:jc w:val="center"/>
              <w:rPr>
                <w:rFonts w:ascii="Arial" w:hAnsi="Arial" w:cs="Arial"/>
                <w:sz w:val="22"/>
                <w:szCs w:val="22"/>
                <w:highlight w:val="yellow"/>
              </w:rPr>
            </w:pPr>
          </w:p>
        </w:tc>
        <w:tc>
          <w:tcPr>
            <w:tcW w:w="1836" w:type="dxa"/>
          </w:tcPr>
          <w:p w14:paraId="45349E20"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28.5 (24.6, 32.5)</w:t>
            </w:r>
          </w:p>
        </w:tc>
        <w:tc>
          <w:tcPr>
            <w:tcW w:w="1008" w:type="dxa"/>
          </w:tcPr>
          <w:p w14:paraId="0EA2FEE1" w14:textId="77777777" w:rsidR="00D766E2" w:rsidRPr="00004EAA" w:rsidRDefault="00D766E2" w:rsidP="008050FC">
            <w:pPr>
              <w:ind w:right="-126"/>
              <w:jc w:val="center"/>
              <w:rPr>
                <w:rFonts w:ascii="Arial" w:hAnsi="Arial" w:cs="Arial"/>
                <w:sz w:val="22"/>
                <w:szCs w:val="22"/>
              </w:rPr>
            </w:pPr>
          </w:p>
        </w:tc>
        <w:tc>
          <w:tcPr>
            <w:tcW w:w="2016" w:type="dxa"/>
          </w:tcPr>
          <w:p w14:paraId="1E18BBA2"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42.2 (32.9, 52.1)</w:t>
            </w:r>
          </w:p>
        </w:tc>
        <w:tc>
          <w:tcPr>
            <w:tcW w:w="1008" w:type="dxa"/>
          </w:tcPr>
          <w:p w14:paraId="35E2EAAD" w14:textId="77777777" w:rsidR="00D766E2" w:rsidRPr="00004EAA" w:rsidRDefault="00D766E2" w:rsidP="008050FC">
            <w:pPr>
              <w:tabs>
                <w:tab w:val="left" w:pos="864"/>
              </w:tabs>
              <w:ind w:left="-36"/>
              <w:jc w:val="center"/>
              <w:rPr>
                <w:rFonts w:ascii="Arial" w:hAnsi="Arial" w:cs="Arial"/>
                <w:sz w:val="22"/>
                <w:szCs w:val="22"/>
              </w:rPr>
            </w:pPr>
          </w:p>
        </w:tc>
        <w:tc>
          <w:tcPr>
            <w:tcW w:w="2016" w:type="dxa"/>
          </w:tcPr>
          <w:p w14:paraId="5D51CADC"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41.8 (31.2, 53.3)</w:t>
            </w:r>
          </w:p>
        </w:tc>
        <w:tc>
          <w:tcPr>
            <w:tcW w:w="1116" w:type="dxa"/>
          </w:tcPr>
          <w:p w14:paraId="25E035DC" w14:textId="77777777" w:rsidR="00D766E2" w:rsidRPr="00004EAA" w:rsidRDefault="00D766E2" w:rsidP="001F4548">
            <w:pPr>
              <w:jc w:val="center"/>
              <w:rPr>
                <w:rFonts w:ascii="Arial" w:hAnsi="Arial" w:cs="Arial"/>
                <w:sz w:val="22"/>
                <w:szCs w:val="22"/>
              </w:rPr>
            </w:pPr>
          </w:p>
        </w:tc>
      </w:tr>
      <w:tr w:rsidR="00D766E2" w:rsidRPr="00004EAA" w14:paraId="5F95E64F" w14:textId="77777777" w:rsidTr="008050FC">
        <w:trPr>
          <w:jc w:val="center"/>
        </w:trPr>
        <w:tc>
          <w:tcPr>
            <w:tcW w:w="2556" w:type="dxa"/>
          </w:tcPr>
          <w:p w14:paraId="1644BCEC" w14:textId="77777777" w:rsidR="00D766E2" w:rsidRPr="00004EAA" w:rsidRDefault="00D766E2" w:rsidP="001F4548">
            <w:pPr>
              <w:rPr>
                <w:rFonts w:ascii="Arial" w:hAnsi="Arial" w:cs="Arial"/>
                <w:sz w:val="22"/>
                <w:szCs w:val="22"/>
              </w:rPr>
            </w:pPr>
          </w:p>
        </w:tc>
        <w:tc>
          <w:tcPr>
            <w:tcW w:w="1710" w:type="dxa"/>
          </w:tcPr>
          <w:p w14:paraId="66105C16" w14:textId="77777777" w:rsidR="00D766E2" w:rsidRPr="00004EAA" w:rsidRDefault="00D766E2" w:rsidP="001F4548">
            <w:pPr>
              <w:jc w:val="center"/>
              <w:rPr>
                <w:rFonts w:ascii="Arial" w:hAnsi="Arial" w:cs="Arial"/>
                <w:sz w:val="22"/>
                <w:szCs w:val="22"/>
              </w:rPr>
            </w:pPr>
          </w:p>
        </w:tc>
        <w:tc>
          <w:tcPr>
            <w:tcW w:w="1530" w:type="dxa"/>
          </w:tcPr>
          <w:p w14:paraId="1CA9943B" w14:textId="77777777" w:rsidR="00D766E2" w:rsidRPr="00004EAA" w:rsidRDefault="00D766E2" w:rsidP="001F4548">
            <w:pPr>
              <w:jc w:val="center"/>
              <w:rPr>
                <w:rFonts w:ascii="Arial" w:hAnsi="Arial" w:cs="Arial"/>
                <w:sz w:val="22"/>
                <w:szCs w:val="22"/>
              </w:rPr>
            </w:pPr>
          </w:p>
        </w:tc>
        <w:tc>
          <w:tcPr>
            <w:tcW w:w="1836" w:type="dxa"/>
          </w:tcPr>
          <w:p w14:paraId="30A865EA" w14:textId="77777777" w:rsidR="00D766E2" w:rsidRPr="00004EAA" w:rsidRDefault="00D766E2" w:rsidP="001F4548">
            <w:pPr>
              <w:jc w:val="center"/>
              <w:rPr>
                <w:rFonts w:ascii="Arial" w:hAnsi="Arial" w:cs="Arial"/>
                <w:sz w:val="22"/>
                <w:szCs w:val="22"/>
              </w:rPr>
            </w:pPr>
          </w:p>
        </w:tc>
        <w:tc>
          <w:tcPr>
            <w:tcW w:w="1008" w:type="dxa"/>
          </w:tcPr>
          <w:p w14:paraId="475A8A9D" w14:textId="77777777" w:rsidR="00D766E2" w:rsidRPr="00004EAA" w:rsidRDefault="00D766E2" w:rsidP="008050FC">
            <w:pPr>
              <w:ind w:right="-126"/>
              <w:jc w:val="center"/>
              <w:rPr>
                <w:rFonts w:ascii="Arial" w:hAnsi="Arial" w:cs="Arial"/>
                <w:sz w:val="22"/>
                <w:szCs w:val="22"/>
              </w:rPr>
            </w:pPr>
          </w:p>
        </w:tc>
        <w:tc>
          <w:tcPr>
            <w:tcW w:w="2016" w:type="dxa"/>
          </w:tcPr>
          <w:p w14:paraId="7784833F" w14:textId="77777777" w:rsidR="00D766E2" w:rsidRPr="00004EAA" w:rsidRDefault="00D766E2" w:rsidP="001F4548">
            <w:pPr>
              <w:jc w:val="center"/>
              <w:rPr>
                <w:rFonts w:ascii="Arial" w:hAnsi="Arial" w:cs="Arial"/>
                <w:sz w:val="22"/>
                <w:szCs w:val="22"/>
              </w:rPr>
            </w:pPr>
          </w:p>
        </w:tc>
        <w:tc>
          <w:tcPr>
            <w:tcW w:w="1008" w:type="dxa"/>
          </w:tcPr>
          <w:p w14:paraId="31ABFC67" w14:textId="77777777" w:rsidR="00D766E2" w:rsidRPr="00004EAA" w:rsidRDefault="00D766E2" w:rsidP="008050FC">
            <w:pPr>
              <w:tabs>
                <w:tab w:val="left" w:pos="864"/>
              </w:tabs>
              <w:ind w:left="-36"/>
              <w:jc w:val="center"/>
              <w:rPr>
                <w:rFonts w:ascii="Arial" w:hAnsi="Arial" w:cs="Arial"/>
                <w:sz w:val="22"/>
                <w:szCs w:val="22"/>
              </w:rPr>
            </w:pPr>
          </w:p>
        </w:tc>
        <w:tc>
          <w:tcPr>
            <w:tcW w:w="2016" w:type="dxa"/>
          </w:tcPr>
          <w:p w14:paraId="2DFEC047" w14:textId="77777777" w:rsidR="00D766E2" w:rsidRPr="00004EAA" w:rsidRDefault="00D766E2" w:rsidP="001F4548">
            <w:pPr>
              <w:jc w:val="center"/>
              <w:rPr>
                <w:rFonts w:ascii="Arial" w:hAnsi="Arial" w:cs="Arial"/>
                <w:sz w:val="22"/>
                <w:szCs w:val="22"/>
              </w:rPr>
            </w:pPr>
          </w:p>
        </w:tc>
        <w:tc>
          <w:tcPr>
            <w:tcW w:w="1116" w:type="dxa"/>
          </w:tcPr>
          <w:p w14:paraId="21233ADD" w14:textId="77777777" w:rsidR="00D766E2" w:rsidRPr="00004EAA" w:rsidRDefault="00D766E2" w:rsidP="001F4548">
            <w:pPr>
              <w:jc w:val="center"/>
              <w:rPr>
                <w:rFonts w:ascii="Arial" w:hAnsi="Arial" w:cs="Arial"/>
                <w:sz w:val="22"/>
                <w:szCs w:val="22"/>
              </w:rPr>
            </w:pPr>
          </w:p>
        </w:tc>
      </w:tr>
      <w:tr w:rsidR="00D766E2" w:rsidRPr="00004EAA" w14:paraId="3154D013" w14:textId="77777777" w:rsidTr="008050FC">
        <w:trPr>
          <w:jc w:val="center"/>
        </w:trPr>
        <w:tc>
          <w:tcPr>
            <w:tcW w:w="2556" w:type="dxa"/>
          </w:tcPr>
          <w:p w14:paraId="14B13D1E" w14:textId="51277807" w:rsidR="00D766E2" w:rsidRPr="00004EAA" w:rsidRDefault="003F7B29" w:rsidP="001F4548">
            <w:pPr>
              <w:rPr>
                <w:rFonts w:ascii="Arial" w:hAnsi="Arial" w:cs="Arial"/>
                <w:sz w:val="22"/>
                <w:szCs w:val="22"/>
              </w:rPr>
            </w:pPr>
            <w:r w:rsidRPr="00004EAA">
              <w:rPr>
                <w:rFonts w:ascii="Arial" w:hAnsi="Arial" w:cs="Arial"/>
                <w:sz w:val="22"/>
                <w:szCs w:val="22"/>
              </w:rPr>
              <w:t>Demographic factors</w:t>
            </w:r>
          </w:p>
        </w:tc>
        <w:tc>
          <w:tcPr>
            <w:tcW w:w="1710" w:type="dxa"/>
          </w:tcPr>
          <w:p w14:paraId="6E826842" w14:textId="77777777" w:rsidR="00D766E2" w:rsidRPr="00004EAA" w:rsidRDefault="00D766E2" w:rsidP="001F4548">
            <w:pPr>
              <w:contextualSpacing/>
              <w:jc w:val="center"/>
              <w:rPr>
                <w:rFonts w:ascii="Arial" w:hAnsi="Arial" w:cs="Arial"/>
                <w:sz w:val="22"/>
                <w:szCs w:val="22"/>
              </w:rPr>
            </w:pPr>
          </w:p>
        </w:tc>
        <w:tc>
          <w:tcPr>
            <w:tcW w:w="1530" w:type="dxa"/>
          </w:tcPr>
          <w:p w14:paraId="1BE6AD4E" w14:textId="77777777" w:rsidR="00D766E2" w:rsidRPr="00004EAA" w:rsidRDefault="00D766E2" w:rsidP="001F4548">
            <w:pPr>
              <w:contextualSpacing/>
              <w:jc w:val="center"/>
              <w:rPr>
                <w:rFonts w:ascii="Arial" w:hAnsi="Arial" w:cs="Arial"/>
                <w:sz w:val="22"/>
                <w:szCs w:val="22"/>
              </w:rPr>
            </w:pPr>
          </w:p>
        </w:tc>
        <w:tc>
          <w:tcPr>
            <w:tcW w:w="1836" w:type="dxa"/>
          </w:tcPr>
          <w:p w14:paraId="7B935097" w14:textId="77777777" w:rsidR="00D766E2" w:rsidRPr="00004EAA" w:rsidRDefault="00D766E2" w:rsidP="001F4548">
            <w:pPr>
              <w:jc w:val="center"/>
              <w:rPr>
                <w:rFonts w:ascii="Arial" w:hAnsi="Arial" w:cs="Arial"/>
                <w:sz w:val="22"/>
                <w:szCs w:val="22"/>
              </w:rPr>
            </w:pPr>
          </w:p>
        </w:tc>
        <w:tc>
          <w:tcPr>
            <w:tcW w:w="1008" w:type="dxa"/>
          </w:tcPr>
          <w:p w14:paraId="5D87A717" w14:textId="77777777" w:rsidR="00D766E2" w:rsidRPr="00004EAA" w:rsidRDefault="00D766E2" w:rsidP="008050FC">
            <w:pPr>
              <w:ind w:right="-126"/>
              <w:jc w:val="center"/>
              <w:rPr>
                <w:rFonts w:ascii="Arial" w:hAnsi="Arial" w:cs="Arial"/>
                <w:sz w:val="22"/>
                <w:szCs w:val="22"/>
              </w:rPr>
            </w:pPr>
          </w:p>
        </w:tc>
        <w:tc>
          <w:tcPr>
            <w:tcW w:w="2016" w:type="dxa"/>
          </w:tcPr>
          <w:p w14:paraId="38220F79" w14:textId="77777777" w:rsidR="00D766E2" w:rsidRPr="00004EAA" w:rsidRDefault="00D766E2" w:rsidP="001F4548">
            <w:pPr>
              <w:jc w:val="center"/>
              <w:rPr>
                <w:rFonts w:ascii="Arial" w:hAnsi="Arial" w:cs="Arial"/>
                <w:sz w:val="22"/>
                <w:szCs w:val="22"/>
              </w:rPr>
            </w:pPr>
          </w:p>
        </w:tc>
        <w:tc>
          <w:tcPr>
            <w:tcW w:w="1008" w:type="dxa"/>
          </w:tcPr>
          <w:p w14:paraId="0DB860F0" w14:textId="77777777" w:rsidR="00D766E2" w:rsidRPr="00004EAA" w:rsidRDefault="00D766E2" w:rsidP="008050FC">
            <w:pPr>
              <w:tabs>
                <w:tab w:val="left" w:pos="864"/>
              </w:tabs>
              <w:ind w:left="-36"/>
              <w:jc w:val="center"/>
              <w:rPr>
                <w:rFonts w:ascii="Arial" w:hAnsi="Arial" w:cs="Arial"/>
                <w:sz w:val="22"/>
                <w:szCs w:val="22"/>
              </w:rPr>
            </w:pPr>
          </w:p>
        </w:tc>
        <w:tc>
          <w:tcPr>
            <w:tcW w:w="2016" w:type="dxa"/>
          </w:tcPr>
          <w:p w14:paraId="756B91B4" w14:textId="77777777" w:rsidR="00D766E2" w:rsidRPr="00004EAA" w:rsidRDefault="00D766E2" w:rsidP="001F4548">
            <w:pPr>
              <w:jc w:val="center"/>
              <w:rPr>
                <w:rFonts w:ascii="Arial" w:hAnsi="Arial" w:cs="Arial"/>
                <w:sz w:val="22"/>
                <w:szCs w:val="22"/>
              </w:rPr>
            </w:pPr>
          </w:p>
        </w:tc>
        <w:tc>
          <w:tcPr>
            <w:tcW w:w="1116" w:type="dxa"/>
          </w:tcPr>
          <w:p w14:paraId="3AC1A146" w14:textId="77777777" w:rsidR="00D766E2" w:rsidRPr="00004EAA" w:rsidRDefault="00D766E2" w:rsidP="001F4548">
            <w:pPr>
              <w:jc w:val="center"/>
              <w:rPr>
                <w:rFonts w:ascii="Arial" w:hAnsi="Arial" w:cs="Arial"/>
                <w:sz w:val="22"/>
                <w:szCs w:val="22"/>
              </w:rPr>
            </w:pPr>
          </w:p>
        </w:tc>
      </w:tr>
      <w:tr w:rsidR="00D766E2" w:rsidRPr="00004EAA" w14:paraId="66A861CB" w14:textId="77777777" w:rsidTr="008050FC">
        <w:trPr>
          <w:jc w:val="center"/>
        </w:trPr>
        <w:tc>
          <w:tcPr>
            <w:tcW w:w="2556" w:type="dxa"/>
          </w:tcPr>
          <w:p w14:paraId="1DBF33FC" w14:textId="414775B3" w:rsidR="00D766E2" w:rsidRPr="00004EAA" w:rsidRDefault="001C0B2B" w:rsidP="001F4548">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Sex</w:t>
            </w:r>
          </w:p>
        </w:tc>
        <w:tc>
          <w:tcPr>
            <w:tcW w:w="1710" w:type="dxa"/>
          </w:tcPr>
          <w:p w14:paraId="4B39FE2C" w14:textId="77777777" w:rsidR="00D766E2" w:rsidRPr="00004EAA" w:rsidRDefault="00D766E2" w:rsidP="001F4548">
            <w:pPr>
              <w:jc w:val="center"/>
              <w:rPr>
                <w:rFonts w:ascii="Arial" w:hAnsi="Arial" w:cs="Arial"/>
                <w:sz w:val="22"/>
                <w:szCs w:val="22"/>
              </w:rPr>
            </w:pPr>
          </w:p>
        </w:tc>
        <w:tc>
          <w:tcPr>
            <w:tcW w:w="1530" w:type="dxa"/>
          </w:tcPr>
          <w:p w14:paraId="0AD8BD99" w14:textId="77777777" w:rsidR="00D766E2" w:rsidRPr="00004EAA" w:rsidRDefault="00D766E2" w:rsidP="001F4548">
            <w:pPr>
              <w:jc w:val="center"/>
              <w:rPr>
                <w:rFonts w:ascii="Arial" w:hAnsi="Arial" w:cs="Arial"/>
                <w:sz w:val="22"/>
                <w:szCs w:val="22"/>
              </w:rPr>
            </w:pPr>
          </w:p>
        </w:tc>
        <w:tc>
          <w:tcPr>
            <w:tcW w:w="1836" w:type="dxa"/>
          </w:tcPr>
          <w:p w14:paraId="37EE415E" w14:textId="77777777" w:rsidR="00D766E2" w:rsidRPr="00004EAA" w:rsidRDefault="00D766E2" w:rsidP="001F4548">
            <w:pPr>
              <w:jc w:val="center"/>
              <w:rPr>
                <w:rFonts w:ascii="Arial" w:hAnsi="Arial" w:cs="Arial"/>
                <w:sz w:val="22"/>
                <w:szCs w:val="22"/>
              </w:rPr>
            </w:pPr>
          </w:p>
        </w:tc>
        <w:tc>
          <w:tcPr>
            <w:tcW w:w="1008" w:type="dxa"/>
          </w:tcPr>
          <w:p w14:paraId="4A4E821F" w14:textId="77777777" w:rsidR="00D766E2" w:rsidRPr="00004EAA" w:rsidRDefault="00D766E2" w:rsidP="008050FC">
            <w:pPr>
              <w:ind w:right="-126"/>
              <w:jc w:val="center"/>
              <w:rPr>
                <w:rFonts w:ascii="Arial" w:hAnsi="Arial" w:cs="Arial"/>
                <w:sz w:val="22"/>
                <w:szCs w:val="22"/>
              </w:rPr>
            </w:pPr>
            <w:r w:rsidRPr="00004EAA">
              <w:rPr>
                <w:rFonts w:ascii="Arial" w:hAnsi="Arial" w:cs="Arial"/>
                <w:sz w:val="22"/>
                <w:szCs w:val="22"/>
              </w:rPr>
              <w:t>0.0002</w:t>
            </w:r>
          </w:p>
        </w:tc>
        <w:tc>
          <w:tcPr>
            <w:tcW w:w="2016" w:type="dxa"/>
          </w:tcPr>
          <w:p w14:paraId="40E2CA56" w14:textId="77777777" w:rsidR="00D766E2" w:rsidRPr="00004EAA" w:rsidRDefault="00D766E2" w:rsidP="001F4548">
            <w:pPr>
              <w:jc w:val="center"/>
              <w:rPr>
                <w:rFonts w:ascii="Arial" w:hAnsi="Arial" w:cs="Arial"/>
                <w:sz w:val="22"/>
                <w:szCs w:val="22"/>
              </w:rPr>
            </w:pPr>
          </w:p>
        </w:tc>
        <w:tc>
          <w:tcPr>
            <w:tcW w:w="1008" w:type="dxa"/>
          </w:tcPr>
          <w:p w14:paraId="57790E5F" w14:textId="77777777" w:rsidR="00D766E2" w:rsidRPr="00004EAA" w:rsidRDefault="00D766E2" w:rsidP="008050FC">
            <w:pPr>
              <w:tabs>
                <w:tab w:val="left" w:pos="864"/>
              </w:tabs>
              <w:ind w:left="-36"/>
              <w:jc w:val="center"/>
              <w:rPr>
                <w:rFonts w:ascii="Arial" w:hAnsi="Arial" w:cs="Arial"/>
                <w:sz w:val="22"/>
                <w:szCs w:val="22"/>
              </w:rPr>
            </w:pPr>
            <w:r w:rsidRPr="00004EAA">
              <w:rPr>
                <w:rFonts w:ascii="Arial" w:hAnsi="Arial" w:cs="Arial"/>
                <w:sz w:val="22"/>
                <w:szCs w:val="22"/>
              </w:rPr>
              <w:t>&lt;0.0001</w:t>
            </w:r>
          </w:p>
        </w:tc>
        <w:tc>
          <w:tcPr>
            <w:tcW w:w="2016" w:type="dxa"/>
          </w:tcPr>
          <w:p w14:paraId="5A293724" w14:textId="77777777" w:rsidR="00D766E2" w:rsidRPr="00004EAA" w:rsidRDefault="00D766E2" w:rsidP="001F4548">
            <w:pPr>
              <w:jc w:val="center"/>
              <w:rPr>
                <w:rFonts w:ascii="Arial" w:hAnsi="Arial" w:cs="Arial"/>
                <w:sz w:val="22"/>
                <w:szCs w:val="22"/>
              </w:rPr>
            </w:pPr>
          </w:p>
        </w:tc>
        <w:tc>
          <w:tcPr>
            <w:tcW w:w="1116" w:type="dxa"/>
          </w:tcPr>
          <w:p w14:paraId="7A3537BE"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&lt;0.0001</w:t>
            </w:r>
          </w:p>
        </w:tc>
      </w:tr>
      <w:tr w:rsidR="00D766E2" w:rsidRPr="00004EAA" w14:paraId="55A337F6" w14:textId="77777777" w:rsidTr="008050FC">
        <w:trPr>
          <w:jc w:val="center"/>
        </w:trPr>
        <w:tc>
          <w:tcPr>
            <w:tcW w:w="2556" w:type="dxa"/>
          </w:tcPr>
          <w:p w14:paraId="64BC86A1" w14:textId="6D7B343C"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Pr="00004EAA">
              <w:rPr>
                <w:rFonts w:ascii="Arial" w:hAnsi="Arial" w:cs="Arial"/>
                <w:sz w:val="22"/>
                <w:szCs w:val="22"/>
              </w:rPr>
              <w:t xml:space="preserve">  Male</w:t>
            </w:r>
          </w:p>
        </w:tc>
        <w:tc>
          <w:tcPr>
            <w:tcW w:w="1710" w:type="dxa"/>
          </w:tcPr>
          <w:p w14:paraId="2F85BF2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497 (67)</w:t>
            </w:r>
          </w:p>
        </w:tc>
        <w:tc>
          <w:tcPr>
            <w:tcW w:w="1530" w:type="dxa"/>
          </w:tcPr>
          <w:p w14:paraId="390428BE"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497 (67)</w:t>
            </w:r>
          </w:p>
        </w:tc>
        <w:tc>
          <w:tcPr>
            <w:tcW w:w="1836" w:type="dxa"/>
          </w:tcPr>
          <w:p w14:paraId="6F9BE37A"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29.8 (25.8, 34.0)</w:t>
            </w:r>
          </w:p>
        </w:tc>
        <w:tc>
          <w:tcPr>
            <w:tcW w:w="1008" w:type="dxa"/>
          </w:tcPr>
          <w:p w14:paraId="4A72B316" w14:textId="77777777" w:rsidR="00D766E2" w:rsidRPr="00004EAA" w:rsidRDefault="00D766E2" w:rsidP="008050FC">
            <w:pPr>
              <w:ind w:right="-126"/>
              <w:jc w:val="center"/>
              <w:rPr>
                <w:rFonts w:ascii="Arial" w:hAnsi="Arial" w:cs="Arial"/>
                <w:sz w:val="22"/>
                <w:szCs w:val="22"/>
              </w:rPr>
            </w:pPr>
          </w:p>
        </w:tc>
        <w:tc>
          <w:tcPr>
            <w:tcW w:w="2016" w:type="dxa"/>
          </w:tcPr>
          <w:p w14:paraId="2D4D1EE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33.6 (29.1, 38.3)</w:t>
            </w:r>
          </w:p>
        </w:tc>
        <w:tc>
          <w:tcPr>
            <w:tcW w:w="1008" w:type="dxa"/>
          </w:tcPr>
          <w:p w14:paraId="02A7111C" w14:textId="77777777" w:rsidR="00D766E2" w:rsidRPr="00004EAA" w:rsidRDefault="00D766E2" w:rsidP="008050FC">
            <w:pPr>
              <w:tabs>
                <w:tab w:val="left" w:pos="864"/>
              </w:tabs>
              <w:ind w:left="-36"/>
              <w:jc w:val="center"/>
              <w:rPr>
                <w:rFonts w:ascii="Arial" w:hAnsi="Arial" w:cs="Arial"/>
                <w:sz w:val="22"/>
                <w:szCs w:val="22"/>
              </w:rPr>
            </w:pPr>
          </w:p>
        </w:tc>
        <w:tc>
          <w:tcPr>
            <w:tcW w:w="2016" w:type="dxa"/>
          </w:tcPr>
          <w:p w14:paraId="5E481172"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40.1 (29.7, 51.2)</w:t>
            </w:r>
          </w:p>
        </w:tc>
        <w:tc>
          <w:tcPr>
            <w:tcW w:w="1116" w:type="dxa"/>
          </w:tcPr>
          <w:p w14:paraId="0DD23E0D" w14:textId="77777777" w:rsidR="00D766E2" w:rsidRPr="00004EAA" w:rsidRDefault="00D766E2" w:rsidP="001F4548">
            <w:pPr>
              <w:jc w:val="center"/>
              <w:rPr>
                <w:rFonts w:ascii="Arial" w:hAnsi="Arial" w:cs="Arial"/>
                <w:sz w:val="22"/>
                <w:szCs w:val="22"/>
              </w:rPr>
            </w:pPr>
          </w:p>
        </w:tc>
      </w:tr>
      <w:tr w:rsidR="00D766E2" w:rsidRPr="00004EAA" w14:paraId="3369C491" w14:textId="77777777" w:rsidTr="008050FC">
        <w:trPr>
          <w:jc w:val="center"/>
        </w:trPr>
        <w:tc>
          <w:tcPr>
            <w:tcW w:w="2556" w:type="dxa"/>
          </w:tcPr>
          <w:p w14:paraId="71A6BDE4" w14:textId="2A8FC454"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Pr="00004EAA">
              <w:rPr>
                <w:rFonts w:ascii="Arial" w:hAnsi="Arial" w:cs="Arial"/>
                <w:sz w:val="22"/>
                <w:szCs w:val="22"/>
              </w:rPr>
              <w:t xml:space="preserve"> Female</w:t>
            </w:r>
          </w:p>
        </w:tc>
        <w:tc>
          <w:tcPr>
            <w:tcW w:w="1710" w:type="dxa"/>
          </w:tcPr>
          <w:p w14:paraId="24CFD8C1"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242 (33)</w:t>
            </w:r>
          </w:p>
        </w:tc>
        <w:tc>
          <w:tcPr>
            <w:tcW w:w="1530" w:type="dxa"/>
          </w:tcPr>
          <w:p w14:paraId="54BB2094"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248 (33)</w:t>
            </w:r>
          </w:p>
        </w:tc>
        <w:tc>
          <w:tcPr>
            <w:tcW w:w="1836" w:type="dxa"/>
          </w:tcPr>
          <w:p w14:paraId="29DDBE03"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44.0 (37.6, 50.6)</w:t>
            </w:r>
          </w:p>
        </w:tc>
        <w:tc>
          <w:tcPr>
            <w:tcW w:w="1008" w:type="dxa"/>
          </w:tcPr>
          <w:p w14:paraId="3ACF3050" w14:textId="77777777" w:rsidR="00D766E2" w:rsidRPr="00004EAA" w:rsidRDefault="00D766E2" w:rsidP="008050FC">
            <w:pPr>
              <w:ind w:right="-126"/>
              <w:jc w:val="center"/>
              <w:rPr>
                <w:rFonts w:ascii="Arial" w:hAnsi="Arial" w:cs="Arial"/>
                <w:sz w:val="22"/>
                <w:szCs w:val="22"/>
              </w:rPr>
            </w:pPr>
          </w:p>
        </w:tc>
        <w:tc>
          <w:tcPr>
            <w:tcW w:w="2016" w:type="dxa"/>
          </w:tcPr>
          <w:p w14:paraId="397D41E2"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49.0 (42.1, 56.2)</w:t>
            </w:r>
          </w:p>
        </w:tc>
        <w:tc>
          <w:tcPr>
            <w:tcW w:w="1008" w:type="dxa"/>
          </w:tcPr>
          <w:p w14:paraId="15554642" w14:textId="77777777" w:rsidR="00D766E2" w:rsidRPr="00004EAA" w:rsidRDefault="00D766E2" w:rsidP="008050FC">
            <w:pPr>
              <w:tabs>
                <w:tab w:val="left" w:pos="864"/>
              </w:tabs>
              <w:ind w:left="-36"/>
              <w:jc w:val="center"/>
              <w:rPr>
                <w:rFonts w:ascii="Arial" w:hAnsi="Arial" w:cs="Arial"/>
                <w:sz w:val="22"/>
                <w:szCs w:val="22"/>
              </w:rPr>
            </w:pPr>
          </w:p>
        </w:tc>
        <w:tc>
          <w:tcPr>
            <w:tcW w:w="2016" w:type="dxa"/>
          </w:tcPr>
          <w:p w14:paraId="03750C93"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56.0 (43.6, 69.4)</w:t>
            </w:r>
          </w:p>
        </w:tc>
        <w:tc>
          <w:tcPr>
            <w:tcW w:w="1116" w:type="dxa"/>
          </w:tcPr>
          <w:p w14:paraId="3C701887" w14:textId="77777777" w:rsidR="00D766E2" w:rsidRPr="00004EAA" w:rsidRDefault="00D766E2" w:rsidP="001F4548">
            <w:pPr>
              <w:jc w:val="center"/>
              <w:rPr>
                <w:rFonts w:ascii="Arial" w:hAnsi="Arial" w:cs="Arial"/>
                <w:sz w:val="22"/>
                <w:szCs w:val="22"/>
              </w:rPr>
            </w:pPr>
          </w:p>
        </w:tc>
      </w:tr>
      <w:tr w:rsidR="00D766E2" w:rsidRPr="00004EAA" w14:paraId="2B8E9BB3" w14:textId="77777777" w:rsidTr="008050FC">
        <w:trPr>
          <w:jc w:val="center"/>
        </w:trPr>
        <w:tc>
          <w:tcPr>
            <w:tcW w:w="2556" w:type="dxa"/>
          </w:tcPr>
          <w:p w14:paraId="7BA6BA20" w14:textId="77777777" w:rsidR="00D766E2" w:rsidRPr="00004EAA" w:rsidRDefault="00D766E2" w:rsidP="001F4548">
            <w:pPr>
              <w:rPr>
                <w:rFonts w:ascii="Arial" w:hAnsi="Arial" w:cs="Arial"/>
                <w:sz w:val="22"/>
                <w:szCs w:val="22"/>
              </w:rPr>
            </w:pPr>
          </w:p>
        </w:tc>
        <w:tc>
          <w:tcPr>
            <w:tcW w:w="1710" w:type="dxa"/>
          </w:tcPr>
          <w:p w14:paraId="463F5A75" w14:textId="77777777" w:rsidR="00D766E2" w:rsidRPr="00004EAA" w:rsidRDefault="00D766E2" w:rsidP="001F4548">
            <w:pPr>
              <w:jc w:val="center"/>
              <w:rPr>
                <w:rFonts w:ascii="Arial" w:hAnsi="Arial" w:cs="Arial"/>
                <w:sz w:val="22"/>
                <w:szCs w:val="22"/>
              </w:rPr>
            </w:pPr>
          </w:p>
        </w:tc>
        <w:tc>
          <w:tcPr>
            <w:tcW w:w="1530" w:type="dxa"/>
          </w:tcPr>
          <w:p w14:paraId="077E05A9" w14:textId="77777777" w:rsidR="00D766E2" w:rsidRPr="00004EAA" w:rsidRDefault="00D766E2" w:rsidP="001F4548">
            <w:pPr>
              <w:jc w:val="center"/>
              <w:rPr>
                <w:rFonts w:ascii="Arial" w:hAnsi="Arial" w:cs="Arial"/>
                <w:sz w:val="22"/>
                <w:szCs w:val="22"/>
              </w:rPr>
            </w:pPr>
          </w:p>
        </w:tc>
        <w:tc>
          <w:tcPr>
            <w:tcW w:w="1836" w:type="dxa"/>
          </w:tcPr>
          <w:p w14:paraId="08ABDEFE" w14:textId="77777777" w:rsidR="00D766E2" w:rsidRPr="00004EAA" w:rsidRDefault="00D766E2" w:rsidP="001F4548">
            <w:pPr>
              <w:jc w:val="center"/>
              <w:rPr>
                <w:rFonts w:ascii="Arial" w:hAnsi="Arial" w:cs="Arial"/>
                <w:sz w:val="22"/>
                <w:szCs w:val="22"/>
              </w:rPr>
            </w:pPr>
          </w:p>
        </w:tc>
        <w:tc>
          <w:tcPr>
            <w:tcW w:w="1008" w:type="dxa"/>
          </w:tcPr>
          <w:p w14:paraId="44966B66" w14:textId="77777777" w:rsidR="00D766E2" w:rsidRPr="00004EAA" w:rsidRDefault="00D766E2" w:rsidP="008050FC">
            <w:pPr>
              <w:ind w:right="-126"/>
              <w:jc w:val="center"/>
              <w:rPr>
                <w:rFonts w:ascii="Arial" w:hAnsi="Arial" w:cs="Arial"/>
                <w:sz w:val="22"/>
                <w:szCs w:val="22"/>
              </w:rPr>
            </w:pPr>
          </w:p>
        </w:tc>
        <w:tc>
          <w:tcPr>
            <w:tcW w:w="2016" w:type="dxa"/>
          </w:tcPr>
          <w:p w14:paraId="59A2F993" w14:textId="77777777" w:rsidR="00D766E2" w:rsidRPr="00004EAA" w:rsidRDefault="00D766E2" w:rsidP="001F4548">
            <w:pPr>
              <w:jc w:val="center"/>
              <w:rPr>
                <w:rFonts w:ascii="Arial" w:hAnsi="Arial" w:cs="Arial"/>
                <w:sz w:val="22"/>
                <w:szCs w:val="22"/>
              </w:rPr>
            </w:pPr>
          </w:p>
        </w:tc>
        <w:tc>
          <w:tcPr>
            <w:tcW w:w="1008" w:type="dxa"/>
          </w:tcPr>
          <w:p w14:paraId="5C4D6E38" w14:textId="77777777" w:rsidR="00D766E2" w:rsidRPr="00004EAA" w:rsidRDefault="00D766E2" w:rsidP="008050FC">
            <w:pPr>
              <w:tabs>
                <w:tab w:val="left" w:pos="864"/>
              </w:tabs>
              <w:ind w:left="-36"/>
              <w:jc w:val="center"/>
              <w:rPr>
                <w:rFonts w:ascii="Arial" w:hAnsi="Arial" w:cs="Arial"/>
                <w:sz w:val="22"/>
                <w:szCs w:val="22"/>
              </w:rPr>
            </w:pPr>
          </w:p>
        </w:tc>
        <w:tc>
          <w:tcPr>
            <w:tcW w:w="2016" w:type="dxa"/>
          </w:tcPr>
          <w:p w14:paraId="218A30D0" w14:textId="77777777" w:rsidR="00D766E2" w:rsidRPr="00004EAA" w:rsidRDefault="00D766E2" w:rsidP="001F4548">
            <w:pPr>
              <w:jc w:val="center"/>
              <w:rPr>
                <w:rFonts w:ascii="Arial" w:hAnsi="Arial" w:cs="Arial"/>
                <w:sz w:val="22"/>
                <w:szCs w:val="22"/>
              </w:rPr>
            </w:pPr>
          </w:p>
        </w:tc>
        <w:tc>
          <w:tcPr>
            <w:tcW w:w="1116" w:type="dxa"/>
          </w:tcPr>
          <w:p w14:paraId="4D7F6691" w14:textId="77777777" w:rsidR="00D766E2" w:rsidRPr="00004EAA" w:rsidRDefault="00D766E2" w:rsidP="001F4548">
            <w:pPr>
              <w:jc w:val="center"/>
              <w:rPr>
                <w:rFonts w:ascii="Arial" w:hAnsi="Arial" w:cs="Arial"/>
                <w:sz w:val="22"/>
                <w:szCs w:val="22"/>
              </w:rPr>
            </w:pPr>
          </w:p>
        </w:tc>
      </w:tr>
      <w:tr w:rsidR="00D766E2" w:rsidRPr="00004EAA" w14:paraId="049B5B94" w14:textId="77777777" w:rsidTr="008050FC">
        <w:trPr>
          <w:jc w:val="center"/>
        </w:trPr>
        <w:tc>
          <w:tcPr>
            <w:tcW w:w="2556" w:type="dxa"/>
          </w:tcPr>
          <w:p w14:paraId="18F7DF65" w14:textId="3420A476" w:rsidR="00D766E2" w:rsidRPr="00004EAA" w:rsidRDefault="003F7B29" w:rsidP="001F4548">
            <w:pPr>
              <w:rPr>
                <w:rFonts w:ascii="Arial" w:hAnsi="Arial" w:cs="Arial"/>
                <w:sz w:val="22"/>
                <w:szCs w:val="22"/>
              </w:rPr>
            </w:pPr>
            <w:r w:rsidRPr="00004EAA">
              <w:rPr>
                <w:rFonts w:ascii="Arial" w:hAnsi="Arial" w:cs="Arial"/>
                <w:sz w:val="22"/>
                <w:szCs w:val="22"/>
              </w:rPr>
              <w:t>Sun related factors</w:t>
            </w:r>
          </w:p>
        </w:tc>
        <w:tc>
          <w:tcPr>
            <w:tcW w:w="1710" w:type="dxa"/>
          </w:tcPr>
          <w:p w14:paraId="7841F676" w14:textId="77777777" w:rsidR="00D766E2" w:rsidRPr="00004EAA" w:rsidRDefault="00D766E2" w:rsidP="001F4548">
            <w:pPr>
              <w:jc w:val="center"/>
              <w:rPr>
                <w:rFonts w:ascii="Arial" w:hAnsi="Arial" w:cs="Arial"/>
                <w:sz w:val="22"/>
                <w:szCs w:val="22"/>
              </w:rPr>
            </w:pPr>
          </w:p>
        </w:tc>
        <w:tc>
          <w:tcPr>
            <w:tcW w:w="1530" w:type="dxa"/>
          </w:tcPr>
          <w:p w14:paraId="159905BB" w14:textId="77777777" w:rsidR="00D766E2" w:rsidRPr="00004EAA" w:rsidRDefault="00D766E2" w:rsidP="001F4548">
            <w:pPr>
              <w:jc w:val="center"/>
              <w:rPr>
                <w:rFonts w:ascii="Arial" w:hAnsi="Arial" w:cs="Arial"/>
                <w:sz w:val="22"/>
                <w:szCs w:val="22"/>
              </w:rPr>
            </w:pPr>
          </w:p>
        </w:tc>
        <w:tc>
          <w:tcPr>
            <w:tcW w:w="1836" w:type="dxa"/>
          </w:tcPr>
          <w:p w14:paraId="2A7D89F6" w14:textId="77777777" w:rsidR="00D766E2" w:rsidRPr="00004EAA" w:rsidRDefault="00D766E2" w:rsidP="001F4548">
            <w:pPr>
              <w:jc w:val="center"/>
              <w:rPr>
                <w:rFonts w:ascii="Arial" w:hAnsi="Arial" w:cs="Arial"/>
                <w:sz w:val="22"/>
                <w:szCs w:val="22"/>
              </w:rPr>
            </w:pPr>
          </w:p>
        </w:tc>
        <w:tc>
          <w:tcPr>
            <w:tcW w:w="1008" w:type="dxa"/>
          </w:tcPr>
          <w:p w14:paraId="2D227098" w14:textId="77777777" w:rsidR="00D766E2" w:rsidRPr="00004EAA" w:rsidRDefault="00D766E2" w:rsidP="008050FC">
            <w:pPr>
              <w:ind w:right="-126"/>
              <w:jc w:val="center"/>
              <w:rPr>
                <w:rFonts w:ascii="Arial" w:hAnsi="Arial" w:cs="Arial"/>
                <w:sz w:val="22"/>
                <w:szCs w:val="22"/>
              </w:rPr>
            </w:pPr>
          </w:p>
        </w:tc>
        <w:tc>
          <w:tcPr>
            <w:tcW w:w="2016" w:type="dxa"/>
          </w:tcPr>
          <w:p w14:paraId="1D4642F9" w14:textId="77777777" w:rsidR="00D766E2" w:rsidRPr="00004EAA" w:rsidRDefault="00D766E2" w:rsidP="001F4548">
            <w:pPr>
              <w:jc w:val="center"/>
              <w:rPr>
                <w:rFonts w:ascii="Arial" w:hAnsi="Arial" w:cs="Arial"/>
                <w:sz w:val="22"/>
                <w:szCs w:val="22"/>
              </w:rPr>
            </w:pPr>
          </w:p>
        </w:tc>
        <w:tc>
          <w:tcPr>
            <w:tcW w:w="1008" w:type="dxa"/>
          </w:tcPr>
          <w:p w14:paraId="2B841670" w14:textId="77777777" w:rsidR="00D766E2" w:rsidRPr="00004EAA" w:rsidRDefault="00D766E2" w:rsidP="008050FC">
            <w:pPr>
              <w:tabs>
                <w:tab w:val="left" w:pos="864"/>
              </w:tabs>
              <w:ind w:left="-36"/>
              <w:jc w:val="center"/>
              <w:rPr>
                <w:rFonts w:ascii="Arial" w:hAnsi="Arial" w:cs="Arial"/>
                <w:sz w:val="22"/>
                <w:szCs w:val="22"/>
              </w:rPr>
            </w:pPr>
          </w:p>
        </w:tc>
        <w:tc>
          <w:tcPr>
            <w:tcW w:w="2016" w:type="dxa"/>
          </w:tcPr>
          <w:p w14:paraId="055D8136" w14:textId="77777777" w:rsidR="00D766E2" w:rsidRPr="00004EAA" w:rsidRDefault="00D766E2" w:rsidP="001F4548">
            <w:pPr>
              <w:jc w:val="center"/>
              <w:rPr>
                <w:rFonts w:ascii="Arial" w:hAnsi="Arial" w:cs="Arial"/>
                <w:sz w:val="22"/>
                <w:szCs w:val="22"/>
              </w:rPr>
            </w:pPr>
          </w:p>
        </w:tc>
        <w:tc>
          <w:tcPr>
            <w:tcW w:w="1116" w:type="dxa"/>
          </w:tcPr>
          <w:p w14:paraId="6F32A2C5" w14:textId="77777777" w:rsidR="00D766E2" w:rsidRPr="00004EAA" w:rsidRDefault="00D766E2" w:rsidP="001F4548">
            <w:pPr>
              <w:jc w:val="center"/>
              <w:rPr>
                <w:rFonts w:ascii="Arial" w:hAnsi="Arial" w:cs="Arial"/>
                <w:sz w:val="22"/>
                <w:szCs w:val="22"/>
              </w:rPr>
            </w:pPr>
          </w:p>
        </w:tc>
      </w:tr>
      <w:tr w:rsidR="00D766E2" w:rsidRPr="00004EAA" w14:paraId="6B244FA8" w14:textId="77777777" w:rsidTr="008050FC">
        <w:trPr>
          <w:jc w:val="center"/>
        </w:trPr>
        <w:tc>
          <w:tcPr>
            <w:tcW w:w="2556" w:type="dxa"/>
          </w:tcPr>
          <w:p w14:paraId="5714E18E" w14:textId="7A630CB7" w:rsidR="00D766E2" w:rsidRPr="00004EAA" w:rsidRDefault="001C0B2B" w:rsidP="001F4548">
            <w:pPr>
              <w:rPr>
                <w:rFonts w:ascii="Arial" w:hAnsi="Arial" w:cs="Arial"/>
                <w:sz w:val="22"/>
                <w:szCs w:val="22"/>
              </w:rPr>
            </w:pPr>
            <w:r w:rsidRPr="00004EAA">
              <w:rPr>
                <w:rFonts w:ascii="Arial" w:hAnsi="Arial" w:cs="Arial"/>
                <w:sz w:val="22"/>
                <w:szCs w:val="22"/>
              </w:rPr>
              <w:t xml:space="preserve">  Season of baseline blood d</w:t>
            </w:r>
            <w:r w:rsidR="00D766E2" w:rsidRPr="00004EAA">
              <w:rPr>
                <w:rFonts w:ascii="Arial" w:hAnsi="Arial" w:cs="Arial"/>
                <w:sz w:val="22"/>
                <w:szCs w:val="22"/>
              </w:rPr>
              <w:t>raw</w:t>
            </w:r>
          </w:p>
        </w:tc>
        <w:tc>
          <w:tcPr>
            <w:tcW w:w="1710" w:type="dxa"/>
          </w:tcPr>
          <w:p w14:paraId="571DE58B" w14:textId="77777777" w:rsidR="00D766E2" w:rsidRPr="00004EAA" w:rsidRDefault="00D766E2" w:rsidP="001F4548">
            <w:pPr>
              <w:rPr>
                <w:rFonts w:ascii="Arial" w:hAnsi="Arial" w:cs="Arial"/>
                <w:sz w:val="22"/>
                <w:szCs w:val="22"/>
              </w:rPr>
            </w:pPr>
          </w:p>
        </w:tc>
        <w:tc>
          <w:tcPr>
            <w:tcW w:w="1530" w:type="dxa"/>
          </w:tcPr>
          <w:p w14:paraId="30FBE0FC" w14:textId="77777777" w:rsidR="00D766E2" w:rsidRPr="00004EAA" w:rsidRDefault="00D766E2" w:rsidP="001F4548">
            <w:pPr>
              <w:rPr>
                <w:rFonts w:ascii="Arial" w:hAnsi="Arial" w:cs="Arial"/>
                <w:sz w:val="22"/>
                <w:szCs w:val="22"/>
              </w:rPr>
            </w:pPr>
          </w:p>
        </w:tc>
        <w:tc>
          <w:tcPr>
            <w:tcW w:w="1836" w:type="dxa"/>
          </w:tcPr>
          <w:p w14:paraId="49F2F512" w14:textId="77777777" w:rsidR="00D766E2" w:rsidRPr="00004EAA" w:rsidRDefault="00D766E2" w:rsidP="001F4548">
            <w:pPr>
              <w:jc w:val="center"/>
              <w:rPr>
                <w:rFonts w:ascii="Arial" w:hAnsi="Arial" w:cs="Arial"/>
                <w:sz w:val="22"/>
                <w:szCs w:val="22"/>
              </w:rPr>
            </w:pPr>
          </w:p>
        </w:tc>
        <w:tc>
          <w:tcPr>
            <w:tcW w:w="1008" w:type="dxa"/>
          </w:tcPr>
          <w:p w14:paraId="08B07EFF" w14:textId="77777777" w:rsidR="00D766E2" w:rsidRPr="00004EAA" w:rsidRDefault="00D766E2" w:rsidP="008050FC">
            <w:pPr>
              <w:ind w:right="-126"/>
              <w:jc w:val="center"/>
              <w:rPr>
                <w:rFonts w:ascii="Arial" w:hAnsi="Arial" w:cs="Arial"/>
                <w:sz w:val="22"/>
                <w:szCs w:val="22"/>
              </w:rPr>
            </w:pPr>
            <w:r w:rsidRPr="00004EAA">
              <w:rPr>
                <w:rFonts w:ascii="Arial" w:hAnsi="Arial" w:cs="Arial"/>
                <w:sz w:val="22"/>
                <w:szCs w:val="22"/>
              </w:rPr>
              <w:t>&lt;0.0001</w:t>
            </w:r>
          </w:p>
        </w:tc>
        <w:tc>
          <w:tcPr>
            <w:tcW w:w="2016" w:type="dxa"/>
          </w:tcPr>
          <w:p w14:paraId="7604ACBD" w14:textId="77777777" w:rsidR="00D766E2" w:rsidRPr="00004EAA" w:rsidRDefault="00D766E2" w:rsidP="001F4548">
            <w:pPr>
              <w:jc w:val="center"/>
              <w:rPr>
                <w:rFonts w:ascii="Arial" w:hAnsi="Arial" w:cs="Arial"/>
                <w:sz w:val="22"/>
                <w:szCs w:val="22"/>
              </w:rPr>
            </w:pPr>
          </w:p>
        </w:tc>
        <w:tc>
          <w:tcPr>
            <w:tcW w:w="1008" w:type="dxa"/>
          </w:tcPr>
          <w:p w14:paraId="2C63C007" w14:textId="77777777" w:rsidR="00D766E2" w:rsidRPr="00004EAA" w:rsidRDefault="00D766E2" w:rsidP="008050FC">
            <w:pPr>
              <w:tabs>
                <w:tab w:val="left" w:pos="864"/>
              </w:tabs>
              <w:ind w:left="-36"/>
              <w:jc w:val="center"/>
              <w:rPr>
                <w:rFonts w:ascii="Arial" w:hAnsi="Arial" w:cs="Arial"/>
                <w:sz w:val="22"/>
                <w:szCs w:val="22"/>
              </w:rPr>
            </w:pPr>
            <w:r w:rsidRPr="00004EAA">
              <w:rPr>
                <w:rFonts w:ascii="Arial" w:hAnsi="Arial" w:cs="Arial"/>
                <w:sz w:val="22"/>
                <w:szCs w:val="22"/>
              </w:rPr>
              <w:t>0.02</w:t>
            </w:r>
          </w:p>
        </w:tc>
        <w:tc>
          <w:tcPr>
            <w:tcW w:w="2016" w:type="dxa"/>
          </w:tcPr>
          <w:p w14:paraId="09CA9FA4" w14:textId="77777777" w:rsidR="00D766E2" w:rsidRPr="00004EAA" w:rsidRDefault="00D766E2" w:rsidP="001F4548">
            <w:pPr>
              <w:jc w:val="center"/>
              <w:rPr>
                <w:rFonts w:ascii="Arial" w:hAnsi="Arial" w:cs="Arial"/>
                <w:sz w:val="22"/>
                <w:szCs w:val="22"/>
              </w:rPr>
            </w:pPr>
          </w:p>
        </w:tc>
        <w:tc>
          <w:tcPr>
            <w:tcW w:w="1116" w:type="dxa"/>
          </w:tcPr>
          <w:p w14:paraId="3D5B1AEA"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0.01</w:t>
            </w:r>
          </w:p>
        </w:tc>
      </w:tr>
      <w:tr w:rsidR="00D766E2" w:rsidRPr="00004EAA" w14:paraId="60247ED5" w14:textId="77777777" w:rsidTr="008050FC">
        <w:trPr>
          <w:jc w:val="center"/>
        </w:trPr>
        <w:tc>
          <w:tcPr>
            <w:tcW w:w="2556" w:type="dxa"/>
          </w:tcPr>
          <w:p w14:paraId="6B10D943" w14:textId="03BE120C" w:rsidR="00D766E2" w:rsidRPr="00004EAA" w:rsidRDefault="001C0B2B" w:rsidP="001F4548">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 xml:space="preserve">   December-February</w:t>
            </w:r>
          </w:p>
        </w:tc>
        <w:tc>
          <w:tcPr>
            <w:tcW w:w="1710" w:type="dxa"/>
          </w:tcPr>
          <w:p w14:paraId="006BDBA6"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161 (22)</w:t>
            </w:r>
          </w:p>
        </w:tc>
        <w:tc>
          <w:tcPr>
            <w:tcW w:w="1530" w:type="dxa"/>
          </w:tcPr>
          <w:p w14:paraId="44D62FF8"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148 (20)</w:t>
            </w:r>
          </w:p>
        </w:tc>
        <w:tc>
          <w:tcPr>
            <w:tcW w:w="1836" w:type="dxa"/>
          </w:tcPr>
          <w:p w14:paraId="67FB0D91"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51.7 (43.6, 60.3)</w:t>
            </w:r>
          </w:p>
        </w:tc>
        <w:tc>
          <w:tcPr>
            <w:tcW w:w="1008" w:type="dxa"/>
          </w:tcPr>
          <w:p w14:paraId="25445C21" w14:textId="77777777" w:rsidR="00D766E2" w:rsidRPr="00004EAA" w:rsidRDefault="00D766E2" w:rsidP="008050FC">
            <w:pPr>
              <w:ind w:right="-126"/>
              <w:jc w:val="center"/>
              <w:rPr>
                <w:rFonts w:ascii="Arial" w:hAnsi="Arial" w:cs="Arial"/>
                <w:sz w:val="22"/>
                <w:szCs w:val="22"/>
              </w:rPr>
            </w:pPr>
          </w:p>
        </w:tc>
        <w:tc>
          <w:tcPr>
            <w:tcW w:w="2016" w:type="dxa"/>
          </w:tcPr>
          <w:p w14:paraId="4A8F1968"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44.2 (34.4, 54.7)</w:t>
            </w:r>
          </w:p>
        </w:tc>
        <w:tc>
          <w:tcPr>
            <w:tcW w:w="1008" w:type="dxa"/>
          </w:tcPr>
          <w:p w14:paraId="6ECE8631" w14:textId="77777777" w:rsidR="00D766E2" w:rsidRPr="00004EAA" w:rsidRDefault="00D766E2" w:rsidP="008050FC">
            <w:pPr>
              <w:tabs>
                <w:tab w:val="left" w:pos="864"/>
              </w:tabs>
              <w:ind w:left="-36"/>
              <w:jc w:val="center"/>
              <w:rPr>
                <w:rFonts w:ascii="Arial" w:hAnsi="Arial" w:cs="Arial"/>
                <w:sz w:val="22"/>
                <w:szCs w:val="22"/>
              </w:rPr>
            </w:pPr>
          </w:p>
        </w:tc>
        <w:tc>
          <w:tcPr>
            <w:tcW w:w="2016" w:type="dxa"/>
          </w:tcPr>
          <w:p w14:paraId="03FEF6B9"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51.9 (37.7, 67.6)</w:t>
            </w:r>
          </w:p>
        </w:tc>
        <w:tc>
          <w:tcPr>
            <w:tcW w:w="1116" w:type="dxa"/>
          </w:tcPr>
          <w:p w14:paraId="674BC07E" w14:textId="77777777" w:rsidR="00D766E2" w:rsidRPr="00004EAA" w:rsidRDefault="00D766E2" w:rsidP="001F4548">
            <w:pPr>
              <w:jc w:val="center"/>
              <w:rPr>
                <w:rFonts w:ascii="Arial" w:hAnsi="Arial" w:cs="Arial"/>
                <w:sz w:val="22"/>
                <w:szCs w:val="22"/>
              </w:rPr>
            </w:pPr>
          </w:p>
        </w:tc>
      </w:tr>
      <w:tr w:rsidR="00D766E2" w:rsidRPr="00004EAA" w14:paraId="22C7F87F" w14:textId="77777777" w:rsidTr="008050FC">
        <w:trPr>
          <w:jc w:val="center"/>
        </w:trPr>
        <w:tc>
          <w:tcPr>
            <w:tcW w:w="2556" w:type="dxa"/>
          </w:tcPr>
          <w:p w14:paraId="7322A225" w14:textId="2DC6FF32"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Pr="00004EAA">
              <w:rPr>
                <w:rFonts w:ascii="Arial" w:hAnsi="Arial" w:cs="Arial"/>
                <w:sz w:val="22"/>
                <w:szCs w:val="22"/>
              </w:rPr>
              <w:t xml:space="preserve"> March-May</w:t>
            </w:r>
          </w:p>
        </w:tc>
        <w:tc>
          <w:tcPr>
            <w:tcW w:w="1710" w:type="dxa"/>
          </w:tcPr>
          <w:p w14:paraId="12B34D72"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182 (25)</w:t>
            </w:r>
          </w:p>
        </w:tc>
        <w:tc>
          <w:tcPr>
            <w:tcW w:w="1530" w:type="dxa"/>
          </w:tcPr>
          <w:p w14:paraId="03AEC664"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195 (26)</w:t>
            </w:r>
          </w:p>
        </w:tc>
        <w:tc>
          <w:tcPr>
            <w:tcW w:w="1836" w:type="dxa"/>
          </w:tcPr>
          <w:p w14:paraId="62FD91BD"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25.0 (18.9, 31.4)</w:t>
            </w:r>
          </w:p>
        </w:tc>
        <w:tc>
          <w:tcPr>
            <w:tcW w:w="1008" w:type="dxa"/>
          </w:tcPr>
          <w:p w14:paraId="34CCEE55" w14:textId="77777777" w:rsidR="00D766E2" w:rsidRPr="00004EAA" w:rsidRDefault="00D766E2" w:rsidP="008050FC">
            <w:pPr>
              <w:ind w:right="-126"/>
              <w:jc w:val="center"/>
              <w:rPr>
                <w:rFonts w:ascii="Arial" w:hAnsi="Arial" w:cs="Arial"/>
                <w:sz w:val="22"/>
                <w:szCs w:val="22"/>
              </w:rPr>
            </w:pPr>
          </w:p>
        </w:tc>
        <w:tc>
          <w:tcPr>
            <w:tcW w:w="2016" w:type="dxa"/>
          </w:tcPr>
          <w:p w14:paraId="34DFF138"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28.8 (20.6, 37.4)</w:t>
            </w:r>
          </w:p>
        </w:tc>
        <w:tc>
          <w:tcPr>
            <w:tcW w:w="1008" w:type="dxa"/>
          </w:tcPr>
          <w:p w14:paraId="0E35CFFB" w14:textId="77777777" w:rsidR="00D766E2" w:rsidRPr="00004EAA" w:rsidRDefault="00D766E2" w:rsidP="008050FC">
            <w:pPr>
              <w:tabs>
                <w:tab w:val="left" w:pos="864"/>
              </w:tabs>
              <w:ind w:left="-36"/>
              <w:jc w:val="center"/>
              <w:rPr>
                <w:rFonts w:ascii="Arial" w:hAnsi="Arial" w:cs="Arial"/>
                <w:sz w:val="22"/>
                <w:szCs w:val="22"/>
              </w:rPr>
            </w:pPr>
          </w:p>
        </w:tc>
        <w:tc>
          <w:tcPr>
            <w:tcW w:w="2016" w:type="dxa"/>
          </w:tcPr>
          <w:p w14:paraId="41789378"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34.5 (22.4, 47.9)</w:t>
            </w:r>
          </w:p>
        </w:tc>
        <w:tc>
          <w:tcPr>
            <w:tcW w:w="1116" w:type="dxa"/>
          </w:tcPr>
          <w:p w14:paraId="49BE40C7" w14:textId="77777777" w:rsidR="00D766E2" w:rsidRPr="00004EAA" w:rsidRDefault="00D766E2" w:rsidP="001F4548">
            <w:pPr>
              <w:jc w:val="center"/>
              <w:rPr>
                <w:rFonts w:ascii="Arial" w:hAnsi="Arial" w:cs="Arial"/>
                <w:sz w:val="22"/>
                <w:szCs w:val="22"/>
              </w:rPr>
            </w:pPr>
          </w:p>
        </w:tc>
      </w:tr>
      <w:tr w:rsidR="00D766E2" w:rsidRPr="00004EAA" w14:paraId="7C6FC9FA" w14:textId="77777777" w:rsidTr="008050FC">
        <w:trPr>
          <w:jc w:val="center"/>
        </w:trPr>
        <w:tc>
          <w:tcPr>
            <w:tcW w:w="2556" w:type="dxa"/>
          </w:tcPr>
          <w:p w14:paraId="6C94F0AF" w14:textId="4638FAC7"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Pr="00004EAA">
              <w:rPr>
                <w:rFonts w:ascii="Arial" w:hAnsi="Arial" w:cs="Arial"/>
                <w:sz w:val="22"/>
                <w:szCs w:val="22"/>
              </w:rPr>
              <w:t>June-August</w:t>
            </w:r>
          </w:p>
        </w:tc>
        <w:tc>
          <w:tcPr>
            <w:tcW w:w="1710" w:type="dxa"/>
          </w:tcPr>
          <w:p w14:paraId="28E24D88"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200 (27)</w:t>
            </w:r>
          </w:p>
        </w:tc>
        <w:tc>
          <w:tcPr>
            <w:tcW w:w="1530" w:type="dxa"/>
          </w:tcPr>
          <w:p w14:paraId="0CC519E0"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201 (27)</w:t>
            </w:r>
          </w:p>
        </w:tc>
        <w:tc>
          <w:tcPr>
            <w:tcW w:w="1836" w:type="dxa"/>
          </w:tcPr>
          <w:p w14:paraId="007E5416"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26.9 (20.9, 33.2)</w:t>
            </w:r>
          </w:p>
        </w:tc>
        <w:tc>
          <w:tcPr>
            <w:tcW w:w="1008" w:type="dxa"/>
          </w:tcPr>
          <w:p w14:paraId="096C7BD4" w14:textId="77777777" w:rsidR="00D766E2" w:rsidRPr="00004EAA" w:rsidRDefault="00D766E2" w:rsidP="008050FC">
            <w:pPr>
              <w:ind w:right="-126"/>
              <w:jc w:val="center"/>
              <w:rPr>
                <w:rFonts w:ascii="Arial" w:hAnsi="Arial" w:cs="Arial"/>
                <w:sz w:val="22"/>
                <w:szCs w:val="22"/>
              </w:rPr>
            </w:pPr>
          </w:p>
        </w:tc>
        <w:tc>
          <w:tcPr>
            <w:tcW w:w="2016" w:type="dxa"/>
          </w:tcPr>
          <w:p w14:paraId="21D73176"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45.6 (36.8, 55.1)</w:t>
            </w:r>
          </w:p>
        </w:tc>
        <w:tc>
          <w:tcPr>
            <w:tcW w:w="1008" w:type="dxa"/>
          </w:tcPr>
          <w:p w14:paraId="579138BF" w14:textId="77777777" w:rsidR="00D766E2" w:rsidRPr="00004EAA" w:rsidRDefault="00D766E2" w:rsidP="008050FC">
            <w:pPr>
              <w:tabs>
                <w:tab w:val="left" w:pos="864"/>
              </w:tabs>
              <w:ind w:left="-36"/>
              <w:jc w:val="center"/>
              <w:rPr>
                <w:rFonts w:ascii="Arial" w:hAnsi="Arial" w:cs="Arial"/>
                <w:sz w:val="22"/>
                <w:szCs w:val="22"/>
              </w:rPr>
            </w:pPr>
          </w:p>
        </w:tc>
        <w:tc>
          <w:tcPr>
            <w:tcW w:w="2016" w:type="dxa"/>
          </w:tcPr>
          <w:p w14:paraId="793AD468"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53.0 (39.4, 67.9)</w:t>
            </w:r>
          </w:p>
        </w:tc>
        <w:tc>
          <w:tcPr>
            <w:tcW w:w="1116" w:type="dxa"/>
          </w:tcPr>
          <w:p w14:paraId="60F39A35" w14:textId="77777777" w:rsidR="00D766E2" w:rsidRPr="00004EAA" w:rsidRDefault="00D766E2" w:rsidP="001F4548">
            <w:pPr>
              <w:jc w:val="center"/>
              <w:rPr>
                <w:rFonts w:ascii="Arial" w:hAnsi="Arial" w:cs="Arial"/>
                <w:sz w:val="22"/>
                <w:szCs w:val="22"/>
              </w:rPr>
            </w:pPr>
          </w:p>
        </w:tc>
      </w:tr>
      <w:tr w:rsidR="00D766E2" w:rsidRPr="00004EAA" w14:paraId="6C721A47" w14:textId="77777777" w:rsidTr="008050FC">
        <w:trPr>
          <w:jc w:val="center"/>
        </w:trPr>
        <w:tc>
          <w:tcPr>
            <w:tcW w:w="2556" w:type="dxa"/>
          </w:tcPr>
          <w:p w14:paraId="67A47D25" w14:textId="12F9876D"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Pr="00004EAA">
              <w:rPr>
                <w:rFonts w:ascii="Arial" w:hAnsi="Arial" w:cs="Arial"/>
                <w:sz w:val="22"/>
                <w:szCs w:val="22"/>
              </w:rPr>
              <w:t>September-November</w:t>
            </w:r>
          </w:p>
        </w:tc>
        <w:tc>
          <w:tcPr>
            <w:tcW w:w="1710" w:type="dxa"/>
          </w:tcPr>
          <w:p w14:paraId="2C61E210"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196 (27)</w:t>
            </w:r>
          </w:p>
        </w:tc>
        <w:tc>
          <w:tcPr>
            <w:tcW w:w="1530" w:type="dxa"/>
          </w:tcPr>
          <w:p w14:paraId="422A4FB0"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201 (27)</w:t>
            </w:r>
          </w:p>
        </w:tc>
        <w:tc>
          <w:tcPr>
            <w:tcW w:w="1836" w:type="dxa"/>
          </w:tcPr>
          <w:p w14:paraId="6C3FDE8A"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39.2 (32.6, 46.1)</w:t>
            </w:r>
          </w:p>
        </w:tc>
        <w:tc>
          <w:tcPr>
            <w:tcW w:w="1008" w:type="dxa"/>
          </w:tcPr>
          <w:p w14:paraId="69493889" w14:textId="77777777" w:rsidR="00D766E2" w:rsidRPr="00004EAA" w:rsidRDefault="00D766E2" w:rsidP="008050FC">
            <w:pPr>
              <w:ind w:right="-126"/>
              <w:jc w:val="center"/>
              <w:rPr>
                <w:rFonts w:ascii="Arial" w:hAnsi="Arial" w:cs="Arial"/>
                <w:sz w:val="22"/>
                <w:szCs w:val="22"/>
              </w:rPr>
            </w:pPr>
          </w:p>
        </w:tc>
        <w:tc>
          <w:tcPr>
            <w:tcW w:w="2016" w:type="dxa"/>
          </w:tcPr>
          <w:p w14:paraId="390AC8E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46.6 (37.6, 56.1)</w:t>
            </w:r>
          </w:p>
        </w:tc>
        <w:tc>
          <w:tcPr>
            <w:tcW w:w="1008" w:type="dxa"/>
          </w:tcPr>
          <w:p w14:paraId="6DC9CCF5" w14:textId="77777777" w:rsidR="00D766E2" w:rsidRPr="00004EAA" w:rsidRDefault="00D766E2" w:rsidP="008050FC">
            <w:pPr>
              <w:tabs>
                <w:tab w:val="left" w:pos="864"/>
              </w:tabs>
              <w:ind w:left="-36"/>
              <w:jc w:val="center"/>
              <w:rPr>
                <w:rFonts w:ascii="Arial" w:hAnsi="Arial" w:cs="Arial"/>
                <w:sz w:val="22"/>
                <w:szCs w:val="22"/>
              </w:rPr>
            </w:pPr>
          </w:p>
        </w:tc>
        <w:tc>
          <w:tcPr>
            <w:tcW w:w="2016" w:type="dxa"/>
          </w:tcPr>
          <w:p w14:paraId="71C8D60D"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52.6 (38.9, 67.8)</w:t>
            </w:r>
          </w:p>
        </w:tc>
        <w:tc>
          <w:tcPr>
            <w:tcW w:w="1116" w:type="dxa"/>
          </w:tcPr>
          <w:p w14:paraId="40C8A516" w14:textId="77777777" w:rsidR="00D766E2" w:rsidRPr="00004EAA" w:rsidRDefault="00D766E2" w:rsidP="001F4548">
            <w:pPr>
              <w:jc w:val="center"/>
              <w:rPr>
                <w:rFonts w:ascii="Arial" w:hAnsi="Arial" w:cs="Arial"/>
                <w:sz w:val="22"/>
                <w:szCs w:val="22"/>
              </w:rPr>
            </w:pPr>
          </w:p>
        </w:tc>
      </w:tr>
      <w:tr w:rsidR="00D766E2" w:rsidRPr="00004EAA" w14:paraId="6249DF96" w14:textId="77777777" w:rsidTr="008050FC">
        <w:trPr>
          <w:jc w:val="center"/>
        </w:trPr>
        <w:tc>
          <w:tcPr>
            <w:tcW w:w="2556" w:type="dxa"/>
          </w:tcPr>
          <w:p w14:paraId="7066F519" w14:textId="77777777" w:rsidR="00D766E2" w:rsidRPr="00004EAA" w:rsidRDefault="00D766E2" w:rsidP="001F4548">
            <w:pPr>
              <w:rPr>
                <w:rFonts w:ascii="Arial" w:hAnsi="Arial" w:cs="Arial"/>
                <w:sz w:val="22"/>
                <w:szCs w:val="22"/>
              </w:rPr>
            </w:pPr>
          </w:p>
        </w:tc>
        <w:tc>
          <w:tcPr>
            <w:tcW w:w="1710" w:type="dxa"/>
          </w:tcPr>
          <w:p w14:paraId="38D5C215" w14:textId="77777777" w:rsidR="00D766E2" w:rsidRPr="00004EAA" w:rsidRDefault="00D766E2" w:rsidP="001F4548">
            <w:pPr>
              <w:jc w:val="center"/>
              <w:rPr>
                <w:rFonts w:ascii="Arial" w:hAnsi="Arial" w:cs="Arial"/>
                <w:sz w:val="22"/>
                <w:szCs w:val="22"/>
              </w:rPr>
            </w:pPr>
          </w:p>
        </w:tc>
        <w:tc>
          <w:tcPr>
            <w:tcW w:w="1530" w:type="dxa"/>
          </w:tcPr>
          <w:p w14:paraId="7B837F29" w14:textId="77777777" w:rsidR="00D766E2" w:rsidRPr="00004EAA" w:rsidRDefault="00D766E2" w:rsidP="001F4548">
            <w:pPr>
              <w:jc w:val="center"/>
              <w:rPr>
                <w:rFonts w:ascii="Arial" w:hAnsi="Arial" w:cs="Arial"/>
                <w:sz w:val="22"/>
                <w:szCs w:val="22"/>
              </w:rPr>
            </w:pPr>
          </w:p>
        </w:tc>
        <w:tc>
          <w:tcPr>
            <w:tcW w:w="1836" w:type="dxa"/>
          </w:tcPr>
          <w:p w14:paraId="7EB2386F" w14:textId="77777777" w:rsidR="00D766E2" w:rsidRPr="00004EAA" w:rsidRDefault="00D766E2" w:rsidP="001F4548">
            <w:pPr>
              <w:jc w:val="center"/>
              <w:rPr>
                <w:rFonts w:ascii="Arial" w:hAnsi="Arial" w:cs="Arial"/>
                <w:sz w:val="22"/>
                <w:szCs w:val="22"/>
              </w:rPr>
            </w:pPr>
          </w:p>
        </w:tc>
        <w:tc>
          <w:tcPr>
            <w:tcW w:w="1008" w:type="dxa"/>
          </w:tcPr>
          <w:p w14:paraId="162BF3F0" w14:textId="77777777" w:rsidR="00D766E2" w:rsidRPr="00004EAA" w:rsidRDefault="00D766E2" w:rsidP="008050FC">
            <w:pPr>
              <w:ind w:right="-126"/>
              <w:jc w:val="center"/>
              <w:rPr>
                <w:rFonts w:ascii="Arial" w:hAnsi="Arial" w:cs="Arial"/>
                <w:sz w:val="22"/>
                <w:szCs w:val="22"/>
              </w:rPr>
            </w:pPr>
          </w:p>
        </w:tc>
        <w:tc>
          <w:tcPr>
            <w:tcW w:w="2016" w:type="dxa"/>
          </w:tcPr>
          <w:p w14:paraId="2F39EA2C" w14:textId="77777777" w:rsidR="00D766E2" w:rsidRPr="00004EAA" w:rsidRDefault="00D766E2" w:rsidP="001F4548">
            <w:pPr>
              <w:jc w:val="center"/>
              <w:rPr>
                <w:rFonts w:ascii="Arial" w:hAnsi="Arial" w:cs="Arial"/>
                <w:sz w:val="22"/>
                <w:szCs w:val="22"/>
              </w:rPr>
            </w:pPr>
          </w:p>
        </w:tc>
        <w:tc>
          <w:tcPr>
            <w:tcW w:w="1008" w:type="dxa"/>
          </w:tcPr>
          <w:p w14:paraId="5BD9655C" w14:textId="77777777" w:rsidR="00D766E2" w:rsidRPr="00004EAA" w:rsidRDefault="00D766E2" w:rsidP="008050FC">
            <w:pPr>
              <w:tabs>
                <w:tab w:val="left" w:pos="864"/>
              </w:tabs>
              <w:ind w:left="-36"/>
              <w:jc w:val="center"/>
              <w:rPr>
                <w:rFonts w:ascii="Arial" w:hAnsi="Arial" w:cs="Arial"/>
                <w:sz w:val="22"/>
                <w:szCs w:val="22"/>
              </w:rPr>
            </w:pPr>
          </w:p>
        </w:tc>
        <w:tc>
          <w:tcPr>
            <w:tcW w:w="2016" w:type="dxa"/>
          </w:tcPr>
          <w:p w14:paraId="3E127049" w14:textId="77777777" w:rsidR="00D766E2" w:rsidRPr="00004EAA" w:rsidRDefault="00D766E2" w:rsidP="001F4548">
            <w:pPr>
              <w:jc w:val="center"/>
              <w:rPr>
                <w:rFonts w:ascii="Arial" w:hAnsi="Arial" w:cs="Arial"/>
                <w:sz w:val="22"/>
                <w:szCs w:val="22"/>
              </w:rPr>
            </w:pPr>
          </w:p>
        </w:tc>
        <w:tc>
          <w:tcPr>
            <w:tcW w:w="1116" w:type="dxa"/>
          </w:tcPr>
          <w:p w14:paraId="646A6FA4" w14:textId="77777777" w:rsidR="00D766E2" w:rsidRPr="00004EAA" w:rsidRDefault="00D766E2" w:rsidP="001F4548">
            <w:pPr>
              <w:jc w:val="center"/>
              <w:rPr>
                <w:rFonts w:ascii="Arial" w:hAnsi="Arial" w:cs="Arial"/>
                <w:sz w:val="22"/>
                <w:szCs w:val="22"/>
              </w:rPr>
            </w:pPr>
          </w:p>
        </w:tc>
      </w:tr>
      <w:tr w:rsidR="00D766E2" w:rsidRPr="00004EAA" w14:paraId="1E844A27" w14:textId="77777777" w:rsidTr="008050FC">
        <w:trPr>
          <w:jc w:val="center"/>
        </w:trPr>
        <w:tc>
          <w:tcPr>
            <w:tcW w:w="2556" w:type="dxa"/>
          </w:tcPr>
          <w:p w14:paraId="471364BE" w14:textId="558BC882" w:rsidR="00D766E2" w:rsidRPr="00004EAA" w:rsidRDefault="001C0B2B" w:rsidP="001F4548">
            <w:pPr>
              <w:rPr>
                <w:rFonts w:ascii="Arial" w:hAnsi="Arial" w:cs="Arial"/>
                <w:sz w:val="22"/>
                <w:szCs w:val="22"/>
              </w:rPr>
            </w:pPr>
            <w:r w:rsidRPr="00004EAA">
              <w:rPr>
                <w:rFonts w:ascii="Arial" w:hAnsi="Arial" w:cs="Arial"/>
                <w:sz w:val="22"/>
                <w:szCs w:val="22"/>
              </w:rPr>
              <w:t xml:space="preserve">  </w:t>
            </w:r>
            <w:r w:rsidR="00D766E2" w:rsidRPr="00004EAA">
              <w:rPr>
                <w:rFonts w:ascii="Arial" w:hAnsi="Arial" w:cs="Arial"/>
                <w:sz w:val="22"/>
                <w:szCs w:val="22"/>
              </w:rPr>
              <w:t xml:space="preserve">Season of </w:t>
            </w:r>
            <w:r w:rsidR="00A9453D" w:rsidRPr="00004EAA">
              <w:rPr>
                <w:rFonts w:ascii="Arial" w:hAnsi="Arial" w:cs="Arial"/>
                <w:sz w:val="22"/>
                <w:szCs w:val="22"/>
              </w:rPr>
              <w:t>Year 1</w:t>
            </w:r>
            <w:r w:rsidRPr="00004EAA">
              <w:rPr>
                <w:rFonts w:ascii="Arial" w:hAnsi="Arial" w:cs="Arial"/>
                <w:sz w:val="22"/>
                <w:szCs w:val="22"/>
              </w:rPr>
              <w:t xml:space="preserve"> blood d</w:t>
            </w:r>
            <w:r w:rsidR="00D766E2" w:rsidRPr="00004EAA">
              <w:rPr>
                <w:rFonts w:ascii="Arial" w:hAnsi="Arial" w:cs="Arial"/>
                <w:sz w:val="22"/>
                <w:szCs w:val="22"/>
              </w:rPr>
              <w:t>raw</w:t>
            </w:r>
          </w:p>
        </w:tc>
        <w:tc>
          <w:tcPr>
            <w:tcW w:w="1710" w:type="dxa"/>
          </w:tcPr>
          <w:p w14:paraId="4E0CB267" w14:textId="77777777" w:rsidR="00D766E2" w:rsidRPr="00004EAA" w:rsidRDefault="00D766E2" w:rsidP="001F4548">
            <w:pPr>
              <w:rPr>
                <w:rFonts w:ascii="Arial" w:hAnsi="Arial" w:cs="Arial"/>
                <w:sz w:val="22"/>
                <w:szCs w:val="22"/>
              </w:rPr>
            </w:pPr>
          </w:p>
        </w:tc>
        <w:tc>
          <w:tcPr>
            <w:tcW w:w="1530" w:type="dxa"/>
          </w:tcPr>
          <w:p w14:paraId="5824EA0A" w14:textId="77777777" w:rsidR="00D766E2" w:rsidRPr="00004EAA" w:rsidRDefault="00D766E2" w:rsidP="001F4548">
            <w:pPr>
              <w:rPr>
                <w:rFonts w:ascii="Arial" w:hAnsi="Arial" w:cs="Arial"/>
                <w:sz w:val="22"/>
                <w:szCs w:val="22"/>
              </w:rPr>
            </w:pPr>
          </w:p>
        </w:tc>
        <w:tc>
          <w:tcPr>
            <w:tcW w:w="1836" w:type="dxa"/>
          </w:tcPr>
          <w:p w14:paraId="1B336C8F" w14:textId="77777777" w:rsidR="00D766E2" w:rsidRPr="00004EAA" w:rsidRDefault="00D766E2" w:rsidP="001F4548">
            <w:pPr>
              <w:jc w:val="center"/>
              <w:rPr>
                <w:rFonts w:ascii="Arial" w:hAnsi="Arial" w:cs="Arial"/>
                <w:sz w:val="22"/>
                <w:szCs w:val="22"/>
              </w:rPr>
            </w:pPr>
          </w:p>
        </w:tc>
        <w:tc>
          <w:tcPr>
            <w:tcW w:w="1008" w:type="dxa"/>
          </w:tcPr>
          <w:p w14:paraId="1ED86525" w14:textId="77777777" w:rsidR="00D766E2" w:rsidRPr="00004EAA" w:rsidRDefault="00D766E2" w:rsidP="008050FC">
            <w:pPr>
              <w:ind w:right="-126"/>
              <w:jc w:val="center"/>
              <w:rPr>
                <w:rFonts w:ascii="Arial" w:hAnsi="Arial" w:cs="Arial"/>
                <w:sz w:val="22"/>
                <w:szCs w:val="22"/>
              </w:rPr>
            </w:pPr>
            <w:r w:rsidRPr="00004EAA">
              <w:rPr>
                <w:rFonts w:ascii="Arial" w:hAnsi="Arial" w:cs="Arial"/>
                <w:sz w:val="22"/>
                <w:szCs w:val="22"/>
              </w:rPr>
              <w:t>&lt;0.0001</w:t>
            </w:r>
          </w:p>
        </w:tc>
        <w:tc>
          <w:tcPr>
            <w:tcW w:w="2016" w:type="dxa"/>
          </w:tcPr>
          <w:p w14:paraId="6EAD02F2" w14:textId="77777777" w:rsidR="00D766E2" w:rsidRPr="00004EAA" w:rsidRDefault="00D766E2" w:rsidP="001F4548">
            <w:pPr>
              <w:jc w:val="center"/>
              <w:rPr>
                <w:rFonts w:ascii="Arial" w:hAnsi="Arial" w:cs="Arial"/>
                <w:sz w:val="22"/>
                <w:szCs w:val="22"/>
              </w:rPr>
            </w:pPr>
          </w:p>
        </w:tc>
        <w:tc>
          <w:tcPr>
            <w:tcW w:w="1008" w:type="dxa"/>
          </w:tcPr>
          <w:p w14:paraId="7E56FB31" w14:textId="77777777" w:rsidR="00D766E2" w:rsidRPr="00004EAA" w:rsidRDefault="00D766E2" w:rsidP="008050FC">
            <w:pPr>
              <w:tabs>
                <w:tab w:val="left" w:pos="864"/>
              </w:tabs>
              <w:ind w:left="-36"/>
              <w:jc w:val="center"/>
              <w:rPr>
                <w:rFonts w:ascii="Arial" w:hAnsi="Arial" w:cs="Arial"/>
                <w:sz w:val="22"/>
                <w:szCs w:val="22"/>
              </w:rPr>
            </w:pPr>
            <w:r w:rsidRPr="00004EAA">
              <w:rPr>
                <w:rFonts w:ascii="Arial" w:hAnsi="Arial" w:cs="Arial"/>
                <w:sz w:val="22"/>
                <w:szCs w:val="22"/>
              </w:rPr>
              <w:t>&lt;0.0001</w:t>
            </w:r>
          </w:p>
        </w:tc>
        <w:tc>
          <w:tcPr>
            <w:tcW w:w="2016" w:type="dxa"/>
          </w:tcPr>
          <w:p w14:paraId="69EF7B9D" w14:textId="77777777" w:rsidR="00D766E2" w:rsidRPr="00004EAA" w:rsidRDefault="00D766E2" w:rsidP="001F4548">
            <w:pPr>
              <w:jc w:val="center"/>
              <w:rPr>
                <w:rFonts w:ascii="Arial" w:hAnsi="Arial" w:cs="Arial"/>
                <w:sz w:val="22"/>
                <w:szCs w:val="22"/>
              </w:rPr>
            </w:pPr>
          </w:p>
        </w:tc>
        <w:tc>
          <w:tcPr>
            <w:tcW w:w="1116" w:type="dxa"/>
          </w:tcPr>
          <w:p w14:paraId="236616C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0.0003</w:t>
            </w:r>
          </w:p>
        </w:tc>
      </w:tr>
      <w:tr w:rsidR="00D766E2" w:rsidRPr="00004EAA" w14:paraId="78CAF7E9" w14:textId="77777777" w:rsidTr="008050FC">
        <w:trPr>
          <w:jc w:val="center"/>
        </w:trPr>
        <w:tc>
          <w:tcPr>
            <w:tcW w:w="2556" w:type="dxa"/>
          </w:tcPr>
          <w:p w14:paraId="541D71B0" w14:textId="062E348C"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Pr="00004EAA">
              <w:rPr>
                <w:rFonts w:ascii="Arial" w:hAnsi="Arial" w:cs="Arial"/>
                <w:sz w:val="22"/>
                <w:szCs w:val="22"/>
              </w:rPr>
              <w:t xml:space="preserve">  December-February</w:t>
            </w:r>
          </w:p>
        </w:tc>
        <w:tc>
          <w:tcPr>
            <w:tcW w:w="1710" w:type="dxa"/>
          </w:tcPr>
          <w:p w14:paraId="089F5DA2"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175 (24)</w:t>
            </w:r>
          </w:p>
        </w:tc>
        <w:tc>
          <w:tcPr>
            <w:tcW w:w="1530" w:type="dxa"/>
          </w:tcPr>
          <w:p w14:paraId="64D7CA85"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179 (24)</w:t>
            </w:r>
          </w:p>
        </w:tc>
        <w:tc>
          <w:tcPr>
            <w:tcW w:w="1836" w:type="dxa"/>
          </w:tcPr>
          <w:p w14:paraId="458132C6"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44.8 (37.6, 52.4)</w:t>
            </w:r>
          </w:p>
        </w:tc>
        <w:tc>
          <w:tcPr>
            <w:tcW w:w="1008" w:type="dxa"/>
          </w:tcPr>
          <w:p w14:paraId="0885A356" w14:textId="77777777" w:rsidR="00D766E2" w:rsidRPr="00004EAA" w:rsidRDefault="00D766E2" w:rsidP="008050FC">
            <w:pPr>
              <w:ind w:right="-126"/>
              <w:jc w:val="center"/>
              <w:rPr>
                <w:rFonts w:ascii="Arial" w:hAnsi="Arial" w:cs="Arial"/>
                <w:sz w:val="22"/>
                <w:szCs w:val="22"/>
              </w:rPr>
            </w:pPr>
          </w:p>
        </w:tc>
        <w:tc>
          <w:tcPr>
            <w:tcW w:w="2016" w:type="dxa"/>
          </w:tcPr>
          <w:p w14:paraId="09D7BFB6"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48.4 (38.7, 58.7)</w:t>
            </w:r>
          </w:p>
        </w:tc>
        <w:tc>
          <w:tcPr>
            <w:tcW w:w="1008" w:type="dxa"/>
          </w:tcPr>
          <w:p w14:paraId="34E255B3" w14:textId="77777777" w:rsidR="00D766E2" w:rsidRPr="00004EAA" w:rsidRDefault="00D766E2" w:rsidP="008050FC">
            <w:pPr>
              <w:tabs>
                <w:tab w:val="left" w:pos="864"/>
              </w:tabs>
              <w:ind w:left="-36"/>
              <w:jc w:val="center"/>
              <w:rPr>
                <w:rFonts w:ascii="Arial" w:hAnsi="Arial" w:cs="Arial"/>
                <w:sz w:val="22"/>
                <w:szCs w:val="22"/>
              </w:rPr>
            </w:pPr>
          </w:p>
        </w:tc>
        <w:tc>
          <w:tcPr>
            <w:tcW w:w="2016" w:type="dxa"/>
          </w:tcPr>
          <w:p w14:paraId="69FE90C9"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57.1 (42.8, 73.0)</w:t>
            </w:r>
          </w:p>
        </w:tc>
        <w:tc>
          <w:tcPr>
            <w:tcW w:w="1116" w:type="dxa"/>
          </w:tcPr>
          <w:p w14:paraId="66056A46" w14:textId="77777777" w:rsidR="00D766E2" w:rsidRPr="00004EAA" w:rsidRDefault="00D766E2" w:rsidP="001F4548">
            <w:pPr>
              <w:jc w:val="center"/>
              <w:rPr>
                <w:rFonts w:ascii="Arial" w:hAnsi="Arial" w:cs="Arial"/>
                <w:sz w:val="22"/>
                <w:szCs w:val="22"/>
              </w:rPr>
            </w:pPr>
          </w:p>
        </w:tc>
      </w:tr>
      <w:tr w:rsidR="00D766E2" w:rsidRPr="00004EAA" w14:paraId="01710074" w14:textId="77777777" w:rsidTr="008050FC">
        <w:trPr>
          <w:jc w:val="center"/>
        </w:trPr>
        <w:tc>
          <w:tcPr>
            <w:tcW w:w="2556" w:type="dxa"/>
          </w:tcPr>
          <w:p w14:paraId="1D95A8D9" w14:textId="35A28D2B"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Pr="00004EAA">
              <w:rPr>
                <w:rFonts w:ascii="Arial" w:hAnsi="Arial" w:cs="Arial"/>
                <w:sz w:val="22"/>
                <w:szCs w:val="22"/>
              </w:rPr>
              <w:t xml:space="preserve"> March-May</w:t>
            </w:r>
          </w:p>
        </w:tc>
        <w:tc>
          <w:tcPr>
            <w:tcW w:w="1710" w:type="dxa"/>
          </w:tcPr>
          <w:p w14:paraId="117B4269"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180 (24)</w:t>
            </w:r>
          </w:p>
        </w:tc>
        <w:tc>
          <w:tcPr>
            <w:tcW w:w="1530" w:type="dxa"/>
          </w:tcPr>
          <w:p w14:paraId="40AF64C0"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166 (22)</w:t>
            </w:r>
          </w:p>
        </w:tc>
        <w:tc>
          <w:tcPr>
            <w:tcW w:w="1836" w:type="dxa"/>
          </w:tcPr>
          <w:p w14:paraId="23B8F2D7"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50.4 (42.8, 58.4)</w:t>
            </w:r>
          </w:p>
        </w:tc>
        <w:tc>
          <w:tcPr>
            <w:tcW w:w="1008" w:type="dxa"/>
          </w:tcPr>
          <w:p w14:paraId="0948FAD3" w14:textId="77777777" w:rsidR="00D766E2" w:rsidRPr="00004EAA" w:rsidRDefault="00D766E2" w:rsidP="008050FC">
            <w:pPr>
              <w:ind w:right="-126"/>
              <w:jc w:val="center"/>
              <w:rPr>
                <w:rFonts w:ascii="Arial" w:hAnsi="Arial" w:cs="Arial"/>
                <w:sz w:val="22"/>
                <w:szCs w:val="22"/>
              </w:rPr>
            </w:pPr>
          </w:p>
        </w:tc>
        <w:tc>
          <w:tcPr>
            <w:tcW w:w="2016" w:type="dxa"/>
          </w:tcPr>
          <w:p w14:paraId="4FCB2686"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55.8 (46.2, 66.1)</w:t>
            </w:r>
          </w:p>
        </w:tc>
        <w:tc>
          <w:tcPr>
            <w:tcW w:w="1008" w:type="dxa"/>
          </w:tcPr>
          <w:p w14:paraId="3F91D386" w14:textId="77777777" w:rsidR="00D766E2" w:rsidRPr="00004EAA" w:rsidRDefault="00D766E2" w:rsidP="008050FC">
            <w:pPr>
              <w:tabs>
                <w:tab w:val="left" w:pos="864"/>
              </w:tabs>
              <w:ind w:left="-36"/>
              <w:jc w:val="center"/>
              <w:rPr>
                <w:rFonts w:ascii="Arial" w:hAnsi="Arial" w:cs="Arial"/>
                <w:sz w:val="22"/>
                <w:szCs w:val="22"/>
              </w:rPr>
            </w:pPr>
          </w:p>
        </w:tc>
        <w:tc>
          <w:tcPr>
            <w:tcW w:w="2016" w:type="dxa"/>
          </w:tcPr>
          <w:p w14:paraId="586C8449"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60.5 (46.3, 76.1)</w:t>
            </w:r>
          </w:p>
        </w:tc>
        <w:tc>
          <w:tcPr>
            <w:tcW w:w="1116" w:type="dxa"/>
          </w:tcPr>
          <w:p w14:paraId="561BBEBB" w14:textId="77777777" w:rsidR="00D766E2" w:rsidRPr="00004EAA" w:rsidRDefault="00D766E2" w:rsidP="001F4548">
            <w:pPr>
              <w:jc w:val="center"/>
              <w:rPr>
                <w:rFonts w:ascii="Arial" w:hAnsi="Arial" w:cs="Arial"/>
                <w:sz w:val="22"/>
                <w:szCs w:val="22"/>
              </w:rPr>
            </w:pPr>
          </w:p>
        </w:tc>
      </w:tr>
      <w:tr w:rsidR="00D766E2" w:rsidRPr="00004EAA" w14:paraId="70775A9F" w14:textId="77777777" w:rsidTr="008050FC">
        <w:trPr>
          <w:jc w:val="center"/>
        </w:trPr>
        <w:tc>
          <w:tcPr>
            <w:tcW w:w="2556" w:type="dxa"/>
          </w:tcPr>
          <w:p w14:paraId="672B008F" w14:textId="380E67D7"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Pr="00004EAA">
              <w:rPr>
                <w:rFonts w:ascii="Arial" w:hAnsi="Arial" w:cs="Arial"/>
                <w:sz w:val="22"/>
                <w:szCs w:val="22"/>
              </w:rPr>
              <w:t>June-August</w:t>
            </w:r>
          </w:p>
        </w:tc>
        <w:tc>
          <w:tcPr>
            <w:tcW w:w="1710" w:type="dxa"/>
          </w:tcPr>
          <w:p w14:paraId="77C16469"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192 (26)</w:t>
            </w:r>
          </w:p>
        </w:tc>
        <w:tc>
          <w:tcPr>
            <w:tcW w:w="1530" w:type="dxa"/>
          </w:tcPr>
          <w:p w14:paraId="5135FC1E"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191 (26)</w:t>
            </w:r>
          </w:p>
        </w:tc>
        <w:tc>
          <w:tcPr>
            <w:tcW w:w="1836" w:type="dxa"/>
          </w:tcPr>
          <w:p w14:paraId="1F15DB00"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23.7 (17.8, 30.0)</w:t>
            </w:r>
          </w:p>
        </w:tc>
        <w:tc>
          <w:tcPr>
            <w:tcW w:w="1008" w:type="dxa"/>
          </w:tcPr>
          <w:p w14:paraId="247F4925" w14:textId="77777777" w:rsidR="00D766E2" w:rsidRPr="00004EAA" w:rsidRDefault="00D766E2" w:rsidP="008050FC">
            <w:pPr>
              <w:ind w:right="-126"/>
              <w:jc w:val="center"/>
              <w:rPr>
                <w:rFonts w:ascii="Arial" w:hAnsi="Arial" w:cs="Arial"/>
                <w:sz w:val="22"/>
                <w:szCs w:val="22"/>
              </w:rPr>
            </w:pPr>
          </w:p>
        </w:tc>
        <w:tc>
          <w:tcPr>
            <w:tcW w:w="2016" w:type="dxa"/>
          </w:tcPr>
          <w:p w14:paraId="4225E87B"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35.9 (27.4, 45.0)</w:t>
            </w:r>
          </w:p>
        </w:tc>
        <w:tc>
          <w:tcPr>
            <w:tcW w:w="1008" w:type="dxa"/>
          </w:tcPr>
          <w:p w14:paraId="4354A0EF" w14:textId="77777777" w:rsidR="00D766E2" w:rsidRPr="00004EAA" w:rsidRDefault="00D766E2" w:rsidP="008050FC">
            <w:pPr>
              <w:tabs>
                <w:tab w:val="left" w:pos="864"/>
              </w:tabs>
              <w:ind w:left="-36"/>
              <w:jc w:val="center"/>
              <w:rPr>
                <w:rFonts w:ascii="Arial" w:hAnsi="Arial" w:cs="Arial"/>
                <w:sz w:val="22"/>
                <w:szCs w:val="22"/>
              </w:rPr>
            </w:pPr>
          </w:p>
        </w:tc>
        <w:tc>
          <w:tcPr>
            <w:tcW w:w="2016" w:type="dxa"/>
          </w:tcPr>
          <w:p w14:paraId="20AEBA08"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43.0 (30.0, 57.4)</w:t>
            </w:r>
          </w:p>
        </w:tc>
        <w:tc>
          <w:tcPr>
            <w:tcW w:w="1116" w:type="dxa"/>
          </w:tcPr>
          <w:p w14:paraId="6A238A23" w14:textId="77777777" w:rsidR="00D766E2" w:rsidRPr="00004EAA" w:rsidRDefault="00D766E2" w:rsidP="001F4548">
            <w:pPr>
              <w:jc w:val="center"/>
              <w:rPr>
                <w:rFonts w:ascii="Arial" w:hAnsi="Arial" w:cs="Arial"/>
                <w:sz w:val="22"/>
                <w:szCs w:val="22"/>
              </w:rPr>
            </w:pPr>
          </w:p>
        </w:tc>
      </w:tr>
      <w:tr w:rsidR="00D766E2" w:rsidRPr="00004EAA" w14:paraId="247783D1" w14:textId="77777777" w:rsidTr="008050FC">
        <w:trPr>
          <w:jc w:val="center"/>
        </w:trPr>
        <w:tc>
          <w:tcPr>
            <w:tcW w:w="2556" w:type="dxa"/>
          </w:tcPr>
          <w:p w14:paraId="2DDC73E8" w14:textId="1BB265F2" w:rsidR="00D766E2" w:rsidRPr="00004EAA" w:rsidRDefault="00D766E2" w:rsidP="001F4548">
            <w:pPr>
              <w:rPr>
                <w:rFonts w:ascii="Arial" w:hAnsi="Arial" w:cs="Arial"/>
                <w:sz w:val="22"/>
                <w:szCs w:val="22"/>
              </w:rPr>
            </w:pPr>
            <w:r w:rsidRPr="00004EAA">
              <w:rPr>
                <w:rFonts w:ascii="Arial" w:hAnsi="Arial" w:cs="Arial"/>
                <w:sz w:val="22"/>
                <w:szCs w:val="22"/>
              </w:rPr>
              <w:t xml:space="preserve">   </w:t>
            </w:r>
            <w:r w:rsidR="001C0B2B" w:rsidRPr="00004EAA">
              <w:rPr>
                <w:rFonts w:ascii="Arial" w:hAnsi="Arial" w:cs="Arial"/>
                <w:sz w:val="22"/>
                <w:szCs w:val="22"/>
              </w:rPr>
              <w:t xml:space="preserve">  </w:t>
            </w:r>
            <w:r w:rsidRPr="00004EAA">
              <w:rPr>
                <w:rFonts w:ascii="Arial" w:hAnsi="Arial" w:cs="Arial"/>
                <w:sz w:val="22"/>
                <w:szCs w:val="22"/>
              </w:rPr>
              <w:t>September-November</w:t>
            </w:r>
          </w:p>
        </w:tc>
        <w:tc>
          <w:tcPr>
            <w:tcW w:w="1710" w:type="dxa"/>
          </w:tcPr>
          <w:p w14:paraId="7D5765B7"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192 (26)</w:t>
            </w:r>
          </w:p>
        </w:tc>
        <w:tc>
          <w:tcPr>
            <w:tcW w:w="1530" w:type="dxa"/>
          </w:tcPr>
          <w:p w14:paraId="1CE626E7"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209 (28)</w:t>
            </w:r>
          </w:p>
        </w:tc>
        <w:tc>
          <w:tcPr>
            <w:tcW w:w="1836" w:type="dxa"/>
          </w:tcPr>
          <w:p w14:paraId="446F247D"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23.1 (17.3, 29.1)</w:t>
            </w:r>
          </w:p>
        </w:tc>
        <w:tc>
          <w:tcPr>
            <w:tcW w:w="1008" w:type="dxa"/>
          </w:tcPr>
          <w:p w14:paraId="76D7AE91" w14:textId="77777777" w:rsidR="00D766E2" w:rsidRPr="00004EAA" w:rsidRDefault="00D766E2" w:rsidP="008050FC">
            <w:pPr>
              <w:ind w:right="-126"/>
              <w:jc w:val="center"/>
              <w:rPr>
                <w:rFonts w:ascii="Arial" w:hAnsi="Arial" w:cs="Arial"/>
                <w:sz w:val="22"/>
                <w:szCs w:val="22"/>
              </w:rPr>
            </w:pPr>
          </w:p>
        </w:tc>
        <w:tc>
          <w:tcPr>
            <w:tcW w:w="2016" w:type="dxa"/>
          </w:tcPr>
          <w:p w14:paraId="4B50E4BD"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26.2 (18.4, 34.5)</w:t>
            </w:r>
          </w:p>
        </w:tc>
        <w:tc>
          <w:tcPr>
            <w:tcW w:w="1008" w:type="dxa"/>
          </w:tcPr>
          <w:p w14:paraId="79640E6F" w14:textId="77777777" w:rsidR="00D766E2" w:rsidRPr="00004EAA" w:rsidRDefault="00D766E2" w:rsidP="008050FC">
            <w:pPr>
              <w:tabs>
                <w:tab w:val="left" w:pos="864"/>
              </w:tabs>
              <w:ind w:left="-36"/>
              <w:jc w:val="center"/>
              <w:rPr>
                <w:rFonts w:ascii="Arial" w:hAnsi="Arial" w:cs="Arial"/>
                <w:sz w:val="22"/>
                <w:szCs w:val="22"/>
              </w:rPr>
            </w:pPr>
          </w:p>
        </w:tc>
        <w:tc>
          <w:tcPr>
            <w:tcW w:w="2016" w:type="dxa"/>
          </w:tcPr>
          <w:p w14:paraId="0E8AA81F" w14:textId="77777777" w:rsidR="00D766E2" w:rsidRPr="00004EAA" w:rsidRDefault="00D766E2" w:rsidP="001F4548">
            <w:pPr>
              <w:jc w:val="center"/>
              <w:rPr>
                <w:rFonts w:ascii="Arial" w:hAnsi="Arial" w:cs="Arial"/>
                <w:sz w:val="22"/>
                <w:szCs w:val="22"/>
              </w:rPr>
            </w:pPr>
            <w:r w:rsidRPr="00004EAA">
              <w:rPr>
                <w:rFonts w:ascii="Arial" w:hAnsi="Arial" w:cs="Arial"/>
                <w:sz w:val="22"/>
                <w:szCs w:val="22"/>
              </w:rPr>
              <w:t>32.2 (20.2, 45.5)</w:t>
            </w:r>
          </w:p>
        </w:tc>
        <w:tc>
          <w:tcPr>
            <w:tcW w:w="1116" w:type="dxa"/>
          </w:tcPr>
          <w:p w14:paraId="78606109" w14:textId="77777777" w:rsidR="00D766E2" w:rsidRPr="00004EAA" w:rsidRDefault="00D766E2" w:rsidP="001F4548">
            <w:pPr>
              <w:jc w:val="center"/>
              <w:rPr>
                <w:rFonts w:ascii="Arial" w:hAnsi="Arial" w:cs="Arial"/>
                <w:sz w:val="22"/>
                <w:szCs w:val="22"/>
              </w:rPr>
            </w:pPr>
          </w:p>
        </w:tc>
      </w:tr>
      <w:tr w:rsidR="00D766E2" w:rsidRPr="00004EAA" w14:paraId="59C3BB41" w14:textId="77777777" w:rsidTr="008050FC">
        <w:trPr>
          <w:jc w:val="center"/>
        </w:trPr>
        <w:tc>
          <w:tcPr>
            <w:tcW w:w="2556" w:type="dxa"/>
          </w:tcPr>
          <w:p w14:paraId="1808B1FC" w14:textId="77777777" w:rsidR="00D766E2" w:rsidRPr="00004EAA" w:rsidRDefault="00D766E2" w:rsidP="001F4548">
            <w:pPr>
              <w:rPr>
                <w:rFonts w:ascii="Arial" w:hAnsi="Arial" w:cs="Arial"/>
                <w:sz w:val="22"/>
                <w:szCs w:val="22"/>
              </w:rPr>
            </w:pPr>
          </w:p>
        </w:tc>
        <w:tc>
          <w:tcPr>
            <w:tcW w:w="1710" w:type="dxa"/>
          </w:tcPr>
          <w:p w14:paraId="20A0C7D9" w14:textId="77777777" w:rsidR="00D766E2" w:rsidRPr="00004EAA" w:rsidRDefault="00D766E2" w:rsidP="001F4548">
            <w:pPr>
              <w:jc w:val="center"/>
              <w:rPr>
                <w:rFonts w:ascii="Arial" w:hAnsi="Arial" w:cs="Arial"/>
                <w:sz w:val="22"/>
                <w:szCs w:val="22"/>
              </w:rPr>
            </w:pPr>
          </w:p>
        </w:tc>
        <w:tc>
          <w:tcPr>
            <w:tcW w:w="1530" w:type="dxa"/>
          </w:tcPr>
          <w:p w14:paraId="531F8541" w14:textId="77777777" w:rsidR="00D766E2" w:rsidRPr="00004EAA" w:rsidRDefault="00D766E2" w:rsidP="001F4548">
            <w:pPr>
              <w:jc w:val="center"/>
              <w:rPr>
                <w:rFonts w:ascii="Arial" w:hAnsi="Arial" w:cs="Arial"/>
                <w:sz w:val="22"/>
                <w:szCs w:val="22"/>
              </w:rPr>
            </w:pPr>
          </w:p>
        </w:tc>
        <w:tc>
          <w:tcPr>
            <w:tcW w:w="1836" w:type="dxa"/>
          </w:tcPr>
          <w:p w14:paraId="7B47FC01" w14:textId="77777777" w:rsidR="00D766E2" w:rsidRPr="00004EAA" w:rsidRDefault="00D766E2" w:rsidP="001F4548">
            <w:pPr>
              <w:jc w:val="center"/>
              <w:rPr>
                <w:rFonts w:ascii="Arial" w:hAnsi="Arial" w:cs="Arial"/>
                <w:sz w:val="22"/>
                <w:szCs w:val="22"/>
              </w:rPr>
            </w:pPr>
          </w:p>
        </w:tc>
        <w:tc>
          <w:tcPr>
            <w:tcW w:w="1008" w:type="dxa"/>
          </w:tcPr>
          <w:p w14:paraId="139BBA10" w14:textId="77777777" w:rsidR="00D766E2" w:rsidRPr="00004EAA" w:rsidRDefault="00D766E2" w:rsidP="008050FC">
            <w:pPr>
              <w:ind w:right="-126"/>
              <w:jc w:val="center"/>
              <w:rPr>
                <w:rFonts w:ascii="Arial" w:hAnsi="Arial" w:cs="Arial"/>
                <w:sz w:val="22"/>
                <w:szCs w:val="22"/>
              </w:rPr>
            </w:pPr>
          </w:p>
        </w:tc>
        <w:tc>
          <w:tcPr>
            <w:tcW w:w="2016" w:type="dxa"/>
          </w:tcPr>
          <w:p w14:paraId="583DA97D" w14:textId="77777777" w:rsidR="00D766E2" w:rsidRPr="00004EAA" w:rsidRDefault="00D766E2" w:rsidP="001F4548">
            <w:pPr>
              <w:jc w:val="center"/>
              <w:rPr>
                <w:rFonts w:ascii="Arial" w:hAnsi="Arial" w:cs="Arial"/>
                <w:sz w:val="22"/>
                <w:szCs w:val="22"/>
              </w:rPr>
            </w:pPr>
          </w:p>
        </w:tc>
        <w:tc>
          <w:tcPr>
            <w:tcW w:w="1008" w:type="dxa"/>
          </w:tcPr>
          <w:p w14:paraId="509C0AA8" w14:textId="77777777" w:rsidR="00D766E2" w:rsidRPr="00004EAA" w:rsidRDefault="00D766E2" w:rsidP="008050FC">
            <w:pPr>
              <w:tabs>
                <w:tab w:val="left" w:pos="864"/>
              </w:tabs>
              <w:ind w:left="-36"/>
              <w:jc w:val="center"/>
              <w:rPr>
                <w:rFonts w:ascii="Arial" w:hAnsi="Arial" w:cs="Arial"/>
                <w:sz w:val="22"/>
                <w:szCs w:val="22"/>
              </w:rPr>
            </w:pPr>
          </w:p>
        </w:tc>
        <w:tc>
          <w:tcPr>
            <w:tcW w:w="2016" w:type="dxa"/>
          </w:tcPr>
          <w:p w14:paraId="0D51BE9A" w14:textId="77777777" w:rsidR="00D766E2" w:rsidRPr="00004EAA" w:rsidRDefault="00D766E2" w:rsidP="001F4548">
            <w:pPr>
              <w:jc w:val="center"/>
              <w:rPr>
                <w:rFonts w:ascii="Arial" w:hAnsi="Arial" w:cs="Arial"/>
                <w:sz w:val="22"/>
                <w:szCs w:val="22"/>
              </w:rPr>
            </w:pPr>
          </w:p>
        </w:tc>
        <w:tc>
          <w:tcPr>
            <w:tcW w:w="1116" w:type="dxa"/>
          </w:tcPr>
          <w:p w14:paraId="1409DF2F" w14:textId="77777777" w:rsidR="00D766E2" w:rsidRPr="00004EAA" w:rsidRDefault="00D766E2" w:rsidP="001F4548">
            <w:pPr>
              <w:jc w:val="center"/>
              <w:rPr>
                <w:rFonts w:ascii="Arial" w:hAnsi="Arial" w:cs="Arial"/>
                <w:sz w:val="22"/>
                <w:szCs w:val="22"/>
              </w:rPr>
            </w:pPr>
          </w:p>
        </w:tc>
      </w:tr>
      <w:tr w:rsidR="00792923" w:rsidRPr="00004EAA" w14:paraId="3A309BFC" w14:textId="77777777" w:rsidTr="008050FC">
        <w:trPr>
          <w:jc w:val="center"/>
        </w:trPr>
        <w:tc>
          <w:tcPr>
            <w:tcW w:w="2556" w:type="dxa"/>
          </w:tcPr>
          <w:p w14:paraId="1C541CC7" w14:textId="5A57CF36" w:rsidR="00792923" w:rsidRPr="00004EAA" w:rsidRDefault="00792923" w:rsidP="001F4548">
            <w:pPr>
              <w:rPr>
                <w:rFonts w:ascii="Arial" w:hAnsi="Arial" w:cs="Arial"/>
                <w:sz w:val="22"/>
                <w:szCs w:val="22"/>
              </w:rPr>
            </w:pPr>
            <w:r w:rsidRPr="00004EAA">
              <w:rPr>
                <w:rFonts w:ascii="Arial" w:hAnsi="Arial" w:cs="Arial"/>
                <w:sz w:val="22"/>
                <w:szCs w:val="22"/>
              </w:rPr>
              <w:t xml:space="preserve">  Wears pants sleeves in 3 month period when outside most</w:t>
            </w:r>
          </w:p>
        </w:tc>
        <w:tc>
          <w:tcPr>
            <w:tcW w:w="1710" w:type="dxa"/>
          </w:tcPr>
          <w:p w14:paraId="61E0CDB7" w14:textId="77777777" w:rsidR="00792923" w:rsidRPr="00004EAA" w:rsidRDefault="00792923" w:rsidP="001F4548">
            <w:pPr>
              <w:jc w:val="center"/>
              <w:rPr>
                <w:rFonts w:ascii="Arial" w:hAnsi="Arial" w:cs="Arial"/>
                <w:sz w:val="22"/>
                <w:szCs w:val="22"/>
              </w:rPr>
            </w:pPr>
          </w:p>
        </w:tc>
        <w:tc>
          <w:tcPr>
            <w:tcW w:w="1530" w:type="dxa"/>
          </w:tcPr>
          <w:p w14:paraId="0840D401" w14:textId="77777777" w:rsidR="00792923" w:rsidRPr="00004EAA" w:rsidRDefault="00792923" w:rsidP="001F4548">
            <w:pPr>
              <w:jc w:val="center"/>
              <w:rPr>
                <w:rFonts w:ascii="Arial" w:hAnsi="Arial" w:cs="Arial"/>
                <w:sz w:val="22"/>
                <w:szCs w:val="22"/>
              </w:rPr>
            </w:pPr>
          </w:p>
        </w:tc>
        <w:tc>
          <w:tcPr>
            <w:tcW w:w="1836" w:type="dxa"/>
          </w:tcPr>
          <w:p w14:paraId="3A11DAC5" w14:textId="77777777" w:rsidR="00792923" w:rsidRPr="00004EAA" w:rsidRDefault="00792923" w:rsidP="001F4548">
            <w:pPr>
              <w:jc w:val="center"/>
              <w:rPr>
                <w:rFonts w:ascii="Arial" w:hAnsi="Arial" w:cs="Arial"/>
                <w:sz w:val="22"/>
                <w:szCs w:val="22"/>
              </w:rPr>
            </w:pPr>
          </w:p>
        </w:tc>
        <w:tc>
          <w:tcPr>
            <w:tcW w:w="1008" w:type="dxa"/>
          </w:tcPr>
          <w:p w14:paraId="5A027814" w14:textId="1025689C" w:rsidR="00792923" w:rsidRPr="00004EAA" w:rsidRDefault="00792923" w:rsidP="008050FC">
            <w:pPr>
              <w:ind w:right="-126"/>
              <w:jc w:val="center"/>
              <w:rPr>
                <w:rFonts w:ascii="Arial" w:hAnsi="Arial" w:cs="Arial"/>
                <w:sz w:val="22"/>
                <w:szCs w:val="22"/>
              </w:rPr>
            </w:pPr>
            <w:r w:rsidRPr="00004EAA">
              <w:rPr>
                <w:rFonts w:ascii="Arial" w:hAnsi="Arial" w:cs="Arial"/>
                <w:sz w:val="22"/>
                <w:szCs w:val="22"/>
              </w:rPr>
              <w:t>0.0004</w:t>
            </w:r>
          </w:p>
        </w:tc>
        <w:tc>
          <w:tcPr>
            <w:tcW w:w="2016" w:type="dxa"/>
          </w:tcPr>
          <w:p w14:paraId="2BC5802B" w14:textId="77777777" w:rsidR="00792923" w:rsidRPr="00004EAA" w:rsidRDefault="00792923" w:rsidP="001F4548">
            <w:pPr>
              <w:jc w:val="center"/>
              <w:rPr>
                <w:rFonts w:ascii="Arial" w:hAnsi="Arial" w:cs="Arial"/>
                <w:sz w:val="22"/>
                <w:szCs w:val="22"/>
              </w:rPr>
            </w:pPr>
          </w:p>
        </w:tc>
        <w:tc>
          <w:tcPr>
            <w:tcW w:w="1008" w:type="dxa"/>
          </w:tcPr>
          <w:p w14:paraId="52D2B07C" w14:textId="062AF16E" w:rsidR="00792923" w:rsidRPr="00004EAA" w:rsidRDefault="00792923" w:rsidP="008050FC">
            <w:pPr>
              <w:tabs>
                <w:tab w:val="left" w:pos="864"/>
              </w:tabs>
              <w:ind w:left="-36"/>
              <w:jc w:val="center"/>
              <w:rPr>
                <w:rFonts w:ascii="Arial" w:hAnsi="Arial" w:cs="Arial"/>
                <w:sz w:val="22"/>
                <w:szCs w:val="22"/>
              </w:rPr>
            </w:pPr>
            <w:r w:rsidRPr="00004EAA">
              <w:rPr>
                <w:rFonts w:ascii="Arial" w:hAnsi="Arial" w:cs="Arial"/>
                <w:sz w:val="22"/>
                <w:szCs w:val="22"/>
              </w:rPr>
              <w:t>0.002</w:t>
            </w:r>
          </w:p>
        </w:tc>
        <w:tc>
          <w:tcPr>
            <w:tcW w:w="2016" w:type="dxa"/>
          </w:tcPr>
          <w:p w14:paraId="77C96E18" w14:textId="77777777" w:rsidR="00792923" w:rsidRPr="00004EAA" w:rsidRDefault="00792923" w:rsidP="001F4548">
            <w:pPr>
              <w:jc w:val="center"/>
              <w:rPr>
                <w:rFonts w:ascii="Arial" w:hAnsi="Arial" w:cs="Arial"/>
                <w:sz w:val="22"/>
                <w:szCs w:val="22"/>
              </w:rPr>
            </w:pPr>
          </w:p>
        </w:tc>
        <w:tc>
          <w:tcPr>
            <w:tcW w:w="1116" w:type="dxa"/>
          </w:tcPr>
          <w:p w14:paraId="059181E3" w14:textId="387CCAC0" w:rsidR="00792923" w:rsidRPr="00004EAA" w:rsidRDefault="00792923" w:rsidP="001F4548">
            <w:pPr>
              <w:jc w:val="center"/>
              <w:rPr>
                <w:rFonts w:ascii="Arial" w:hAnsi="Arial" w:cs="Arial"/>
                <w:sz w:val="22"/>
                <w:szCs w:val="22"/>
              </w:rPr>
            </w:pPr>
            <w:r w:rsidRPr="00004EAA">
              <w:rPr>
                <w:rFonts w:ascii="Arial" w:hAnsi="Arial" w:cs="Arial"/>
                <w:sz w:val="22"/>
                <w:szCs w:val="22"/>
              </w:rPr>
              <w:t>0.002</w:t>
            </w:r>
          </w:p>
        </w:tc>
      </w:tr>
      <w:tr w:rsidR="00792923" w:rsidRPr="00004EAA" w14:paraId="4763BA9F" w14:textId="77777777" w:rsidTr="008050FC">
        <w:trPr>
          <w:jc w:val="center"/>
        </w:trPr>
        <w:tc>
          <w:tcPr>
            <w:tcW w:w="2556" w:type="dxa"/>
          </w:tcPr>
          <w:p w14:paraId="6C000F15" w14:textId="0F545474" w:rsidR="00792923" w:rsidRPr="00004EAA" w:rsidRDefault="00792923" w:rsidP="001F4548">
            <w:pPr>
              <w:rPr>
                <w:rFonts w:ascii="Arial" w:hAnsi="Arial" w:cs="Arial"/>
                <w:sz w:val="22"/>
                <w:szCs w:val="22"/>
              </w:rPr>
            </w:pPr>
            <w:r w:rsidRPr="00004EAA">
              <w:rPr>
                <w:rFonts w:ascii="Arial" w:hAnsi="Arial" w:cs="Arial"/>
                <w:sz w:val="22"/>
                <w:szCs w:val="22"/>
              </w:rPr>
              <w:t xml:space="preserve">    Never/rarely (0-10%)</w:t>
            </w:r>
          </w:p>
        </w:tc>
        <w:tc>
          <w:tcPr>
            <w:tcW w:w="1710" w:type="dxa"/>
          </w:tcPr>
          <w:p w14:paraId="594F7696"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389 (53)</w:t>
            </w:r>
          </w:p>
        </w:tc>
        <w:tc>
          <w:tcPr>
            <w:tcW w:w="1530" w:type="dxa"/>
          </w:tcPr>
          <w:p w14:paraId="5885504D"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409 (55)</w:t>
            </w:r>
          </w:p>
        </w:tc>
        <w:tc>
          <w:tcPr>
            <w:tcW w:w="1836" w:type="dxa"/>
          </w:tcPr>
          <w:p w14:paraId="0D6684D3"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29.2 (24.8, 33.9)</w:t>
            </w:r>
          </w:p>
        </w:tc>
        <w:tc>
          <w:tcPr>
            <w:tcW w:w="1008" w:type="dxa"/>
          </w:tcPr>
          <w:p w14:paraId="310246E1" w14:textId="77777777" w:rsidR="00792923" w:rsidRPr="00004EAA" w:rsidRDefault="00792923" w:rsidP="008050FC">
            <w:pPr>
              <w:ind w:right="-126"/>
              <w:jc w:val="center"/>
              <w:rPr>
                <w:rFonts w:ascii="Arial" w:hAnsi="Arial" w:cs="Arial"/>
                <w:sz w:val="22"/>
                <w:szCs w:val="22"/>
              </w:rPr>
            </w:pPr>
          </w:p>
        </w:tc>
        <w:tc>
          <w:tcPr>
            <w:tcW w:w="2016" w:type="dxa"/>
          </w:tcPr>
          <w:p w14:paraId="3F65F05E"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33.2 (28.7, 37.8)</w:t>
            </w:r>
          </w:p>
        </w:tc>
        <w:tc>
          <w:tcPr>
            <w:tcW w:w="1008" w:type="dxa"/>
          </w:tcPr>
          <w:p w14:paraId="44C31CB1"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0C308447"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39.3 (28.9, 50.5)</w:t>
            </w:r>
          </w:p>
        </w:tc>
        <w:tc>
          <w:tcPr>
            <w:tcW w:w="1116" w:type="dxa"/>
          </w:tcPr>
          <w:p w14:paraId="3C4F4054" w14:textId="77777777" w:rsidR="00792923" w:rsidRPr="00004EAA" w:rsidRDefault="00792923" w:rsidP="001F4548">
            <w:pPr>
              <w:jc w:val="center"/>
              <w:rPr>
                <w:rFonts w:ascii="Arial" w:hAnsi="Arial" w:cs="Arial"/>
                <w:sz w:val="22"/>
                <w:szCs w:val="22"/>
              </w:rPr>
            </w:pPr>
          </w:p>
        </w:tc>
      </w:tr>
      <w:tr w:rsidR="00792923" w:rsidRPr="00004EAA" w14:paraId="026FA302" w14:textId="77777777" w:rsidTr="008050FC">
        <w:trPr>
          <w:jc w:val="center"/>
        </w:trPr>
        <w:tc>
          <w:tcPr>
            <w:tcW w:w="2556" w:type="dxa"/>
          </w:tcPr>
          <w:p w14:paraId="57FB3303" w14:textId="31388E14" w:rsidR="00792923" w:rsidRPr="00004EAA" w:rsidRDefault="00792923" w:rsidP="001F4548">
            <w:pPr>
              <w:rPr>
                <w:rFonts w:ascii="Arial" w:hAnsi="Arial" w:cs="Arial"/>
                <w:sz w:val="22"/>
                <w:szCs w:val="22"/>
              </w:rPr>
            </w:pPr>
            <w:r w:rsidRPr="00004EAA">
              <w:rPr>
                <w:rFonts w:ascii="Arial" w:hAnsi="Arial" w:cs="Arial"/>
                <w:sz w:val="22"/>
                <w:szCs w:val="22"/>
              </w:rPr>
              <w:lastRenderedPageBreak/>
              <w:t xml:space="preserve">    Sometimes (11-50%)</w:t>
            </w:r>
          </w:p>
        </w:tc>
        <w:tc>
          <w:tcPr>
            <w:tcW w:w="1710" w:type="dxa"/>
          </w:tcPr>
          <w:p w14:paraId="5AE0DE58"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120 (16)</w:t>
            </w:r>
          </w:p>
        </w:tc>
        <w:tc>
          <w:tcPr>
            <w:tcW w:w="1530" w:type="dxa"/>
          </w:tcPr>
          <w:p w14:paraId="7FBEB127"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135 (18)</w:t>
            </w:r>
          </w:p>
        </w:tc>
        <w:tc>
          <w:tcPr>
            <w:tcW w:w="1836" w:type="dxa"/>
          </w:tcPr>
          <w:p w14:paraId="519F278B"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31.2 (23.2, 39.7)</w:t>
            </w:r>
          </w:p>
        </w:tc>
        <w:tc>
          <w:tcPr>
            <w:tcW w:w="1008" w:type="dxa"/>
          </w:tcPr>
          <w:p w14:paraId="61BCDB6E" w14:textId="77777777" w:rsidR="00792923" w:rsidRPr="00004EAA" w:rsidRDefault="00792923" w:rsidP="008050FC">
            <w:pPr>
              <w:ind w:right="-126"/>
              <w:jc w:val="center"/>
              <w:rPr>
                <w:rFonts w:ascii="Arial" w:hAnsi="Arial" w:cs="Arial"/>
                <w:sz w:val="22"/>
                <w:szCs w:val="22"/>
              </w:rPr>
            </w:pPr>
          </w:p>
        </w:tc>
        <w:tc>
          <w:tcPr>
            <w:tcW w:w="2016" w:type="dxa"/>
          </w:tcPr>
          <w:p w14:paraId="253B064B"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34.7 (26.9, 43.0)</w:t>
            </w:r>
          </w:p>
        </w:tc>
        <w:tc>
          <w:tcPr>
            <w:tcW w:w="1008" w:type="dxa"/>
          </w:tcPr>
          <w:p w14:paraId="646D4455"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4EE36FF5"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40.3 (27.9, 53.8)</w:t>
            </w:r>
          </w:p>
        </w:tc>
        <w:tc>
          <w:tcPr>
            <w:tcW w:w="1116" w:type="dxa"/>
          </w:tcPr>
          <w:p w14:paraId="064AE63F" w14:textId="77777777" w:rsidR="00792923" w:rsidRPr="00004EAA" w:rsidRDefault="00792923" w:rsidP="001F4548">
            <w:pPr>
              <w:jc w:val="center"/>
              <w:rPr>
                <w:rFonts w:ascii="Arial" w:hAnsi="Arial" w:cs="Arial"/>
                <w:sz w:val="22"/>
                <w:szCs w:val="22"/>
              </w:rPr>
            </w:pPr>
          </w:p>
        </w:tc>
      </w:tr>
      <w:tr w:rsidR="00792923" w:rsidRPr="00004EAA" w14:paraId="64AAB2FC" w14:textId="77777777" w:rsidTr="008050FC">
        <w:trPr>
          <w:jc w:val="center"/>
        </w:trPr>
        <w:tc>
          <w:tcPr>
            <w:tcW w:w="2556" w:type="dxa"/>
          </w:tcPr>
          <w:p w14:paraId="0FCD25F9" w14:textId="61AF67FC" w:rsidR="00792923" w:rsidRPr="00004EAA" w:rsidRDefault="00792923" w:rsidP="001F4548">
            <w:pPr>
              <w:ind w:right="-108"/>
              <w:rPr>
                <w:rFonts w:ascii="Arial" w:hAnsi="Arial" w:cs="Arial"/>
                <w:sz w:val="22"/>
                <w:szCs w:val="22"/>
              </w:rPr>
            </w:pPr>
            <w:r w:rsidRPr="00004EAA">
              <w:rPr>
                <w:rFonts w:ascii="Arial" w:hAnsi="Arial" w:cs="Arial"/>
                <w:sz w:val="22"/>
                <w:szCs w:val="22"/>
              </w:rPr>
              <w:t xml:space="preserve">    Usually (51-85%) </w:t>
            </w:r>
          </w:p>
        </w:tc>
        <w:tc>
          <w:tcPr>
            <w:tcW w:w="1710" w:type="dxa"/>
          </w:tcPr>
          <w:p w14:paraId="4C36754F"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68 (9.2)</w:t>
            </w:r>
          </w:p>
        </w:tc>
        <w:tc>
          <w:tcPr>
            <w:tcW w:w="1530" w:type="dxa"/>
          </w:tcPr>
          <w:p w14:paraId="603F3CDA"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62 (8.3)</w:t>
            </w:r>
          </w:p>
        </w:tc>
        <w:tc>
          <w:tcPr>
            <w:tcW w:w="1836" w:type="dxa"/>
          </w:tcPr>
          <w:p w14:paraId="750E5946"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45.2 (33.0, 58.4)</w:t>
            </w:r>
          </w:p>
        </w:tc>
        <w:tc>
          <w:tcPr>
            <w:tcW w:w="1008" w:type="dxa"/>
          </w:tcPr>
          <w:p w14:paraId="4283C9B7" w14:textId="77777777" w:rsidR="00792923" w:rsidRPr="00004EAA" w:rsidRDefault="00792923" w:rsidP="008050FC">
            <w:pPr>
              <w:ind w:right="-126"/>
              <w:jc w:val="center"/>
              <w:rPr>
                <w:rFonts w:ascii="Arial" w:hAnsi="Arial" w:cs="Arial"/>
                <w:sz w:val="22"/>
                <w:szCs w:val="22"/>
              </w:rPr>
            </w:pPr>
          </w:p>
        </w:tc>
        <w:tc>
          <w:tcPr>
            <w:tcW w:w="2016" w:type="dxa"/>
          </w:tcPr>
          <w:p w14:paraId="54DE51EA"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48.6 (36.6, 61.7)</w:t>
            </w:r>
          </w:p>
        </w:tc>
        <w:tc>
          <w:tcPr>
            <w:tcW w:w="1008" w:type="dxa"/>
          </w:tcPr>
          <w:p w14:paraId="6FF94F14"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4A5BA0A2"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56.5 (40.2, 74.7)</w:t>
            </w:r>
          </w:p>
        </w:tc>
        <w:tc>
          <w:tcPr>
            <w:tcW w:w="1116" w:type="dxa"/>
          </w:tcPr>
          <w:p w14:paraId="382E561F" w14:textId="77777777" w:rsidR="00792923" w:rsidRPr="00004EAA" w:rsidRDefault="00792923" w:rsidP="001F4548">
            <w:pPr>
              <w:jc w:val="center"/>
              <w:rPr>
                <w:rFonts w:ascii="Arial" w:hAnsi="Arial" w:cs="Arial"/>
                <w:sz w:val="22"/>
                <w:szCs w:val="22"/>
              </w:rPr>
            </w:pPr>
          </w:p>
        </w:tc>
      </w:tr>
      <w:tr w:rsidR="00792923" w:rsidRPr="00004EAA" w14:paraId="698698AB" w14:textId="77777777" w:rsidTr="008050FC">
        <w:trPr>
          <w:jc w:val="center"/>
        </w:trPr>
        <w:tc>
          <w:tcPr>
            <w:tcW w:w="2556" w:type="dxa"/>
          </w:tcPr>
          <w:p w14:paraId="03A15195" w14:textId="21351CC5" w:rsidR="00792923" w:rsidRPr="00004EAA" w:rsidRDefault="00792923" w:rsidP="001F4548">
            <w:pPr>
              <w:ind w:right="-108"/>
              <w:rPr>
                <w:rFonts w:ascii="Arial" w:hAnsi="Arial" w:cs="Arial"/>
                <w:sz w:val="22"/>
                <w:szCs w:val="22"/>
              </w:rPr>
            </w:pPr>
            <w:r w:rsidRPr="00004EAA">
              <w:rPr>
                <w:rFonts w:ascii="Arial" w:hAnsi="Arial" w:cs="Arial"/>
                <w:sz w:val="22"/>
                <w:szCs w:val="22"/>
              </w:rPr>
              <w:t xml:space="preserve">    Almost Always (86-100%)</w:t>
            </w:r>
          </w:p>
        </w:tc>
        <w:tc>
          <w:tcPr>
            <w:tcW w:w="1710" w:type="dxa"/>
          </w:tcPr>
          <w:p w14:paraId="5EC3610C"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162 (22)</w:t>
            </w:r>
          </w:p>
        </w:tc>
        <w:tc>
          <w:tcPr>
            <w:tcW w:w="1530" w:type="dxa"/>
          </w:tcPr>
          <w:p w14:paraId="086EF1BD"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138 (19)</w:t>
            </w:r>
          </w:p>
        </w:tc>
        <w:tc>
          <w:tcPr>
            <w:tcW w:w="1836" w:type="dxa"/>
          </w:tcPr>
          <w:p w14:paraId="233C941D"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47.8 (39.5, 56.5)</w:t>
            </w:r>
          </w:p>
        </w:tc>
        <w:tc>
          <w:tcPr>
            <w:tcW w:w="1008" w:type="dxa"/>
          </w:tcPr>
          <w:p w14:paraId="660AD5B4" w14:textId="77777777" w:rsidR="00792923" w:rsidRPr="00004EAA" w:rsidRDefault="00792923" w:rsidP="008050FC">
            <w:pPr>
              <w:ind w:right="-126"/>
              <w:jc w:val="center"/>
              <w:rPr>
                <w:rFonts w:ascii="Arial" w:hAnsi="Arial" w:cs="Arial"/>
                <w:sz w:val="22"/>
                <w:szCs w:val="22"/>
              </w:rPr>
            </w:pPr>
          </w:p>
        </w:tc>
        <w:tc>
          <w:tcPr>
            <w:tcW w:w="2016" w:type="dxa"/>
          </w:tcPr>
          <w:p w14:paraId="48B54AEF"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48.7 (40.6, 57.3)</w:t>
            </w:r>
          </w:p>
        </w:tc>
        <w:tc>
          <w:tcPr>
            <w:tcW w:w="1008" w:type="dxa"/>
          </w:tcPr>
          <w:p w14:paraId="6E0885EB"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58067311"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56.0 (43.0, 70.2)</w:t>
            </w:r>
          </w:p>
        </w:tc>
        <w:tc>
          <w:tcPr>
            <w:tcW w:w="1116" w:type="dxa"/>
          </w:tcPr>
          <w:p w14:paraId="0A794632" w14:textId="77777777" w:rsidR="00792923" w:rsidRPr="00004EAA" w:rsidRDefault="00792923" w:rsidP="001F4548">
            <w:pPr>
              <w:jc w:val="center"/>
              <w:rPr>
                <w:rFonts w:ascii="Arial" w:hAnsi="Arial" w:cs="Arial"/>
                <w:sz w:val="22"/>
                <w:szCs w:val="22"/>
              </w:rPr>
            </w:pPr>
          </w:p>
        </w:tc>
      </w:tr>
      <w:tr w:rsidR="00792923" w:rsidRPr="00004EAA" w14:paraId="361C1B88" w14:textId="77777777" w:rsidTr="008050FC">
        <w:trPr>
          <w:jc w:val="center"/>
        </w:trPr>
        <w:tc>
          <w:tcPr>
            <w:tcW w:w="2556" w:type="dxa"/>
          </w:tcPr>
          <w:p w14:paraId="6B9BD446" w14:textId="77777777" w:rsidR="00792923" w:rsidRPr="00004EAA" w:rsidRDefault="00792923" w:rsidP="001F4548">
            <w:pPr>
              <w:rPr>
                <w:rFonts w:ascii="Arial" w:hAnsi="Arial" w:cs="Arial"/>
                <w:sz w:val="22"/>
                <w:szCs w:val="22"/>
              </w:rPr>
            </w:pPr>
          </w:p>
        </w:tc>
        <w:tc>
          <w:tcPr>
            <w:tcW w:w="1710" w:type="dxa"/>
          </w:tcPr>
          <w:p w14:paraId="542B80CF" w14:textId="77777777" w:rsidR="00792923" w:rsidRPr="00004EAA" w:rsidRDefault="00792923" w:rsidP="001F4548">
            <w:pPr>
              <w:jc w:val="center"/>
              <w:rPr>
                <w:rFonts w:ascii="Arial" w:hAnsi="Arial" w:cs="Arial"/>
                <w:sz w:val="22"/>
                <w:szCs w:val="22"/>
              </w:rPr>
            </w:pPr>
          </w:p>
        </w:tc>
        <w:tc>
          <w:tcPr>
            <w:tcW w:w="1530" w:type="dxa"/>
          </w:tcPr>
          <w:p w14:paraId="23F956F3" w14:textId="77777777" w:rsidR="00792923" w:rsidRPr="00004EAA" w:rsidRDefault="00792923" w:rsidP="001F4548">
            <w:pPr>
              <w:jc w:val="center"/>
              <w:rPr>
                <w:rFonts w:ascii="Arial" w:hAnsi="Arial" w:cs="Arial"/>
                <w:sz w:val="22"/>
                <w:szCs w:val="22"/>
              </w:rPr>
            </w:pPr>
          </w:p>
        </w:tc>
        <w:tc>
          <w:tcPr>
            <w:tcW w:w="1836" w:type="dxa"/>
          </w:tcPr>
          <w:p w14:paraId="2F896246" w14:textId="77777777" w:rsidR="00792923" w:rsidRPr="00004EAA" w:rsidRDefault="00792923" w:rsidP="001F4548">
            <w:pPr>
              <w:jc w:val="center"/>
              <w:rPr>
                <w:rFonts w:ascii="Arial" w:hAnsi="Arial" w:cs="Arial"/>
                <w:sz w:val="22"/>
                <w:szCs w:val="22"/>
              </w:rPr>
            </w:pPr>
          </w:p>
        </w:tc>
        <w:tc>
          <w:tcPr>
            <w:tcW w:w="1008" w:type="dxa"/>
          </w:tcPr>
          <w:p w14:paraId="448BE189" w14:textId="77777777" w:rsidR="00792923" w:rsidRPr="00004EAA" w:rsidRDefault="00792923" w:rsidP="008050FC">
            <w:pPr>
              <w:ind w:right="-126"/>
              <w:jc w:val="center"/>
              <w:rPr>
                <w:rFonts w:ascii="Arial" w:hAnsi="Arial" w:cs="Arial"/>
                <w:sz w:val="22"/>
                <w:szCs w:val="22"/>
              </w:rPr>
            </w:pPr>
          </w:p>
        </w:tc>
        <w:tc>
          <w:tcPr>
            <w:tcW w:w="2016" w:type="dxa"/>
          </w:tcPr>
          <w:p w14:paraId="455810E6" w14:textId="77777777" w:rsidR="00792923" w:rsidRPr="00004EAA" w:rsidRDefault="00792923" w:rsidP="001F4548">
            <w:pPr>
              <w:jc w:val="center"/>
              <w:rPr>
                <w:rFonts w:ascii="Arial" w:hAnsi="Arial" w:cs="Arial"/>
                <w:sz w:val="22"/>
                <w:szCs w:val="22"/>
              </w:rPr>
            </w:pPr>
          </w:p>
        </w:tc>
        <w:tc>
          <w:tcPr>
            <w:tcW w:w="1008" w:type="dxa"/>
          </w:tcPr>
          <w:p w14:paraId="5E8D1002"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64AC0F5D" w14:textId="77777777" w:rsidR="00792923" w:rsidRPr="00004EAA" w:rsidRDefault="00792923" w:rsidP="001F4548">
            <w:pPr>
              <w:jc w:val="center"/>
              <w:rPr>
                <w:rFonts w:ascii="Arial" w:hAnsi="Arial" w:cs="Arial"/>
                <w:sz w:val="22"/>
                <w:szCs w:val="22"/>
              </w:rPr>
            </w:pPr>
          </w:p>
        </w:tc>
        <w:tc>
          <w:tcPr>
            <w:tcW w:w="1116" w:type="dxa"/>
          </w:tcPr>
          <w:p w14:paraId="37D65F8B" w14:textId="77777777" w:rsidR="00792923" w:rsidRPr="00004EAA" w:rsidRDefault="00792923" w:rsidP="001F4548">
            <w:pPr>
              <w:jc w:val="center"/>
              <w:rPr>
                <w:rFonts w:ascii="Arial" w:hAnsi="Arial" w:cs="Arial"/>
                <w:sz w:val="22"/>
                <w:szCs w:val="22"/>
              </w:rPr>
            </w:pPr>
          </w:p>
        </w:tc>
      </w:tr>
      <w:tr w:rsidR="00792923" w:rsidRPr="00004EAA" w14:paraId="115D846C" w14:textId="77777777" w:rsidTr="008050FC">
        <w:trPr>
          <w:jc w:val="center"/>
        </w:trPr>
        <w:tc>
          <w:tcPr>
            <w:tcW w:w="2556" w:type="dxa"/>
          </w:tcPr>
          <w:p w14:paraId="6F59078C" w14:textId="5538A951" w:rsidR="00792923" w:rsidRPr="00004EAA" w:rsidRDefault="00792923" w:rsidP="001F4548">
            <w:pPr>
              <w:rPr>
                <w:rFonts w:ascii="Arial" w:hAnsi="Arial" w:cs="Arial"/>
                <w:sz w:val="22"/>
                <w:szCs w:val="22"/>
              </w:rPr>
            </w:pPr>
            <w:r w:rsidRPr="00004EAA">
              <w:rPr>
                <w:rFonts w:ascii="Arial" w:hAnsi="Arial" w:cs="Arial"/>
                <w:sz w:val="22"/>
                <w:szCs w:val="22"/>
              </w:rPr>
              <w:t>Behavioral factors</w:t>
            </w:r>
          </w:p>
        </w:tc>
        <w:tc>
          <w:tcPr>
            <w:tcW w:w="1710" w:type="dxa"/>
          </w:tcPr>
          <w:p w14:paraId="45836937" w14:textId="77777777" w:rsidR="00792923" w:rsidRPr="00004EAA" w:rsidRDefault="00792923" w:rsidP="001F4548">
            <w:pPr>
              <w:jc w:val="center"/>
              <w:rPr>
                <w:rFonts w:ascii="Arial" w:hAnsi="Arial" w:cs="Arial"/>
                <w:sz w:val="22"/>
                <w:szCs w:val="22"/>
              </w:rPr>
            </w:pPr>
          </w:p>
        </w:tc>
        <w:tc>
          <w:tcPr>
            <w:tcW w:w="1530" w:type="dxa"/>
          </w:tcPr>
          <w:p w14:paraId="5D68376C" w14:textId="77777777" w:rsidR="00792923" w:rsidRPr="00004EAA" w:rsidRDefault="00792923" w:rsidP="001F4548">
            <w:pPr>
              <w:jc w:val="center"/>
              <w:rPr>
                <w:rFonts w:ascii="Arial" w:hAnsi="Arial" w:cs="Arial"/>
                <w:sz w:val="22"/>
                <w:szCs w:val="22"/>
              </w:rPr>
            </w:pPr>
          </w:p>
        </w:tc>
        <w:tc>
          <w:tcPr>
            <w:tcW w:w="1836" w:type="dxa"/>
          </w:tcPr>
          <w:p w14:paraId="02231F47" w14:textId="77777777" w:rsidR="00792923" w:rsidRPr="00004EAA" w:rsidRDefault="00792923" w:rsidP="001F4548">
            <w:pPr>
              <w:jc w:val="center"/>
              <w:rPr>
                <w:rFonts w:ascii="Arial" w:hAnsi="Arial" w:cs="Arial"/>
                <w:sz w:val="22"/>
                <w:szCs w:val="22"/>
              </w:rPr>
            </w:pPr>
          </w:p>
        </w:tc>
        <w:tc>
          <w:tcPr>
            <w:tcW w:w="1008" w:type="dxa"/>
          </w:tcPr>
          <w:p w14:paraId="18738FA2" w14:textId="77777777" w:rsidR="00792923" w:rsidRPr="00004EAA" w:rsidRDefault="00792923" w:rsidP="008050FC">
            <w:pPr>
              <w:ind w:right="-126"/>
              <w:jc w:val="center"/>
              <w:rPr>
                <w:rFonts w:ascii="Arial" w:hAnsi="Arial" w:cs="Arial"/>
                <w:sz w:val="22"/>
                <w:szCs w:val="22"/>
              </w:rPr>
            </w:pPr>
          </w:p>
        </w:tc>
        <w:tc>
          <w:tcPr>
            <w:tcW w:w="2016" w:type="dxa"/>
          </w:tcPr>
          <w:p w14:paraId="2459ED1B" w14:textId="77777777" w:rsidR="00792923" w:rsidRPr="00004EAA" w:rsidRDefault="00792923" w:rsidP="001F4548">
            <w:pPr>
              <w:jc w:val="center"/>
              <w:rPr>
                <w:rFonts w:ascii="Arial" w:hAnsi="Arial" w:cs="Arial"/>
                <w:sz w:val="22"/>
                <w:szCs w:val="22"/>
              </w:rPr>
            </w:pPr>
          </w:p>
        </w:tc>
        <w:tc>
          <w:tcPr>
            <w:tcW w:w="1008" w:type="dxa"/>
          </w:tcPr>
          <w:p w14:paraId="28E9F895"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32F22274" w14:textId="77777777" w:rsidR="00792923" w:rsidRPr="00004EAA" w:rsidRDefault="00792923" w:rsidP="001F4548">
            <w:pPr>
              <w:jc w:val="center"/>
              <w:rPr>
                <w:rFonts w:ascii="Arial" w:hAnsi="Arial" w:cs="Arial"/>
                <w:sz w:val="22"/>
                <w:szCs w:val="22"/>
              </w:rPr>
            </w:pPr>
          </w:p>
        </w:tc>
        <w:tc>
          <w:tcPr>
            <w:tcW w:w="1116" w:type="dxa"/>
          </w:tcPr>
          <w:p w14:paraId="0E208A12" w14:textId="77777777" w:rsidR="00792923" w:rsidRPr="00004EAA" w:rsidRDefault="00792923" w:rsidP="001F4548">
            <w:pPr>
              <w:jc w:val="center"/>
              <w:rPr>
                <w:rFonts w:ascii="Arial" w:hAnsi="Arial" w:cs="Arial"/>
                <w:sz w:val="22"/>
                <w:szCs w:val="22"/>
              </w:rPr>
            </w:pPr>
          </w:p>
        </w:tc>
      </w:tr>
      <w:tr w:rsidR="00792923" w:rsidRPr="00004EAA" w14:paraId="5141732A" w14:textId="77777777" w:rsidTr="008050FC">
        <w:trPr>
          <w:jc w:val="center"/>
        </w:trPr>
        <w:tc>
          <w:tcPr>
            <w:tcW w:w="2556" w:type="dxa"/>
          </w:tcPr>
          <w:p w14:paraId="4BADD955" w14:textId="65C36BBA" w:rsidR="00792923" w:rsidRPr="00004EAA" w:rsidRDefault="00792923" w:rsidP="001F4548">
            <w:pPr>
              <w:rPr>
                <w:rFonts w:ascii="Arial" w:hAnsi="Arial" w:cs="Arial"/>
                <w:sz w:val="22"/>
                <w:szCs w:val="22"/>
              </w:rPr>
            </w:pPr>
            <w:r w:rsidRPr="00004EAA">
              <w:rPr>
                <w:rFonts w:ascii="Arial" w:hAnsi="Arial" w:cs="Arial"/>
                <w:sz w:val="22"/>
                <w:szCs w:val="22"/>
              </w:rPr>
              <w:t xml:space="preserve">  Activity level</w:t>
            </w:r>
            <w:r w:rsidR="004E273B">
              <w:rPr>
                <w:rFonts w:ascii="Arial" w:hAnsi="Arial" w:cs="Arial"/>
                <w:sz w:val="22"/>
                <w:szCs w:val="22"/>
                <w:vertAlign w:val="superscript"/>
              </w:rPr>
              <w:t>4</w:t>
            </w:r>
          </w:p>
        </w:tc>
        <w:tc>
          <w:tcPr>
            <w:tcW w:w="1710" w:type="dxa"/>
          </w:tcPr>
          <w:p w14:paraId="67777143" w14:textId="77777777" w:rsidR="00792923" w:rsidRPr="00004EAA" w:rsidRDefault="00792923" w:rsidP="001F4548">
            <w:pPr>
              <w:jc w:val="center"/>
              <w:rPr>
                <w:rFonts w:ascii="Arial" w:hAnsi="Arial" w:cs="Arial"/>
                <w:sz w:val="22"/>
                <w:szCs w:val="22"/>
              </w:rPr>
            </w:pPr>
          </w:p>
        </w:tc>
        <w:tc>
          <w:tcPr>
            <w:tcW w:w="1530" w:type="dxa"/>
          </w:tcPr>
          <w:p w14:paraId="6C40F9F1" w14:textId="77777777" w:rsidR="00792923" w:rsidRPr="00004EAA" w:rsidRDefault="00792923" w:rsidP="001F4548">
            <w:pPr>
              <w:jc w:val="center"/>
              <w:rPr>
                <w:rFonts w:ascii="Arial" w:hAnsi="Arial" w:cs="Arial"/>
                <w:sz w:val="22"/>
                <w:szCs w:val="22"/>
              </w:rPr>
            </w:pPr>
          </w:p>
        </w:tc>
        <w:tc>
          <w:tcPr>
            <w:tcW w:w="1836" w:type="dxa"/>
          </w:tcPr>
          <w:p w14:paraId="13C19441" w14:textId="77777777" w:rsidR="00792923" w:rsidRPr="00004EAA" w:rsidRDefault="00792923" w:rsidP="001F4548">
            <w:pPr>
              <w:jc w:val="center"/>
              <w:rPr>
                <w:rFonts w:ascii="Arial" w:hAnsi="Arial" w:cs="Arial"/>
                <w:sz w:val="22"/>
                <w:szCs w:val="22"/>
              </w:rPr>
            </w:pPr>
          </w:p>
        </w:tc>
        <w:tc>
          <w:tcPr>
            <w:tcW w:w="1008" w:type="dxa"/>
          </w:tcPr>
          <w:p w14:paraId="04614547" w14:textId="77777777" w:rsidR="00792923" w:rsidRPr="00004EAA" w:rsidRDefault="00792923" w:rsidP="008050FC">
            <w:pPr>
              <w:ind w:right="-126"/>
              <w:jc w:val="center"/>
              <w:rPr>
                <w:rFonts w:ascii="Arial" w:hAnsi="Arial" w:cs="Arial"/>
                <w:sz w:val="22"/>
                <w:szCs w:val="22"/>
              </w:rPr>
            </w:pPr>
            <w:r w:rsidRPr="00004EAA">
              <w:rPr>
                <w:rFonts w:ascii="Arial" w:hAnsi="Arial" w:cs="Arial"/>
                <w:sz w:val="22"/>
                <w:szCs w:val="22"/>
              </w:rPr>
              <w:t>0.01</w:t>
            </w:r>
          </w:p>
        </w:tc>
        <w:tc>
          <w:tcPr>
            <w:tcW w:w="2016" w:type="dxa"/>
          </w:tcPr>
          <w:p w14:paraId="22AB6918" w14:textId="77777777" w:rsidR="00792923" w:rsidRPr="00004EAA" w:rsidRDefault="00792923" w:rsidP="001F4548">
            <w:pPr>
              <w:jc w:val="center"/>
              <w:rPr>
                <w:rFonts w:ascii="Arial" w:hAnsi="Arial" w:cs="Arial"/>
                <w:sz w:val="22"/>
                <w:szCs w:val="22"/>
              </w:rPr>
            </w:pPr>
          </w:p>
        </w:tc>
        <w:tc>
          <w:tcPr>
            <w:tcW w:w="1008" w:type="dxa"/>
          </w:tcPr>
          <w:p w14:paraId="24EB8F51"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7BE5E8D8" w14:textId="77777777" w:rsidR="00792923" w:rsidRPr="00004EAA" w:rsidRDefault="00792923" w:rsidP="001F4548">
            <w:pPr>
              <w:jc w:val="center"/>
              <w:rPr>
                <w:rFonts w:ascii="Arial" w:hAnsi="Arial" w:cs="Arial"/>
                <w:sz w:val="22"/>
                <w:szCs w:val="22"/>
              </w:rPr>
            </w:pPr>
          </w:p>
        </w:tc>
        <w:tc>
          <w:tcPr>
            <w:tcW w:w="1116" w:type="dxa"/>
          </w:tcPr>
          <w:p w14:paraId="3E229F2E" w14:textId="77777777" w:rsidR="00792923" w:rsidRPr="00004EAA" w:rsidRDefault="00792923" w:rsidP="001F4548">
            <w:pPr>
              <w:jc w:val="center"/>
              <w:rPr>
                <w:rFonts w:ascii="Arial" w:hAnsi="Arial" w:cs="Arial"/>
                <w:sz w:val="22"/>
                <w:szCs w:val="22"/>
              </w:rPr>
            </w:pPr>
          </w:p>
        </w:tc>
      </w:tr>
      <w:tr w:rsidR="00792923" w:rsidRPr="00004EAA" w14:paraId="2EAF837E" w14:textId="77777777" w:rsidTr="008050FC">
        <w:trPr>
          <w:jc w:val="center"/>
        </w:trPr>
        <w:tc>
          <w:tcPr>
            <w:tcW w:w="2556" w:type="dxa"/>
          </w:tcPr>
          <w:p w14:paraId="56EBE8B9" w14:textId="6B56BBDD" w:rsidR="00792923" w:rsidRPr="00004EAA" w:rsidRDefault="00792923" w:rsidP="001F4548">
            <w:pPr>
              <w:rPr>
                <w:rFonts w:ascii="Arial" w:hAnsi="Arial" w:cs="Arial"/>
                <w:sz w:val="22"/>
                <w:szCs w:val="22"/>
              </w:rPr>
            </w:pPr>
            <w:r w:rsidRPr="00004EAA">
              <w:rPr>
                <w:rFonts w:ascii="Arial" w:hAnsi="Arial" w:cs="Arial"/>
                <w:sz w:val="22"/>
                <w:szCs w:val="22"/>
              </w:rPr>
              <w:t xml:space="preserve">     Low</w:t>
            </w:r>
          </w:p>
        </w:tc>
        <w:tc>
          <w:tcPr>
            <w:tcW w:w="1710" w:type="dxa"/>
          </w:tcPr>
          <w:p w14:paraId="334BF293"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186 (25)</w:t>
            </w:r>
          </w:p>
        </w:tc>
        <w:tc>
          <w:tcPr>
            <w:tcW w:w="1530" w:type="dxa"/>
          </w:tcPr>
          <w:p w14:paraId="03A5C46D"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167 (23)</w:t>
            </w:r>
          </w:p>
        </w:tc>
        <w:tc>
          <w:tcPr>
            <w:tcW w:w="1836" w:type="dxa"/>
          </w:tcPr>
          <w:p w14:paraId="096D46F8"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41.7 (34.3, 49.5)</w:t>
            </w:r>
          </w:p>
        </w:tc>
        <w:tc>
          <w:tcPr>
            <w:tcW w:w="1008" w:type="dxa"/>
          </w:tcPr>
          <w:p w14:paraId="40484281" w14:textId="77777777" w:rsidR="00792923" w:rsidRPr="00004EAA" w:rsidRDefault="00792923" w:rsidP="008050FC">
            <w:pPr>
              <w:ind w:right="-126"/>
              <w:jc w:val="center"/>
              <w:rPr>
                <w:rFonts w:ascii="Arial" w:hAnsi="Arial" w:cs="Arial"/>
                <w:sz w:val="22"/>
                <w:szCs w:val="22"/>
              </w:rPr>
            </w:pPr>
          </w:p>
        </w:tc>
        <w:tc>
          <w:tcPr>
            <w:tcW w:w="2016" w:type="dxa"/>
          </w:tcPr>
          <w:p w14:paraId="2F2C215C" w14:textId="77777777" w:rsidR="00792923" w:rsidRPr="00004EAA" w:rsidRDefault="00792923" w:rsidP="001F4548">
            <w:pPr>
              <w:jc w:val="center"/>
              <w:rPr>
                <w:rFonts w:ascii="Arial" w:hAnsi="Arial" w:cs="Arial"/>
                <w:sz w:val="22"/>
                <w:szCs w:val="22"/>
              </w:rPr>
            </w:pPr>
          </w:p>
        </w:tc>
        <w:tc>
          <w:tcPr>
            <w:tcW w:w="1008" w:type="dxa"/>
          </w:tcPr>
          <w:p w14:paraId="4B089FBC"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24E4DCEB" w14:textId="77777777" w:rsidR="00792923" w:rsidRPr="00004EAA" w:rsidRDefault="00792923" w:rsidP="001F4548">
            <w:pPr>
              <w:jc w:val="center"/>
              <w:rPr>
                <w:rFonts w:ascii="Arial" w:hAnsi="Arial" w:cs="Arial"/>
                <w:sz w:val="22"/>
                <w:szCs w:val="22"/>
              </w:rPr>
            </w:pPr>
          </w:p>
        </w:tc>
        <w:tc>
          <w:tcPr>
            <w:tcW w:w="1116" w:type="dxa"/>
          </w:tcPr>
          <w:p w14:paraId="7AFBF33E" w14:textId="77777777" w:rsidR="00792923" w:rsidRPr="00004EAA" w:rsidRDefault="00792923" w:rsidP="001F4548">
            <w:pPr>
              <w:jc w:val="center"/>
              <w:rPr>
                <w:rFonts w:ascii="Arial" w:hAnsi="Arial" w:cs="Arial"/>
                <w:sz w:val="22"/>
                <w:szCs w:val="22"/>
              </w:rPr>
            </w:pPr>
          </w:p>
        </w:tc>
      </w:tr>
      <w:tr w:rsidR="00792923" w:rsidRPr="00004EAA" w14:paraId="38CA32CE" w14:textId="77777777" w:rsidTr="008050FC">
        <w:trPr>
          <w:jc w:val="center"/>
        </w:trPr>
        <w:tc>
          <w:tcPr>
            <w:tcW w:w="2556" w:type="dxa"/>
          </w:tcPr>
          <w:p w14:paraId="1E5436E4" w14:textId="7971F4AF" w:rsidR="00792923" w:rsidRPr="00004EAA" w:rsidRDefault="00792923" w:rsidP="001F4548">
            <w:pPr>
              <w:rPr>
                <w:rFonts w:ascii="Arial" w:hAnsi="Arial" w:cs="Arial"/>
                <w:sz w:val="22"/>
                <w:szCs w:val="22"/>
              </w:rPr>
            </w:pPr>
            <w:r w:rsidRPr="00004EAA">
              <w:rPr>
                <w:rFonts w:ascii="Arial" w:hAnsi="Arial" w:cs="Arial"/>
                <w:sz w:val="22"/>
                <w:szCs w:val="22"/>
              </w:rPr>
              <w:t xml:space="preserve">     Moderate</w:t>
            </w:r>
          </w:p>
        </w:tc>
        <w:tc>
          <w:tcPr>
            <w:tcW w:w="1710" w:type="dxa"/>
          </w:tcPr>
          <w:p w14:paraId="1FCA928F"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237 (32)</w:t>
            </w:r>
          </w:p>
        </w:tc>
        <w:tc>
          <w:tcPr>
            <w:tcW w:w="1530" w:type="dxa"/>
          </w:tcPr>
          <w:p w14:paraId="39654799"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226 (31)</w:t>
            </w:r>
          </w:p>
        </w:tc>
        <w:tc>
          <w:tcPr>
            <w:tcW w:w="1836" w:type="dxa"/>
          </w:tcPr>
          <w:p w14:paraId="7D7895A4"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38.1 (31.8, 44.7)</w:t>
            </w:r>
          </w:p>
        </w:tc>
        <w:tc>
          <w:tcPr>
            <w:tcW w:w="1008" w:type="dxa"/>
          </w:tcPr>
          <w:p w14:paraId="1611A559" w14:textId="77777777" w:rsidR="00792923" w:rsidRPr="00004EAA" w:rsidRDefault="00792923" w:rsidP="008050FC">
            <w:pPr>
              <w:ind w:right="-126"/>
              <w:jc w:val="center"/>
              <w:rPr>
                <w:rFonts w:ascii="Arial" w:hAnsi="Arial" w:cs="Arial"/>
                <w:sz w:val="22"/>
                <w:szCs w:val="22"/>
              </w:rPr>
            </w:pPr>
          </w:p>
        </w:tc>
        <w:tc>
          <w:tcPr>
            <w:tcW w:w="2016" w:type="dxa"/>
          </w:tcPr>
          <w:p w14:paraId="3E01090B" w14:textId="77777777" w:rsidR="00792923" w:rsidRPr="00004EAA" w:rsidRDefault="00792923" w:rsidP="001F4548">
            <w:pPr>
              <w:jc w:val="center"/>
              <w:rPr>
                <w:rFonts w:ascii="Arial" w:hAnsi="Arial" w:cs="Arial"/>
                <w:sz w:val="22"/>
                <w:szCs w:val="22"/>
              </w:rPr>
            </w:pPr>
          </w:p>
        </w:tc>
        <w:tc>
          <w:tcPr>
            <w:tcW w:w="1008" w:type="dxa"/>
          </w:tcPr>
          <w:p w14:paraId="48C4D04D"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4177E3A1" w14:textId="77777777" w:rsidR="00792923" w:rsidRPr="00004EAA" w:rsidRDefault="00792923" w:rsidP="001F4548">
            <w:pPr>
              <w:jc w:val="center"/>
              <w:rPr>
                <w:rFonts w:ascii="Arial" w:hAnsi="Arial" w:cs="Arial"/>
                <w:sz w:val="22"/>
                <w:szCs w:val="22"/>
              </w:rPr>
            </w:pPr>
          </w:p>
        </w:tc>
        <w:tc>
          <w:tcPr>
            <w:tcW w:w="1116" w:type="dxa"/>
          </w:tcPr>
          <w:p w14:paraId="2F64602C" w14:textId="77777777" w:rsidR="00792923" w:rsidRPr="00004EAA" w:rsidRDefault="00792923" w:rsidP="001F4548">
            <w:pPr>
              <w:jc w:val="center"/>
              <w:rPr>
                <w:rFonts w:ascii="Arial" w:hAnsi="Arial" w:cs="Arial"/>
                <w:sz w:val="22"/>
                <w:szCs w:val="22"/>
              </w:rPr>
            </w:pPr>
          </w:p>
        </w:tc>
      </w:tr>
      <w:tr w:rsidR="00792923" w:rsidRPr="00004EAA" w14:paraId="31FAC5EA" w14:textId="77777777" w:rsidTr="008050FC">
        <w:trPr>
          <w:jc w:val="center"/>
        </w:trPr>
        <w:tc>
          <w:tcPr>
            <w:tcW w:w="2556" w:type="dxa"/>
          </w:tcPr>
          <w:p w14:paraId="400BD2DE" w14:textId="23C4D0E4" w:rsidR="00792923" w:rsidRPr="00004EAA" w:rsidRDefault="00792923" w:rsidP="001F4548">
            <w:pPr>
              <w:rPr>
                <w:rFonts w:ascii="Arial" w:hAnsi="Arial" w:cs="Arial"/>
                <w:sz w:val="22"/>
                <w:szCs w:val="22"/>
              </w:rPr>
            </w:pPr>
            <w:r w:rsidRPr="00004EAA">
              <w:rPr>
                <w:rFonts w:ascii="Arial" w:hAnsi="Arial" w:cs="Arial"/>
                <w:sz w:val="22"/>
                <w:szCs w:val="22"/>
              </w:rPr>
              <w:t xml:space="preserve">     High</w:t>
            </w:r>
          </w:p>
        </w:tc>
        <w:tc>
          <w:tcPr>
            <w:tcW w:w="1710" w:type="dxa"/>
          </w:tcPr>
          <w:p w14:paraId="20A553CF"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309 (42)</w:t>
            </w:r>
          </w:p>
        </w:tc>
        <w:tc>
          <w:tcPr>
            <w:tcW w:w="1530" w:type="dxa"/>
          </w:tcPr>
          <w:p w14:paraId="018CF8C8"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344 (47)</w:t>
            </w:r>
          </w:p>
        </w:tc>
        <w:tc>
          <w:tcPr>
            <w:tcW w:w="1836" w:type="dxa"/>
          </w:tcPr>
          <w:p w14:paraId="1830B633"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28.2 (23.3, 33.3)</w:t>
            </w:r>
          </w:p>
        </w:tc>
        <w:tc>
          <w:tcPr>
            <w:tcW w:w="1008" w:type="dxa"/>
          </w:tcPr>
          <w:p w14:paraId="1FCA7615" w14:textId="77777777" w:rsidR="00792923" w:rsidRPr="00004EAA" w:rsidRDefault="00792923" w:rsidP="008050FC">
            <w:pPr>
              <w:ind w:right="-126"/>
              <w:jc w:val="center"/>
              <w:rPr>
                <w:rFonts w:ascii="Arial" w:hAnsi="Arial" w:cs="Arial"/>
                <w:sz w:val="22"/>
                <w:szCs w:val="22"/>
              </w:rPr>
            </w:pPr>
          </w:p>
        </w:tc>
        <w:tc>
          <w:tcPr>
            <w:tcW w:w="2016" w:type="dxa"/>
          </w:tcPr>
          <w:p w14:paraId="3520C169" w14:textId="77777777" w:rsidR="00792923" w:rsidRPr="00004EAA" w:rsidRDefault="00792923" w:rsidP="001F4548">
            <w:pPr>
              <w:jc w:val="center"/>
              <w:rPr>
                <w:rFonts w:ascii="Arial" w:hAnsi="Arial" w:cs="Arial"/>
                <w:sz w:val="22"/>
                <w:szCs w:val="22"/>
              </w:rPr>
            </w:pPr>
          </w:p>
        </w:tc>
        <w:tc>
          <w:tcPr>
            <w:tcW w:w="1008" w:type="dxa"/>
          </w:tcPr>
          <w:p w14:paraId="44A896B3"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12AA200B" w14:textId="77777777" w:rsidR="00792923" w:rsidRPr="00004EAA" w:rsidRDefault="00792923" w:rsidP="001F4548">
            <w:pPr>
              <w:jc w:val="center"/>
              <w:rPr>
                <w:rFonts w:ascii="Arial" w:hAnsi="Arial" w:cs="Arial"/>
                <w:sz w:val="22"/>
                <w:szCs w:val="22"/>
              </w:rPr>
            </w:pPr>
          </w:p>
        </w:tc>
        <w:tc>
          <w:tcPr>
            <w:tcW w:w="1116" w:type="dxa"/>
          </w:tcPr>
          <w:p w14:paraId="239BFB0C" w14:textId="77777777" w:rsidR="00792923" w:rsidRPr="00004EAA" w:rsidRDefault="00792923" w:rsidP="001F4548">
            <w:pPr>
              <w:jc w:val="center"/>
              <w:rPr>
                <w:rFonts w:ascii="Arial" w:hAnsi="Arial" w:cs="Arial"/>
                <w:sz w:val="22"/>
                <w:szCs w:val="22"/>
              </w:rPr>
            </w:pPr>
          </w:p>
        </w:tc>
      </w:tr>
      <w:tr w:rsidR="00792923" w:rsidRPr="00004EAA" w14:paraId="0CB1F5C9" w14:textId="77777777" w:rsidTr="008050FC">
        <w:trPr>
          <w:jc w:val="center"/>
        </w:trPr>
        <w:tc>
          <w:tcPr>
            <w:tcW w:w="2556" w:type="dxa"/>
          </w:tcPr>
          <w:p w14:paraId="7C877194" w14:textId="77777777" w:rsidR="00792923" w:rsidRPr="00004EAA" w:rsidRDefault="00792923" w:rsidP="001F4548">
            <w:pPr>
              <w:rPr>
                <w:rFonts w:ascii="Arial" w:hAnsi="Arial" w:cs="Arial"/>
                <w:sz w:val="22"/>
                <w:szCs w:val="22"/>
              </w:rPr>
            </w:pPr>
          </w:p>
        </w:tc>
        <w:tc>
          <w:tcPr>
            <w:tcW w:w="1710" w:type="dxa"/>
          </w:tcPr>
          <w:p w14:paraId="731D3738" w14:textId="77777777" w:rsidR="00792923" w:rsidRPr="00004EAA" w:rsidRDefault="00792923" w:rsidP="001F4548">
            <w:pPr>
              <w:jc w:val="center"/>
              <w:rPr>
                <w:rFonts w:ascii="Arial" w:hAnsi="Arial" w:cs="Arial"/>
                <w:sz w:val="22"/>
                <w:szCs w:val="22"/>
              </w:rPr>
            </w:pPr>
          </w:p>
        </w:tc>
        <w:tc>
          <w:tcPr>
            <w:tcW w:w="1530" w:type="dxa"/>
          </w:tcPr>
          <w:p w14:paraId="42DC544F" w14:textId="77777777" w:rsidR="00792923" w:rsidRPr="00004EAA" w:rsidRDefault="00792923" w:rsidP="001F4548">
            <w:pPr>
              <w:jc w:val="center"/>
              <w:rPr>
                <w:rFonts w:ascii="Arial" w:hAnsi="Arial" w:cs="Arial"/>
                <w:sz w:val="22"/>
                <w:szCs w:val="22"/>
              </w:rPr>
            </w:pPr>
          </w:p>
        </w:tc>
        <w:tc>
          <w:tcPr>
            <w:tcW w:w="1836" w:type="dxa"/>
          </w:tcPr>
          <w:p w14:paraId="199B2302" w14:textId="77777777" w:rsidR="00792923" w:rsidRPr="00004EAA" w:rsidRDefault="00792923" w:rsidP="001F4548">
            <w:pPr>
              <w:jc w:val="center"/>
              <w:rPr>
                <w:rFonts w:ascii="Arial" w:hAnsi="Arial" w:cs="Arial"/>
                <w:sz w:val="22"/>
                <w:szCs w:val="22"/>
              </w:rPr>
            </w:pPr>
          </w:p>
        </w:tc>
        <w:tc>
          <w:tcPr>
            <w:tcW w:w="1008" w:type="dxa"/>
          </w:tcPr>
          <w:p w14:paraId="6F9AC210" w14:textId="77777777" w:rsidR="00792923" w:rsidRPr="00004EAA" w:rsidRDefault="00792923" w:rsidP="008050FC">
            <w:pPr>
              <w:ind w:right="-126"/>
              <w:jc w:val="center"/>
              <w:rPr>
                <w:rFonts w:ascii="Arial" w:hAnsi="Arial" w:cs="Arial"/>
                <w:sz w:val="22"/>
                <w:szCs w:val="22"/>
              </w:rPr>
            </w:pPr>
          </w:p>
        </w:tc>
        <w:tc>
          <w:tcPr>
            <w:tcW w:w="2016" w:type="dxa"/>
          </w:tcPr>
          <w:p w14:paraId="1F13E4D0" w14:textId="77777777" w:rsidR="00792923" w:rsidRPr="00004EAA" w:rsidRDefault="00792923" w:rsidP="001F4548">
            <w:pPr>
              <w:jc w:val="center"/>
              <w:rPr>
                <w:rFonts w:ascii="Arial" w:hAnsi="Arial" w:cs="Arial"/>
                <w:sz w:val="22"/>
                <w:szCs w:val="22"/>
              </w:rPr>
            </w:pPr>
          </w:p>
        </w:tc>
        <w:tc>
          <w:tcPr>
            <w:tcW w:w="1008" w:type="dxa"/>
          </w:tcPr>
          <w:p w14:paraId="593DC2EC"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316BBCE4" w14:textId="77777777" w:rsidR="00792923" w:rsidRPr="00004EAA" w:rsidRDefault="00792923" w:rsidP="001F4548">
            <w:pPr>
              <w:jc w:val="center"/>
              <w:rPr>
                <w:rFonts w:ascii="Arial" w:hAnsi="Arial" w:cs="Arial"/>
                <w:sz w:val="22"/>
                <w:szCs w:val="22"/>
              </w:rPr>
            </w:pPr>
          </w:p>
        </w:tc>
        <w:tc>
          <w:tcPr>
            <w:tcW w:w="1116" w:type="dxa"/>
          </w:tcPr>
          <w:p w14:paraId="0D3A328D" w14:textId="77777777" w:rsidR="00792923" w:rsidRPr="00004EAA" w:rsidRDefault="00792923" w:rsidP="001F4548">
            <w:pPr>
              <w:jc w:val="center"/>
              <w:rPr>
                <w:rFonts w:ascii="Arial" w:hAnsi="Arial" w:cs="Arial"/>
                <w:sz w:val="22"/>
                <w:szCs w:val="22"/>
              </w:rPr>
            </w:pPr>
          </w:p>
        </w:tc>
      </w:tr>
      <w:tr w:rsidR="00792923" w:rsidRPr="00004EAA" w14:paraId="46EE261A" w14:textId="77777777" w:rsidTr="008050FC">
        <w:trPr>
          <w:jc w:val="center"/>
        </w:trPr>
        <w:tc>
          <w:tcPr>
            <w:tcW w:w="2556" w:type="dxa"/>
          </w:tcPr>
          <w:p w14:paraId="222EDA17" w14:textId="5C74C7FD" w:rsidR="00792923" w:rsidRPr="00004EAA" w:rsidRDefault="00792923" w:rsidP="001F4548">
            <w:pPr>
              <w:rPr>
                <w:rFonts w:ascii="Arial" w:hAnsi="Arial" w:cs="Arial"/>
                <w:sz w:val="22"/>
                <w:szCs w:val="22"/>
              </w:rPr>
            </w:pPr>
            <w:r w:rsidRPr="00004EAA">
              <w:rPr>
                <w:rFonts w:ascii="Arial" w:hAnsi="Arial" w:cs="Arial"/>
                <w:sz w:val="22"/>
                <w:szCs w:val="22"/>
              </w:rPr>
              <w:t>Health indicators</w:t>
            </w:r>
          </w:p>
        </w:tc>
        <w:tc>
          <w:tcPr>
            <w:tcW w:w="1710" w:type="dxa"/>
          </w:tcPr>
          <w:p w14:paraId="7A71756D" w14:textId="77777777" w:rsidR="00792923" w:rsidRPr="00004EAA" w:rsidRDefault="00792923" w:rsidP="001F4548">
            <w:pPr>
              <w:jc w:val="center"/>
              <w:rPr>
                <w:rFonts w:ascii="Arial" w:hAnsi="Arial" w:cs="Arial"/>
                <w:sz w:val="22"/>
                <w:szCs w:val="22"/>
              </w:rPr>
            </w:pPr>
          </w:p>
        </w:tc>
        <w:tc>
          <w:tcPr>
            <w:tcW w:w="1530" w:type="dxa"/>
          </w:tcPr>
          <w:p w14:paraId="6DB2C4F7" w14:textId="77777777" w:rsidR="00792923" w:rsidRPr="00004EAA" w:rsidRDefault="00792923" w:rsidP="001F4548">
            <w:pPr>
              <w:jc w:val="center"/>
              <w:rPr>
                <w:rFonts w:ascii="Arial" w:hAnsi="Arial" w:cs="Arial"/>
                <w:sz w:val="22"/>
                <w:szCs w:val="22"/>
              </w:rPr>
            </w:pPr>
          </w:p>
        </w:tc>
        <w:tc>
          <w:tcPr>
            <w:tcW w:w="1836" w:type="dxa"/>
          </w:tcPr>
          <w:p w14:paraId="7E3B26FF" w14:textId="77777777" w:rsidR="00792923" w:rsidRPr="00004EAA" w:rsidRDefault="00792923" w:rsidP="001F4548">
            <w:pPr>
              <w:jc w:val="center"/>
              <w:rPr>
                <w:rFonts w:ascii="Arial" w:hAnsi="Arial" w:cs="Arial"/>
                <w:sz w:val="22"/>
                <w:szCs w:val="22"/>
              </w:rPr>
            </w:pPr>
          </w:p>
        </w:tc>
        <w:tc>
          <w:tcPr>
            <w:tcW w:w="1008" w:type="dxa"/>
          </w:tcPr>
          <w:p w14:paraId="3E53FACD" w14:textId="77777777" w:rsidR="00792923" w:rsidRPr="00004EAA" w:rsidRDefault="00792923" w:rsidP="008050FC">
            <w:pPr>
              <w:ind w:right="-126"/>
              <w:jc w:val="center"/>
              <w:rPr>
                <w:rFonts w:ascii="Arial" w:hAnsi="Arial" w:cs="Arial"/>
                <w:sz w:val="22"/>
                <w:szCs w:val="22"/>
              </w:rPr>
            </w:pPr>
          </w:p>
        </w:tc>
        <w:tc>
          <w:tcPr>
            <w:tcW w:w="2016" w:type="dxa"/>
          </w:tcPr>
          <w:p w14:paraId="36C94F2F" w14:textId="77777777" w:rsidR="00792923" w:rsidRPr="00004EAA" w:rsidRDefault="00792923" w:rsidP="001F4548">
            <w:pPr>
              <w:jc w:val="center"/>
              <w:rPr>
                <w:rFonts w:ascii="Arial" w:hAnsi="Arial" w:cs="Arial"/>
                <w:sz w:val="22"/>
                <w:szCs w:val="22"/>
              </w:rPr>
            </w:pPr>
          </w:p>
        </w:tc>
        <w:tc>
          <w:tcPr>
            <w:tcW w:w="1008" w:type="dxa"/>
          </w:tcPr>
          <w:p w14:paraId="63EF8734"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7722BA84" w14:textId="77777777" w:rsidR="00792923" w:rsidRPr="00004EAA" w:rsidRDefault="00792923" w:rsidP="001F4548">
            <w:pPr>
              <w:jc w:val="center"/>
              <w:rPr>
                <w:rFonts w:ascii="Arial" w:hAnsi="Arial" w:cs="Arial"/>
                <w:sz w:val="22"/>
                <w:szCs w:val="22"/>
              </w:rPr>
            </w:pPr>
          </w:p>
        </w:tc>
        <w:tc>
          <w:tcPr>
            <w:tcW w:w="1116" w:type="dxa"/>
          </w:tcPr>
          <w:p w14:paraId="0A5A57FC" w14:textId="77777777" w:rsidR="00792923" w:rsidRPr="00004EAA" w:rsidRDefault="00792923" w:rsidP="001F4548">
            <w:pPr>
              <w:jc w:val="center"/>
              <w:rPr>
                <w:rFonts w:ascii="Arial" w:hAnsi="Arial" w:cs="Arial"/>
                <w:sz w:val="22"/>
                <w:szCs w:val="22"/>
              </w:rPr>
            </w:pPr>
          </w:p>
        </w:tc>
      </w:tr>
      <w:tr w:rsidR="00792923" w:rsidRPr="00004EAA" w14:paraId="7A01DF25" w14:textId="77777777" w:rsidTr="008050FC">
        <w:trPr>
          <w:jc w:val="center"/>
        </w:trPr>
        <w:tc>
          <w:tcPr>
            <w:tcW w:w="2556" w:type="dxa"/>
          </w:tcPr>
          <w:p w14:paraId="39389F31" w14:textId="508E8348" w:rsidR="00792923" w:rsidRPr="00004EAA" w:rsidRDefault="00792923" w:rsidP="001F4548">
            <w:pPr>
              <w:rPr>
                <w:rFonts w:ascii="Arial" w:hAnsi="Arial" w:cs="Arial"/>
                <w:sz w:val="22"/>
                <w:szCs w:val="22"/>
              </w:rPr>
            </w:pPr>
            <w:r w:rsidRPr="00004EAA">
              <w:rPr>
                <w:rFonts w:ascii="Arial" w:hAnsi="Arial" w:cs="Arial"/>
                <w:sz w:val="22"/>
                <w:szCs w:val="22"/>
              </w:rPr>
              <w:t xml:space="preserve">  Menopausal status (women)</w:t>
            </w:r>
          </w:p>
        </w:tc>
        <w:tc>
          <w:tcPr>
            <w:tcW w:w="1710" w:type="dxa"/>
          </w:tcPr>
          <w:p w14:paraId="4C3FFC48" w14:textId="77777777" w:rsidR="00792923" w:rsidRPr="00004EAA" w:rsidRDefault="00792923" w:rsidP="001F4548">
            <w:pPr>
              <w:jc w:val="center"/>
              <w:rPr>
                <w:rFonts w:ascii="Arial" w:hAnsi="Arial" w:cs="Arial"/>
                <w:sz w:val="22"/>
                <w:szCs w:val="22"/>
              </w:rPr>
            </w:pPr>
          </w:p>
        </w:tc>
        <w:tc>
          <w:tcPr>
            <w:tcW w:w="1530" w:type="dxa"/>
          </w:tcPr>
          <w:p w14:paraId="4DBE3C0F" w14:textId="77777777" w:rsidR="00792923" w:rsidRPr="00004EAA" w:rsidRDefault="00792923" w:rsidP="001F4548">
            <w:pPr>
              <w:jc w:val="center"/>
              <w:rPr>
                <w:rFonts w:ascii="Arial" w:hAnsi="Arial" w:cs="Arial"/>
                <w:sz w:val="22"/>
                <w:szCs w:val="22"/>
              </w:rPr>
            </w:pPr>
          </w:p>
        </w:tc>
        <w:tc>
          <w:tcPr>
            <w:tcW w:w="1836" w:type="dxa"/>
          </w:tcPr>
          <w:p w14:paraId="1612E67D" w14:textId="77777777" w:rsidR="00792923" w:rsidRPr="00004EAA" w:rsidRDefault="00792923" w:rsidP="001F4548">
            <w:pPr>
              <w:jc w:val="center"/>
              <w:rPr>
                <w:rFonts w:ascii="Arial" w:hAnsi="Arial" w:cs="Arial"/>
                <w:sz w:val="22"/>
                <w:szCs w:val="22"/>
              </w:rPr>
            </w:pPr>
          </w:p>
        </w:tc>
        <w:tc>
          <w:tcPr>
            <w:tcW w:w="1008" w:type="dxa"/>
          </w:tcPr>
          <w:p w14:paraId="6E21177C" w14:textId="77777777" w:rsidR="00792923" w:rsidRPr="00004EAA" w:rsidRDefault="00792923" w:rsidP="008050FC">
            <w:pPr>
              <w:ind w:right="-126"/>
              <w:jc w:val="center"/>
              <w:rPr>
                <w:rFonts w:ascii="Arial" w:hAnsi="Arial" w:cs="Arial"/>
                <w:sz w:val="22"/>
                <w:szCs w:val="22"/>
              </w:rPr>
            </w:pPr>
            <w:r w:rsidRPr="00004EAA">
              <w:rPr>
                <w:rFonts w:ascii="Arial" w:hAnsi="Arial" w:cs="Arial"/>
                <w:sz w:val="22"/>
                <w:szCs w:val="22"/>
              </w:rPr>
              <w:t>0.04</w:t>
            </w:r>
          </w:p>
        </w:tc>
        <w:tc>
          <w:tcPr>
            <w:tcW w:w="2016" w:type="dxa"/>
          </w:tcPr>
          <w:p w14:paraId="068ED43B" w14:textId="77777777" w:rsidR="00792923" w:rsidRPr="00004EAA" w:rsidRDefault="00792923" w:rsidP="001F4548">
            <w:pPr>
              <w:jc w:val="center"/>
              <w:rPr>
                <w:rFonts w:ascii="Arial" w:hAnsi="Arial" w:cs="Arial"/>
                <w:sz w:val="22"/>
                <w:szCs w:val="22"/>
              </w:rPr>
            </w:pPr>
          </w:p>
        </w:tc>
        <w:tc>
          <w:tcPr>
            <w:tcW w:w="1008" w:type="dxa"/>
          </w:tcPr>
          <w:p w14:paraId="3070895E"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68529BE2" w14:textId="77777777" w:rsidR="00792923" w:rsidRPr="00004EAA" w:rsidRDefault="00792923" w:rsidP="001F4548">
            <w:pPr>
              <w:jc w:val="center"/>
              <w:rPr>
                <w:rFonts w:ascii="Arial" w:hAnsi="Arial" w:cs="Arial"/>
                <w:sz w:val="22"/>
                <w:szCs w:val="22"/>
              </w:rPr>
            </w:pPr>
          </w:p>
        </w:tc>
        <w:tc>
          <w:tcPr>
            <w:tcW w:w="1116" w:type="dxa"/>
          </w:tcPr>
          <w:p w14:paraId="44332AE8" w14:textId="77777777" w:rsidR="00792923" w:rsidRPr="00004EAA" w:rsidRDefault="00792923" w:rsidP="001F4548">
            <w:pPr>
              <w:jc w:val="center"/>
              <w:rPr>
                <w:rFonts w:ascii="Arial" w:hAnsi="Arial" w:cs="Arial"/>
                <w:sz w:val="22"/>
                <w:szCs w:val="22"/>
              </w:rPr>
            </w:pPr>
          </w:p>
        </w:tc>
      </w:tr>
      <w:tr w:rsidR="00792923" w:rsidRPr="00004EAA" w14:paraId="0551E525" w14:textId="77777777" w:rsidTr="008050FC">
        <w:trPr>
          <w:jc w:val="center"/>
        </w:trPr>
        <w:tc>
          <w:tcPr>
            <w:tcW w:w="2556" w:type="dxa"/>
          </w:tcPr>
          <w:p w14:paraId="34DA789E" w14:textId="064F53CD" w:rsidR="00792923" w:rsidRPr="00004EAA" w:rsidRDefault="00792923" w:rsidP="001F4548">
            <w:pPr>
              <w:rPr>
                <w:rFonts w:ascii="Arial" w:hAnsi="Arial" w:cs="Arial"/>
                <w:sz w:val="22"/>
                <w:szCs w:val="22"/>
              </w:rPr>
            </w:pPr>
            <w:r w:rsidRPr="00004EAA">
              <w:rPr>
                <w:rFonts w:ascii="Arial" w:hAnsi="Arial" w:cs="Arial"/>
                <w:sz w:val="22"/>
                <w:szCs w:val="22"/>
              </w:rPr>
              <w:t xml:space="preserve">      Pre</w:t>
            </w:r>
          </w:p>
        </w:tc>
        <w:tc>
          <w:tcPr>
            <w:tcW w:w="1710" w:type="dxa"/>
          </w:tcPr>
          <w:p w14:paraId="3C5207B6"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47 (20)</w:t>
            </w:r>
          </w:p>
        </w:tc>
        <w:tc>
          <w:tcPr>
            <w:tcW w:w="1530" w:type="dxa"/>
          </w:tcPr>
          <w:p w14:paraId="31FEA171"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62 (25)</w:t>
            </w:r>
          </w:p>
        </w:tc>
        <w:tc>
          <w:tcPr>
            <w:tcW w:w="1836" w:type="dxa"/>
          </w:tcPr>
          <w:p w14:paraId="10843B1A"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30.8 (18.4, 44.4)</w:t>
            </w:r>
          </w:p>
        </w:tc>
        <w:tc>
          <w:tcPr>
            <w:tcW w:w="1008" w:type="dxa"/>
          </w:tcPr>
          <w:p w14:paraId="3BDC2020" w14:textId="77777777" w:rsidR="00792923" w:rsidRPr="00004EAA" w:rsidRDefault="00792923" w:rsidP="008050FC">
            <w:pPr>
              <w:ind w:right="-126"/>
              <w:jc w:val="center"/>
              <w:rPr>
                <w:rFonts w:ascii="Arial" w:hAnsi="Arial" w:cs="Arial"/>
                <w:sz w:val="22"/>
                <w:szCs w:val="22"/>
              </w:rPr>
            </w:pPr>
          </w:p>
        </w:tc>
        <w:tc>
          <w:tcPr>
            <w:tcW w:w="2016" w:type="dxa"/>
          </w:tcPr>
          <w:p w14:paraId="06C930A3" w14:textId="77777777" w:rsidR="00792923" w:rsidRPr="00004EAA" w:rsidRDefault="00792923" w:rsidP="001F4548">
            <w:pPr>
              <w:jc w:val="center"/>
              <w:rPr>
                <w:rFonts w:ascii="Arial" w:hAnsi="Arial" w:cs="Arial"/>
                <w:sz w:val="22"/>
                <w:szCs w:val="22"/>
              </w:rPr>
            </w:pPr>
          </w:p>
        </w:tc>
        <w:tc>
          <w:tcPr>
            <w:tcW w:w="1008" w:type="dxa"/>
          </w:tcPr>
          <w:p w14:paraId="6F5B9BDA"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2876F4B4" w14:textId="77777777" w:rsidR="00792923" w:rsidRPr="00004EAA" w:rsidRDefault="00792923" w:rsidP="001F4548">
            <w:pPr>
              <w:jc w:val="center"/>
              <w:rPr>
                <w:rFonts w:ascii="Arial" w:hAnsi="Arial" w:cs="Arial"/>
                <w:sz w:val="22"/>
                <w:szCs w:val="22"/>
              </w:rPr>
            </w:pPr>
          </w:p>
        </w:tc>
        <w:tc>
          <w:tcPr>
            <w:tcW w:w="1116" w:type="dxa"/>
          </w:tcPr>
          <w:p w14:paraId="769676A1" w14:textId="77777777" w:rsidR="00792923" w:rsidRPr="00004EAA" w:rsidRDefault="00792923" w:rsidP="001F4548">
            <w:pPr>
              <w:jc w:val="center"/>
              <w:rPr>
                <w:rFonts w:ascii="Arial" w:hAnsi="Arial" w:cs="Arial"/>
                <w:sz w:val="22"/>
                <w:szCs w:val="22"/>
              </w:rPr>
            </w:pPr>
          </w:p>
        </w:tc>
      </w:tr>
      <w:tr w:rsidR="00792923" w:rsidRPr="00004EAA" w14:paraId="3711A5A9" w14:textId="77777777" w:rsidTr="008050FC">
        <w:trPr>
          <w:jc w:val="center"/>
        </w:trPr>
        <w:tc>
          <w:tcPr>
            <w:tcW w:w="2556" w:type="dxa"/>
          </w:tcPr>
          <w:p w14:paraId="31D06A39" w14:textId="2C4E8F81" w:rsidR="00792923" w:rsidRPr="00004EAA" w:rsidRDefault="00792923" w:rsidP="001F4548">
            <w:pPr>
              <w:rPr>
                <w:rFonts w:ascii="Arial" w:hAnsi="Arial" w:cs="Arial"/>
                <w:sz w:val="22"/>
                <w:szCs w:val="22"/>
              </w:rPr>
            </w:pPr>
            <w:r w:rsidRPr="00004EAA">
              <w:rPr>
                <w:rFonts w:ascii="Arial" w:hAnsi="Arial" w:cs="Arial"/>
                <w:sz w:val="22"/>
                <w:szCs w:val="22"/>
              </w:rPr>
              <w:t xml:space="preserve">      Post</w:t>
            </w:r>
          </w:p>
        </w:tc>
        <w:tc>
          <w:tcPr>
            <w:tcW w:w="1710" w:type="dxa"/>
          </w:tcPr>
          <w:p w14:paraId="2387E5E0"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194 (81)</w:t>
            </w:r>
          </w:p>
        </w:tc>
        <w:tc>
          <w:tcPr>
            <w:tcW w:w="1530" w:type="dxa"/>
          </w:tcPr>
          <w:p w14:paraId="2F8A7BB2"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183 (75)</w:t>
            </w:r>
          </w:p>
        </w:tc>
        <w:tc>
          <w:tcPr>
            <w:tcW w:w="1836" w:type="dxa"/>
          </w:tcPr>
          <w:p w14:paraId="6EB833C7"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47.5 (39.9, 55.4)</w:t>
            </w:r>
          </w:p>
        </w:tc>
        <w:tc>
          <w:tcPr>
            <w:tcW w:w="1008" w:type="dxa"/>
          </w:tcPr>
          <w:p w14:paraId="2BA74A83" w14:textId="77777777" w:rsidR="00792923" w:rsidRPr="00004EAA" w:rsidRDefault="00792923" w:rsidP="008050FC">
            <w:pPr>
              <w:ind w:right="-126"/>
              <w:jc w:val="center"/>
              <w:rPr>
                <w:rFonts w:ascii="Arial" w:hAnsi="Arial" w:cs="Arial"/>
                <w:sz w:val="22"/>
                <w:szCs w:val="22"/>
              </w:rPr>
            </w:pPr>
          </w:p>
        </w:tc>
        <w:tc>
          <w:tcPr>
            <w:tcW w:w="2016" w:type="dxa"/>
          </w:tcPr>
          <w:p w14:paraId="4BE248C0" w14:textId="77777777" w:rsidR="00792923" w:rsidRPr="00004EAA" w:rsidRDefault="00792923" w:rsidP="001F4548">
            <w:pPr>
              <w:jc w:val="center"/>
              <w:rPr>
                <w:rFonts w:ascii="Arial" w:hAnsi="Arial" w:cs="Arial"/>
                <w:sz w:val="22"/>
                <w:szCs w:val="22"/>
              </w:rPr>
            </w:pPr>
          </w:p>
        </w:tc>
        <w:tc>
          <w:tcPr>
            <w:tcW w:w="1008" w:type="dxa"/>
          </w:tcPr>
          <w:p w14:paraId="430DBA54"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00B1F46C" w14:textId="77777777" w:rsidR="00792923" w:rsidRPr="00004EAA" w:rsidRDefault="00792923" w:rsidP="001F4548">
            <w:pPr>
              <w:jc w:val="center"/>
              <w:rPr>
                <w:rFonts w:ascii="Arial" w:hAnsi="Arial" w:cs="Arial"/>
                <w:sz w:val="22"/>
                <w:szCs w:val="22"/>
              </w:rPr>
            </w:pPr>
          </w:p>
        </w:tc>
        <w:tc>
          <w:tcPr>
            <w:tcW w:w="1116" w:type="dxa"/>
          </w:tcPr>
          <w:p w14:paraId="45FA86C9" w14:textId="77777777" w:rsidR="00792923" w:rsidRPr="00004EAA" w:rsidRDefault="00792923" w:rsidP="001F4548">
            <w:pPr>
              <w:jc w:val="center"/>
              <w:rPr>
                <w:rFonts w:ascii="Arial" w:hAnsi="Arial" w:cs="Arial"/>
                <w:sz w:val="22"/>
                <w:szCs w:val="22"/>
              </w:rPr>
            </w:pPr>
          </w:p>
        </w:tc>
      </w:tr>
      <w:tr w:rsidR="00792923" w:rsidRPr="00004EAA" w14:paraId="58AD6FFD" w14:textId="77777777" w:rsidTr="008050FC">
        <w:trPr>
          <w:jc w:val="center"/>
        </w:trPr>
        <w:tc>
          <w:tcPr>
            <w:tcW w:w="2556" w:type="dxa"/>
          </w:tcPr>
          <w:p w14:paraId="3B0D2521" w14:textId="77777777" w:rsidR="00792923" w:rsidRPr="00004EAA" w:rsidRDefault="00792923" w:rsidP="001F4548">
            <w:pPr>
              <w:rPr>
                <w:rFonts w:ascii="Arial" w:hAnsi="Arial" w:cs="Arial"/>
                <w:sz w:val="22"/>
                <w:szCs w:val="22"/>
                <w:u w:val="single"/>
              </w:rPr>
            </w:pPr>
          </w:p>
        </w:tc>
        <w:tc>
          <w:tcPr>
            <w:tcW w:w="1710" w:type="dxa"/>
          </w:tcPr>
          <w:p w14:paraId="02562993" w14:textId="77777777" w:rsidR="00792923" w:rsidRPr="00004EAA" w:rsidRDefault="00792923" w:rsidP="001F4548">
            <w:pPr>
              <w:jc w:val="center"/>
              <w:rPr>
                <w:rFonts w:ascii="Arial" w:hAnsi="Arial" w:cs="Arial"/>
                <w:sz w:val="22"/>
                <w:szCs w:val="22"/>
              </w:rPr>
            </w:pPr>
          </w:p>
        </w:tc>
        <w:tc>
          <w:tcPr>
            <w:tcW w:w="1530" w:type="dxa"/>
          </w:tcPr>
          <w:p w14:paraId="3E85A3ED" w14:textId="77777777" w:rsidR="00792923" w:rsidRPr="00004EAA" w:rsidRDefault="00792923" w:rsidP="001F4548">
            <w:pPr>
              <w:jc w:val="center"/>
              <w:rPr>
                <w:rFonts w:ascii="Arial" w:hAnsi="Arial" w:cs="Arial"/>
                <w:sz w:val="22"/>
                <w:szCs w:val="22"/>
              </w:rPr>
            </w:pPr>
          </w:p>
        </w:tc>
        <w:tc>
          <w:tcPr>
            <w:tcW w:w="1836" w:type="dxa"/>
          </w:tcPr>
          <w:p w14:paraId="27EE856E" w14:textId="77777777" w:rsidR="00792923" w:rsidRPr="00004EAA" w:rsidRDefault="00792923" w:rsidP="001F4548">
            <w:pPr>
              <w:jc w:val="center"/>
              <w:rPr>
                <w:rFonts w:ascii="Arial" w:hAnsi="Arial" w:cs="Arial"/>
                <w:sz w:val="22"/>
                <w:szCs w:val="22"/>
              </w:rPr>
            </w:pPr>
          </w:p>
        </w:tc>
        <w:tc>
          <w:tcPr>
            <w:tcW w:w="1008" w:type="dxa"/>
          </w:tcPr>
          <w:p w14:paraId="04819EA3" w14:textId="77777777" w:rsidR="00792923" w:rsidRPr="00004EAA" w:rsidRDefault="00792923" w:rsidP="008050FC">
            <w:pPr>
              <w:ind w:right="-126"/>
              <w:jc w:val="center"/>
              <w:rPr>
                <w:rFonts w:ascii="Arial" w:hAnsi="Arial" w:cs="Arial"/>
                <w:sz w:val="22"/>
                <w:szCs w:val="22"/>
              </w:rPr>
            </w:pPr>
          </w:p>
        </w:tc>
        <w:tc>
          <w:tcPr>
            <w:tcW w:w="2016" w:type="dxa"/>
          </w:tcPr>
          <w:p w14:paraId="7BAF863D" w14:textId="77777777" w:rsidR="00792923" w:rsidRPr="00004EAA" w:rsidRDefault="00792923" w:rsidP="001F4548">
            <w:pPr>
              <w:jc w:val="center"/>
              <w:rPr>
                <w:rFonts w:ascii="Arial" w:hAnsi="Arial" w:cs="Arial"/>
                <w:sz w:val="22"/>
                <w:szCs w:val="22"/>
              </w:rPr>
            </w:pPr>
          </w:p>
        </w:tc>
        <w:tc>
          <w:tcPr>
            <w:tcW w:w="1008" w:type="dxa"/>
          </w:tcPr>
          <w:p w14:paraId="17BDC6C0"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667E7F80" w14:textId="77777777" w:rsidR="00792923" w:rsidRPr="00004EAA" w:rsidRDefault="00792923" w:rsidP="001F4548">
            <w:pPr>
              <w:jc w:val="center"/>
              <w:rPr>
                <w:rFonts w:ascii="Arial" w:hAnsi="Arial" w:cs="Arial"/>
                <w:sz w:val="22"/>
                <w:szCs w:val="22"/>
              </w:rPr>
            </w:pPr>
          </w:p>
        </w:tc>
        <w:tc>
          <w:tcPr>
            <w:tcW w:w="1116" w:type="dxa"/>
          </w:tcPr>
          <w:p w14:paraId="1DEE43D8" w14:textId="77777777" w:rsidR="00792923" w:rsidRPr="00004EAA" w:rsidRDefault="00792923" w:rsidP="001F4548">
            <w:pPr>
              <w:jc w:val="center"/>
              <w:rPr>
                <w:rFonts w:ascii="Arial" w:hAnsi="Arial" w:cs="Arial"/>
                <w:sz w:val="22"/>
                <w:szCs w:val="22"/>
              </w:rPr>
            </w:pPr>
          </w:p>
        </w:tc>
      </w:tr>
      <w:tr w:rsidR="00792923" w:rsidRPr="00004EAA" w14:paraId="0D867FC0" w14:textId="77777777" w:rsidTr="008050FC">
        <w:trPr>
          <w:jc w:val="center"/>
        </w:trPr>
        <w:tc>
          <w:tcPr>
            <w:tcW w:w="7632" w:type="dxa"/>
            <w:gridSpan w:val="4"/>
            <w:vAlign w:val="center"/>
          </w:tcPr>
          <w:p w14:paraId="10AE116F" w14:textId="3355760F" w:rsidR="00792923" w:rsidRPr="00004EAA" w:rsidRDefault="00792923" w:rsidP="007126A0">
            <w:pPr>
              <w:rPr>
                <w:rFonts w:ascii="Arial" w:hAnsi="Arial" w:cs="Arial"/>
                <w:sz w:val="22"/>
                <w:szCs w:val="22"/>
              </w:rPr>
            </w:pPr>
            <w:r w:rsidRPr="00004EAA">
              <w:rPr>
                <w:rFonts w:ascii="Arial" w:hAnsi="Arial" w:cs="Arial"/>
                <w:sz w:val="22"/>
                <w:szCs w:val="22"/>
              </w:rPr>
              <w:t xml:space="preserve">  Calcium channel blocker use during Year 1</w:t>
            </w:r>
          </w:p>
        </w:tc>
        <w:tc>
          <w:tcPr>
            <w:tcW w:w="1008" w:type="dxa"/>
          </w:tcPr>
          <w:p w14:paraId="00DF7E9C" w14:textId="77777777" w:rsidR="00792923" w:rsidRPr="00004EAA" w:rsidRDefault="00792923" w:rsidP="008050FC">
            <w:pPr>
              <w:ind w:right="-126"/>
              <w:jc w:val="center"/>
              <w:rPr>
                <w:rFonts w:ascii="Arial" w:hAnsi="Arial" w:cs="Arial"/>
                <w:sz w:val="22"/>
                <w:szCs w:val="22"/>
              </w:rPr>
            </w:pPr>
            <w:r w:rsidRPr="00004EAA">
              <w:rPr>
                <w:rFonts w:ascii="Arial" w:hAnsi="Arial" w:cs="Arial"/>
                <w:sz w:val="22"/>
                <w:szCs w:val="22"/>
              </w:rPr>
              <w:t>0.04</w:t>
            </w:r>
          </w:p>
        </w:tc>
        <w:tc>
          <w:tcPr>
            <w:tcW w:w="2016" w:type="dxa"/>
          </w:tcPr>
          <w:p w14:paraId="1908CB64" w14:textId="77777777" w:rsidR="00792923" w:rsidRPr="00004EAA" w:rsidRDefault="00792923" w:rsidP="001F4548">
            <w:pPr>
              <w:jc w:val="center"/>
              <w:rPr>
                <w:rFonts w:ascii="Arial" w:hAnsi="Arial" w:cs="Arial"/>
                <w:sz w:val="22"/>
                <w:szCs w:val="22"/>
              </w:rPr>
            </w:pPr>
          </w:p>
        </w:tc>
        <w:tc>
          <w:tcPr>
            <w:tcW w:w="1008" w:type="dxa"/>
          </w:tcPr>
          <w:p w14:paraId="016F6EF6"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2B0071C1" w14:textId="77777777" w:rsidR="00792923" w:rsidRPr="00004EAA" w:rsidRDefault="00792923" w:rsidP="001F4548">
            <w:pPr>
              <w:jc w:val="center"/>
              <w:rPr>
                <w:rFonts w:ascii="Arial" w:hAnsi="Arial" w:cs="Arial"/>
                <w:sz w:val="22"/>
                <w:szCs w:val="22"/>
              </w:rPr>
            </w:pPr>
          </w:p>
        </w:tc>
        <w:tc>
          <w:tcPr>
            <w:tcW w:w="1116" w:type="dxa"/>
          </w:tcPr>
          <w:p w14:paraId="4B18B28C" w14:textId="77777777" w:rsidR="00792923" w:rsidRPr="00004EAA" w:rsidRDefault="00792923" w:rsidP="001F4548">
            <w:pPr>
              <w:jc w:val="center"/>
              <w:rPr>
                <w:rFonts w:ascii="Arial" w:hAnsi="Arial" w:cs="Arial"/>
                <w:sz w:val="22"/>
                <w:szCs w:val="22"/>
              </w:rPr>
            </w:pPr>
          </w:p>
        </w:tc>
      </w:tr>
      <w:tr w:rsidR="00792923" w:rsidRPr="00004EAA" w14:paraId="207E2028" w14:textId="77777777" w:rsidTr="008050FC">
        <w:trPr>
          <w:jc w:val="center"/>
        </w:trPr>
        <w:tc>
          <w:tcPr>
            <w:tcW w:w="2556" w:type="dxa"/>
          </w:tcPr>
          <w:p w14:paraId="7BDFA8E3" w14:textId="33A94DB3" w:rsidR="00792923" w:rsidRPr="00004EAA" w:rsidRDefault="00792923" w:rsidP="001F4548">
            <w:pPr>
              <w:rPr>
                <w:rFonts w:ascii="Arial" w:hAnsi="Arial" w:cs="Arial"/>
                <w:sz w:val="22"/>
                <w:szCs w:val="22"/>
              </w:rPr>
            </w:pPr>
            <w:r w:rsidRPr="00004EAA">
              <w:rPr>
                <w:rFonts w:ascii="Arial" w:hAnsi="Arial" w:cs="Arial"/>
                <w:sz w:val="22"/>
                <w:szCs w:val="22"/>
              </w:rPr>
              <w:t xml:space="preserve">     No</w:t>
            </w:r>
          </w:p>
        </w:tc>
        <w:tc>
          <w:tcPr>
            <w:tcW w:w="1710" w:type="dxa"/>
          </w:tcPr>
          <w:p w14:paraId="4E5EF8E3"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694 (94)</w:t>
            </w:r>
          </w:p>
        </w:tc>
        <w:tc>
          <w:tcPr>
            <w:tcW w:w="1530" w:type="dxa"/>
          </w:tcPr>
          <w:p w14:paraId="2C7EF003"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702 (94)</w:t>
            </w:r>
          </w:p>
        </w:tc>
        <w:tc>
          <w:tcPr>
            <w:tcW w:w="1836" w:type="dxa"/>
          </w:tcPr>
          <w:p w14:paraId="1CCA6AE0"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35.3 (31.7, 38.9)</w:t>
            </w:r>
          </w:p>
        </w:tc>
        <w:tc>
          <w:tcPr>
            <w:tcW w:w="1008" w:type="dxa"/>
          </w:tcPr>
          <w:p w14:paraId="1C72C74E" w14:textId="77777777" w:rsidR="00792923" w:rsidRPr="00004EAA" w:rsidRDefault="00792923" w:rsidP="008050FC">
            <w:pPr>
              <w:ind w:right="-126"/>
              <w:jc w:val="center"/>
              <w:rPr>
                <w:rFonts w:ascii="Arial" w:hAnsi="Arial" w:cs="Arial"/>
                <w:sz w:val="22"/>
                <w:szCs w:val="22"/>
              </w:rPr>
            </w:pPr>
          </w:p>
        </w:tc>
        <w:tc>
          <w:tcPr>
            <w:tcW w:w="2016" w:type="dxa"/>
          </w:tcPr>
          <w:p w14:paraId="7A54AA17" w14:textId="77777777" w:rsidR="00792923" w:rsidRPr="00004EAA" w:rsidRDefault="00792923" w:rsidP="001F4548">
            <w:pPr>
              <w:jc w:val="center"/>
              <w:rPr>
                <w:rFonts w:ascii="Arial" w:hAnsi="Arial" w:cs="Arial"/>
                <w:sz w:val="22"/>
                <w:szCs w:val="22"/>
              </w:rPr>
            </w:pPr>
          </w:p>
        </w:tc>
        <w:tc>
          <w:tcPr>
            <w:tcW w:w="1008" w:type="dxa"/>
          </w:tcPr>
          <w:p w14:paraId="1D0E1B62"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413D4F26" w14:textId="77777777" w:rsidR="00792923" w:rsidRPr="00004EAA" w:rsidRDefault="00792923" w:rsidP="001F4548">
            <w:pPr>
              <w:jc w:val="center"/>
              <w:rPr>
                <w:rFonts w:ascii="Arial" w:hAnsi="Arial" w:cs="Arial"/>
                <w:sz w:val="22"/>
                <w:szCs w:val="22"/>
              </w:rPr>
            </w:pPr>
          </w:p>
        </w:tc>
        <w:tc>
          <w:tcPr>
            <w:tcW w:w="1116" w:type="dxa"/>
          </w:tcPr>
          <w:p w14:paraId="681248C2" w14:textId="77777777" w:rsidR="00792923" w:rsidRPr="00004EAA" w:rsidRDefault="00792923" w:rsidP="001F4548">
            <w:pPr>
              <w:jc w:val="center"/>
              <w:rPr>
                <w:rFonts w:ascii="Arial" w:hAnsi="Arial" w:cs="Arial"/>
                <w:sz w:val="22"/>
                <w:szCs w:val="22"/>
              </w:rPr>
            </w:pPr>
          </w:p>
        </w:tc>
      </w:tr>
      <w:tr w:rsidR="00792923" w:rsidRPr="00004EAA" w14:paraId="066B7209" w14:textId="77777777" w:rsidTr="008050FC">
        <w:trPr>
          <w:jc w:val="center"/>
        </w:trPr>
        <w:tc>
          <w:tcPr>
            <w:tcW w:w="2556" w:type="dxa"/>
          </w:tcPr>
          <w:p w14:paraId="21A464AB" w14:textId="01168906" w:rsidR="00792923" w:rsidRPr="00004EAA" w:rsidRDefault="00792923" w:rsidP="001F4548">
            <w:pPr>
              <w:rPr>
                <w:rFonts w:ascii="Arial" w:hAnsi="Arial" w:cs="Arial"/>
                <w:sz w:val="22"/>
                <w:szCs w:val="22"/>
              </w:rPr>
            </w:pPr>
            <w:r w:rsidRPr="00004EAA">
              <w:rPr>
                <w:rFonts w:ascii="Arial" w:hAnsi="Arial" w:cs="Arial"/>
                <w:sz w:val="22"/>
                <w:szCs w:val="22"/>
              </w:rPr>
              <w:t xml:space="preserve">     Yes</w:t>
            </w:r>
          </w:p>
        </w:tc>
        <w:tc>
          <w:tcPr>
            <w:tcW w:w="1710" w:type="dxa"/>
          </w:tcPr>
          <w:p w14:paraId="3AB6A832"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45 (6.1)</w:t>
            </w:r>
          </w:p>
        </w:tc>
        <w:tc>
          <w:tcPr>
            <w:tcW w:w="1530" w:type="dxa"/>
          </w:tcPr>
          <w:p w14:paraId="0C5F6939"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43 (5.8)</w:t>
            </w:r>
          </w:p>
        </w:tc>
        <w:tc>
          <w:tcPr>
            <w:tcW w:w="1836" w:type="dxa"/>
          </w:tcPr>
          <w:p w14:paraId="43546821"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20.5 (8.2, 34.2)</w:t>
            </w:r>
          </w:p>
        </w:tc>
        <w:tc>
          <w:tcPr>
            <w:tcW w:w="1008" w:type="dxa"/>
          </w:tcPr>
          <w:p w14:paraId="182B8B37" w14:textId="77777777" w:rsidR="00792923" w:rsidRPr="00004EAA" w:rsidRDefault="00792923" w:rsidP="008050FC">
            <w:pPr>
              <w:ind w:right="-126"/>
              <w:jc w:val="center"/>
              <w:rPr>
                <w:rFonts w:ascii="Arial" w:hAnsi="Arial" w:cs="Arial"/>
                <w:sz w:val="22"/>
                <w:szCs w:val="22"/>
              </w:rPr>
            </w:pPr>
          </w:p>
        </w:tc>
        <w:tc>
          <w:tcPr>
            <w:tcW w:w="2016" w:type="dxa"/>
          </w:tcPr>
          <w:p w14:paraId="59886C8F" w14:textId="77777777" w:rsidR="00792923" w:rsidRPr="00004EAA" w:rsidRDefault="00792923" w:rsidP="001F4548">
            <w:pPr>
              <w:jc w:val="center"/>
              <w:rPr>
                <w:rFonts w:ascii="Arial" w:hAnsi="Arial" w:cs="Arial"/>
                <w:sz w:val="22"/>
                <w:szCs w:val="22"/>
              </w:rPr>
            </w:pPr>
          </w:p>
        </w:tc>
        <w:tc>
          <w:tcPr>
            <w:tcW w:w="1008" w:type="dxa"/>
          </w:tcPr>
          <w:p w14:paraId="61B990E6"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26F8B76D" w14:textId="77777777" w:rsidR="00792923" w:rsidRPr="00004EAA" w:rsidRDefault="00792923" w:rsidP="001F4548">
            <w:pPr>
              <w:jc w:val="center"/>
              <w:rPr>
                <w:rFonts w:ascii="Arial" w:hAnsi="Arial" w:cs="Arial"/>
                <w:sz w:val="22"/>
                <w:szCs w:val="22"/>
              </w:rPr>
            </w:pPr>
          </w:p>
        </w:tc>
        <w:tc>
          <w:tcPr>
            <w:tcW w:w="1116" w:type="dxa"/>
          </w:tcPr>
          <w:p w14:paraId="2EA18B58" w14:textId="77777777" w:rsidR="00792923" w:rsidRPr="00004EAA" w:rsidRDefault="00792923" w:rsidP="001F4548">
            <w:pPr>
              <w:jc w:val="center"/>
              <w:rPr>
                <w:rFonts w:ascii="Arial" w:hAnsi="Arial" w:cs="Arial"/>
                <w:sz w:val="22"/>
                <w:szCs w:val="22"/>
              </w:rPr>
            </w:pPr>
          </w:p>
        </w:tc>
      </w:tr>
      <w:tr w:rsidR="00792923" w:rsidRPr="00004EAA" w14:paraId="388C12BE" w14:textId="77777777" w:rsidTr="008050FC">
        <w:trPr>
          <w:jc w:val="center"/>
        </w:trPr>
        <w:tc>
          <w:tcPr>
            <w:tcW w:w="2556" w:type="dxa"/>
          </w:tcPr>
          <w:p w14:paraId="6302662F" w14:textId="77777777" w:rsidR="00792923" w:rsidRPr="00004EAA" w:rsidRDefault="00792923" w:rsidP="001F4548">
            <w:pPr>
              <w:rPr>
                <w:rFonts w:ascii="Arial" w:hAnsi="Arial" w:cs="Arial"/>
                <w:sz w:val="22"/>
                <w:szCs w:val="22"/>
              </w:rPr>
            </w:pPr>
          </w:p>
        </w:tc>
        <w:tc>
          <w:tcPr>
            <w:tcW w:w="1710" w:type="dxa"/>
          </w:tcPr>
          <w:p w14:paraId="6E170BA3" w14:textId="77777777" w:rsidR="00792923" w:rsidRPr="00004EAA" w:rsidRDefault="00792923" w:rsidP="001F4548">
            <w:pPr>
              <w:jc w:val="center"/>
              <w:rPr>
                <w:rFonts w:ascii="Arial" w:hAnsi="Arial" w:cs="Arial"/>
                <w:sz w:val="22"/>
                <w:szCs w:val="22"/>
              </w:rPr>
            </w:pPr>
          </w:p>
        </w:tc>
        <w:tc>
          <w:tcPr>
            <w:tcW w:w="1530" w:type="dxa"/>
          </w:tcPr>
          <w:p w14:paraId="05266202" w14:textId="77777777" w:rsidR="00792923" w:rsidRPr="00004EAA" w:rsidRDefault="00792923" w:rsidP="001F4548">
            <w:pPr>
              <w:jc w:val="center"/>
              <w:rPr>
                <w:rFonts w:ascii="Arial" w:hAnsi="Arial" w:cs="Arial"/>
                <w:sz w:val="22"/>
                <w:szCs w:val="22"/>
              </w:rPr>
            </w:pPr>
          </w:p>
        </w:tc>
        <w:tc>
          <w:tcPr>
            <w:tcW w:w="1836" w:type="dxa"/>
          </w:tcPr>
          <w:p w14:paraId="2C8A8885" w14:textId="77777777" w:rsidR="00792923" w:rsidRPr="00004EAA" w:rsidRDefault="00792923" w:rsidP="001F4548">
            <w:pPr>
              <w:jc w:val="center"/>
              <w:rPr>
                <w:rFonts w:ascii="Arial" w:hAnsi="Arial" w:cs="Arial"/>
                <w:sz w:val="22"/>
                <w:szCs w:val="22"/>
              </w:rPr>
            </w:pPr>
          </w:p>
        </w:tc>
        <w:tc>
          <w:tcPr>
            <w:tcW w:w="1008" w:type="dxa"/>
          </w:tcPr>
          <w:p w14:paraId="59A42D15" w14:textId="77777777" w:rsidR="00792923" w:rsidRPr="00004EAA" w:rsidRDefault="00792923" w:rsidP="008050FC">
            <w:pPr>
              <w:ind w:right="-126"/>
              <w:jc w:val="center"/>
              <w:rPr>
                <w:rFonts w:ascii="Arial" w:hAnsi="Arial" w:cs="Arial"/>
                <w:sz w:val="22"/>
                <w:szCs w:val="22"/>
              </w:rPr>
            </w:pPr>
          </w:p>
        </w:tc>
        <w:tc>
          <w:tcPr>
            <w:tcW w:w="2016" w:type="dxa"/>
          </w:tcPr>
          <w:p w14:paraId="0A626582" w14:textId="77777777" w:rsidR="00792923" w:rsidRPr="00004EAA" w:rsidRDefault="00792923" w:rsidP="001F4548">
            <w:pPr>
              <w:jc w:val="center"/>
              <w:rPr>
                <w:rFonts w:ascii="Arial" w:hAnsi="Arial" w:cs="Arial"/>
                <w:sz w:val="22"/>
                <w:szCs w:val="22"/>
              </w:rPr>
            </w:pPr>
          </w:p>
        </w:tc>
        <w:tc>
          <w:tcPr>
            <w:tcW w:w="1008" w:type="dxa"/>
          </w:tcPr>
          <w:p w14:paraId="7BDCEEC2"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65C09411" w14:textId="77777777" w:rsidR="00792923" w:rsidRPr="00004EAA" w:rsidRDefault="00792923" w:rsidP="001F4548">
            <w:pPr>
              <w:jc w:val="center"/>
              <w:rPr>
                <w:rFonts w:ascii="Arial" w:hAnsi="Arial" w:cs="Arial"/>
                <w:sz w:val="22"/>
                <w:szCs w:val="22"/>
              </w:rPr>
            </w:pPr>
          </w:p>
        </w:tc>
        <w:tc>
          <w:tcPr>
            <w:tcW w:w="1116" w:type="dxa"/>
          </w:tcPr>
          <w:p w14:paraId="27FD394D" w14:textId="77777777" w:rsidR="00792923" w:rsidRPr="00004EAA" w:rsidRDefault="00792923" w:rsidP="001F4548">
            <w:pPr>
              <w:jc w:val="center"/>
              <w:rPr>
                <w:rFonts w:ascii="Arial" w:hAnsi="Arial" w:cs="Arial"/>
                <w:sz w:val="22"/>
                <w:szCs w:val="22"/>
              </w:rPr>
            </w:pPr>
          </w:p>
        </w:tc>
      </w:tr>
      <w:tr w:rsidR="00792923" w:rsidRPr="00004EAA" w14:paraId="0DE7BEA8" w14:textId="77777777" w:rsidTr="008050FC">
        <w:trPr>
          <w:jc w:val="center"/>
        </w:trPr>
        <w:tc>
          <w:tcPr>
            <w:tcW w:w="2556" w:type="dxa"/>
          </w:tcPr>
          <w:p w14:paraId="70B7DFB5" w14:textId="77777777" w:rsidR="00792923" w:rsidRPr="00004EAA" w:rsidRDefault="00792923" w:rsidP="001F4548">
            <w:pPr>
              <w:rPr>
                <w:rFonts w:ascii="Arial" w:hAnsi="Arial" w:cs="Arial"/>
                <w:sz w:val="22"/>
                <w:szCs w:val="22"/>
              </w:rPr>
            </w:pPr>
            <w:r w:rsidRPr="00004EAA">
              <w:rPr>
                <w:rFonts w:ascii="Arial" w:hAnsi="Arial" w:cs="Arial"/>
                <w:sz w:val="22"/>
                <w:szCs w:val="22"/>
              </w:rPr>
              <w:t>SNPs</w:t>
            </w:r>
          </w:p>
        </w:tc>
        <w:tc>
          <w:tcPr>
            <w:tcW w:w="1710" w:type="dxa"/>
          </w:tcPr>
          <w:p w14:paraId="590E170B" w14:textId="77777777" w:rsidR="00792923" w:rsidRPr="00004EAA" w:rsidRDefault="00792923" w:rsidP="001F4548">
            <w:pPr>
              <w:jc w:val="center"/>
              <w:rPr>
                <w:rFonts w:ascii="Arial" w:hAnsi="Arial" w:cs="Arial"/>
                <w:sz w:val="22"/>
                <w:szCs w:val="22"/>
              </w:rPr>
            </w:pPr>
          </w:p>
        </w:tc>
        <w:tc>
          <w:tcPr>
            <w:tcW w:w="1530" w:type="dxa"/>
          </w:tcPr>
          <w:p w14:paraId="0C96D73E" w14:textId="77777777" w:rsidR="00792923" w:rsidRPr="00004EAA" w:rsidRDefault="00792923" w:rsidP="001F4548">
            <w:pPr>
              <w:jc w:val="center"/>
              <w:rPr>
                <w:rFonts w:ascii="Arial" w:hAnsi="Arial" w:cs="Arial"/>
                <w:sz w:val="22"/>
                <w:szCs w:val="22"/>
              </w:rPr>
            </w:pPr>
          </w:p>
        </w:tc>
        <w:tc>
          <w:tcPr>
            <w:tcW w:w="1836" w:type="dxa"/>
          </w:tcPr>
          <w:p w14:paraId="11CC1BA0" w14:textId="77777777" w:rsidR="00792923" w:rsidRPr="00004EAA" w:rsidRDefault="00792923" w:rsidP="001F4548">
            <w:pPr>
              <w:jc w:val="center"/>
              <w:rPr>
                <w:rFonts w:ascii="Arial" w:hAnsi="Arial" w:cs="Arial"/>
                <w:sz w:val="22"/>
                <w:szCs w:val="22"/>
              </w:rPr>
            </w:pPr>
          </w:p>
        </w:tc>
        <w:tc>
          <w:tcPr>
            <w:tcW w:w="1008" w:type="dxa"/>
          </w:tcPr>
          <w:p w14:paraId="5E4C8225" w14:textId="77777777" w:rsidR="00792923" w:rsidRPr="00004EAA" w:rsidRDefault="00792923" w:rsidP="008050FC">
            <w:pPr>
              <w:ind w:right="-126"/>
              <w:jc w:val="center"/>
              <w:rPr>
                <w:rFonts w:ascii="Arial" w:hAnsi="Arial" w:cs="Arial"/>
                <w:sz w:val="22"/>
                <w:szCs w:val="22"/>
              </w:rPr>
            </w:pPr>
          </w:p>
        </w:tc>
        <w:tc>
          <w:tcPr>
            <w:tcW w:w="2016" w:type="dxa"/>
          </w:tcPr>
          <w:p w14:paraId="3829A80C" w14:textId="77777777" w:rsidR="00792923" w:rsidRPr="00004EAA" w:rsidRDefault="00792923" w:rsidP="001F4548">
            <w:pPr>
              <w:jc w:val="center"/>
              <w:rPr>
                <w:rFonts w:ascii="Arial" w:hAnsi="Arial" w:cs="Arial"/>
                <w:sz w:val="22"/>
                <w:szCs w:val="22"/>
              </w:rPr>
            </w:pPr>
          </w:p>
        </w:tc>
        <w:tc>
          <w:tcPr>
            <w:tcW w:w="1008" w:type="dxa"/>
          </w:tcPr>
          <w:p w14:paraId="3120AFB3"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4E01299D" w14:textId="77777777" w:rsidR="00792923" w:rsidRPr="00004EAA" w:rsidRDefault="00792923" w:rsidP="001F4548">
            <w:pPr>
              <w:jc w:val="center"/>
              <w:rPr>
                <w:rFonts w:ascii="Arial" w:hAnsi="Arial" w:cs="Arial"/>
                <w:sz w:val="22"/>
                <w:szCs w:val="22"/>
              </w:rPr>
            </w:pPr>
          </w:p>
        </w:tc>
        <w:tc>
          <w:tcPr>
            <w:tcW w:w="1116" w:type="dxa"/>
          </w:tcPr>
          <w:p w14:paraId="1DA63FBC" w14:textId="77777777" w:rsidR="00792923" w:rsidRPr="00004EAA" w:rsidRDefault="00792923" w:rsidP="001F4548">
            <w:pPr>
              <w:jc w:val="center"/>
              <w:rPr>
                <w:rFonts w:ascii="Arial" w:hAnsi="Arial" w:cs="Arial"/>
                <w:sz w:val="22"/>
                <w:szCs w:val="22"/>
              </w:rPr>
            </w:pPr>
          </w:p>
        </w:tc>
      </w:tr>
      <w:tr w:rsidR="00792923" w:rsidRPr="00004EAA" w14:paraId="521C00B5" w14:textId="77777777" w:rsidTr="008050FC">
        <w:trPr>
          <w:jc w:val="center"/>
        </w:trPr>
        <w:tc>
          <w:tcPr>
            <w:tcW w:w="2556" w:type="dxa"/>
          </w:tcPr>
          <w:p w14:paraId="0E89DEB8" w14:textId="5893591C" w:rsidR="00792923" w:rsidRPr="00004EAA" w:rsidRDefault="00792923" w:rsidP="001F4548">
            <w:pPr>
              <w:rPr>
                <w:rFonts w:ascii="Arial" w:hAnsi="Arial" w:cs="Arial"/>
                <w:i/>
                <w:sz w:val="22"/>
                <w:szCs w:val="22"/>
              </w:rPr>
            </w:pPr>
            <w:r w:rsidRPr="00004EAA">
              <w:rPr>
                <w:rFonts w:ascii="Arial" w:hAnsi="Arial" w:cs="Arial"/>
                <w:sz w:val="22"/>
                <w:szCs w:val="22"/>
              </w:rPr>
              <w:t xml:space="preserve">  </w:t>
            </w:r>
            <w:r w:rsidRPr="00004EAA">
              <w:rPr>
                <w:rFonts w:ascii="Arial" w:hAnsi="Arial" w:cs="Arial"/>
                <w:i/>
                <w:sz w:val="22"/>
                <w:szCs w:val="22"/>
              </w:rPr>
              <w:t>CYP2R1:</w:t>
            </w:r>
          </w:p>
        </w:tc>
        <w:tc>
          <w:tcPr>
            <w:tcW w:w="1710" w:type="dxa"/>
          </w:tcPr>
          <w:p w14:paraId="5A31E859" w14:textId="77777777" w:rsidR="00792923" w:rsidRPr="00004EAA" w:rsidRDefault="00792923" w:rsidP="001F4548">
            <w:pPr>
              <w:jc w:val="center"/>
              <w:rPr>
                <w:rFonts w:ascii="Arial" w:hAnsi="Arial" w:cs="Arial"/>
                <w:sz w:val="22"/>
                <w:szCs w:val="22"/>
              </w:rPr>
            </w:pPr>
          </w:p>
        </w:tc>
        <w:tc>
          <w:tcPr>
            <w:tcW w:w="1530" w:type="dxa"/>
          </w:tcPr>
          <w:p w14:paraId="47AB7E51" w14:textId="77777777" w:rsidR="00792923" w:rsidRPr="00004EAA" w:rsidRDefault="00792923" w:rsidP="001F4548">
            <w:pPr>
              <w:jc w:val="center"/>
              <w:rPr>
                <w:rFonts w:ascii="Arial" w:hAnsi="Arial" w:cs="Arial"/>
                <w:sz w:val="22"/>
                <w:szCs w:val="22"/>
              </w:rPr>
            </w:pPr>
          </w:p>
        </w:tc>
        <w:tc>
          <w:tcPr>
            <w:tcW w:w="1836" w:type="dxa"/>
          </w:tcPr>
          <w:p w14:paraId="1919B70E" w14:textId="77777777" w:rsidR="00792923" w:rsidRPr="00004EAA" w:rsidRDefault="00792923" w:rsidP="001F4548">
            <w:pPr>
              <w:jc w:val="center"/>
              <w:rPr>
                <w:rFonts w:ascii="Arial" w:hAnsi="Arial" w:cs="Arial"/>
                <w:sz w:val="22"/>
                <w:szCs w:val="22"/>
              </w:rPr>
            </w:pPr>
          </w:p>
        </w:tc>
        <w:tc>
          <w:tcPr>
            <w:tcW w:w="1008" w:type="dxa"/>
          </w:tcPr>
          <w:p w14:paraId="0A904E75" w14:textId="77777777" w:rsidR="00792923" w:rsidRPr="00004EAA" w:rsidRDefault="00792923" w:rsidP="008050FC">
            <w:pPr>
              <w:ind w:right="-126"/>
              <w:jc w:val="center"/>
              <w:rPr>
                <w:rFonts w:ascii="Arial" w:hAnsi="Arial" w:cs="Arial"/>
                <w:sz w:val="22"/>
                <w:szCs w:val="22"/>
              </w:rPr>
            </w:pPr>
          </w:p>
        </w:tc>
        <w:tc>
          <w:tcPr>
            <w:tcW w:w="2016" w:type="dxa"/>
          </w:tcPr>
          <w:p w14:paraId="5D1EA516" w14:textId="77777777" w:rsidR="00792923" w:rsidRPr="00004EAA" w:rsidRDefault="00792923" w:rsidP="001F4548">
            <w:pPr>
              <w:jc w:val="center"/>
              <w:rPr>
                <w:rFonts w:ascii="Arial" w:hAnsi="Arial" w:cs="Arial"/>
                <w:sz w:val="22"/>
                <w:szCs w:val="22"/>
              </w:rPr>
            </w:pPr>
          </w:p>
        </w:tc>
        <w:tc>
          <w:tcPr>
            <w:tcW w:w="1008" w:type="dxa"/>
          </w:tcPr>
          <w:p w14:paraId="7BB01AE0"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2E03F412" w14:textId="77777777" w:rsidR="00792923" w:rsidRPr="00004EAA" w:rsidRDefault="00792923" w:rsidP="001F4548">
            <w:pPr>
              <w:jc w:val="center"/>
              <w:rPr>
                <w:rFonts w:ascii="Arial" w:hAnsi="Arial" w:cs="Arial"/>
                <w:sz w:val="22"/>
                <w:szCs w:val="22"/>
              </w:rPr>
            </w:pPr>
          </w:p>
        </w:tc>
        <w:tc>
          <w:tcPr>
            <w:tcW w:w="1116" w:type="dxa"/>
          </w:tcPr>
          <w:p w14:paraId="68B71135" w14:textId="77777777" w:rsidR="00792923" w:rsidRPr="00004EAA" w:rsidRDefault="00792923" w:rsidP="001F4548">
            <w:pPr>
              <w:jc w:val="center"/>
              <w:rPr>
                <w:rFonts w:ascii="Arial" w:hAnsi="Arial" w:cs="Arial"/>
                <w:sz w:val="22"/>
                <w:szCs w:val="22"/>
              </w:rPr>
            </w:pPr>
          </w:p>
        </w:tc>
      </w:tr>
      <w:tr w:rsidR="00792923" w:rsidRPr="00004EAA" w14:paraId="28EBD063" w14:textId="77777777" w:rsidTr="008050FC">
        <w:trPr>
          <w:jc w:val="center"/>
        </w:trPr>
        <w:tc>
          <w:tcPr>
            <w:tcW w:w="2556" w:type="dxa"/>
          </w:tcPr>
          <w:p w14:paraId="17541385" w14:textId="27CE6E47" w:rsidR="00792923" w:rsidRPr="00004EAA" w:rsidRDefault="00792923" w:rsidP="001F4548">
            <w:pPr>
              <w:rPr>
                <w:rFonts w:ascii="Arial" w:hAnsi="Arial" w:cs="Arial"/>
                <w:sz w:val="22"/>
                <w:szCs w:val="22"/>
              </w:rPr>
            </w:pPr>
            <w:r w:rsidRPr="00004EAA">
              <w:rPr>
                <w:rFonts w:ascii="Arial" w:hAnsi="Arial" w:cs="Arial"/>
                <w:sz w:val="22"/>
                <w:szCs w:val="22"/>
              </w:rPr>
              <w:t xml:space="preserve">      rs10766197</w:t>
            </w:r>
          </w:p>
        </w:tc>
        <w:tc>
          <w:tcPr>
            <w:tcW w:w="1710" w:type="dxa"/>
          </w:tcPr>
          <w:p w14:paraId="0F7DA126" w14:textId="77777777" w:rsidR="00792923" w:rsidRPr="00004EAA" w:rsidRDefault="00792923" w:rsidP="001F4548">
            <w:pPr>
              <w:jc w:val="center"/>
              <w:rPr>
                <w:rFonts w:ascii="Arial" w:hAnsi="Arial" w:cs="Arial"/>
                <w:sz w:val="22"/>
                <w:szCs w:val="22"/>
              </w:rPr>
            </w:pPr>
          </w:p>
        </w:tc>
        <w:tc>
          <w:tcPr>
            <w:tcW w:w="1530" w:type="dxa"/>
          </w:tcPr>
          <w:p w14:paraId="619BDB63" w14:textId="77777777" w:rsidR="00792923" w:rsidRPr="00004EAA" w:rsidRDefault="00792923" w:rsidP="001F4548">
            <w:pPr>
              <w:jc w:val="center"/>
              <w:rPr>
                <w:rFonts w:ascii="Arial" w:hAnsi="Arial" w:cs="Arial"/>
                <w:sz w:val="22"/>
                <w:szCs w:val="22"/>
              </w:rPr>
            </w:pPr>
          </w:p>
        </w:tc>
        <w:tc>
          <w:tcPr>
            <w:tcW w:w="1836" w:type="dxa"/>
          </w:tcPr>
          <w:p w14:paraId="333C41BA" w14:textId="77777777" w:rsidR="00792923" w:rsidRPr="00004EAA" w:rsidRDefault="00792923" w:rsidP="001F4548">
            <w:pPr>
              <w:jc w:val="center"/>
              <w:rPr>
                <w:rFonts w:ascii="Arial" w:hAnsi="Arial" w:cs="Arial"/>
                <w:sz w:val="22"/>
                <w:szCs w:val="22"/>
              </w:rPr>
            </w:pPr>
          </w:p>
        </w:tc>
        <w:tc>
          <w:tcPr>
            <w:tcW w:w="1008" w:type="dxa"/>
          </w:tcPr>
          <w:p w14:paraId="29B25177" w14:textId="77777777" w:rsidR="00792923" w:rsidRPr="00004EAA" w:rsidRDefault="00792923" w:rsidP="008050FC">
            <w:pPr>
              <w:ind w:right="-126"/>
              <w:jc w:val="center"/>
              <w:rPr>
                <w:rFonts w:ascii="Arial" w:hAnsi="Arial" w:cs="Arial"/>
                <w:sz w:val="22"/>
                <w:szCs w:val="22"/>
              </w:rPr>
            </w:pPr>
            <w:r w:rsidRPr="00004EAA">
              <w:rPr>
                <w:rFonts w:ascii="Arial" w:hAnsi="Arial" w:cs="Arial"/>
                <w:sz w:val="22"/>
                <w:szCs w:val="22"/>
              </w:rPr>
              <w:t>0.04</w:t>
            </w:r>
          </w:p>
        </w:tc>
        <w:tc>
          <w:tcPr>
            <w:tcW w:w="2016" w:type="dxa"/>
          </w:tcPr>
          <w:p w14:paraId="38EC145A" w14:textId="77777777" w:rsidR="00792923" w:rsidRPr="00004EAA" w:rsidRDefault="00792923" w:rsidP="001F4548">
            <w:pPr>
              <w:jc w:val="center"/>
              <w:rPr>
                <w:rFonts w:ascii="Arial" w:hAnsi="Arial" w:cs="Arial"/>
                <w:sz w:val="22"/>
                <w:szCs w:val="22"/>
              </w:rPr>
            </w:pPr>
          </w:p>
        </w:tc>
        <w:tc>
          <w:tcPr>
            <w:tcW w:w="1008" w:type="dxa"/>
          </w:tcPr>
          <w:p w14:paraId="53D59D88"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45094645" w14:textId="77777777" w:rsidR="00792923" w:rsidRPr="00004EAA" w:rsidRDefault="00792923" w:rsidP="001F4548">
            <w:pPr>
              <w:jc w:val="center"/>
              <w:rPr>
                <w:rFonts w:ascii="Arial" w:hAnsi="Arial" w:cs="Arial"/>
                <w:sz w:val="22"/>
                <w:szCs w:val="22"/>
              </w:rPr>
            </w:pPr>
          </w:p>
        </w:tc>
        <w:tc>
          <w:tcPr>
            <w:tcW w:w="1116" w:type="dxa"/>
          </w:tcPr>
          <w:p w14:paraId="0FD99312"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0.01</w:t>
            </w:r>
          </w:p>
        </w:tc>
      </w:tr>
      <w:tr w:rsidR="00792923" w:rsidRPr="00004EAA" w14:paraId="048FECC2" w14:textId="77777777" w:rsidTr="008050FC">
        <w:trPr>
          <w:jc w:val="center"/>
        </w:trPr>
        <w:tc>
          <w:tcPr>
            <w:tcW w:w="2556" w:type="dxa"/>
          </w:tcPr>
          <w:p w14:paraId="79A63E4D" w14:textId="35695656" w:rsidR="00792923" w:rsidRPr="00004EAA" w:rsidRDefault="00792923" w:rsidP="001F4548">
            <w:pPr>
              <w:rPr>
                <w:rFonts w:ascii="Arial" w:hAnsi="Arial" w:cs="Arial"/>
                <w:sz w:val="22"/>
                <w:szCs w:val="22"/>
              </w:rPr>
            </w:pPr>
            <w:r w:rsidRPr="00004EAA">
              <w:rPr>
                <w:rFonts w:ascii="Arial" w:hAnsi="Arial" w:cs="Arial"/>
                <w:sz w:val="22"/>
                <w:szCs w:val="22"/>
              </w:rPr>
              <w:t xml:space="preserve">         GG</w:t>
            </w:r>
          </w:p>
        </w:tc>
        <w:tc>
          <w:tcPr>
            <w:tcW w:w="1710" w:type="dxa"/>
          </w:tcPr>
          <w:p w14:paraId="79B11617"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202 (29)</w:t>
            </w:r>
          </w:p>
        </w:tc>
        <w:tc>
          <w:tcPr>
            <w:tcW w:w="1530" w:type="dxa"/>
          </w:tcPr>
          <w:p w14:paraId="19A975F5"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211 (30)</w:t>
            </w:r>
          </w:p>
        </w:tc>
        <w:tc>
          <w:tcPr>
            <w:tcW w:w="1836" w:type="dxa"/>
          </w:tcPr>
          <w:p w14:paraId="151EE663"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41.3 (34.5, 48.4)</w:t>
            </w:r>
          </w:p>
        </w:tc>
        <w:tc>
          <w:tcPr>
            <w:tcW w:w="1008" w:type="dxa"/>
          </w:tcPr>
          <w:p w14:paraId="5D792826" w14:textId="77777777" w:rsidR="00792923" w:rsidRPr="00004EAA" w:rsidRDefault="00792923" w:rsidP="008050FC">
            <w:pPr>
              <w:ind w:right="-126"/>
              <w:jc w:val="center"/>
              <w:rPr>
                <w:rFonts w:ascii="Arial" w:hAnsi="Arial" w:cs="Arial"/>
                <w:sz w:val="22"/>
                <w:szCs w:val="22"/>
              </w:rPr>
            </w:pPr>
          </w:p>
        </w:tc>
        <w:tc>
          <w:tcPr>
            <w:tcW w:w="2016" w:type="dxa"/>
          </w:tcPr>
          <w:p w14:paraId="0C061EE3" w14:textId="77777777" w:rsidR="00792923" w:rsidRPr="00004EAA" w:rsidRDefault="00792923" w:rsidP="001F4548">
            <w:pPr>
              <w:jc w:val="center"/>
              <w:rPr>
                <w:rFonts w:ascii="Arial" w:hAnsi="Arial" w:cs="Arial"/>
                <w:sz w:val="22"/>
                <w:szCs w:val="22"/>
              </w:rPr>
            </w:pPr>
          </w:p>
        </w:tc>
        <w:tc>
          <w:tcPr>
            <w:tcW w:w="1008" w:type="dxa"/>
          </w:tcPr>
          <w:p w14:paraId="61DB9F36"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4177D606"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57.0 (44.3, 70.9)</w:t>
            </w:r>
          </w:p>
        </w:tc>
        <w:tc>
          <w:tcPr>
            <w:tcW w:w="1116" w:type="dxa"/>
          </w:tcPr>
          <w:p w14:paraId="2D5A843D" w14:textId="77777777" w:rsidR="00792923" w:rsidRPr="00004EAA" w:rsidRDefault="00792923" w:rsidP="001F4548">
            <w:pPr>
              <w:jc w:val="center"/>
              <w:rPr>
                <w:rFonts w:ascii="Arial" w:hAnsi="Arial" w:cs="Arial"/>
                <w:sz w:val="22"/>
                <w:szCs w:val="22"/>
              </w:rPr>
            </w:pPr>
          </w:p>
        </w:tc>
      </w:tr>
      <w:tr w:rsidR="00792923" w:rsidRPr="00004EAA" w14:paraId="1EBF7951" w14:textId="77777777" w:rsidTr="008050FC">
        <w:trPr>
          <w:jc w:val="center"/>
        </w:trPr>
        <w:tc>
          <w:tcPr>
            <w:tcW w:w="2556" w:type="dxa"/>
          </w:tcPr>
          <w:p w14:paraId="207A84BA" w14:textId="2521F217" w:rsidR="00792923" w:rsidRPr="00004EAA" w:rsidRDefault="00792923" w:rsidP="001F4548">
            <w:pPr>
              <w:rPr>
                <w:rFonts w:ascii="Arial" w:hAnsi="Arial" w:cs="Arial"/>
                <w:sz w:val="22"/>
                <w:szCs w:val="22"/>
              </w:rPr>
            </w:pPr>
            <w:r w:rsidRPr="00004EAA">
              <w:rPr>
                <w:rFonts w:ascii="Arial" w:hAnsi="Arial" w:cs="Arial"/>
                <w:sz w:val="22"/>
                <w:szCs w:val="22"/>
              </w:rPr>
              <w:t xml:space="preserve">         AG</w:t>
            </w:r>
          </w:p>
        </w:tc>
        <w:tc>
          <w:tcPr>
            <w:tcW w:w="1710" w:type="dxa"/>
          </w:tcPr>
          <w:p w14:paraId="17429A88"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352 (50)</w:t>
            </w:r>
          </w:p>
        </w:tc>
        <w:tc>
          <w:tcPr>
            <w:tcW w:w="1530" w:type="dxa"/>
          </w:tcPr>
          <w:p w14:paraId="712F0767"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354 (50)</w:t>
            </w:r>
          </w:p>
        </w:tc>
        <w:tc>
          <w:tcPr>
            <w:tcW w:w="1836" w:type="dxa"/>
          </w:tcPr>
          <w:p w14:paraId="343BFCDF"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 xml:space="preserve">30.8 (25.9, 35.8) </w:t>
            </w:r>
          </w:p>
        </w:tc>
        <w:tc>
          <w:tcPr>
            <w:tcW w:w="1008" w:type="dxa"/>
          </w:tcPr>
          <w:p w14:paraId="7C60B3A0" w14:textId="77777777" w:rsidR="00792923" w:rsidRPr="00004EAA" w:rsidRDefault="00792923" w:rsidP="008050FC">
            <w:pPr>
              <w:ind w:right="-126"/>
              <w:jc w:val="center"/>
              <w:rPr>
                <w:rFonts w:ascii="Arial" w:hAnsi="Arial" w:cs="Arial"/>
                <w:sz w:val="22"/>
                <w:szCs w:val="22"/>
              </w:rPr>
            </w:pPr>
          </w:p>
        </w:tc>
        <w:tc>
          <w:tcPr>
            <w:tcW w:w="2016" w:type="dxa"/>
          </w:tcPr>
          <w:p w14:paraId="24D7FF4E" w14:textId="77777777" w:rsidR="00792923" w:rsidRPr="00004EAA" w:rsidRDefault="00792923" w:rsidP="001F4548">
            <w:pPr>
              <w:jc w:val="center"/>
              <w:rPr>
                <w:rFonts w:ascii="Arial" w:hAnsi="Arial" w:cs="Arial"/>
                <w:sz w:val="22"/>
                <w:szCs w:val="22"/>
              </w:rPr>
            </w:pPr>
          </w:p>
        </w:tc>
        <w:tc>
          <w:tcPr>
            <w:tcW w:w="1008" w:type="dxa"/>
          </w:tcPr>
          <w:p w14:paraId="0D6A28AF"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3CA770C8"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44.0 (33.0, 55.8)</w:t>
            </w:r>
          </w:p>
        </w:tc>
        <w:tc>
          <w:tcPr>
            <w:tcW w:w="1116" w:type="dxa"/>
          </w:tcPr>
          <w:p w14:paraId="7E9E6CC3" w14:textId="77777777" w:rsidR="00792923" w:rsidRPr="00004EAA" w:rsidRDefault="00792923" w:rsidP="001F4548">
            <w:pPr>
              <w:jc w:val="center"/>
              <w:rPr>
                <w:rFonts w:ascii="Arial" w:hAnsi="Arial" w:cs="Arial"/>
                <w:sz w:val="22"/>
                <w:szCs w:val="22"/>
              </w:rPr>
            </w:pPr>
          </w:p>
        </w:tc>
      </w:tr>
      <w:tr w:rsidR="00792923" w:rsidRPr="00004EAA" w14:paraId="46522EB9" w14:textId="77777777" w:rsidTr="008050FC">
        <w:trPr>
          <w:jc w:val="center"/>
        </w:trPr>
        <w:tc>
          <w:tcPr>
            <w:tcW w:w="2556" w:type="dxa"/>
          </w:tcPr>
          <w:p w14:paraId="329DD14C" w14:textId="225135D2" w:rsidR="00792923" w:rsidRPr="00004EAA" w:rsidRDefault="00792923" w:rsidP="001F4548">
            <w:pPr>
              <w:rPr>
                <w:rFonts w:ascii="Arial" w:hAnsi="Arial" w:cs="Arial"/>
                <w:sz w:val="22"/>
                <w:szCs w:val="22"/>
              </w:rPr>
            </w:pPr>
            <w:r w:rsidRPr="00004EAA">
              <w:rPr>
                <w:rFonts w:ascii="Arial" w:hAnsi="Arial" w:cs="Arial"/>
                <w:sz w:val="22"/>
                <w:szCs w:val="22"/>
              </w:rPr>
              <w:t xml:space="preserve">         AA</w:t>
            </w:r>
          </w:p>
        </w:tc>
        <w:tc>
          <w:tcPr>
            <w:tcW w:w="1710" w:type="dxa"/>
          </w:tcPr>
          <w:p w14:paraId="6B732547"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152 (22)</w:t>
            </w:r>
          </w:p>
        </w:tc>
        <w:tc>
          <w:tcPr>
            <w:tcW w:w="1530" w:type="dxa"/>
          </w:tcPr>
          <w:p w14:paraId="3B69F860"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147 (21)</w:t>
            </w:r>
          </w:p>
        </w:tc>
        <w:tc>
          <w:tcPr>
            <w:tcW w:w="1836" w:type="dxa"/>
          </w:tcPr>
          <w:p w14:paraId="6B6A3DC9"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31.9 (24.5, 39.8)</w:t>
            </w:r>
          </w:p>
        </w:tc>
        <w:tc>
          <w:tcPr>
            <w:tcW w:w="1008" w:type="dxa"/>
          </w:tcPr>
          <w:p w14:paraId="65D129B9" w14:textId="77777777" w:rsidR="00792923" w:rsidRPr="00004EAA" w:rsidRDefault="00792923" w:rsidP="008050FC">
            <w:pPr>
              <w:ind w:right="-126"/>
              <w:jc w:val="center"/>
              <w:rPr>
                <w:rFonts w:ascii="Arial" w:hAnsi="Arial" w:cs="Arial"/>
                <w:sz w:val="22"/>
                <w:szCs w:val="22"/>
              </w:rPr>
            </w:pPr>
          </w:p>
        </w:tc>
        <w:tc>
          <w:tcPr>
            <w:tcW w:w="2016" w:type="dxa"/>
          </w:tcPr>
          <w:p w14:paraId="243A9904" w14:textId="77777777" w:rsidR="00792923" w:rsidRPr="00004EAA" w:rsidRDefault="00792923" w:rsidP="001F4548">
            <w:pPr>
              <w:jc w:val="center"/>
              <w:rPr>
                <w:rFonts w:ascii="Arial" w:hAnsi="Arial" w:cs="Arial"/>
                <w:sz w:val="22"/>
                <w:szCs w:val="22"/>
              </w:rPr>
            </w:pPr>
          </w:p>
        </w:tc>
        <w:tc>
          <w:tcPr>
            <w:tcW w:w="1008" w:type="dxa"/>
          </w:tcPr>
          <w:p w14:paraId="770CFD20"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4857AA30"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42.8 (30.7, 56.0)</w:t>
            </w:r>
          </w:p>
        </w:tc>
        <w:tc>
          <w:tcPr>
            <w:tcW w:w="1116" w:type="dxa"/>
          </w:tcPr>
          <w:p w14:paraId="6628CD20" w14:textId="77777777" w:rsidR="00792923" w:rsidRPr="00004EAA" w:rsidRDefault="00792923" w:rsidP="001F4548">
            <w:pPr>
              <w:jc w:val="center"/>
              <w:rPr>
                <w:rFonts w:ascii="Arial" w:hAnsi="Arial" w:cs="Arial"/>
                <w:sz w:val="22"/>
                <w:szCs w:val="22"/>
              </w:rPr>
            </w:pPr>
          </w:p>
        </w:tc>
      </w:tr>
      <w:tr w:rsidR="00156341" w:rsidRPr="00004EAA" w14:paraId="6B056554" w14:textId="77777777" w:rsidTr="008050FC">
        <w:trPr>
          <w:jc w:val="center"/>
        </w:trPr>
        <w:tc>
          <w:tcPr>
            <w:tcW w:w="2556" w:type="dxa"/>
          </w:tcPr>
          <w:p w14:paraId="1C74F36A" w14:textId="77777777" w:rsidR="00156341" w:rsidRPr="00156341" w:rsidRDefault="00156341" w:rsidP="001F4548">
            <w:pPr>
              <w:rPr>
                <w:rFonts w:ascii="Arial" w:hAnsi="Arial" w:cs="Arial"/>
                <w:i/>
                <w:sz w:val="22"/>
                <w:szCs w:val="22"/>
              </w:rPr>
            </w:pPr>
          </w:p>
        </w:tc>
        <w:tc>
          <w:tcPr>
            <w:tcW w:w="1710" w:type="dxa"/>
          </w:tcPr>
          <w:p w14:paraId="4DAAE5C0" w14:textId="77777777" w:rsidR="00156341" w:rsidRPr="00156341" w:rsidRDefault="00156341" w:rsidP="001F4548">
            <w:pPr>
              <w:jc w:val="center"/>
              <w:rPr>
                <w:rFonts w:ascii="Arial" w:hAnsi="Arial" w:cs="Arial"/>
                <w:sz w:val="22"/>
                <w:szCs w:val="22"/>
              </w:rPr>
            </w:pPr>
          </w:p>
        </w:tc>
        <w:tc>
          <w:tcPr>
            <w:tcW w:w="1530" w:type="dxa"/>
          </w:tcPr>
          <w:p w14:paraId="303CD217" w14:textId="77777777" w:rsidR="00156341" w:rsidRPr="00004EAA" w:rsidRDefault="00156341" w:rsidP="001F4548">
            <w:pPr>
              <w:jc w:val="center"/>
              <w:rPr>
                <w:rFonts w:ascii="Arial" w:hAnsi="Arial" w:cs="Arial"/>
                <w:sz w:val="22"/>
                <w:szCs w:val="22"/>
              </w:rPr>
            </w:pPr>
          </w:p>
        </w:tc>
        <w:tc>
          <w:tcPr>
            <w:tcW w:w="1836" w:type="dxa"/>
          </w:tcPr>
          <w:p w14:paraId="28547FF1" w14:textId="77777777" w:rsidR="00156341" w:rsidRPr="00004EAA" w:rsidRDefault="00156341" w:rsidP="001F4548">
            <w:pPr>
              <w:jc w:val="center"/>
              <w:rPr>
                <w:rFonts w:ascii="Arial" w:hAnsi="Arial" w:cs="Arial"/>
                <w:sz w:val="22"/>
                <w:szCs w:val="22"/>
              </w:rPr>
            </w:pPr>
          </w:p>
        </w:tc>
        <w:tc>
          <w:tcPr>
            <w:tcW w:w="1008" w:type="dxa"/>
          </w:tcPr>
          <w:p w14:paraId="4CBD143F" w14:textId="77777777" w:rsidR="00156341" w:rsidRPr="00004EAA" w:rsidRDefault="00156341" w:rsidP="008050FC">
            <w:pPr>
              <w:ind w:right="-126"/>
              <w:jc w:val="center"/>
              <w:rPr>
                <w:rFonts w:ascii="Arial" w:hAnsi="Arial" w:cs="Arial"/>
                <w:sz w:val="22"/>
                <w:szCs w:val="22"/>
              </w:rPr>
            </w:pPr>
          </w:p>
        </w:tc>
        <w:tc>
          <w:tcPr>
            <w:tcW w:w="2016" w:type="dxa"/>
          </w:tcPr>
          <w:p w14:paraId="0CBE8A9C" w14:textId="77777777" w:rsidR="00156341" w:rsidRPr="00004EAA" w:rsidRDefault="00156341" w:rsidP="001F4548">
            <w:pPr>
              <w:jc w:val="center"/>
              <w:rPr>
                <w:rFonts w:ascii="Arial" w:hAnsi="Arial" w:cs="Arial"/>
                <w:sz w:val="22"/>
                <w:szCs w:val="22"/>
              </w:rPr>
            </w:pPr>
          </w:p>
        </w:tc>
        <w:tc>
          <w:tcPr>
            <w:tcW w:w="1008" w:type="dxa"/>
          </w:tcPr>
          <w:p w14:paraId="04D82E5C" w14:textId="77777777" w:rsidR="00156341" w:rsidRPr="00004EAA" w:rsidRDefault="00156341" w:rsidP="008050FC">
            <w:pPr>
              <w:tabs>
                <w:tab w:val="left" w:pos="864"/>
              </w:tabs>
              <w:ind w:left="-36"/>
              <w:jc w:val="center"/>
              <w:rPr>
                <w:rFonts w:ascii="Arial" w:hAnsi="Arial" w:cs="Arial"/>
                <w:sz w:val="22"/>
                <w:szCs w:val="22"/>
              </w:rPr>
            </w:pPr>
          </w:p>
        </w:tc>
        <w:tc>
          <w:tcPr>
            <w:tcW w:w="2016" w:type="dxa"/>
          </w:tcPr>
          <w:p w14:paraId="74772EEC" w14:textId="77777777" w:rsidR="00156341" w:rsidRPr="00004EAA" w:rsidRDefault="00156341" w:rsidP="001F4548">
            <w:pPr>
              <w:jc w:val="center"/>
              <w:rPr>
                <w:rFonts w:ascii="Arial" w:hAnsi="Arial" w:cs="Arial"/>
                <w:sz w:val="22"/>
                <w:szCs w:val="22"/>
              </w:rPr>
            </w:pPr>
          </w:p>
        </w:tc>
        <w:tc>
          <w:tcPr>
            <w:tcW w:w="1116" w:type="dxa"/>
          </w:tcPr>
          <w:p w14:paraId="1B501A15" w14:textId="77777777" w:rsidR="00156341" w:rsidRPr="00004EAA" w:rsidRDefault="00156341" w:rsidP="001F4548">
            <w:pPr>
              <w:jc w:val="center"/>
              <w:rPr>
                <w:rFonts w:ascii="Arial" w:hAnsi="Arial" w:cs="Arial"/>
                <w:sz w:val="22"/>
                <w:szCs w:val="22"/>
              </w:rPr>
            </w:pPr>
          </w:p>
        </w:tc>
      </w:tr>
      <w:tr w:rsidR="00792923" w:rsidRPr="00004EAA" w14:paraId="096B30FB" w14:textId="77777777" w:rsidTr="008050FC">
        <w:trPr>
          <w:jc w:val="center"/>
        </w:trPr>
        <w:tc>
          <w:tcPr>
            <w:tcW w:w="2556" w:type="dxa"/>
          </w:tcPr>
          <w:p w14:paraId="59D750D6" w14:textId="208A8E7C" w:rsidR="00792923" w:rsidRPr="00004EAA" w:rsidRDefault="00792923" w:rsidP="001F4548">
            <w:pPr>
              <w:rPr>
                <w:rFonts w:ascii="Arial" w:hAnsi="Arial" w:cs="Arial"/>
                <w:i/>
                <w:sz w:val="22"/>
                <w:szCs w:val="22"/>
              </w:rPr>
            </w:pPr>
            <w:r w:rsidRPr="00004EAA">
              <w:rPr>
                <w:rFonts w:ascii="Arial" w:hAnsi="Arial" w:cs="Arial"/>
                <w:i/>
                <w:sz w:val="22"/>
                <w:szCs w:val="22"/>
              </w:rPr>
              <w:t xml:space="preserve">  VDR:</w:t>
            </w:r>
          </w:p>
        </w:tc>
        <w:tc>
          <w:tcPr>
            <w:tcW w:w="1710" w:type="dxa"/>
          </w:tcPr>
          <w:p w14:paraId="34451595" w14:textId="77777777" w:rsidR="00792923" w:rsidRPr="00004EAA" w:rsidRDefault="00792923" w:rsidP="001F4548">
            <w:pPr>
              <w:jc w:val="center"/>
              <w:rPr>
                <w:rFonts w:ascii="Arial" w:hAnsi="Arial" w:cs="Arial"/>
                <w:sz w:val="22"/>
                <w:szCs w:val="22"/>
              </w:rPr>
            </w:pPr>
          </w:p>
        </w:tc>
        <w:tc>
          <w:tcPr>
            <w:tcW w:w="1530" w:type="dxa"/>
          </w:tcPr>
          <w:p w14:paraId="5959C7EC" w14:textId="77777777" w:rsidR="00792923" w:rsidRPr="00004EAA" w:rsidRDefault="00792923" w:rsidP="001F4548">
            <w:pPr>
              <w:jc w:val="center"/>
              <w:rPr>
                <w:rFonts w:ascii="Arial" w:hAnsi="Arial" w:cs="Arial"/>
                <w:sz w:val="22"/>
                <w:szCs w:val="22"/>
              </w:rPr>
            </w:pPr>
          </w:p>
        </w:tc>
        <w:tc>
          <w:tcPr>
            <w:tcW w:w="1836" w:type="dxa"/>
          </w:tcPr>
          <w:p w14:paraId="64579DEC" w14:textId="77777777" w:rsidR="00792923" w:rsidRPr="00004EAA" w:rsidRDefault="00792923" w:rsidP="001F4548">
            <w:pPr>
              <w:jc w:val="center"/>
              <w:rPr>
                <w:rFonts w:ascii="Arial" w:hAnsi="Arial" w:cs="Arial"/>
                <w:sz w:val="22"/>
                <w:szCs w:val="22"/>
              </w:rPr>
            </w:pPr>
          </w:p>
        </w:tc>
        <w:tc>
          <w:tcPr>
            <w:tcW w:w="1008" w:type="dxa"/>
          </w:tcPr>
          <w:p w14:paraId="105243E0" w14:textId="77777777" w:rsidR="00792923" w:rsidRPr="00004EAA" w:rsidRDefault="00792923" w:rsidP="008050FC">
            <w:pPr>
              <w:ind w:right="-126"/>
              <w:jc w:val="center"/>
              <w:rPr>
                <w:rFonts w:ascii="Arial" w:hAnsi="Arial" w:cs="Arial"/>
                <w:sz w:val="22"/>
                <w:szCs w:val="22"/>
              </w:rPr>
            </w:pPr>
          </w:p>
        </w:tc>
        <w:tc>
          <w:tcPr>
            <w:tcW w:w="2016" w:type="dxa"/>
          </w:tcPr>
          <w:p w14:paraId="3F029362" w14:textId="77777777" w:rsidR="00792923" w:rsidRPr="00004EAA" w:rsidRDefault="00792923" w:rsidP="001F4548">
            <w:pPr>
              <w:jc w:val="center"/>
              <w:rPr>
                <w:rFonts w:ascii="Arial" w:hAnsi="Arial" w:cs="Arial"/>
                <w:sz w:val="22"/>
                <w:szCs w:val="22"/>
              </w:rPr>
            </w:pPr>
          </w:p>
        </w:tc>
        <w:tc>
          <w:tcPr>
            <w:tcW w:w="1008" w:type="dxa"/>
          </w:tcPr>
          <w:p w14:paraId="60DCFA7B"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18821F65" w14:textId="77777777" w:rsidR="00792923" w:rsidRPr="00004EAA" w:rsidRDefault="00792923" w:rsidP="001F4548">
            <w:pPr>
              <w:jc w:val="center"/>
              <w:rPr>
                <w:rFonts w:ascii="Arial" w:hAnsi="Arial" w:cs="Arial"/>
                <w:sz w:val="22"/>
                <w:szCs w:val="22"/>
              </w:rPr>
            </w:pPr>
          </w:p>
        </w:tc>
        <w:tc>
          <w:tcPr>
            <w:tcW w:w="1116" w:type="dxa"/>
          </w:tcPr>
          <w:p w14:paraId="52FB2FF2" w14:textId="77777777" w:rsidR="00792923" w:rsidRPr="00004EAA" w:rsidRDefault="00792923" w:rsidP="001F4548">
            <w:pPr>
              <w:jc w:val="center"/>
              <w:rPr>
                <w:rFonts w:ascii="Arial" w:hAnsi="Arial" w:cs="Arial"/>
                <w:sz w:val="22"/>
                <w:szCs w:val="22"/>
              </w:rPr>
            </w:pPr>
          </w:p>
        </w:tc>
      </w:tr>
      <w:tr w:rsidR="00792923" w:rsidRPr="00004EAA" w14:paraId="58138804" w14:textId="77777777" w:rsidTr="008050FC">
        <w:trPr>
          <w:jc w:val="center"/>
        </w:trPr>
        <w:tc>
          <w:tcPr>
            <w:tcW w:w="2556" w:type="dxa"/>
          </w:tcPr>
          <w:p w14:paraId="7042CD65" w14:textId="7E88F2AD" w:rsidR="00792923" w:rsidRPr="00004EAA" w:rsidRDefault="00792923" w:rsidP="001F4548">
            <w:pPr>
              <w:rPr>
                <w:rFonts w:ascii="Arial" w:hAnsi="Arial" w:cs="Arial"/>
                <w:sz w:val="22"/>
                <w:szCs w:val="22"/>
              </w:rPr>
            </w:pPr>
            <w:r w:rsidRPr="00004EAA">
              <w:rPr>
                <w:rFonts w:ascii="Arial" w:hAnsi="Arial" w:cs="Arial"/>
                <w:sz w:val="22"/>
                <w:szCs w:val="22"/>
              </w:rPr>
              <w:t xml:space="preserve">      rs10783219</w:t>
            </w:r>
          </w:p>
        </w:tc>
        <w:tc>
          <w:tcPr>
            <w:tcW w:w="1710" w:type="dxa"/>
          </w:tcPr>
          <w:p w14:paraId="4DCE8F15" w14:textId="77777777" w:rsidR="00792923" w:rsidRPr="00004EAA" w:rsidRDefault="00792923" w:rsidP="001F4548">
            <w:pPr>
              <w:jc w:val="center"/>
              <w:rPr>
                <w:rFonts w:ascii="Arial" w:hAnsi="Arial" w:cs="Arial"/>
                <w:sz w:val="22"/>
                <w:szCs w:val="22"/>
              </w:rPr>
            </w:pPr>
          </w:p>
        </w:tc>
        <w:tc>
          <w:tcPr>
            <w:tcW w:w="1530" w:type="dxa"/>
          </w:tcPr>
          <w:p w14:paraId="0853E7FB" w14:textId="77777777" w:rsidR="00792923" w:rsidRPr="00004EAA" w:rsidRDefault="00792923" w:rsidP="001F4548">
            <w:pPr>
              <w:jc w:val="center"/>
              <w:rPr>
                <w:rFonts w:ascii="Arial" w:hAnsi="Arial" w:cs="Arial"/>
                <w:sz w:val="22"/>
                <w:szCs w:val="22"/>
              </w:rPr>
            </w:pPr>
          </w:p>
        </w:tc>
        <w:tc>
          <w:tcPr>
            <w:tcW w:w="1836" w:type="dxa"/>
          </w:tcPr>
          <w:p w14:paraId="15F74960" w14:textId="77777777" w:rsidR="00792923" w:rsidRPr="00004EAA" w:rsidRDefault="00792923" w:rsidP="001F4548">
            <w:pPr>
              <w:jc w:val="center"/>
              <w:rPr>
                <w:rFonts w:ascii="Arial" w:hAnsi="Arial" w:cs="Arial"/>
                <w:sz w:val="22"/>
                <w:szCs w:val="22"/>
              </w:rPr>
            </w:pPr>
          </w:p>
        </w:tc>
        <w:tc>
          <w:tcPr>
            <w:tcW w:w="1008" w:type="dxa"/>
          </w:tcPr>
          <w:p w14:paraId="4AC69C66" w14:textId="77777777" w:rsidR="00792923" w:rsidRPr="00004EAA" w:rsidRDefault="00792923" w:rsidP="008050FC">
            <w:pPr>
              <w:ind w:right="-126"/>
              <w:jc w:val="center"/>
              <w:rPr>
                <w:rFonts w:ascii="Arial" w:hAnsi="Arial" w:cs="Arial"/>
                <w:sz w:val="22"/>
                <w:szCs w:val="22"/>
              </w:rPr>
            </w:pPr>
            <w:r w:rsidRPr="00004EAA">
              <w:rPr>
                <w:rFonts w:ascii="Arial" w:hAnsi="Arial" w:cs="Arial"/>
                <w:sz w:val="22"/>
                <w:szCs w:val="22"/>
              </w:rPr>
              <w:t>0.03</w:t>
            </w:r>
          </w:p>
        </w:tc>
        <w:tc>
          <w:tcPr>
            <w:tcW w:w="2016" w:type="dxa"/>
          </w:tcPr>
          <w:p w14:paraId="406ADB8F" w14:textId="77777777" w:rsidR="00792923" w:rsidRPr="00004EAA" w:rsidRDefault="00792923" w:rsidP="001F4548">
            <w:pPr>
              <w:jc w:val="center"/>
              <w:rPr>
                <w:rFonts w:ascii="Arial" w:hAnsi="Arial" w:cs="Arial"/>
                <w:sz w:val="22"/>
                <w:szCs w:val="22"/>
              </w:rPr>
            </w:pPr>
          </w:p>
        </w:tc>
        <w:tc>
          <w:tcPr>
            <w:tcW w:w="1008" w:type="dxa"/>
          </w:tcPr>
          <w:p w14:paraId="5E75C301"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66C6F732" w14:textId="77777777" w:rsidR="00792923" w:rsidRPr="00004EAA" w:rsidRDefault="00792923" w:rsidP="001F4548">
            <w:pPr>
              <w:jc w:val="center"/>
              <w:rPr>
                <w:rFonts w:ascii="Arial" w:hAnsi="Arial" w:cs="Arial"/>
                <w:sz w:val="22"/>
                <w:szCs w:val="22"/>
              </w:rPr>
            </w:pPr>
          </w:p>
        </w:tc>
        <w:tc>
          <w:tcPr>
            <w:tcW w:w="1116" w:type="dxa"/>
          </w:tcPr>
          <w:p w14:paraId="7A062056" w14:textId="77777777" w:rsidR="00792923" w:rsidRPr="00004EAA" w:rsidRDefault="00792923" w:rsidP="001F4548">
            <w:pPr>
              <w:jc w:val="center"/>
              <w:rPr>
                <w:rFonts w:ascii="Arial" w:hAnsi="Arial" w:cs="Arial"/>
                <w:sz w:val="22"/>
                <w:szCs w:val="22"/>
              </w:rPr>
            </w:pPr>
          </w:p>
        </w:tc>
      </w:tr>
      <w:tr w:rsidR="00792923" w:rsidRPr="00004EAA" w14:paraId="2DFD5DA7" w14:textId="77777777" w:rsidTr="008050FC">
        <w:trPr>
          <w:jc w:val="center"/>
        </w:trPr>
        <w:tc>
          <w:tcPr>
            <w:tcW w:w="2556" w:type="dxa"/>
          </w:tcPr>
          <w:p w14:paraId="0055D634" w14:textId="66D2C990" w:rsidR="00792923" w:rsidRPr="00004EAA" w:rsidRDefault="00792923" w:rsidP="001F4548">
            <w:pPr>
              <w:rPr>
                <w:rFonts w:ascii="Arial" w:hAnsi="Arial" w:cs="Arial"/>
                <w:sz w:val="22"/>
                <w:szCs w:val="22"/>
              </w:rPr>
            </w:pPr>
            <w:r w:rsidRPr="00004EAA">
              <w:rPr>
                <w:rFonts w:ascii="Arial" w:hAnsi="Arial" w:cs="Arial"/>
                <w:sz w:val="22"/>
                <w:szCs w:val="22"/>
              </w:rPr>
              <w:t xml:space="preserve">         AA</w:t>
            </w:r>
          </w:p>
        </w:tc>
        <w:tc>
          <w:tcPr>
            <w:tcW w:w="1710" w:type="dxa"/>
          </w:tcPr>
          <w:p w14:paraId="780726B6"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294 (41)</w:t>
            </w:r>
          </w:p>
        </w:tc>
        <w:tc>
          <w:tcPr>
            <w:tcW w:w="1530" w:type="dxa"/>
          </w:tcPr>
          <w:p w14:paraId="4564F932"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295 (41)</w:t>
            </w:r>
          </w:p>
        </w:tc>
        <w:tc>
          <w:tcPr>
            <w:tcW w:w="1836" w:type="dxa"/>
          </w:tcPr>
          <w:p w14:paraId="4DB8DCBD"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40.0 (34.3, 45.9)</w:t>
            </w:r>
          </w:p>
        </w:tc>
        <w:tc>
          <w:tcPr>
            <w:tcW w:w="1008" w:type="dxa"/>
          </w:tcPr>
          <w:p w14:paraId="47F915E0" w14:textId="77777777" w:rsidR="00792923" w:rsidRPr="00004EAA" w:rsidRDefault="00792923" w:rsidP="008050FC">
            <w:pPr>
              <w:ind w:right="-126"/>
              <w:jc w:val="center"/>
              <w:rPr>
                <w:rFonts w:ascii="Arial" w:hAnsi="Arial" w:cs="Arial"/>
                <w:sz w:val="22"/>
                <w:szCs w:val="22"/>
              </w:rPr>
            </w:pPr>
          </w:p>
        </w:tc>
        <w:tc>
          <w:tcPr>
            <w:tcW w:w="2016" w:type="dxa"/>
          </w:tcPr>
          <w:p w14:paraId="39C91CB3" w14:textId="77777777" w:rsidR="00792923" w:rsidRPr="00004EAA" w:rsidRDefault="00792923" w:rsidP="001F4548">
            <w:pPr>
              <w:jc w:val="center"/>
              <w:rPr>
                <w:rFonts w:ascii="Arial" w:hAnsi="Arial" w:cs="Arial"/>
                <w:sz w:val="22"/>
                <w:szCs w:val="22"/>
              </w:rPr>
            </w:pPr>
          </w:p>
        </w:tc>
        <w:tc>
          <w:tcPr>
            <w:tcW w:w="1008" w:type="dxa"/>
          </w:tcPr>
          <w:p w14:paraId="735ECF33"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173FBF02" w14:textId="77777777" w:rsidR="00792923" w:rsidRPr="00004EAA" w:rsidRDefault="00792923" w:rsidP="001F4548">
            <w:pPr>
              <w:jc w:val="center"/>
              <w:rPr>
                <w:rFonts w:ascii="Arial" w:hAnsi="Arial" w:cs="Arial"/>
                <w:sz w:val="22"/>
                <w:szCs w:val="22"/>
              </w:rPr>
            </w:pPr>
          </w:p>
        </w:tc>
        <w:tc>
          <w:tcPr>
            <w:tcW w:w="1116" w:type="dxa"/>
          </w:tcPr>
          <w:p w14:paraId="038F5D5D" w14:textId="77777777" w:rsidR="00792923" w:rsidRPr="00004EAA" w:rsidRDefault="00792923" w:rsidP="001F4548">
            <w:pPr>
              <w:jc w:val="center"/>
              <w:rPr>
                <w:rFonts w:ascii="Arial" w:hAnsi="Arial" w:cs="Arial"/>
                <w:sz w:val="22"/>
                <w:szCs w:val="22"/>
              </w:rPr>
            </w:pPr>
          </w:p>
        </w:tc>
      </w:tr>
      <w:tr w:rsidR="00792923" w:rsidRPr="00004EAA" w14:paraId="1C694302" w14:textId="77777777" w:rsidTr="008050FC">
        <w:trPr>
          <w:jc w:val="center"/>
        </w:trPr>
        <w:tc>
          <w:tcPr>
            <w:tcW w:w="2556" w:type="dxa"/>
          </w:tcPr>
          <w:p w14:paraId="6BFE913A" w14:textId="3F8B76C0" w:rsidR="00792923" w:rsidRPr="00004EAA" w:rsidRDefault="00792923" w:rsidP="001F4548">
            <w:pPr>
              <w:rPr>
                <w:rFonts w:ascii="Arial" w:hAnsi="Arial" w:cs="Arial"/>
                <w:sz w:val="22"/>
                <w:szCs w:val="22"/>
              </w:rPr>
            </w:pPr>
            <w:r w:rsidRPr="00004EAA">
              <w:rPr>
                <w:rFonts w:ascii="Arial" w:hAnsi="Arial" w:cs="Arial"/>
                <w:sz w:val="22"/>
                <w:szCs w:val="22"/>
              </w:rPr>
              <w:t xml:space="preserve">         AT</w:t>
            </w:r>
          </w:p>
        </w:tc>
        <w:tc>
          <w:tcPr>
            <w:tcW w:w="1710" w:type="dxa"/>
          </w:tcPr>
          <w:p w14:paraId="20165BCD"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328 (46)</w:t>
            </w:r>
          </w:p>
        </w:tc>
        <w:tc>
          <w:tcPr>
            <w:tcW w:w="1530" w:type="dxa"/>
          </w:tcPr>
          <w:p w14:paraId="14CC9986"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340 (47)</w:t>
            </w:r>
          </w:p>
        </w:tc>
        <w:tc>
          <w:tcPr>
            <w:tcW w:w="1836" w:type="dxa"/>
          </w:tcPr>
          <w:p w14:paraId="082A5930"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29.9 (24.9, 35.0)</w:t>
            </w:r>
          </w:p>
        </w:tc>
        <w:tc>
          <w:tcPr>
            <w:tcW w:w="1008" w:type="dxa"/>
          </w:tcPr>
          <w:p w14:paraId="5BAC400E" w14:textId="77777777" w:rsidR="00792923" w:rsidRPr="00004EAA" w:rsidRDefault="00792923" w:rsidP="008050FC">
            <w:pPr>
              <w:ind w:right="-126"/>
              <w:jc w:val="center"/>
              <w:rPr>
                <w:rFonts w:ascii="Arial" w:hAnsi="Arial" w:cs="Arial"/>
                <w:sz w:val="22"/>
                <w:szCs w:val="22"/>
              </w:rPr>
            </w:pPr>
          </w:p>
        </w:tc>
        <w:tc>
          <w:tcPr>
            <w:tcW w:w="2016" w:type="dxa"/>
          </w:tcPr>
          <w:p w14:paraId="7A224D12" w14:textId="77777777" w:rsidR="00792923" w:rsidRPr="00004EAA" w:rsidRDefault="00792923" w:rsidP="001F4548">
            <w:pPr>
              <w:jc w:val="center"/>
              <w:rPr>
                <w:rFonts w:ascii="Arial" w:hAnsi="Arial" w:cs="Arial"/>
                <w:sz w:val="22"/>
                <w:szCs w:val="22"/>
              </w:rPr>
            </w:pPr>
          </w:p>
        </w:tc>
        <w:tc>
          <w:tcPr>
            <w:tcW w:w="1008" w:type="dxa"/>
          </w:tcPr>
          <w:p w14:paraId="10F3B2A3"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7018DDDF" w14:textId="77777777" w:rsidR="00792923" w:rsidRPr="00004EAA" w:rsidRDefault="00792923" w:rsidP="001F4548">
            <w:pPr>
              <w:jc w:val="center"/>
              <w:rPr>
                <w:rFonts w:ascii="Arial" w:hAnsi="Arial" w:cs="Arial"/>
                <w:sz w:val="22"/>
                <w:szCs w:val="22"/>
              </w:rPr>
            </w:pPr>
          </w:p>
        </w:tc>
        <w:tc>
          <w:tcPr>
            <w:tcW w:w="1116" w:type="dxa"/>
          </w:tcPr>
          <w:p w14:paraId="050498DE" w14:textId="77777777" w:rsidR="00792923" w:rsidRPr="00004EAA" w:rsidRDefault="00792923" w:rsidP="001F4548">
            <w:pPr>
              <w:jc w:val="center"/>
              <w:rPr>
                <w:rFonts w:ascii="Arial" w:hAnsi="Arial" w:cs="Arial"/>
                <w:sz w:val="22"/>
                <w:szCs w:val="22"/>
              </w:rPr>
            </w:pPr>
          </w:p>
        </w:tc>
      </w:tr>
      <w:tr w:rsidR="00792923" w:rsidRPr="00004EAA" w14:paraId="2E68486B" w14:textId="77777777" w:rsidTr="008050FC">
        <w:trPr>
          <w:jc w:val="center"/>
        </w:trPr>
        <w:tc>
          <w:tcPr>
            <w:tcW w:w="2556" w:type="dxa"/>
          </w:tcPr>
          <w:p w14:paraId="0D3C6CB6" w14:textId="64576AA1" w:rsidR="00792923" w:rsidRPr="00004EAA" w:rsidRDefault="00792923" w:rsidP="001F4548">
            <w:pPr>
              <w:rPr>
                <w:rFonts w:ascii="Arial" w:hAnsi="Arial" w:cs="Arial"/>
                <w:sz w:val="22"/>
                <w:szCs w:val="22"/>
              </w:rPr>
            </w:pPr>
            <w:r w:rsidRPr="00004EAA">
              <w:rPr>
                <w:rFonts w:ascii="Arial" w:hAnsi="Arial" w:cs="Arial"/>
                <w:sz w:val="22"/>
                <w:szCs w:val="22"/>
              </w:rPr>
              <w:t xml:space="preserve">         TT</w:t>
            </w:r>
          </w:p>
        </w:tc>
        <w:tc>
          <w:tcPr>
            <w:tcW w:w="1710" w:type="dxa"/>
          </w:tcPr>
          <w:p w14:paraId="62233272"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89 (13)</w:t>
            </w:r>
          </w:p>
        </w:tc>
        <w:tc>
          <w:tcPr>
            <w:tcW w:w="1530" w:type="dxa"/>
          </w:tcPr>
          <w:p w14:paraId="7B531F52"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82 (11)</w:t>
            </w:r>
          </w:p>
        </w:tc>
        <w:tc>
          <w:tcPr>
            <w:tcW w:w="1836" w:type="dxa"/>
          </w:tcPr>
          <w:p w14:paraId="3EE579CF"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31.6 (21.9, 42.1)</w:t>
            </w:r>
          </w:p>
        </w:tc>
        <w:tc>
          <w:tcPr>
            <w:tcW w:w="1008" w:type="dxa"/>
          </w:tcPr>
          <w:p w14:paraId="047EDF22" w14:textId="77777777" w:rsidR="00792923" w:rsidRPr="00004EAA" w:rsidRDefault="00792923" w:rsidP="008050FC">
            <w:pPr>
              <w:ind w:right="-126"/>
              <w:jc w:val="center"/>
              <w:rPr>
                <w:rFonts w:ascii="Arial" w:hAnsi="Arial" w:cs="Arial"/>
                <w:sz w:val="22"/>
                <w:szCs w:val="22"/>
              </w:rPr>
            </w:pPr>
          </w:p>
        </w:tc>
        <w:tc>
          <w:tcPr>
            <w:tcW w:w="2016" w:type="dxa"/>
          </w:tcPr>
          <w:p w14:paraId="1242C22B" w14:textId="77777777" w:rsidR="00792923" w:rsidRPr="00004EAA" w:rsidRDefault="00792923" w:rsidP="001F4548">
            <w:pPr>
              <w:jc w:val="center"/>
              <w:rPr>
                <w:rFonts w:ascii="Arial" w:hAnsi="Arial" w:cs="Arial"/>
                <w:sz w:val="22"/>
                <w:szCs w:val="22"/>
              </w:rPr>
            </w:pPr>
          </w:p>
        </w:tc>
        <w:tc>
          <w:tcPr>
            <w:tcW w:w="1008" w:type="dxa"/>
          </w:tcPr>
          <w:p w14:paraId="261FA28C"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26AB8DCF" w14:textId="77777777" w:rsidR="00792923" w:rsidRPr="00004EAA" w:rsidRDefault="00792923" w:rsidP="001F4548">
            <w:pPr>
              <w:jc w:val="center"/>
              <w:rPr>
                <w:rFonts w:ascii="Arial" w:hAnsi="Arial" w:cs="Arial"/>
                <w:sz w:val="22"/>
                <w:szCs w:val="22"/>
              </w:rPr>
            </w:pPr>
          </w:p>
        </w:tc>
        <w:tc>
          <w:tcPr>
            <w:tcW w:w="1116" w:type="dxa"/>
          </w:tcPr>
          <w:p w14:paraId="1E6BF37A" w14:textId="77777777" w:rsidR="00792923" w:rsidRPr="00004EAA" w:rsidRDefault="00792923" w:rsidP="001F4548">
            <w:pPr>
              <w:jc w:val="center"/>
              <w:rPr>
                <w:rFonts w:ascii="Arial" w:hAnsi="Arial" w:cs="Arial"/>
                <w:sz w:val="22"/>
                <w:szCs w:val="22"/>
              </w:rPr>
            </w:pPr>
          </w:p>
        </w:tc>
      </w:tr>
      <w:tr w:rsidR="00156341" w:rsidRPr="00004EAA" w14:paraId="25B64219" w14:textId="77777777" w:rsidTr="008050FC">
        <w:trPr>
          <w:jc w:val="center"/>
        </w:trPr>
        <w:tc>
          <w:tcPr>
            <w:tcW w:w="2556" w:type="dxa"/>
          </w:tcPr>
          <w:p w14:paraId="45556A0F" w14:textId="77777777" w:rsidR="00156341" w:rsidRPr="00156341" w:rsidRDefault="00156341" w:rsidP="001F4548">
            <w:pPr>
              <w:rPr>
                <w:rFonts w:ascii="Arial" w:hAnsi="Arial" w:cs="Arial"/>
                <w:sz w:val="22"/>
                <w:szCs w:val="22"/>
              </w:rPr>
            </w:pPr>
          </w:p>
        </w:tc>
        <w:tc>
          <w:tcPr>
            <w:tcW w:w="1710" w:type="dxa"/>
          </w:tcPr>
          <w:p w14:paraId="78D2AC4B" w14:textId="77777777" w:rsidR="00156341" w:rsidRPr="00156341" w:rsidRDefault="00156341" w:rsidP="001F4548">
            <w:pPr>
              <w:jc w:val="center"/>
              <w:rPr>
                <w:rFonts w:ascii="Arial" w:hAnsi="Arial" w:cs="Arial"/>
                <w:sz w:val="22"/>
                <w:szCs w:val="22"/>
              </w:rPr>
            </w:pPr>
          </w:p>
        </w:tc>
        <w:tc>
          <w:tcPr>
            <w:tcW w:w="1530" w:type="dxa"/>
          </w:tcPr>
          <w:p w14:paraId="4528BA33" w14:textId="77777777" w:rsidR="00156341" w:rsidRPr="00004EAA" w:rsidRDefault="00156341" w:rsidP="001F4548">
            <w:pPr>
              <w:jc w:val="center"/>
              <w:rPr>
                <w:rFonts w:ascii="Arial" w:hAnsi="Arial" w:cs="Arial"/>
                <w:sz w:val="22"/>
                <w:szCs w:val="22"/>
              </w:rPr>
            </w:pPr>
          </w:p>
        </w:tc>
        <w:tc>
          <w:tcPr>
            <w:tcW w:w="1836" w:type="dxa"/>
          </w:tcPr>
          <w:p w14:paraId="467C013B" w14:textId="77777777" w:rsidR="00156341" w:rsidRPr="00004EAA" w:rsidRDefault="00156341" w:rsidP="001F4548">
            <w:pPr>
              <w:jc w:val="center"/>
              <w:rPr>
                <w:rFonts w:ascii="Arial" w:hAnsi="Arial" w:cs="Arial"/>
                <w:sz w:val="22"/>
                <w:szCs w:val="22"/>
              </w:rPr>
            </w:pPr>
          </w:p>
        </w:tc>
        <w:tc>
          <w:tcPr>
            <w:tcW w:w="1008" w:type="dxa"/>
          </w:tcPr>
          <w:p w14:paraId="1E4811F2" w14:textId="77777777" w:rsidR="00156341" w:rsidRPr="00004EAA" w:rsidRDefault="00156341" w:rsidP="008050FC">
            <w:pPr>
              <w:ind w:right="-126"/>
              <w:jc w:val="center"/>
              <w:rPr>
                <w:rFonts w:ascii="Arial" w:hAnsi="Arial" w:cs="Arial"/>
                <w:sz w:val="22"/>
                <w:szCs w:val="22"/>
              </w:rPr>
            </w:pPr>
          </w:p>
        </w:tc>
        <w:tc>
          <w:tcPr>
            <w:tcW w:w="2016" w:type="dxa"/>
          </w:tcPr>
          <w:p w14:paraId="4DE53EC4" w14:textId="77777777" w:rsidR="00156341" w:rsidRPr="00004EAA" w:rsidRDefault="00156341" w:rsidP="001F4548">
            <w:pPr>
              <w:jc w:val="center"/>
              <w:rPr>
                <w:rFonts w:ascii="Arial" w:hAnsi="Arial" w:cs="Arial"/>
                <w:sz w:val="22"/>
                <w:szCs w:val="22"/>
              </w:rPr>
            </w:pPr>
          </w:p>
        </w:tc>
        <w:tc>
          <w:tcPr>
            <w:tcW w:w="1008" w:type="dxa"/>
          </w:tcPr>
          <w:p w14:paraId="6EA5B47A" w14:textId="77777777" w:rsidR="00156341" w:rsidRPr="00004EAA" w:rsidRDefault="00156341" w:rsidP="008050FC">
            <w:pPr>
              <w:tabs>
                <w:tab w:val="left" w:pos="864"/>
              </w:tabs>
              <w:ind w:left="-36"/>
              <w:jc w:val="center"/>
              <w:rPr>
                <w:rFonts w:ascii="Arial" w:hAnsi="Arial" w:cs="Arial"/>
                <w:sz w:val="22"/>
                <w:szCs w:val="22"/>
              </w:rPr>
            </w:pPr>
          </w:p>
        </w:tc>
        <w:tc>
          <w:tcPr>
            <w:tcW w:w="2016" w:type="dxa"/>
          </w:tcPr>
          <w:p w14:paraId="66098CE7" w14:textId="77777777" w:rsidR="00156341" w:rsidRPr="00004EAA" w:rsidRDefault="00156341" w:rsidP="001F4548">
            <w:pPr>
              <w:jc w:val="center"/>
              <w:rPr>
                <w:rFonts w:ascii="Arial" w:hAnsi="Arial" w:cs="Arial"/>
                <w:sz w:val="22"/>
                <w:szCs w:val="22"/>
              </w:rPr>
            </w:pPr>
          </w:p>
        </w:tc>
        <w:tc>
          <w:tcPr>
            <w:tcW w:w="1116" w:type="dxa"/>
          </w:tcPr>
          <w:p w14:paraId="176F5901" w14:textId="77777777" w:rsidR="00156341" w:rsidRPr="00004EAA" w:rsidRDefault="00156341" w:rsidP="001F4548">
            <w:pPr>
              <w:jc w:val="center"/>
              <w:rPr>
                <w:rFonts w:ascii="Arial" w:hAnsi="Arial" w:cs="Arial"/>
                <w:sz w:val="22"/>
                <w:szCs w:val="22"/>
              </w:rPr>
            </w:pPr>
          </w:p>
        </w:tc>
      </w:tr>
      <w:tr w:rsidR="00792923" w:rsidRPr="00004EAA" w14:paraId="55F967F8" w14:textId="77777777" w:rsidTr="008050FC">
        <w:trPr>
          <w:jc w:val="center"/>
        </w:trPr>
        <w:tc>
          <w:tcPr>
            <w:tcW w:w="2556" w:type="dxa"/>
          </w:tcPr>
          <w:p w14:paraId="71AEF414" w14:textId="08A29C40" w:rsidR="00792923" w:rsidRPr="00004EAA" w:rsidRDefault="00792923" w:rsidP="001F4548">
            <w:pPr>
              <w:rPr>
                <w:rFonts w:ascii="Arial" w:hAnsi="Arial" w:cs="Arial"/>
                <w:sz w:val="22"/>
                <w:szCs w:val="22"/>
              </w:rPr>
            </w:pPr>
            <w:r w:rsidRPr="00004EAA">
              <w:rPr>
                <w:rFonts w:ascii="Arial" w:hAnsi="Arial" w:cs="Arial"/>
                <w:sz w:val="22"/>
                <w:szCs w:val="22"/>
              </w:rPr>
              <w:t xml:space="preserve">      rs4516035</w:t>
            </w:r>
          </w:p>
        </w:tc>
        <w:tc>
          <w:tcPr>
            <w:tcW w:w="1710" w:type="dxa"/>
          </w:tcPr>
          <w:p w14:paraId="5FD6A0D8" w14:textId="77777777" w:rsidR="00792923" w:rsidRPr="00004EAA" w:rsidRDefault="00792923" w:rsidP="001F4548">
            <w:pPr>
              <w:jc w:val="center"/>
              <w:rPr>
                <w:rFonts w:ascii="Arial" w:hAnsi="Arial" w:cs="Arial"/>
                <w:sz w:val="22"/>
                <w:szCs w:val="22"/>
              </w:rPr>
            </w:pPr>
          </w:p>
        </w:tc>
        <w:tc>
          <w:tcPr>
            <w:tcW w:w="1530" w:type="dxa"/>
          </w:tcPr>
          <w:p w14:paraId="47E568CB" w14:textId="77777777" w:rsidR="00792923" w:rsidRPr="00004EAA" w:rsidRDefault="00792923" w:rsidP="001F4548">
            <w:pPr>
              <w:jc w:val="center"/>
              <w:rPr>
                <w:rFonts w:ascii="Arial" w:hAnsi="Arial" w:cs="Arial"/>
                <w:sz w:val="22"/>
                <w:szCs w:val="22"/>
              </w:rPr>
            </w:pPr>
          </w:p>
        </w:tc>
        <w:tc>
          <w:tcPr>
            <w:tcW w:w="1836" w:type="dxa"/>
          </w:tcPr>
          <w:p w14:paraId="46F203EB" w14:textId="77777777" w:rsidR="00792923" w:rsidRPr="00004EAA" w:rsidRDefault="00792923" w:rsidP="001F4548">
            <w:pPr>
              <w:jc w:val="center"/>
              <w:rPr>
                <w:rFonts w:ascii="Arial" w:hAnsi="Arial" w:cs="Arial"/>
                <w:sz w:val="22"/>
                <w:szCs w:val="22"/>
              </w:rPr>
            </w:pPr>
          </w:p>
        </w:tc>
        <w:tc>
          <w:tcPr>
            <w:tcW w:w="1008" w:type="dxa"/>
          </w:tcPr>
          <w:p w14:paraId="4D8D35D9" w14:textId="77777777" w:rsidR="00792923" w:rsidRPr="00004EAA" w:rsidRDefault="00792923" w:rsidP="008050FC">
            <w:pPr>
              <w:ind w:right="-126"/>
              <w:jc w:val="center"/>
              <w:rPr>
                <w:rFonts w:ascii="Arial" w:hAnsi="Arial" w:cs="Arial"/>
                <w:sz w:val="22"/>
                <w:szCs w:val="22"/>
              </w:rPr>
            </w:pPr>
            <w:r w:rsidRPr="00004EAA">
              <w:rPr>
                <w:rFonts w:ascii="Arial" w:hAnsi="Arial" w:cs="Arial"/>
                <w:sz w:val="22"/>
                <w:szCs w:val="22"/>
              </w:rPr>
              <w:t>0.03</w:t>
            </w:r>
          </w:p>
        </w:tc>
        <w:tc>
          <w:tcPr>
            <w:tcW w:w="2016" w:type="dxa"/>
          </w:tcPr>
          <w:p w14:paraId="3D5799C1" w14:textId="77777777" w:rsidR="00792923" w:rsidRPr="00004EAA" w:rsidRDefault="00792923" w:rsidP="001F4548">
            <w:pPr>
              <w:jc w:val="center"/>
              <w:rPr>
                <w:rFonts w:ascii="Arial" w:hAnsi="Arial" w:cs="Arial"/>
                <w:sz w:val="22"/>
                <w:szCs w:val="22"/>
              </w:rPr>
            </w:pPr>
          </w:p>
        </w:tc>
        <w:tc>
          <w:tcPr>
            <w:tcW w:w="1008" w:type="dxa"/>
          </w:tcPr>
          <w:p w14:paraId="64B2455F"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261C398F" w14:textId="77777777" w:rsidR="00792923" w:rsidRPr="00004EAA" w:rsidRDefault="00792923" w:rsidP="001F4548">
            <w:pPr>
              <w:jc w:val="center"/>
              <w:rPr>
                <w:rFonts w:ascii="Arial" w:hAnsi="Arial" w:cs="Arial"/>
                <w:sz w:val="22"/>
                <w:szCs w:val="22"/>
              </w:rPr>
            </w:pPr>
          </w:p>
        </w:tc>
        <w:tc>
          <w:tcPr>
            <w:tcW w:w="1116" w:type="dxa"/>
          </w:tcPr>
          <w:p w14:paraId="23D8F9F1"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0.04</w:t>
            </w:r>
          </w:p>
        </w:tc>
      </w:tr>
      <w:tr w:rsidR="00792923" w:rsidRPr="00004EAA" w14:paraId="187371C4" w14:textId="77777777" w:rsidTr="008050FC">
        <w:trPr>
          <w:jc w:val="center"/>
        </w:trPr>
        <w:tc>
          <w:tcPr>
            <w:tcW w:w="2556" w:type="dxa"/>
          </w:tcPr>
          <w:p w14:paraId="5C1671A1" w14:textId="6150FD18" w:rsidR="00792923" w:rsidRPr="00004EAA" w:rsidRDefault="00792923" w:rsidP="001F4548">
            <w:pPr>
              <w:rPr>
                <w:rFonts w:ascii="Arial" w:hAnsi="Arial" w:cs="Arial"/>
                <w:sz w:val="22"/>
                <w:szCs w:val="22"/>
              </w:rPr>
            </w:pPr>
            <w:r w:rsidRPr="00004EAA">
              <w:rPr>
                <w:rFonts w:ascii="Arial" w:hAnsi="Arial" w:cs="Arial"/>
                <w:sz w:val="22"/>
                <w:szCs w:val="22"/>
              </w:rPr>
              <w:t xml:space="preserve">         TT</w:t>
            </w:r>
          </w:p>
        </w:tc>
        <w:tc>
          <w:tcPr>
            <w:tcW w:w="1710" w:type="dxa"/>
          </w:tcPr>
          <w:p w14:paraId="641213D7"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242 (34)</w:t>
            </w:r>
          </w:p>
        </w:tc>
        <w:tc>
          <w:tcPr>
            <w:tcW w:w="1530" w:type="dxa"/>
          </w:tcPr>
          <w:p w14:paraId="248FFD98"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220 (31)</w:t>
            </w:r>
          </w:p>
        </w:tc>
        <w:tc>
          <w:tcPr>
            <w:tcW w:w="1836" w:type="dxa"/>
          </w:tcPr>
          <w:p w14:paraId="43006591"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28.5 (22.7, 34.7)</w:t>
            </w:r>
          </w:p>
        </w:tc>
        <w:tc>
          <w:tcPr>
            <w:tcW w:w="1008" w:type="dxa"/>
          </w:tcPr>
          <w:p w14:paraId="0145521B" w14:textId="77777777" w:rsidR="00792923" w:rsidRPr="00004EAA" w:rsidRDefault="00792923" w:rsidP="008050FC">
            <w:pPr>
              <w:ind w:right="-126"/>
              <w:jc w:val="center"/>
              <w:rPr>
                <w:rFonts w:ascii="Arial" w:hAnsi="Arial" w:cs="Arial"/>
                <w:sz w:val="22"/>
                <w:szCs w:val="22"/>
              </w:rPr>
            </w:pPr>
          </w:p>
        </w:tc>
        <w:tc>
          <w:tcPr>
            <w:tcW w:w="2016" w:type="dxa"/>
          </w:tcPr>
          <w:p w14:paraId="5B6B94E6" w14:textId="77777777" w:rsidR="00792923" w:rsidRPr="00004EAA" w:rsidRDefault="00792923" w:rsidP="001F4548">
            <w:pPr>
              <w:jc w:val="center"/>
              <w:rPr>
                <w:rFonts w:ascii="Arial" w:hAnsi="Arial" w:cs="Arial"/>
                <w:sz w:val="22"/>
                <w:szCs w:val="22"/>
              </w:rPr>
            </w:pPr>
          </w:p>
        </w:tc>
        <w:tc>
          <w:tcPr>
            <w:tcW w:w="1008" w:type="dxa"/>
          </w:tcPr>
          <w:p w14:paraId="493C1326"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20B764B6"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40.8 (29.6, 52.9)</w:t>
            </w:r>
          </w:p>
        </w:tc>
        <w:tc>
          <w:tcPr>
            <w:tcW w:w="1116" w:type="dxa"/>
          </w:tcPr>
          <w:p w14:paraId="369F4DAB" w14:textId="77777777" w:rsidR="00792923" w:rsidRPr="00004EAA" w:rsidRDefault="00792923" w:rsidP="001F4548">
            <w:pPr>
              <w:jc w:val="center"/>
              <w:rPr>
                <w:rFonts w:ascii="Arial" w:hAnsi="Arial" w:cs="Arial"/>
                <w:sz w:val="22"/>
                <w:szCs w:val="22"/>
              </w:rPr>
            </w:pPr>
          </w:p>
        </w:tc>
      </w:tr>
      <w:tr w:rsidR="00792923" w:rsidRPr="00004EAA" w14:paraId="22F763CA" w14:textId="77777777" w:rsidTr="008050FC">
        <w:trPr>
          <w:jc w:val="center"/>
        </w:trPr>
        <w:tc>
          <w:tcPr>
            <w:tcW w:w="2556" w:type="dxa"/>
          </w:tcPr>
          <w:p w14:paraId="1FE01B1C" w14:textId="7B0A643F" w:rsidR="00792923" w:rsidRPr="00004EAA" w:rsidRDefault="00792923" w:rsidP="001F4548">
            <w:pPr>
              <w:rPr>
                <w:rFonts w:ascii="Arial" w:hAnsi="Arial" w:cs="Arial"/>
                <w:sz w:val="22"/>
                <w:szCs w:val="22"/>
              </w:rPr>
            </w:pPr>
            <w:r w:rsidRPr="00004EAA">
              <w:rPr>
                <w:rFonts w:ascii="Arial" w:hAnsi="Arial" w:cs="Arial"/>
                <w:sz w:val="22"/>
                <w:szCs w:val="22"/>
              </w:rPr>
              <w:t xml:space="preserve">         TC</w:t>
            </w:r>
          </w:p>
        </w:tc>
        <w:tc>
          <w:tcPr>
            <w:tcW w:w="1710" w:type="dxa"/>
          </w:tcPr>
          <w:p w14:paraId="737CCFC5"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334 (47)</w:t>
            </w:r>
          </w:p>
        </w:tc>
        <w:tc>
          <w:tcPr>
            <w:tcW w:w="1530" w:type="dxa"/>
          </w:tcPr>
          <w:p w14:paraId="163BA72A"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369 (52)</w:t>
            </w:r>
          </w:p>
        </w:tc>
        <w:tc>
          <w:tcPr>
            <w:tcW w:w="1836" w:type="dxa"/>
          </w:tcPr>
          <w:p w14:paraId="0988ADA2"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34.8 (29.8, 40.0)</w:t>
            </w:r>
          </w:p>
        </w:tc>
        <w:tc>
          <w:tcPr>
            <w:tcW w:w="1008" w:type="dxa"/>
          </w:tcPr>
          <w:p w14:paraId="5B79DC3E" w14:textId="77777777" w:rsidR="00792923" w:rsidRPr="00004EAA" w:rsidRDefault="00792923" w:rsidP="008050FC">
            <w:pPr>
              <w:ind w:right="-126"/>
              <w:jc w:val="center"/>
              <w:rPr>
                <w:rFonts w:ascii="Arial" w:hAnsi="Arial" w:cs="Arial"/>
                <w:sz w:val="22"/>
                <w:szCs w:val="22"/>
              </w:rPr>
            </w:pPr>
          </w:p>
        </w:tc>
        <w:tc>
          <w:tcPr>
            <w:tcW w:w="2016" w:type="dxa"/>
          </w:tcPr>
          <w:p w14:paraId="6D031FCC" w14:textId="77777777" w:rsidR="00792923" w:rsidRPr="00004EAA" w:rsidRDefault="00792923" w:rsidP="001F4548">
            <w:pPr>
              <w:jc w:val="center"/>
              <w:rPr>
                <w:rFonts w:ascii="Arial" w:hAnsi="Arial" w:cs="Arial"/>
                <w:sz w:val="22"/>
                <w:szCs w:val="22"/>
              </w:rPr>
            </w:pPr>
          </w:p>
        </w:tc>
        <w:tc>
          <w:tcPr>
            <w:tcW w:w="1008" w:type="dxa"/>
          </w:tcPr>
          <w:p w14:paraId="2BE7B6D1"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735D445E"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49.1 (37.8, 61.3)</w:t>
            </w:r>
          </w:p>
        </w:tc>
        <w:tc>
          <w:tcPr>
            <w:tcW w:w="1116" w:type="dxa"/>
          </w:tcPr>
          <w:p w14:paraId="5C14BF2F" w14:textId="77777777" w:rsidR="00792923" w:rsidRPr="00004EAA" w:rsidRDefault="00792923" w:rsidP="001F4548">
            <w:pPr>
              <w:jc w:val="center"/>
              <w:rPr>
                <w:rFonts w:ascii="Arial" w:hAnsi="Arial" w:cs="Arial"/>
                <w:sz w:val="22"/>
                <w:szCs w:val="22"/>
              </w:rPr>
            </w:pPr>
          </w:p>
        </w:tc>
      </w:tr>
      <w:tr w:rsidR="00792923" w:rsidRPr="00004EAA" w14:paraId="5CE03E19" w14:textId="77777777" w:rsidTr="008050FC">
        <w:trPr>
          <w:jc w:val="center"/>
        </w:trPr>
        <w:tc>
          <w:tcPr>
            <w:tcW w:w="2556" w:type="dxa"/>
          </w:tcPr>
          <w:p w14:paraId="07BBFD93" w14:textId="58B4BF9E" w:rsidR="00792923" w:rsidRPr="00004EAA" w:rsidRDefault="00792923" w:rsidP="001F4548">
            <w:pPr>
              <w:rPr>
                <w:rFonts w:ascii="Arial" w:hAnsi="Arial" w:cs="Arial"/>
                <w:sz w:val="22"/>
                <w:szCs w:val="22"/>
              </w:rPr>
            </w:pPr>
            <w:r w:rsidRPr="00004EAA">
              <w:rPr>
                <w:rFonts w:ascii="Arial" w:hAnsi="Arial" w:cs="Arial"/>
                <w:sz w:val="22"/>
                <w:szCs w:val="22"/>
              </w:rPr>
              <w:t xml:space="preserve">         CC</w:t>
            </w:r>
          </w:p>
        </w:tc>
        <w:tc>
          <w:tcPr>
            <w:tcW w:w="1710" w:type="dxa"/>
          </w:tcPr>
          <w:p w14:paraId="51FBA4ED"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139 (19)</w:t>
            </w:r>
          </w:p>
        </w:tc>
        <w:tc>
          <w:tcPr>
            <w:tcW w:w="1530" w:type="dxa"/>
          </w:tcPr>
          <w:p w14:paraId="3DF2FE9A"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125 (18)</w:t>
            </w:r>
          </w:p>
        </w:tc>
        <w:tc>
          <w:tcPr>
            <w:tcW w:w="1836" w:type="dxa"/>
          </w:tcPr>
          <w:p w14:paraId="2E1E2001"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42.5 (33.9, 51.6)</w:t>
            </w:r>
          </w:p>
        </w:tc>
        <w:tc>
          <w:tcPr>
            <w:tcW w:w="1008" w:type="dxa"/>
          </w:tcPr>
          <w:p w14:paraId="54BE99D5" w14:textId="77777777" w:rsidR="00792923" w:rsidRPr="00004EAA" w:rsidRDefault="00792923" w:rsidP="008050FC">
            <w:pPr>
              <w:ind w:right="-126"/>
              <w:jc w:val="center"/>
              <w:rPr>
                <w:rFonts w:ascii="Arial" w:hAnsi="Arial" w:cs="Arial"/>
                <w:sz w:val="22"/>
                <w:szCs w:val="22"/>
              </w:rPr>
            </w:pPr>
          </w:p>
        </w:tc>
        <w:tc>
          <w:tcPr>
            <w:tcW w:w="2016" w:type="dxa"/>
          </w:tcPr>
          <w:p w14:paraId="2F20678E" w14:textId="77777777" w:rsidR="00792923" w:rsidRPr="00004EAA" w:rsidRDefault="00792923" w:rsidP="001F4548">
            <w:pPr>
              <w:jc w:val="center"/>
              <w:rPr>
                <w:rFonts w:ascii="Arial" w:hAnsi="Arial" w:cs="Arial"/>
                <w:sz w:val="22"/>
                <w:szCs w:val="22"/>
              </w:rPr>
            </w:pPr>
          </w:p>
        </w:tc>
        <w:tc>
          <w:tcPr>
            <w:tcW w:w="1008" w:type="dxa"/>
          </w:tcPr>
          <w:p w14:paraId="09319100"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4D945B61"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53.8 (40.4, 68.5)</w:t>
            </w:r>
          </w:p>
        </w:tc>
        <w:tc>
          <w:tcPr>
            <w:tcW w:w="1116" w:type="dxa"/>
          </w:tcPr>
          <w:p w14:paraId="4F8282C9" w14:textId="77777777" w:rsidR="00792923" w:rsidRPr="00004EAA" w:rsidRDefault="00792923" w:rsidP="001F4548">
            <w:pPr>
              <w:jc w:val="center"/>
              <w:rPr>
                <w:rFonts w:ascii="Arial" w:hAnsi="Arial" w:cs="Arial"/>
                <w:sz w:val="22"/>
                <w:szCs w:val="22"/>
              </w:rPr>
            </w:pPr>
          </w:p>
        </w:tc>
      </w:tr>
      <w:tr w:rsidR="00156341" w:rsidRPr="00004EAA" w14:paraId="099BD474" w14:textId="77777777" w:rsidTr="008050FC">
        <w:trPr>
          <w:jc w:val="center"/>
        </w:trPr>
        <w:tc>
          <w:tcPr>
            <w:tcW w:w="2556" w:type="dxa"/>
          </w:tcPr>
          <w:p w14:paraId="1E06F09A" w14:textId="77777777" w:rsidR="00156341" w:rsidRPr="00156341" w:rsidRDefault="00156341" w:rsidP="001F4548">
            <w:pPr>
              <w:rPr>
                <w:rFonts w:ascii="Arial" w:hAnsi="Arial" w:cs="Arial"/>
                <w:sz w:val="22"/>
                <w:szCs w:val="22"/>
              </w:rPr>
            </w:pPr>
          </w:p>
        </w:tc>
        <w:tc>
          <w:tcPr>
            <w:tcW w:w="1710" w:type="dxa"/>
          </w:tcPr>
          <w:p w14:paraId="0B48FFF7" w14:textId="77777777" w:rsidR="00156341" w:rsidRPr="00156341" w:rsidRDefault="00156341" w:rsidP="001F4548">
            <w:pPr>
              <w:jc w:val="center"/>
              <w:rPr>
                <w:rFonts w:ascii="Arial" w:hAnsi="Arial" w:cs="Arial"/>
                <w:sz w:val="22"/>
                <w:szCs w:val="22"/>
              </w:rPr>
            </w:pPr>
          </w:p>
        </w:tc>
        <w:tc>
          <w:tcPr>
            <w:tcW w:w="1530" w:type="dxa"/>
          </w:tcPr>
          <w:p w14:paraId="0A906D2B" w14:textId="77777777" w:rsidR="00156341" w:rsidRPr="00004EAA" w:rsidRDefault="00156341" w:rsidP="001F4548">
            <w:pPr>
              <w:jc w:val="center"/>
              <w:rPr>
                <w:rFonts w:ascii="Arial" w:hAnsi="Arial" w:cs="Arial"/>
                <w:sz w:val="22"/>
                <w:szCs w:val="22"/>
              </w:rPr>
            </w:pPr>
          </w:p>
        </w:tc>
        <w:tc>
          <w:tcPr>
            <w:tcW w:w="1836" w:type="dxa"/>
          </w:tcPr>
          <w:p w14:paraId="61B8B434" w14:textId="77777777" w:rsidR="00156341" w:rsidRPr="00004EAA" w:rsidRDefault="00156341" w:rsidP="001F4548">
            <w:pPr>
              <w:jc w:val="center"/>
              <w:rPr>
                <w:rFonts w:ascii="Arial" w:hAnsi="Arial" w:cs="Arial"/>
                <w:sz w:val="22"/>
                <w:szCs w:val="22"/>
              </w:rPr>
            </w:pPr>
          </w:p>
        </w:tc>
        <w:tc>
          <w:tcPr>
            <w:tcW w:w="1008" w:type="dxa"/>
          </w:tcPr>
          <w:p w14:paraId="05E627D4" w14:textId="77777777" w:rsidR="00156341" w:rsidRPr="00004EAA" w:rsidRDefault="00156341" w:rsidP="008050FC">
            <w:pPr>
              <w:ind w:right="-126"/>
              <w:jc w:val="center"/>
              <w:rPr>
                <w:rFonts w:ascii="Arial" w:hAnsi="Arial" w:cs="Arial"/>
                <w:sz w:val="22"/>
                <w:szCs w:val="22"/>
              </w:rPr>
            </w:pPr>
          </w:p>
        </w:tc>
        <w:tc>
          <w:tcPr>
            <w:tcW w:w="2016" w:type="dxa"/>
          </w:tcPr>
          <w:p w14:paraId="6992A9EF" w14:textId="77777777" w:rsidR="00156341" w:rsidRPr="00004EAA" w:rsidRDefault="00156341" w:rsidP="001F4548">
            <w:pPr>
              <w:jc w:val="center"/>
              <w:rPr>
                <w:rFonts w:ascii="Arial" w:hAnsi="Arial" w:cs="Arial"/>
                <w:sz w:val="22"/>
                <w:szCs w:val="22"/>
              </w:rPr>
            </w:pPr>
          </w:p>
        </w:tc>
        <w:tc>
          <w:tcPr>
            <w:tcW w:w="1008" w:type="dxa"/>
          </w:tcPr>
          <w:p w14:paraId="3A8E1F53" w14:textId="77777777" w:rsidR="00156341" w:rsidRPr="00004EAA" w:rsidRDefault="00156341" w:rsidP="008050FC">
            <w:pPr>
              <w:tabs>
                <w:tab w:val="left" w:pos="864"/>
              </w:tabs>
              <w:ind w:left="-36"/>
              <w:jc w:val="center"/>
              <w:rPr>
                <w:rFonts w:ascii="Arial" w:hAnsi="Arial" w:cs="Arial"/>
                <w:sz w:val="22"/>
                <w:szCs w:val="22"/>
              </w:rPr>
            </w:pPr>
          </w:p>
        </w:tc>
        <w:tc>
          <w:tcPr>
            <w:tcW w:w="2016" w:type="dxa"/>
          </w:tcPr>
          <w:p w14:paraId="79548366" w14:textId="77777777" w:rsidR="00156341" w:rsidRPr="00004EAA" w:rsidRDefault="00156341" w:rsidP="001F4548">
            <w:pPr>
              <w:jc w:val="center"/>
              <w:rPr>
                <w:rFonts w:ascii="Arial" w:hAnsi="Arial" w:cs="Arial"/>
                <w:sz w:val="22"/>
                <w:szCs w:val="22"/>
              </w:rPr>
            </w:pPr>
          </w:p>
        </w:tc>
        <w:tc>
          <w:tcPr>
            <w:tcW w:w="1116" w:type="dxa"/>
          </w:tcPr>
          <w:p w14:paraId="3A41CE80" w14:textId="77777777" w:rsidR="00156341" w:rsidRPr="00004EAA" w:rsidRDefault="00156341" w:rsidP="001F4548">
            <w:pPr>
              <w:jc w:val="center"/>
              <w:rPr>
                <w:rFonts w:ascii="Arial" w:hAnsi="Arial" w:cs="Arial"/>
                <w:sz w:val="22"/>
                <w:szCs w:val="22"/>
              </w:rPr>
            </w:pPr>
          </w:p>
        </w:tc>
      </w:tr>
      <w:tr w:rsidR="00792923" w:rsidRPr="00004EAA" w14:paraId="029C3C46" w14:textId="77777777" w:rsidTr="008050FC">
        <w:trPr>
          <w:jc w:val="center"/>
        </w:trPr>
        <w:tc>
          <w:tcPr>
            <w:tcW w:w="2556" w:type="dxa"/>
          </w:tcPr>
          <w:p w14:paraId="21BB2032" w14:textId="2927FE9F" w:rsidR="00792923" w:rsidRPr="00004EAA" w:rsidRDefault="00792923" w:rsidP="001F4548">
            <w:pPr>
              <w:rPr>
                <w:rFonts w:ascii="Arial" w:hAnsi="Arial" w:cs="Arial"/>
                <w:i/>
                <w:sz w:val="22"/>
                <w:szCs w:val="22"/>
              </w:rPr>
            </w:pPr>
            <w:r w:rsidRPr="00004EAA">
              <w:rPr>
                <w:rFonts w:ascii="Arial" w:hAnsi="Arial" w:cs="Arial"/>
                <w:sz w:val="22"/>
                <w:szCs w:val="22"/>
              </w:rPr>
              <w:t xml:space="preserve">  </w:t>
            </w:r>
            <w:r w:rsidRPr="00004EAA">
              <w:rPr>
                <w:rFonts w:ascii="Arial" w:hAnsi="Arial" w:cs="Arial"/>
                <w:i/>
                <w:sz w:val="22"/>
                <w:szCs w:val="22"/>
              </w:rPr>
              <w:t>CASR:</w:t>
            </w:r>
          </w:p>
        </w:tc>
        <w:tc>
          <w:tcPr>
            <w:tcW w:w="1710" w:type="dxa"/>
          </w:tcPr>
          <w:p w14:paraId="22CEF336" w14:textId="77777777" w:rsidR="00792923" w:rsidRPr="00004EAA" w:rsidRDefault="00792923" w:rsidP="001F4548">
            <w:pPr>
              <w:jc w:val="center"/>
              <w:rPr>
                <w:rFonts w:ascii="Arial" w:hAnsi="Arial" w:cs="Arial"/>
                <w:sz w:val="22"/>
                <w:szCs w:val="22"/>
              </w:rPr>
            </w:pPr>
          </w:p>
        </w:tc>
        <w:tc>
          <w:tcPr>
            <w:tcW w:w="1530" w:type="dxa"/>
          </w:tcPr>
          <w:p w14:paraId="7855184F" w14:textId="77777777" w:rsidR="00792923" w:rsidRPr="00004EAA" w:rsidRDefault="00792923" w:rsidP="001F4548">
            <w:pPr>
              <w:jc w:val="center"/>
              <w:rPr>
                <w:rFonts w:ascii="Arial" w:hAnsi="Arial" w:cs="Arial"/>
                <w:sz w:val="22"/>
                <w:szCs w:val="22"/>
              </w:rPr>
            </w:pPr>
          </w:p>
        </w:tc>
        <w:tc>
          <w:tcPr>
            <w:tcW w:w="1836" w:type="dxa"/>
          </w:tcPr>
          <w:p w14:paraId="739289A7" w14:textId="77777777" w:rsidR="00792923" w:rsidRPr="00004EAA" w:rsidRDefault="00792923" w:rsidP="001F4548">
            <w:pPr>
              <w:jc w:val="center"/>
              <w:rPr>
                <w:rFonts w:ascii="Arial" w:hAnsi="Arial" w:cs="Arial"/>
                <w:sz w:val="22"/>
                <w:szCs w:val="22"/>
              </w:rPr>
            </w:pPr>
          </w:p>
        </w:tc>
        <w:tc>
          <w:tcPr>
            <w:tcW w:w="1008" w:type="dxa"/>
          </w:tcPr>
          <w:p w14:paraId="57B7CEB7" w14:textId="77777777" w:rsidR="00792923" w:rsidRPr="00004EAA" w:rsidRDefault="00792923" w:rsidP="008050FC">
            <w:pPr>
              <w:ind w:right="-126"/>
              <w:jc w:val="center"/>
              <w:rPr>
                <w:rFonts w:ascii="Arial" w:hAnsi="Arial" w:cs="Arial"/>
                <w:sz w:val="22"/>
                <w:szCs w:val="22"/>
              </w:rPr>
            </w:pPr>
          </w:p>
        </w:tc>
        <w:tc>
          <w:tcPr>
            <w:tcW w:w="2016" w:type="dxa"/>
          </w:tcPr>
          <w:p w14:paraId="418236D8" w14:textId="77777777" w:rsidR="00792923" w:rsidRPr="00004EAA" w:rsidRDefault="00792923" w:rsidP="001F4548">
            <w:pPr>
              <w:jc w:val="center"/>
              <w:rPr>
                <w:rFonts w:ascii="Arial" w:hAnsi="Arial" w:cs="Arial"/>
                <w:sz w:val="22"/>
                <w:szCs w:val="22"/>
              </w:rPr>
            </w:pPr>
          </w:p>
        </w:tc>
        <w:tc>
          <w:tcPr>
            <w:tcW w:w="1008" w:type="dxa"/>
          </w:tcPr>
          <w:p w14:paraId="3B7ED9AE"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0C71C08E" w14:textId="77777777" w:rsidR="00792923" w:rsidRPr="00004EAA" w:rsidRDefault="00792923" w:rsidP="001F4548">
            <w:pPr>
              <w:jc w:val="center"/>
              <w:rPr>
                <w:rFonts w:ascii="Arial" w:hAnsi="Arial" w:cs="Arial"/>
                <w:sz w:val="22"/>
                <w:szCs w:val="22"/>
              </w:rPr>
            </w:pPr>
          </w:p>
        </w:tc>
        <w:tc>
          <w:tcPr>
            <w:tcW w:w="1116" w:type="dxa"/>
          </w:tcPr>
          <w:p w14:paraId="02F4C0FC" w14:textId="77777777" w:rsidR="00792923" w:rsidRPr="00004EAA" w:rsidRDefault="00792923" w:rsidP="001F4548">
            <w:pPr>
              <w:jc w:val="center"/>
              <w:rPr>
                <w:rFonts w:ascii="Arial" w:hAnsi="Arial" w:cs="Arial"/>
                <w:sz w:val="22"/>
                <w:szCs w:val="22"/>
              </w:rPr>
            </w:pPr>
          </w:p>
        </w:tc>
      </w:tr>
      <w:tr w:rsidR="00792923" w:rsidRPr="00004EAA" w14:paraId="25263FB1" w14:textId="77777777" w:rsidTr="008050FC">
        <w:trPr>
          <w:jc w:val="center"/>
        </w:trPr>
        <w:tc>
          <w:tcPr>
            <w:tcW w:w="2556" w:type="dxa"/>
          </w:tcPr>
          <w:p w14:paraId="3EC0E9CD" w14:textId="6E271502" w:rsidR="00792923" w:rsidRPr="00004EAA" w:rsidRDefault="00792923" w:rsidP="001F4548">
            <w:pPr>
              <w:rPr>
                <w:rFonts w:ascii="Arial" w:hAnsi="Arial" w:cs="Arial"/>
                <w:sz w:val="22"/>
                <w:szCs w:val="22"/>
              </w:rPr>
            </w:pPr>
            <w:r w:rsidRPr="00004EAA">
              <w:rPr>
                <w:rFonts w:ascii="Arial" w:hAnsi="Arial" w:cs="Arial"/>
                <w:sz w:val="22"/>
                <w:szCs w:val="22"/>
              </w:rPr>
              <w:t xml:space="preserve">      rs17251221</w:t>
            </w:r>
            <w:r w:rsidR="004E273B">
              <w:rPr>
                <w:rFonts w:ascii="Arial" w:hAnsi="Arial" w:cs="Arial"/>
                <w:sz w:val="22"/>
                <w:szCs w:val="22"/>
                <w:vertAlign w:val="superscript"/>
              </w:rPr>
              <w:t>5</w:t>
            </w:r>
          </w:p>
        </w:tc>
        <w:tc>
          <w:tcPr>
            <w:tcW w:w="1710" w:type="dxa"/>
          </w:tcPr>
          <w:p w14:paraId="09D639EF"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 xml:space="preserve"> </w:t>
            </w:r>
          </w:p>
        </w:tc>
        <w:tc>
          <w:tcPr>
            <w:tcW w:w="1530" w:type="dxa"/>
          </w:tcPr>
          <w:p w14:paraId="7A793733" w14:textId="77777777" w:rsidR="00792923" w:rsidRPr="00004EAA" w:rsidRDefault="00792923" w:rsidP="001F4548">
            <w:pPr>
              <w:jc w:val="center"/>
              <w:rPr>
                <w:rFonts w:ascii="Arial" w:hAnsi="Arial" w:cs="Arial"/>
                <w:sz w:val="22"/>
                <w:szCs w:val="22"/>
              </w:rPr>
            </w:pPr>
          </w:p>
        </w:tc>
        <w:tc>
          <w:tcPr>
            <w:tcW w:w="1836" w:type="dxa"/>
          </w:tcPr>
          <w:p w14:paraId="17479445" w14:textId="77777777" w:rsidR="00792923" w:rsidRPr="00004EAA" w:rsidRDefault="00792923" w:rsidP="001F4548">
            <w:pPr>
              <w:jc w:val="center"/>
              <w:rPr>
                <w:rFonts w:ascii="Arial" w:hAnsi="Arial" w:cs="Arial"/>
                <w:sz w:val="22"/>
                <w:szCs w:val="22"/>
              </w:rPr>
            </w:pPr>
          </w:p>
        </w:tc>
        <w:tc>
          <w:tcPr>
            <w:tcW w:w="1008" w:type="dxa"/>
          </w:tcPr>
          <w:p w14:paraId="300FCE8B" w14:textId="77777777" w:rsidR="00792923" w:rsidRPr="00004EAA" w:rsidRDefault="00792923" w:rsidP="008050FC">
            <w:pPr>
              <w:ind w:right="-126"/>
              <w:jc w:val="center"/>
              <w:rPr>
                <w:rFonts w:ascii="Arial" w:hAnsi="Arial" w:cs="Arial"/>
                <w:sz w:val="22"/>
                <w:szCs w:val="22"/>
              </w:rPr>
            </w:pPr>
            <w:r w:rsidRPr="00004EAA">
              <w:rPr>
                <w:rFonts w:ascii="Arial" w:hAnsi="Arial" w:cs="Arial"/>
                <w:sz w:val="22"/>
                <w:szCs w:val="22"/>
              </w:rPr>
              <w:t>0.01</w:t>
            </w:r>
          </w:p>
        </w:tc>
        <w:tc>
          <w:tcPr>
            <w:tcW w:w="2016" w:type="dxa"/>
          </w:tcPr>
          <w:p w14:paraId="69737C2A" w14:textId="77777777" w:rsidR="00792923" w:rsidRPr="00004EAA" w:rsidRDefault="00792923" w:rsidP="001F4548">
            <w:pPr>
              <w:jc w:val="center"/>
              <w:rPr>
                <w:rFonts w:ascii="Arial" w:hAnsi="Arial" w:cs="Arial"/>
                <w:sz w:val="22"/>
                <w:szCs w:val="22"/>
              </w:rPr>
            </w:pPr>
          </w:p>
        </w:tc>
        <w:tc>
          <w:tcPr>
            <w:tcW w:w="1008" w:type="dxa"/>
          </w:tcPr>
          <w:p w14:paraId="0E6F5704"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6069DC50" w14:textId="77777777" w:rsidR="00792923" w:rsidRPr="00004EAA" w:rsidRDefault="00792923" w:rsidP="001F4548">
            <w:pPr>
              <w:jc w:val="center"/>
              <w:rPr>
                <w:rFonts w:ascii="Arial" w:hAnsi="Arial" w:cs="Arial"/>
                <w:sz w:val="22"/>
                <w:szCs w:val="22"/>
              </w:rPr>
            </w:pPr>
          </w:p>
        </w:tc>
        <w:tc>
          <w:tcPr>
            <w:tcW w:w="1116" w:type="dxa"/>
          </w:tcPr>
          <w:p w14:paraId="5835DB2D"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0.02</w:t>
            </w:r>
          </w:p>
        </w:tc>
      </w:tr>
      <w:tr w:rsidR="00792923" w:rsidRPr="00004EAA" w14:paraId="77929E87" w14:textId="77777777" w:rsidTr="008050FC">
        <w:trPr>
          <w:jc w:val="center"/>
        </w:trPr>
        <w:tc>
          <w:tcPr>
            <w:tcW w:w="2556" w:type="dxa"/>
          </w:tcPr>
          <w:p w14:paraId="476623D2" w14:textId="3D6E0207" w:rsidR="00792923" w:rsidRPr="00004EAA" w:rsidRDefault="00792923" w:rsidP="001F4548">
            <w:pPr>
              <w:rPr>
                <w:rFonts w:ascii="Arial" w:hAnsi="Arial" w:cs="Arial"/>
                <w:sz w:val="22"/>
                <w:szCs w:val="22"/>
              </w:rPr>
            </w:pPr>
            <w:r w:rsidRPr="00004EAA">
              <w:rPr>
                <w:rFonts w:ascii="Arial" w:hAnsi="Arial" w:cs="Arial"/>
                <w:sz w:val="22"/>
                <w:szCs w:val="22"/>
              </w:rPr>
              <w:lastRenderedPageBreak/>
              <w:t xml:space="preserve">         AA</w:t>
            </w:r>
          </w:p>
        </w:tc>
        <w:tc>
          <w:tcPr>
            <w:tcW w:w="1710" w:type="dxa"/>
          </w:tcPr>
          <w:p w14:paraId="347903CF"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536 (75)</w:t>
            </w:r>
          </w:p>
        </w:tc>
        <w:tc>
          <w:tcPr>
            <w:tcW w:w="1530" w:type="dxa"/>
          </w:tcPr>
          <w:p w14:paraId="2193F1D8"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544 (76)</w:t>
            </w:r>
          </w:p>
        </w:tc>
        <w:tc>
          <w:tcPr>
            <w:tcW w:w="1836" w:type="dxa"/>
          </w:tcPr>
          <w:p w14:paraId="43B1B68C"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36.2 (32.1, 40.4)</w:t>
            </w:r>
          </w:p>
        </w:tc>
        <w:tc>
          <w:tcPr>
            <w:tcW w:w="1008" w:type="dxa"/>
          </w:tcPr>
          <w:p w14:paraId="13B4F2DA" w14:textId="77777777" w:rsidR="00792923" w:rsidRPr="00004EAA" w:rsidRDefault="00792923" w:rsidP="008050FC">
            <w:pPr>
              <w:ind w:right="-126"/>
              <w:jc w:val="center"/>
              <w:rPr>
                <w:rFonts w:ascii="Arial" w:hAnsi="Arial" w:cs="Arial"/>
                <w:sz w:val="22"/>
                <w:szCs w:val="22"/>
              </w:rPr>
            </w:pPr>
          </w:p>
        </w:tc>
        <w:tc>
          <w:tcPr>
            <w:tcW w:w="2016" w:type="dxa"/>
          </w:tcPr>
          <w:p w14:paraId="1FD54E71" w14:textId="77777777" w:rsidR="00792923" w:rsidRPr="00004EAA" w:rsidRDefault="00792923" w:rsidP="001F4548">
            <w:pPr>
              <w:jc w:val="center"/>
              <w:rPr>
                <w:rFonts w:ascii="Arial" w:hAnsi="Arial" w:cs="Arial"/>
                <w:sz w:val="22"/>
                <w:szCs w:val="22"/>
              </w:rPr>
            </w:pPr>
          </w:p>
        </w:tc>
        <w:tc>
          <w:tcPr>
            <w:tcW w:w="1008" w:type="dxa"/>
          </w:tcPr>
          <w:p w14:paraId="552F1632"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0A737181"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43.5 (38.2, 48.9)</w:t>
            </w:r>
          </w:p>
        </w:tc>
        <w:tc>
          <w:tcPr>
            <w:tcW w:w="1116" w:type="dxa"/>
          </w:tcPr>
          <w:p w14:paraId="09D62693" w14:textId="77777777" w:rsidR="00792923" w:rsidRPr="00004EAA" w:rsidRDefault="00792923" w:rsidP="001F4548">
            <w:pPr>
              <w:jc w:val="center"/>
              <w:rPr>
                <w:rFonts w:ascii="Arial" w:hAnsi="Arial" w:cs="Arial"/>
                <w:sz w:val="22"/>
                <w:szCs w:val="22"/>
              </w:rPr>
            </w:pPr>
          </w:p>
        </w:tc>
      </w:tr>
      <w:tr w:rsidR="00792923" w:rsidRPr="00004EAA" w14:paraId="759762B1" w14:textId="77777777" w:rsidTr="008050FC">
        <w:trPr>
          <w:jc w:val="center"/>
        </w:trPr>
        <w:tc>
          <w:tcPr>
            <w:tcW w:w="2556" w:type="dxa"/>
          </w:tcPr>
          <w:p w14:paraId="4ED8AC09" w14:textId="4050AE05" w:rsidR="00792923" w:rsidRPr="00004EAA" w:rsidRDefault="00792923" w:rsidP="001F4548">
            <w:pPr>
              <w:rPr>
                <w:rFonts w:ascii="Arial" w:hAnsi="Arial" w:cs="Arial"/>
                <w:sz w:val="22"/>
                <w:szCs w:val="22"/>
              </w:rPr>
            </w:pPr>
            <w:r w:rsidRPr="00004EAA">
              <w:rPr>
                <w:rFonts w:ascii="Arial" w:hAnsi="Arial" w:cs="Arial"/>
                <w:sz w:val="22"/>
                <w:szCs w:val="22"/>
              </w:rPr>
              <w:t xml:space="preserve">         AG </w:t>
            </w:r>
          </w:p>
        </w:tc>
        <w:tc>
          <w:tcPr>
            <w:tcW w:w="1710" w:type="dxa"/>
          </w:tcPr>
          <w:p w14:paraId="694CAD02"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164 (23)</w:t>
            </w:r>
          </w:p>
        </w:tc>
        <w:tc>
          <w:tcPr>
            <w:tcW w:w="1530" w:type="dxa"/>
          </w:tcPr>
          <w:p w14:paraId="3D961A77"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161 (22)</w:t>
            </w:r>
          </w:p>
        </w:tc>
        <w:tc>
          <w:tcPr>
            <w:tcW w:w="1836" w:type="dxa"/>
          </w:tcPr>
          <w:p w14:paraId="428220EB"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25.8 (18.9, 32.9)</w:t>
            </w:r>
          </w:p>
        </w:tc>
        <w:tc>
          <w:tcPr>
            <w:tcW w:w="1008" w:type="dxa"/>
          </w:tcPr>
          <w:p w14:paraId="1535C179" w14:textId="77777777" w:rsidR="00792923" w:rsidRPr="00004EAA" w:rsidRDefault="00792923" w:rsidP="008050FC">
            <w:pPr>
              <w:ind w:right="-126"/>
              <w:jc w:val="center"/>
              <w:rPr>
                <w:rFonts w:ascii="Arial" w:hAnsi="Arial" w:cs="Arial"/>
                <w:sz w:val="22"/>
                <w:szCs w:val="22"/>
              </w:rPr>
            </w:pPr>
          </w:p>
        </w:tc>
        <w:tc>
          <w:tcPr>
            <w:tcW w:w="2016" w:type="dxa"/>
          </w:tcPr>
          <w:p w14:paraId="4A4BFA3A" w14:textId="77777777" w:rsidR="00792923" w:rsidRPr="00004EAA" w:rsidRDefault="00792923" w:rsidP="001F4548">
            <w:pPr>
              <w:jc w:val="center"/>
              <w:rPr>
                <w:rFonts w:ascii="Arial" w:hAnsi="Arial" w:cs="Arial"/>
                <w:sz w:val="22"/>
                <w:szCs w:val="22"/>
              </w:rPr>
            </w:pPr>
          </w:p>
        </w:tc>
        <w:tc>
          <w:tcPr>
            <w:tcW w:w="1008" w:type="dxa"/>
          </w:tcPr>
          <w:p w14:paraId="5FCB508B"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15DDDDA8"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33.6 (25.9, 41.8)</w:t>
            </w:r>
          </w:p>
        </w:tc>
        <w:tc>
          <w:tcPr>
            <w:tcW w:w="1116" w:type="dxa"/>
          </w:tcPr>
          <w:p w14:paraId="7B8D44DA" w14:textId="77777777" w:rsidR="00792923" w:rsidRPr="00004EAA" w:rsidRDefault="00792923" w:rsidP="001F4548">
            <w:pPr>
              <w:jc w:val="center"/>
              <w:rPr>
                <w:rFonts w:ascii="Arial" w:hAnsi="Arial" w:cs="Arial"/>
                <w:sz w:val="22"/>
                <w:szCs w:val="22"/>
              </w:rPr>
            </w:pPr>
          </w:p>
        </w:tc>
      </w:tr>
      <w:tr w:rsidR="00792923" w:rsidRPr="00004EAA" w14:paraId="2B701000" w14:textId="77777777" w:rsidTr="008050FC">
        <w:trPr>
          <w:jc w:val="center"/>
        </w:trPr>
        <w:tc>
          <w:tcPr>
            <w:tcW w:w="2556" w:type="dxa"/>
          </w:tcPr>
          <w:p w14:paraId="4BB2181C" w14:textId="7230C9BC" w:rsidR="00792923" w:rsidRPr="00004EAA" w:rsidRDefault="00792923" w:rsidP="001F4548">
            <w:pPr>
              <w:rPr>
                <w:rFonts w:ascii="Arial" w:hAnsi="Arial" w:cs="Arial"/>
                <w:sz w:val="22"/>
                <w:szCs w:val="22"/>
              </w:rPr>
            </w:pPr>
            <w:r w:rsidRPr="00004EAA">
              <w:rPr>
                <w:rFonts w:ascii="Arial" w:hAnsi="Arial" w:cs="Arial"/>
                <w:sz w:val="22"/>
                <w:szCs w:val="22"/>
              </w:rPr>
              <w:t xml:space="preserve">         GG</w:t>
            </w:r>
          </w:p>
        </w:tc>
        <w:tc>
          <w:tcPr>
            <w:tcW w:w="1710" w:type="dxa"/>
          </w:tcPr>
          <w:p w14:paraId="0A53D519"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10  (1.4)</w:t>
            </w:r>
          </w:p>
        </w:tc>
        <w:tc>
          <w:tcPr>
            <w:tcW w:w="1530" w:type="dxa"/>
          </w:tcPr>
          <w:p w14:paraId="4D22DB46"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12 (1.7)</w:t>
            </w:r>
          </w:p>
        </w:tc>
        <w:tc>
          <w:tcPr>
            <w:tcW w:w="1836" w:type="dxa"/>
          </w:tcPr>
          <w:p w14:paraId="4D42F94D"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68.7 (36.1, 109.0)</w:t>
            </w:r>
          </w:p>
        </w:tc>
        <w:tc>
          <w:tcPr>
            <w:tcW w:w="1008" w:type="dxa"/>
          </w:tcPr>
          <w:p w14:paraId="1D62D5E4" w14:textId="77777777" w:rsidR="00792923" w:rsidRPr="00004EAA" w:rsidRDefault="00792923" w:rsidP="008050FC">
            <w:pPr>
              <w:ind w:right="-126"/>
              <w:jc w:val="center"/>
              <w:rPr>
                <w:rFonts w:ascii="Arial" w:hAnsi="Arial" w:cs="Arial"/>
                <w:sz w:val="22"/>
                <w:szCs w:val="22"/>
              </w:rPr>
            </w:pPr>
          </w:p>
        </w:tc>
        <w:tc>
          <w:tcPr>
            <w:tcW w:w="2016" w:type="dxa"/>
          </w:tcPr>
          <w:p w14:paraId="73B45A46" w14:textId="77777777" w:rsidR="00792923" w:rsidRPr="00004EAA" w:rsidRDefault="00792923" w:rsidP="001F4548">
            <w:pPr>
              <w:jc w:val="center"/>
              <w:rPr>
                <w:rFonts w:ascii="Arial" w:hAnsi="Arial" w:cs="Arial"/>
                <w:sz w:val="22"/>
                <w:szCs w:val="22"/>
              </w:rPr>
            </w:pPr>
          </w:p>
        </w:tc>
        <w:tc>
          <w:tcPr>
            <w:tcW w:w="1008" w:type="dxa"/>
          </w:tcPr>
          <w:p w14:paraId="68F83673"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154DBFE8"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68.4 (36.9, 107.2)</w:t>
            </w:r>
          </w:p>
        </w:tc>
        <w:tc>
          <w:tcPr>
            <w:tcW w:w="1116" w:type="dxa"/>
          </w:tcPr>
          <w:p w14:paraId="62C7F0DC" w14:textId="77777777" w:rsidR="00792923" w:rsidRPr="00004EAA" w:rsidRDefault="00792923" w:rsidP="001F4548">
            <w:pPr>
              <w:jc w:val="center"/>
              <w:rPr>
                <w:rFonts w:ascii="Arial" w:hAnsi="Arial" w:cs="Arial"/>
                <w:sz w:val="22"/>
                <w:szCs w:val="22"/>
              </w:rPr>
            </w:pPr>
          </w:p>
        </w:tc>
      </w:tr>
      <w:tr w:rsidR="00156341" w:rsidRPr="00004EAA" w14:paraId="21BB2BEA" w14:textId="77777777" w:rsidTr="008050FC">
        <w:trPr>
          <w:jc w:val="center"/>
        </w:trPr>
        <w:tc>
          <w:tcPr>
            <w:tcW w:w="2556" w:type="dxa"/>
          </w:tcPr>
          <w:p w14:paraId="08326F9F" w14:textId="77777777" w:rsidR="00156341" w:rsidRPr="00156341" w:rsidRDefault="00156341" w:rsidP="001F4548">
            <w:pPr>
              <w:rPr>
                <w:rFonts w:ascii="Arial" w:hAnsi="Arial" w:cs="Arial"/>
                <w:sz w:val="22"/>
                <w:szCs w:val="22"/>
              </w:rPr>
            </w:pPr>
          </w:p>
        </w:tc>
        <w:tc>
          <w:tcPr>
            <w:tcW w:w="1710" w:type="dxa"/>
          </w:tcPr>
          <w:p w14:paraId="11F0CD34" w14:textId="77777777" w:rsidR="00156341" w:rsidRPr="00156341" w:rsidRDefault="00156341" w:rsidP="001F4548">
            <w:pPr>
              <w:jc w:val="center"/>
              <w:rPr>
                <w:rFonts w:ascii="Arial" w:hAnsi="Arial" w:cs="Arial"/>
                <w:sz w:val="22"/>
                <w:szCs w:val="22"/>
              </w:rPr>
            </w:pPr>
          </w:p>
        </w:tc>
        <w:tc>
          <w:tcPr>
            <w:tcW w:w="1530" w:type="dxa"/>
          </w:tcPr>
          <w:p w14:paraId="5DFCFE55" w14:textId="77777777" w:rsidR="00156341" w:rsidRPr="00004EAA" w:rsidRDefault="00156341" w:rsidP="001F4548">
            <w:pPr>
              <w:jc w:val="center"/>
              <w:rPr>
                <w:rFonts w:ascii="Arial" w:hAnsi="Arial" w:cs="Arial"/>
                <w:sz w:val="22"/>
                <w:szCs w:val="22"/>
              </w:rPr>
            </w:pPr>
          </w:p>
        </w:tc>
        <w:tc>
          <w:tcPr>
            <w:tcW w:w="1836" w:type="dxa"/>
          </w:tcPr>
          <w:p w14:paraId="4DB5F6CB" w14:textId="77777777" w:rsidR="00156341" w:rsidRPr="00004EAA" w:rsidRDefault="00156341" w:rsidP="001F4548">
            <w:pPr>
              <w:jc w:val="center"/>
              <w:rPr>
                <w:rFonts w:ascii="Arial" w:hAnsi="Arial" w:cs="Arial"/>
                <w:sz w:val="22"/>
                <w:szCs w:val="22"/>
              </w:rPr>
            </w:pPr>
          </w:p>
        </w:tc>
        <w:tc>
          <w:tcPr>
            <w:tcW w:w="1008" w:type="dxa"/>
          </w:tcPr>
          <w:p w14:paraId="58C9A382" w14:textId="77777777" w:rsidR="00156341" w:rsidRPr="00004EAA" w:rsidRDefault="00156341" w:rsidP="008050FC">
            <w:pPr>
              <w:ind w:right="-126"/>
              <w:jc w:val="center"/>
              <w:rPr>
                <w:rFonts w:ascii="Arial" w:hAnsi="Arial" w:cs="Arial"/>
                <w:sz w:val="22"/>
                <w:szCs w:val="22"/>
              </w:rPr>
            </w:pPr>
          </w:p>
        </w:tc>
        <w:tc>
          <w:tcPr>
            <w:tcW w:w="2016" w:type="dxa"/>
          </w:tcPr>
          <w:p w14:paraId="4A92A34B" w14:textId="77777777" w:rsidR="00156341" w:rsidRPr="00004EAA" w:rsidRDefault="00156341" w:rsidP="001F4548">
            <w:pPr>
              <w:jc w:val="center"/>
              <w:rPr>
                <w:rFonts w:ascii="Arial" w:hAnsi="Arial" w:cs="Arial"/>
                <w:sz w:val="22"/>
                <w:szCs w:val="22"/>
              </w:rPr>
            </w:pPr>
          </w:p>
        </w:tc>
        <w:tc>
          <w:tcPr>
            <w:tcW w:w="1008" w:type="dxa"/>
          </w:tcPr>
          <w:p w14:paraId="768F51C1" w14:textId="77777777" w:rsidR="00156341" w:rsidRPr="00004EAA" w:rsidRDefault="00156341" w:rsidP="008050FC">
            <w:pPr>
              <w:tabs>
                <w:tab w:val="left" w:pos="864"/>
              </w:tabs>
              <w:ind w:left="-36"/>
              <w:jc w:val="center"/>
              <w:rPr>
                <w:rFonts w:ascii="Arial" w:hAnsi="Arial" w:cs="Arial"/>
                <w:sz w:val="22"/>
                <w:szCs w:val="22"/>
              </w:rPr>
            </w:pPr>
          </w:p>
        </w:tc>
        <w:tc>
          <w:tcPr>
            <w:tcW w:w="2016" w:type="dxa"/>
          </w:tcPr>
          <w:p w14:paraId="73404D53" w14:textId="77777777" w:rsidR="00156341" w:rsidRPr="00004EAA" w:rsidRDefault="00156341" w:rsidP="001F4548">
            <w:pPr>
              <w:jc w:val="center"/>
              <w:rPr>
                <w:rFonts w:ascii="Arial" w:hAnsi="Arial" w:cs="Arial"/>
                <w:sz w:val="22"/>
                <w:szCs w:val="22"/>
              </w:rPr>
            </w:pPr>
          </w:p>
        </w:tc>
        <w:tc>
          <w:tcPr>
            <w:tcW w:w="1116" w:type="dxa"/>
          </w:tcPr>
          <w:p w14:paraId="04E35EDE" w14:textId="77777777" w:rsidR="00156341" w:rsidRPr="00004EAA" w:rsidRDefault="00156341" w:rsidP="001F4548">
            <w:pPr>
              <w:jc w:val="center"/>
              <w:rPr>
                <w:rFonts w:ascii="Arial" w:hAnsi="Arial" w:cs="Arial"/>
                <w:sz w:val="22"/>
                <w:szCs w:val="22"/>
              </w:rPr>
            </w:pPr>
          </w:p>
        </w:tc>
      </w:tr>
      <w:tr w:rsidR="00792923" w:rsidRPr="00004EAA" w14:paraId="08242BFD" w14:textId="77777777" w:rsidTr="008050FC">
        <w:trPr>
          <w:jc w:val="center"/>
        </w:trPr>
        <w:tc>
          <w:tcPr>
            <w:tcW w:w="2556" w:type="dxa"/>
          </w:tcPr>
          <w:p w14:paraId="05228EF2" w14:textId="54B81BEB" w:rsidR="00792923" w:rsidRPr="00004EAA" w:rsidRDefault="00792923" w:rsidP="001F4548">
            <w:pPr>
              <w:rPr>
                <w:rFonts w:ascii="Arial" w:hAnsi="Arial" w:cs="Arial"/>
                <w:sz w:val="22"/>
                <w:szCs w:val="22"/>
              </w:rPr>
            </w:pPr>
            <w:r w:rsidRPr="00004EAA">
              <w:rPr>
                <w:rFonts w:ascii="Arial" w:hAnsi="Arial" w:cs="Arial"/>
                <w:sz w:val="22"/>
                <w:szCs w:val="22"/>
              </w:rPr>
              <w:t xml:space="preserve">      rs1801725</w:t>
            </w:r>
          </w:p>
        </w:tc>
        <w:tc>
          <w:tcPr>
            <w:tcW w:w="1710" w:type="dxa"/>
          </w:tcPr>
          <w:p w14:paraId="19D27D35"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 xml:space="preserve"> </w:t>
            </w:r>
          </w:p>
        </w:tc>
        <w:tc>
          <w:tcPr>
            <w:tcW w:w="1530" w:type="dxa"/>
          </w:tcPr>
          <w:p w14:paraId="3B1A22EF" w14:textId="77777777" w:rsidR="00792923" w:rsidRPr="00004EAA" w:rsidRDefault="00792923" w:rsidP="001F4548">
            <w:pPr>
              <w:jc w:val="center"/>
              <w:rPr>
                <w:rFonts w:ascii="Arial" w:hAnsi="Arial" w:cs="Arial"/>
                <w:sz w:val="22"/>
                <w:szCs w:val="22"/>
              </w:rPr>
            </w:pPr>
          </w:p>
        </w:tc>
        <w:tc>
          <w:tcPr>
            <w:tcW w:w="1836" w:type="dxa"/>
          </w:tcPr>
          <w:p w14:paraId="74BB0C01" w14:textId="77777777" w:rsidR="00792923" w:rsidRPr="00004EAA" w:rsidRDefault="00792923" w:rsidP="001F4548">
            <w:pPr>
              <w:jc w:val="center"/>
              <w:rPr>
                <w:rFonts w:ascii="Arial" w:hAnsi="Arial" w:cs="Arial"/>
                <w:sz w:val="22"/>
                <w:szCs w:val="22"/>
              </w:rPr>
            </w:pPr>
          </w:p>
        </w:tc>
        <w:tc>
          <w:tcPr>
            <w:tcW w:w="1008" w:type="dxa"/>
          </w:tcPr>
          <w:p w14:paraId="46C872C1" w14:textId="77777777" w:rsidR="00792923" w:rsidRPr="00004EAA" w:rsidRDefault="00792923" w:rsidP="008050FC">
            <w:pPr>
              <w:ind w:right="-126"/>
              <w:jc w:val="center"/>
              <w:rPr>
                <w:rFonts w:ascii="Arial" w:hAnsi="Arial" w:cs="Arial"/>
                <w:sz w:val="22"/>
                <w:szCs w:val="22"/>
              </w:rPr>
            </w:pPr>
            <w:r w:rsidRPr="00004EAA">
              <w:rPr>
                <w:rFonts w:ascii="Arial" w:hAnsi="Arial" w:cs="Arial"/>
                <w:sz w:val="22"/>
                <w:szCs w:val="22"/>
              </w:rPr>
              <w:t>0.01</w:t>
            </w:r>
          </w:p>
        </w:tc>
        <w:tc>
          <w:tcPr>
            <w:tcW w:w="2016" w:type="dxa"/>
          </w:tcPr>
          <w:p w14:paraId="12E741A3" w14:textId="77777777" w:rsidR="00792923" w:rsidRPr="00004EAA" w:rsidRDefault="00792923" w:rsidP="001F4548">
            <w:pPr>
              <w:jc w:val="center"/>
              <w:rPr>
                <w:rFonts w:ascii="Arial" w:hAnsi="Arial" w:cs="Arial"/>
                <w:sz w:val="22"/>
                <w:szCs w:val="22"/>
              </w:rPr>
            </w:pPr>
          </w:p>
        </w:tc>
        <w:tc>
          <w:tcPr>
            <w:tcW w:w="1008" w:type="dxa"/>
          </w:tcPr>
          <w:p w14:paraId="4CCDD6CB"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0FB5F5A7" w14:textId="77777777" w:rsidR="00792923" w:rsidRPr="00004EAA" w:rsidRDefault="00792923" w:rsidP="001F4548">
            <w:pPr>
              <w:jc w:val="center"/>
              <w:rPr>
                <w:rFonts w:ascii="Arial" w:hAnsi="Arial" w:cs="Arial"/>
                <w:sz w:val="22"/>
                <w:szCs w:val="22"/>
              </w:rPr>
            </w:pPr>
          </w:p>
        </w:tc>
        <w:tc>
          <w:tcPr>
            <w:tcW w:w="1116" w:type="dxa"/>
          </w:tcPr>
          <w:p w14:paraId="529DBB38"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0.02</w:t>
            </w:r>
          </w:p>
        </w:tc>
      </w:tr>
      <w:tr w:rsidR="00792923" w:rsidRPr="00004EAA" w14:paraId="4F1F8CF0" w14:textId="77777777" w:rsidTr="008050FC">
        <w:trPr>
          <w:jc w:val="center"/>
        </w:trPr>
        <w:tc>
          <w:tcPr>
            <w:tcW w:w="2556" w:type="dxa"/>
          </w:tcPr>
          <w:p w14:paraId="6EB837D0" w14:textId="3613F27E" w:rsidR="00792923" w:rsidRPr="00004EAA" w:rsidRDefault="00792923" w:rsidP="001F4548">
            <w:pPr>
              <w:rPr>
                <w:rFonts w:ascii="Arial" w:hAnsi="Arial" w:cs="Arial"/>
                <w:sz w:val="22"/>
                <w:szCs w:val="22"/>
              </w:rPr>
            </w:pPr>
            <w:r w:rsidRPr="00004EAA">
              <w:rPr>
                <w:rFonts w:ascii="Arial" w:hAnsi="Arial" w:cs="Arial"/>
                <w:sz w:val="22"/>
                <w:szCs w:val="22"/>
              </w:rPr>
              <w:t xml:space="preserve">         GG</w:t>
            </w:r>
          </w:p>
        </w:tc>
        <w:tc>
          <w:tcPr>
            <w:tcW w:w="1710" w:type="dxa"/>
          </w:tcPr>
          <w:p w14:paraId="2C421B87"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535 (75)</w:t>
            </w:r>
          </w:p>
        </w:tc>
        <w:tc>
          <w:tcPr>
            <w:tcW w:w="1530" w:type="dxa"/>
          </w:tcPr>
          <w:p w14:paraId="7F26D258"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546 (76)</w:t>
            </w:r>
          </w:p>
        </w:tc>
        <w:tc>
          <w:tcPr>
            <w:tcW w:w="1836" w:type="dxa"/>
          </w:tcPr>
          <w:p w14:paraId="0F60850A"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36.0 (32.0, 40.2)</w:t>
            </w:r>
          </w:p>
        </w:tc>
        <w:tc>
          <w:tcPr>
            <w:tcW w:w="1008" w:type="dxa"/>
          </w:tcPr>
          <w:p w14:paraId="04DC88E8" w14:textId="77777777" w:rsidR="00792923" w:rsidRPr="00004EAA" w:rsidRDefault="00792923" w:rsidP="008050FC">
            <w:pPr>
              <w:ind w:right="-126"/>
              <w:jc w:val="center"/>
              <w:rPr>
                <w:rFonts w:ascii="Arial" w:hAnsi="Arial" w:cs="Arial"/>
                <w:sz w:val="22"/>
                <w:szCs w:val="22"/>
              </w:rPr>
            </w:pPr>
          </w:p>
        </w:tc>
        <w:tc>
          <w:tcPr>
            <w:tcW w:w="2016" w:type="dxa"/>
          </w:tcPr>
          <w:p w14:paraId="1B7CEF92" w14:textId="77777777" w:rsidR="00792923" w:rsidRPr="00004EAA" w:rsidRDefault="00792923" w:rsidP="001F4548">
            <w:pPr>
              <w:jc w:val="center"/>
              <w:rPr>
                <w:rFonts w:ascii="Arial" w:hAnsi="Arial" w:cs="Arial"/>
                <w:sz w:val="22"/>
                <w:szCs w:val="22"/>
              </w:rPr>
            </w:pPr>
          </w:p>
        </w:tc>
        <w:tc>
          <w:tcPr>
            <w:tcW w:w="1008" w:type="dxa"/>
          </w:tcPr>
          <w:p w14:paraId="22FF6BDD"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3BD9BD20"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43.5 (38.2, 48.9)</w:t>
            </w:r>
          </w:p>
        </w:tc>
        <w:tc>
          <w:tcPr>
            <w:tcW w:w="1116" w:type="dxa"/>
          </w:tcPr>
          <w:p w14:paraId="2B39452D" w14:textId="77777777" w:rsidR="00792923" w:rsidRPr="00004EAA" w:rsidRDefault="00792923" w:rsidP="001F4548">
            <w:pPr>
              <w:jc w:val="center"/>
              <w:rPr>
                <w:rFonts w:ascii="Arial" w:hAnsi="Arial" w:cs="Arial"/>
                <w:sz w:val="22"/>
                <w:szCs w:val="22"/>
              </w:rPr>
            </w:pPr>
          </w:p>
        </w:tc>
      </w:tr>
      <w:tr w:rsidR="00792923" w:rsidRPr="00004EAA" w14:paraId="02D3D999" w14:textId="77777777" w:rsidTr="008050FC">
        <w:trPr>
          <w:jc w:val="center"/>
        </w:trPr>
        <w:tc>
          <w:tcPr>
            <w:tcW w:w="2556" w:type="dxa"/>
          </w:tcPr>
          <w:p w14:paraId="086EB8DE" w14:textId="695E6298" w:rsidR="00792923" w:rsidRPr="00004EAA" w:rsidRDefault="00792923" w:rsidP="001F4548">
            <w:pPr>
              <w:rPr>
                <w:rFonts w:ascii="Arial" w:hAnsi="Arial" w:cs="Arial"/>
                <w:sz w:val="22"/>
                <w:szCs w:val="22"/>
              </w:rPr>
            </w:pPr>
            <w:r w:rsidRPr="00004EAA">
              <w:rPr>
                <w:rFonts w:ascii="Arial" w:hAnsi="Arial" w:cs="Arial"/>
                <w:sz w:val="22"/>
                <w:szCs w:val="22"/>
              </w:rPr>
              <w:t xml:space="preserve">         GT </w:t>
            </w:r>
          </w:p>
        </w:tc>
        <w:tc>
          <w:tcPr>
            <w:tcW w:w="1710" w:type="dxa"/>
          </w:tcPr>
          <w:p w14:paraId="1AB6E2C9"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164 (23)</w:t>
            </w:r>
          </w:p>
        </w:tc>
        <w:tc>
          <w:tcPr>
            <w:tcW w:w="1530" w:type="dxa"/>
          </w:tcPr>
          <w:p w14:paraId="7526ED17"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158 (22)</w:t>
            </w:r>
          </w:p>
        </w:tc>
        <w:tc>
          <w:tcPr>
            <w:tcW w:w="1836" w:type="dxa"/>
          </w:tcPr>
          <w:p w14:paraId="716294C5"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26.0 (19.1, 33.2)</w:t>
            </w:r>
          </w:p>
        </w:tc>
        <w:tc>
          <w:tcPr>
            <w:tcW w:w="1008" w:type="dxa"/>
          </w:tcPr>
          <w:p w14:paraId="6DF24EDD" w14:textId="77777777" w:rsidR="00792923" w:rsidRPr="00004EAA" w:rsidRDefault="00792923" w:rsidP="008050FC">
            <w:pPr>
              <w:ind w:right="-126"/>
              <w:jc w:val="center"/>
              <w:rPr>
                <w:rFonts w:ascii="Arial" w:hAnsi="Arial" w:cs="Arial"/>
                <w:sz w:val="22"/>
                <w:szCs w:val="22"/>
              </w:rPr>
            </w:pPr>
          </w:p>
        </w:tc>
        <w:tc>
          <w:tcPr>
            <w:tcW w:w="2016" w:type="dxa"/>
          </w:tcPr>
          <w:p w14:paraId="03C85386" w14:textId="77777777" w:rsidR="00792923" w:rsidRPr="00004EAA" w:rsidRDefault="00792923" w:rsidP="001F4548">
            <w:pPr>
              <w:jc w:val="center"/>
              <w:rPr>
                <w:rFonts w:ascii="Arial" w:hAnsi="Arial" w:cs="Arial"/>
                <w:sz w:val="22"/>
                <w:szCs w:val="22"/>
              </w:rPr>
            </w:pPr>
          </w:p>
        </w:tc>
        <w:tc>
          <w:tcPr>
            <w:tcW w:w="1008" w:type="dxa"/>
          </w:tcPr>
          <w:p w14:paraId="3738EA10"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1D782C00"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33.6 (25.9, 41.8)</w:t>
            </w:r>
          </w:p>
        </w:tc>
        <w:tc>
          <w:tcPr>
            <w:tcW w:w="1116" w:type="dxa"/>
          </w:tcPr>
          <w:p w14:paraId="263CBAB8" w14:textId="77777777" w:rsidR="00792923" w:rsidRPr="00004EAA" w:rsidRDefault="00792923" w:rsidP="001F4548">
            <w:pPr>
              <w:jc w:val="center"/>
              <w:rPr>
                <w:rFonts w:ascii="Arial" w:hAnsi="Arial" w:cs="Arial"/>
                <w:sz w:val="22"/>
                <w:szCs w:val="22"/>
              </w:rPr>
            </w:pPr>
          </w:p>
        </w:tc>
      </w:tr>
      <w:tr w:rsidR="00792923" w:rsidRPr="00004EAA" w14:paraId="2B8CBB1C" w14:textId="77777777" w:rsidTr="008050FC">
        <w:trPr>
          <w:jc w:val="center"/>
        </w:trPr>
        <w:tc>
          <w:tcPr>
            <w:tcW w:w="2556" w:type="dxa"/>
          </w:tcPr>
          <w:p w14:paraId="144F7144" w14:textId="64F93E21" w:rsidR="00792923" w:rsidRPr="00004EAA" w:rsidRDefault="00792923" w:rsidP="001F4548">
            <w:pPr>
              <w:rPr>
                <w:rFonts w:ascii="Arial" w:hAnsi="Arial" w:cs="Arial"/>
                <w:sz w:val="22"/>
                <w:szCs w:val="22"/>
              </w:rPr>
            </w:pPr>
            <w:r w:rsidRPr="00004EAA">
              <w:rPr>
                <w:rFonts w:ascii="Arial" w:hAnsi="Arial" w:cs="Arial"/>
                <w:sz w:val="22"/>
                <w:szCs w:val="22"/>
              </w:rPr>
              <w:t xml:space="preserve">         TT</w:t>
            </w:r>
          </w:p>
        </w:tc>
        <w:tc>
          <w:tcPr>
            <w:tcW w:w="1710" w:type="dxa"/>
          </w:tcPr>
          <w:p w14:paraId="46B8F766"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10  (1.4)</w:t>
            </w:r>
          </w:p>
        </w:tc>
        <w:tc>
          <w:tcPr>
            <w:tcW w:w="1530" w:type="dxa"/>
          </w:tcPr>
          <w:p w14:paraId="40F7EFA7"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12 (1.7)</w:t>
            </w:r>
          </w:p>
        </w:tc>
        <w:tc>
          <w:tcPr>
            <w:tcW w:w="1836" w:type="dxa"/>
          </w:tcPr>
          <w:p w14:paraId="02B1AD38"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68.6 (36.0, 108.9)</w:t>
            </w:r>
          </w:p>
        </w:tc>
        <w:tc>
          <w:tcPr>
            <w:tcW w:w="1008" w:type="dxa"/>
          </w:tcPr>
          <w:p w14:paraId="754EDEC2" w14:textId="77777777" w:rsidR="00792923" w:rsidRPr="00004EAA" w:rsidRDefault="00792923" w:rsidP="008050FC">
            <w:pPr>
              <w:ind w:right="-126"/>
              <w:jc w:val="center"/>
              <w:rPr>
                <w:rFonts w:ascii="Arial" w:hAnsi="Arial" w:cs="Arial"/>
                <w:sz w:val="22"/>
                <w:szCs w:val="22"/>
              </w:rPr>
            </w:pPr>
          </w:p>
        </w:tc>
        <w:tc>
          <w:tcPr>
            <w:tcW w:w="2016" w:type="dxa"/>
          </w:tcPr>
          <w:p w14:paraId="6DC4B921" w14:textId="77777777" w:rsidR="00792923" w:rsidRPr="00004EAA" w:rsidRDefault="00792923" w:rsidP="001F4548">
            <w:pPr>
              <w:jc w:val="center"/>
              <w:rPr>
                <w:rFonts w:ascii="Arial" w:hAnsi="Arial" w:cs="Arial"/>
                <w:sz w:val="22"/>
                <w:szCs w:val="22"/>
              </w:rPr>
            </w:pPr>
          </w:p>
        </w:tc>
        <w:tc>
          <w:tcPr>
            <w:tcW w:w="1008" w:type="dxa"/>
          </w:tcPr>
          <w:p w14:paraId="2EFF131C"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0A8CF736" w14:textId="77777777" w:rsidR="00792923" w:rsidRPr="00004EAA" w:rsidRDefault="00792923" w:rsidP="001F4548">
            <w:pPr>
              <w:jc w:val="center"/>
              <w:rPr>
                <w:rFonts w:ascii="Arial" w:hAnsi="Arial" w:cs="Arial"/>
                <w:sz w:val="22"/>
                <w:szCs w:val="22"/>
              </w:rPr>
            </w:pPr>
            <w:r w:rsidRPr="00004EAA">
              <w:rPr>
                <w:rFonts w:ascii="Arial" w:hAnsi="Arial" w:cs="Arial"/>
                <w:sz w:val="22"/>
                <w:szCs w:val="22"/>
              </w:rPr>
              <w:t>68.4 (36.9, 107.2)</w:t>
            </w:r>
          </w:p>
        </w:tc>
        <w:tc>
          <w:tcPr>
            <w:tcW w:w="1116" w:type="dxa"/>
          </w:tcPr>
          <w:p w14:paraId="5CF48485" w14:textId="77777777" w:rsidR="00792923" w:rsidRPr="00004EAA" w:rsidRDefault="00792923" w:rsidP="001F4548">
            <w:pPr>
              <w:jc w:val="center"/>
              <w:rPr>
                <w:rFonts w:ascii="Arial" w:hAnsi="Arial" w:cs="Arial"/>
                <w:sz w:val="22"/>
                <w:szCs w:val="22"/>
              </w:rPr>
            </w:pPr>
          </w:p>
        </w:tc>
      </w:tr>
      <w:tr w:rsidR="00792923" w:rsidRPr="00004EAA" w14:paraId="7AE79127" w14:textId="77777777" w:rsidTr="008050FC">
        <w:trPr>
          <w:jc w:val="center"/>
        </w:trPr>
        <w:tc>
          <w:tcPr>
            <w:tcW w:w="2556" w:type="dxa"/>
          </w:tcPr>
          <w:p w14:paraId="50F2DE03" w14:textId="77777777" w:rsidR="00792923" w:rsidRPr="00004EAA" w:rsidRDefault="00792923" w:rsidP="001F4548">
            <w:pPr>
              <w:rPr>
                <w:rFonts w:ascii="Arial" w:hAnsi="Arial" w:cs="Arial"/>
                <w:sz w:val="22"/>
                <w:szCs w:val="22"/>
              </w:rPr>
            </w:pPr>
          </w:p>
        </w:tc>
        <w:tc>
          <w:tcPr>
            <w:tcW w:w="1710" w:type="dxa"/>
          </w:tcPr>
          <w:p w14:paraId="103C05D0" w14:textId="77777777" w:rsidR="00792923" w:rsidRPr="00004EAA" w:rsidRDefault="00792923" w:rsidP="001F4548">
            <w:pPr>
              <w:jc w:val="center"/>
              <w:rPr>
                <w:rFonts w:ascii="Arial" w:hAnsi="Arial" w:cs="Arial"/>
                <w:sz w:val="22"/>
                <w:szCs w:val="22"/>
              </w:rPr>
            </w:pPr>
          </w:p>
        </w:tc>
        <w:tc>
          <w:tcPr>
            <w:tcW w:w="1530" w:type="dxa"/>
          </w:tcPr>
          <w:p w14:paraId="69B7C58A" w14:textId="77777777" w:rsidR="00792923" w:rsidRPr="00004EAA" w:rsidRDefault="00792923" w:rsidP="001F4548">
            <w:pPr>
              <w:jc w:val="center"/>
              <w:rPr>
                <w:rFonts w:ascii="Arial" w:hAnsi="Arial" w:cs="Arial"/>
                <w:sz w:val="22"/>
                <w:szCs w:val="22"/>
              </w:rPr>
            </w:pPr>
          </w:p>
        </w:tc>
        <w:tc>
          <w:tcPr>
            <w:tcW w:w="1836" w:type="dxa"/>
          </w:tcPr>
          <w:p w14:paraId="4A223C30" w14:textId="77777777" w:rsidR="00792923" w:rsidRPr="00004EAA" w:rsidRDefault="00792923" w:rsidP="001F4548">
            <w:pPr>
              <w:jc w:val="center"/>
              <w:rPr>
                <w:rFonts w:ascii="Arial" w:hAnsi="Arial" w:cs="Arial"/>
                <w:sz w:val="22"/>
                <w:szCs w:val="22"/>
              </w:rPr>
            </w:pPr>
          </w:p>
        </w:tc>
        <w:tc>
          <w:tcPr>
            <w:tcW w:w="1008" w:type="dxa"/>
          </w:tcPr>
          <w:p w14:paraId="1E6BDD59" w14:textId="77777777" w:rsidR="00792923" w:rsidRPr="00004EAA" w:rsidRDefault="00792923" w:rsidP="008050FC">
            <w:pPr>
              <w:ind w:right="-126"/>
              <w:jc w:val="center"/>
              <w:rPr>
                <w:rFonts w:ascii="Arial" w:hAnsi="Arial" w:cs="Arial"/>
                <w:sz w:val="22"/>
                <w:szCs w:val="22"/>
              </w:rPr>
            </w:pPr>
          </w:p>
        </w:tc>
        <w:tc>
          <w:tcPr>
            <w:tcW w:w="2016" w:type="dxa"/>
          </w:tcPr>
          <w:p w14:paraId="2B1765FE" w14:textId="77777777" w:rsidR="00792923" w:rsidRPr="00004EAA" w:rsidRDefault="00792923" w:rsidP="001F4548">
            <w:pPr>
              <w:jc w:val="center"/>
              <w:rPr>
                <w:rFonts w:ascii="Arial" w:hAnsi="Arial" w:cs="Arial"/>
                <w:sz w:val="22"/>
                <w:szCs w:val="22"/>
              </w:rPr>
            </w:pPr>
          </w:p>
        </w:tc>
        <w:tc>
          <w:tcPr>
            <w:tcW w:w="1008" w:type="dxa"/>
          </w:tcPr>
          <w:p w14:paraId="3BB07FC4" w14:textId="77777777" w:rsidR="00792923" w:rsidRPr="00004EAA" w:rsidRDefault="00792923" w:rsidP="008050FC">
            <w:pPr>
              <w:tabs>
                <w:tab w:val="left" w:pos="864"/>
              </w:tabs>
              <w:ind w:left="-36"/>
              <w:jc w:val="center"/>
              <w:rPr>
                <w:rFonts w:ascii="Arial" w:hAnsi="Arial" w:cs="Arial"/>
                <w:sz w:val="22"/>
                <w:szCs w:val="22"/>
              </w:rPr>
            </w:pPr>
          </w:p>
        </w:tc>
        <w:tc>
          <w:tcPr>
            <w:tcW w:w="2016" w:type="dxa"/>
          </w:tcPr>
          <w:p w14:paraId="7D224868" w14:textId="77777777" w:rsidR="00792923" w:rsidRPr="00004EAA" w:rsidRDefault="00792923" w:rsidP="001F4548">
            <w:pPr>
              <w:jc w:val="center"/>
              <w:rPr>
                <w:rFonts w:ascii="Arial" w:hAnsi="Arial" w:cs="Arial"/>
                <w:sz w:val="22"/>
                <w:szCs w:val="22"/>
              </w:rPr>
            </w:pPr>
          </w:p>
        </w:tc>
        <w:tc>
          <w:tcPr>
            <w:tcW w:w="1116" w:type="dxa"/>
          </w:tcPr>
          <w:p w14:paraId="2740C58E" w14:textId="77777777" w:rsidR="00792923" w:rsidRPr="00004EAA" w:rsidRDefault="00792923" w:rsidP="001F4548">
            <w:pPr>
              <w:jc w:val="center"/>
              <w:rPr>
                <w:rFonts w:ascii="Arial" w:hAnsi="Arial" w:cs="Arial"/>
                <w:sz w:val="22"/>
                <w:szCs w:val="22"/>
              </w:rPr>
            </w:pPr>
          </w:p>
        </w:tc>
      </w:tr>
    </w:tbl>
    <w:p w14:paraId="240A7D01" w14:textId="39884A23" w:rsidR="004E273B" w:rsidRDefault="001741C0" w:rsidP="001741C0">
      <w:pPr>
        <w:rPr>
          <w:rFonts w:ascii="Arial" w:hAnsi="Arial" w:cs="Arial"/>
          <w:sz w:val="22"/>
          <w:szCs w:val="22"/>
        </w:rPr>
      </w:pPr>
      <w:r w:rsidRPr="00671CFA">
        <w:rPr>
          <w:rFonts w:ascii="Arial" w:hAnsi="Arial" w:cs="Arial"/>
          <w:sz w:val="22"/>
          <w:szCs w:val="22"/>
          <w:vertAlign w:val="superscript"/>
        </w:rPr>
        <w:t>1</w:t>
      </w:r>
      <w:r w:rsidRPr="00671CFA">
        <w:rPr>
          <w:rFonts w:ascii="Arial" w:hAnsi="Arial" w:cs="Arial"/>
          <w:sz w:val="22"/>
          <w:szCs w:val="22"/>
        </w:rPr>
        <w:t xml:space="preserve">All variables are shown which had a univariate association </w:t>
      </w:r>
      <w:proofErr w:type="gramStart"/>
      <w:r w:rsidRPr="00671CFA">
        <w:rPr>
          <w:rFonts w:ascii="Arial" w:hAnsi="Arial" w:cs="Arial"/>
          <w:sz w:val="22"/>
          <w:szCs w:val="22"/>
        </w:rPr>
        <w:t xml:space="preserve">with 25(OH) vitamin </w:t>
      </w:r>
      <w:r w:rsidRPr="00DB0354">
        <w:rPr>
          <w:rFonts w:ascii="Arial" w:hAnsi="Arial" w:cs="Arial"/>
          <w:sz w:val="22"/>
          <w:szCs w:val="22"/>
        </w:rPr>
        <w:t xml:space="preserve">D </w:t>
      </w:r>
      <w:r w:rsidR="00671CFA" w:rsidRPr="00DB0354">
        <w:rPr>
          <w:rFonts w:ascii="Arial" w:hAnsi="Arial" w:cs="Arial"/>
          <w:sz w:val="22"/>
          <w:szCs w:val="22"/>
        </w:rPr>
        <w:t>response</w:t>
      </w:r>
      <w:proofErr w:type="gramEnd"/>
      <w:r w:rsidR="00671CFA" w:rsidRPr="00DB0354">
        <w:rPr>
          <w:rFonts w:ascii="Arial" w:hAnsi="Arial" w:cs="Arial"/>
          <w:sz w:val="22"/>
          <w:szCs w:val="22"/>
        </w:rPr>
        <w:t xml:space="preserve"> </w:t>
      </w:r>
      <w:r w:rsidRPr="00DB0354">
        <w:rPr>
          <w:rFonts w:ascii="Arial" w:hAnsi="Arial" w:cs="Arial"/>
          <w:sz w:val="22"/>
          <w:szCs w:val="22"/>
        </w:rPr>
        <w:t>after</w:t>
      </w:r>
      <w:r w:rsidRPr="00671CFA">
        <w:rPr>
          <w:rFonts w:ascii="Arial" w:hAnsi="Arial" w:cs="Arial"/>
          <w:sz w:val="22"/>
          <w:szCs w:val="22"/>
        </w:rPr>
        <w:t xml:space="preserve"> testing all those shown in Supplemental Table 1. When numbers do not sum to column totals, this is due to missing data. When number in the model is smaller than expected, this is because genotyping was not done on non-randomized participants. </w:t>
      </w:r>
    </w:p>
    <w:p w14:paraId="52C8190A" w14:textId="249D1354" w:rsidR="001741C0" w:rsidRPr="00671CFA" w:rsidRDefault="004E273B" w:rsidP="001741C0">
      <w:pPr>
        <w:rPr>
          <w:rFonts w:ascii="Arial" w:hAnsi="Arial" w:cs="Arial"/>
          <w:sz w:val="22"/>
          <w:szCs w:val="22"/>
        </w:rPr>
      </w:pPr>
      <w:r w:rsidRPr="004E273B">
        <w:rPr>
          <w:rFonts w:ascii="Arial" w:hAnsi="Arial" w:cs="Arial"/>
          <w:sz w:val="22"/>
          <w:szCs w:val="22"/>
          <w:vertAlign w:val="superscript"/>
        </w:rPr>
        <w:t>2</w:t>
      </w:r>
      <w:r w:rsidR="001741C0" w:rsidRPr="00671CFA">
        <w:rPr>
          <w:rFonts w:ascii="Arial" w:hAnsi="Arial" w:cs="Arial"/>
          <w:sz w:val="22"/>
          <w:szCs w:val="22"/>
        </w:rPr>
        <w:t xml:space="preserve">Estimates are the percent change in serum 25(OH) vitamin D level from baseline to Year 1 relative to controls, adjusted for study center, colonoscopy surveillance follow-up interval (3 or 5 year), sex and randomization group (2 or 4-group). </w:t>
      </w:r>
    </w:p>
    <w:p w14:paraId="3536C5DD" w14:textId="7237D26B" w:rsidR="00D766E2" w:rsidRPr="00671CFA" w:rsidRDefault="004E273B" w:rsidP="00D766E2">
      <w:pPr>
        <w:rPr>
          <w:rFonts w:ascii="Arial" w:hAnsi="Arial" w:cs="Arial"/>
          <w:sz w:val="22"/>
          <w:szCs w:val="22"/>
        </w:rPr>
      </w:pPr>
      <w:r>
        <w:rPr>
          <w:rFonts w:ascii="Arial" w:hAnsi="Arial" w:cs="Arial"/>
          <w:sz w:val="22"/>
          <w:szCs w:val="22"/>
          <w:vertAlign w:val="superscript"/>
        </w:rPr>
        <w:t>3</w:t>
      </w:r>
      <w:r w:rsidR="00D766E2" w:rsidRPr="00671CFA">
        <w:rPr>
          <w:rFonts w:ascii="Arial" w:hAnsi="Arial" w:cs="Arial"/>
          <w:sz w:val="22"/>
          <w:szCs w:val="22"/>
        </w:rPr>
        <w:t>Percentiles of baseline 25(</w:t>
      </w:r>
      <w:proofErr w:type="gramStart"/>
      <w:r w:rsidR="00D766E2" w:rsidRPr="00671CFA">
        <w:rPr>
          <w:rFonts w:ascii="Arial" w:hAnsi="Arial" w:cs="Arial"/>
          <w:sz w:val="22"/>
          <w:szCs w:val="22"/>
        </w:rPr>
        <w:t>OH)D</w:t>
      </w:r>
      <w:proofErr w:type="gramEnd"/>
      <w:r w:rsidR="00D766E2" w:rsidRPr="00671CFA">
        <w:rPr>
          <w:rFonts w:ascii="Arial" w:hAnsi="Arial" w:cs="Arial"/>
          <w:sz w:val="22"/>
          <w:szCs w:val="22"/>
        </w:rPr>
        <w:t xml:space="preserve"> are derived from all participants with measured </w:t>
      </w:r>
      <w:r w:rsidR="00A9453D" w:rsidRPr="00671CFA">
        <w:rPr>
          <w:rFonts w:ascii="Arial" w:hAnsi="Arial" w:cs="Arial"/>
          <w:sz w:val="22"/>
          <w:szCs w:val="22"/>
        </w:rPr>
        <w:t>Year 1</w:t>
      </w:r>
      <w:r w:rsidR="00D766E2" w:rsidRPr="00671CFA">
        <w:rPr>
          <w:rFonts w:ascii="Arial" w:hAnsi="Arial" w:cs="Arial"/>
          <w:sz w:val="22"/>
          <w:szCs w:val="22"/>
        </w:rPr>
        <w:t xml:space="preserve"> 25(OH)D. To assist interpretation: The equivalent </w:t>
      </w:r>
      <w:r w:rsidR="00A9453D" w:rsidRPr="00671CFA">
        <w:rPr>
          <w:rFonts w:ascii="Arial" w:hAnsi="Arial" w:cs="Arial"/>
          <w:sz w:val="22"/>
          <w:szCs w:val="22"/>
        </w:rPr>
        <w:t>Year 1</w:t>
      </w:r>
      <w:r w:rsidR="00D766E2" w:rsidRPr="00671CFA">
        <w:rPr>
          <w:rFonts w:ascii="Arial" w:hAnsi="Arial" w:cs="Arial"/>
          <w:sz w:val="22"/>
          <w:szCs w:val="22"/>
        </w:rPr>
        <w:t xml:space="preserve"> serum 25(OH) vitamin D concentration for participants with median baseline level (23.2 ng/</w:t>
      </w:r>
      <w:r w:rsidR="00FE13BA">
        <w:rPr>
          <w:rFonts w:ascii="Arial" w:hAnsi="Arial" w:cs="Arial"/>
          <w:sz w:val="22"/>
          <w:szCs w:val="22"/>
        </w:rPr>
        <w:t>mL</w:t>
      </w:r>
      <w:r w:rsidR="00D766E2" w:rsidRPr="00671CFA">
        <w:rPr>
          <w:rFonts w:ascii="Arial" w:hAnsi="Arial" w:cs="Arial"/>
          <w:sz w:val="22"/>
          <w:szCs w:val="22"/>
        </w:rPr>
        <w:t>) and an increase of 20% would be 27.8 ng/</w:t>
      </w:r>
      <w:r w:rsidR="00FE13BA">
        <w:rPr>
          <w:rFonts w:ascii="Arial" w:hAnsi="Arial" w:cs="Arial"/>
          <w:sz w:val="22"/>
          <w:szCs w:val="22"/>
        </w:rPr>
        <w:t>mL</w:t>
      </w:r>
      <w:r w:rsidR="00D766E2" w:rsidRPr="00671CFA">
        <w:rPr>
          <w:rFonts w:ascii="Arial" w:hAnsi="Arial" w:cs="Arial"/>
          <w:sz w:val="22"/>
          <w:szCs w:val="22"/>
        </w:rPr>
        <w:t>; 25% (29.0 ng/</w:t>
      </w:r>
      <w:r w:rsidR="00FE13BA">
        <w:rPr>
          <w:rFonts w:ascii="Arial" w:hAnsi="Arial" w:cs="Arial"/>
          <w:sz w:val="22"/>
          <w:szCs w:val="22"/>
        </w:rPr>
        <w:t>mL</w:t>
      </w:r>
      <w:r w:rsidR="00D766E2" w:rsidRPr="00671CFA">
        <w:rPr>
          <w:rFonts w:ascii="Arial" w:hAnsi="Arial" w:cs="Arial"/>
          <w:sz w:val="22"/>
          <w:szCs w:val="22"/>
        </w:rPr>
        <w:t>), 30% (30.2 ng/</w:t>
      </w:r>
      <w:r w:rsidR="00FE13BA">
        <w:rPr>
          <w:rFonts w:ascii="Arial" w:hAnsi="Arial" w:cs="Arial"/>
          <w:sz w:val="22"/>
          <w:szCs w:val="22"/>
        </w:rPr>
        <w:t>mL</w:t>
      </w:r>
      <w:r w:rsidR="00D766E2" w:rsidRPr="00671CFA">
        <w:rPr>
          <w:rFonts w:ascii="Arial" w:hAnsi="Arial" w:cs="Arial"/>
          <w:sz w:val="22"/>
          <w:szCs w:val="22"/>
        </w:rPr>
        <w:t>), 35% (31.3 ng/</w:t>
      </w:r>
      <w:r w:rsidR="00FE13BA">
        <w:rPr>
          <w:rFonts w:ascii="Arial" w:hAnsi="Arial" w:cs="Arial"/>
          <w:sz w:val="22"/>
          <w:szCs w:val="22"/>
        </w:rPr>
        <w:t>mL</w:t>
      </w:r>
      <w:r w:rsidR="00D766E2" w:rsidRPr="00671CFA">
        <w:rPr>
          <w:rFonts w:ascii="Arial" w:hAnsi="Arial" w:cs="Arial"/>
          <w:sz w:val="22"/>
          <w:szCs w:val="22"/>
        </w:rPr>
        <w:t>), 40% (32.5 ng/</w:t>
      </w:r>
      <w:r w:rsidR="00FE13BA">
        <w:rPr>
          <w:rFonts w:ascii="Arial" w:hAnsi="Arial" w:cs="Arial"/>
          <w:sz w:val="22"/>
          <w:szCs w:val="22"/>
        </w:rPr>
        <w:t>mL</w:t>
      </w:r>
      <w:r w:rsidR="00D766E2" w:rsidRPr="00671CFA">
        <w:rPr>
          <w:rFonts w:ascii="Arial" w:hAnsi="Arial" w:cs="Arial"/>
          <w:sz w:val="22"/>
          <w:szCs w:val="22"/>
        </w:rPr>
        <w:t>)</w:t>
      </w:r>
    </w:p>
    <w:p w14:paraId="7820CA2F" w14:textId="76647492" w:rsidR="001325FB" w:rsidRPr="00671CFA" w:rsidRDefault="004E273B" w:rsidP="00D766E2">
      <w:pPr>
        <w:rPr>
          <w:rFonts w:ascii="Arial" w:hAnsi="Arial" w:cs="Arial"/>
          <w:sz w:val="22"/>
          <w:szCs w:val="22"/>
        </w:rPr>
      </w:pPr>
      <w:r>
        <w:rPr>
          <w:rFonts w:ascii="Arial" w:hAnsi="Arial" w:cs="Arial"/>
          <w:sz w:val="22"/>
          <w:szCs w:val="22"/>
          <w:vertAlign w:val="superscript"/>
        </w:rPr>
        <w:t>4</w:t>
      </w:r>
      <w:r w:rsidR="001325FB" w:rsidRPr="00671CFA">
        <w:rPr>
          <w:rFonts w:ascii="Arial" w:hAnsi="Arial" w:cs="Arial"/>
          <w:sz w:val="22"/>
          <w:szCs w:val="22"/>
        </w:rPr>
        <w:t xml:space="preserve">High activity: vigorous activity on </w:t>
      </w:r>
      <w:r w:rsidR="001325FB" w:rsidRPr="00671CFA">
        <w:rPr>
          <w:rFonts w:ascii="Arial" w:eastAsia="MS Gothic" w:hAnsi="Arial" w:cs="Arial"/>
          <w:color w:val="000000"/>
          <w:sz w:val="22"/>
          <w:szCs w:val="22"/>
        </w:rPr>
        <w:t>≥</w:t>
      </w:r>
      <w:r w:rsidR="001325FB" w:rsidRPr="00671CFA">
        <w:rPr>
          <w:rFonts w:ascii="Arial" w:hAnsi="Arial" w:cs="Arial"/>
          <w:sz w:val="22"/>
          <w:szCs w:val="22"/>
        </w:rPr>
        <w:t xml:space="preserve">3 days/week achieving </w:t>
      </w:r>
      <w:r w:rsidR="001325FB" w:rsidRPr="00671CFA">
        <w:rPr>
          <w:rFonts w:ascii="Arial" w:eastAsia="MS Gothic" w:hAnsi="Arial" w:cs="Arial"/>
          <w:color w:val="000000"/>
          <w:sz w:val="22"/>
          <w:szCs w:val="22"/>
        </w:rPr>
        <w:t>≥</w:t>
      </w:r>
      <w:r w:rsidR="001325FB" w:rsidRPr="00671CFA">
        <w:rPr>
          <w:rFonts w:ascii="Arial" w:hAnsi="Arial" w:cs="Arial"/>
          <w:sz w:val="22"/>
          <w:szCs w:val="22"/>
        </w:rPr>
        <w:t xml:space="preserve">1500 </w:t>
      </w:r>
      <w:r w:rsidR="001325FB" w:rsidRPr="00671CFA">
        <w:rPr>
          <w:rStyle w:val="st"/>
          <w:rFonts w:ascii="Arial" w:hAnsi="Arial" w:cs="Arial"/>
          <w:sz w:val="22"/>
          <w:szCs w:val="22"/>
        </w:rPr>
        <w:t>Metabolic Equivalent of Task (</w:t>
      </w:r>
      <w:r w:rsidR="001325FB" w:rsidRPr="00671CFA">
        <w:rPr>
          <w:rFonts w:ascii="Arial" w:hAnsi="Arial" w:cs="Arial"/>
          <w:sz w:val="22"/>
          <w:szCs w:val="22"/>
        </w:rPr>
        <w:t xml:space="preserve">MET)-minutes/week OR 7 days of any combination of activities achieving </w:t>
      </w:r>
      <w:r w:rsidR="001325FB" w:rsidRPr="00671CFA">
        <w:rPr>
          <w:rFonts w:ascii="Arial" w:eastAsia="MS Gothic" w:hAnsi="Arial" w:cs="Arial"/>
          <w:color w:val="000000"/>
          <w:sz w:val="22"/>
          <w:szCs w:val="22"/>
        </w:rPr>
        <w:t>≥</w:t>
      </w:r>
      <w:r w:rsidR="001325FB" w:rsidRPr="00671CFA">
        <w:rPr>
          <w:rFonts w:ascii="Arial" w:hAnsi="Arial" w:cs="Arial"/>
          <w:sz w:val="22"/>
          <w:szCs w:val="22"/>
        </w:rPr>
        <w:t xml:space="preserve">3000 MET-minutes/week. Moderate activity:  </w:t>
      </w:r>
      <w:r w:rsidR="001325FB" w:rsidRPr="00671CFA">
        <w:rPr>
          <w:rFonts w:ascii="Arial" w:eastAsia="MS Gothic" w:hAnsi="Arial" w:cs="Arial"/>
          <w:color w:val="000000"/>
          <w:sz w:val="22"/>
          <w:szCs w:val="22"/>
        </w:rPr>
        <w:t>≥</w:t>
      </w:r>
      <w:r w:rsidR="001325FB" w:rsidRPr="00671CFA">
        <w:rPr>
          <w:rFonts w:ascii="Arial" w:hAnsi="Arial" w:cs="Arial"/>
          <w:sz w:val="22"/>
          <w:szCs w:val="22"/>
        </w:rPr>
        <w:t xml:space="preserve">3 days/week of vigorous activity of </w:t>
      </w:r>
      <w:r w:rsidR="001325FB" w:rsidRPr="00671CFA">
        <w:rPr>
          <w:rFonts w:ascii="Arial" w:eastAsia="MS Gothic" w:hAnsi="Arial" w:cs="Arial"/>
          <w:color w:val="000000"/>
          <w:sz w:val="22"/>
          <w:szCs w:val="22"/>
        </w:rPr>
        <w:t>≥</w:t>
      </w:r>
      <w:r w:rsidR="001325FB" w:rsidRPr="00671CFA">
        <w:rPr>
          <w:rFonts w:ascii="Arial" w:hAnsi="Arial" w:cs="Arial"/>
          <w:sz w:val="22"/>
          <w:szCs w:val="22"/>
        </w:rPr>
        <w:t xml:space="preserve">20 minutes/day OR </w:t>
      </w:r>
      <w:r w:rsidR="001325FB" w:rsidRPr="00671CFA">
        <w:rPr>
          <w:rFonts w:ascii="Arial" w:eastAsia="MS Gothic" w:hAnsi="Arial" w:cs="Arial"/>
          <w:color w:val="000000"/>
          <w:sz w:val="22"/>
          <w:szCs w:val="22"/>
        </w:rPr>
        <w:t>≥</w:t>
      </w:r>
      <w:r w:rsidR="001325FB" w:rsidRPr="00671CFA">
        <w:rPr>
          <w:rFonts w:ascii="Arial" w:hAnsi="Arial" w:cs="Arial"/>
          <w:sz w:val="22"/>
          <w:szCs w:val="22"/>
        </w:rPr>
        <w:t xml:space="preserve">5 days of moderate activity and/or walking of </w:t>
      </w:r>
      <w:r w:rsidR="001325FB" w:rsidRPr="00671CFA">
        <w:rPr>
          <w:rFonts w:ascii="Arial" w:eastAsia="MS Gothic" w:hAnsi="Arial" w:cs="Arial"/>
          <w:color w:val="000000"/>
          <w:sz w:val="22"/>
          <w:szCs w:val="22"/>
        </w:rPr>
        <w:t>≥</w:t>
      </w:r>
      <w:r w:rsidR="001325FB" w:rsidRPr="00671CFA">
        <w:rPr>
          <w:rFonts w:ascii="Arial" w:hAnsi="Arial" w:cs="Arial"/>
          <w:sz w:val="22"/>
          <w:szCs w:val="22"/>
        </w:rPr>
        <w:t xml:space="preserve">30 minutes/day OR </w:t>
      </w:r>
      <w:r w:rsidR="001325FB" w:rsidRPr="00671CFA">
        <w:rPr>
          <w:rFonts w:ascii="Arial" w:eastAsia="MS Gothic" w:hAnsi="Arial" w:cs="Arial"/>
          <w:color w:val="000000"/>
          <w:sz w:val="22"/>
          <w:szCs w:val="22"/>
        </w:rPr>
        <w:t>≥</w:t>
      </w:r>
      <w:r w:rsidR="001325FB" w:rsidRPr="00671CFA">
        <w:rPr>
          <w:rFonts w:ascii="Arial" w:hAnsi="Arial" w:cs="Arial"/>
          <w:sz w:val="22"/>
          <w:szCs w:val="22"/>
        </w:rPr>
        <w:t xml:space="preserve">5 days of any activity achieving </w:t>
      </w:r>
      <w:r w:rsidR="001325FB" w:rsidRPr="00671CFA">
        <w:rPr>
          <w:rFonts w:ascii="Arial" w:eastAsia="MS Gothic" w:hAnsi="Arial" w:cs="Arial"/>
          <w:color w:val="000000"/>
          <w:sz w:val="22"/>
          <w:szCs w:val="22"/>
        </w:rPr>
        <w:t>≥</w:t>
      </w:r>
      <w:r w:rsidR="001325FB" w:rsidRPr="00671CFA">
        <w:rPr>
          <w:rFonts w:ascii="Arial" w:hAnsi="Arial" w:cs="Arial"/>
          <w:sz w:val="22"/>
          <w:szCs w:val="22"/>
        </w:rPr>
        <w:t>600 MET-minutes/week. Low: less than moderate activity level.</w:t>
      </w:r>
    </w:p>
    <w:p w14:paraId="7C1E0F4D" w14:textId="4F88433D" w:rsidR="00D766E2" w:rsidRPr="00671CFA" w:rsidRDefault="004E273B" w:rsidP="00D766E2">
      <w:pPr>
        <w:rPr>
          <w:rFonts w:ascii="Arial" w:hAnsi="Arial" w:cs="Arial"/>
          <w:sz w:val="22"/>
          <w:szCs w:val="22"/>
        </w:rPr>
      </w:pPr>
      <w:r>
        <w:rPr>
          <w:rFonts w:ascii="Arial" w:hAnsi="Arial" w:cs="Arial"/>
          <w:sz w:val="22"/>
          <w:szCs w:val="22"/>
          <w:vertAlign w:val="superscript"/>
        </w:rPr>
        <w:t>5</w:t>
      </w:r>
      <w:r w:rsidR="00D766E2" w:rsidRPr="00671CFA">
        <w:rPr>
          <w:rFonts w:ascii="Arial" w:hAnsi="Arial" w:cs="Arial"/>
          <w:sz w:val="22"/>
          <w:szCs w:val="22"/>
        </w:rPr>
        <w:t xml:space="preserve">Linkage </w:t>
      </w:r>
      <w:proofErr w:type="gramStart"/>
      <w:r w:rsidR="00D766E2" w:rsidRPr="00671CFA">
        <w:rPr>
          <w:rFonts w:ascii="Arial" w:hAnsi="Arial" w:cs="Arial"/>
          <w:sz w:val="22"/>
          <w:szCs w:val="22"/>
        </w:rPr>
        <w:t>Disequilibrium  r</w:t>
      </w:r>
      <w:r w:rsidR="00D766E2" w:rsidRPr="00671CFA">
        <w:rPr>
          <w:rFonts w:ascii="Arial" w:hAnsi="Arial" w:cs="Arial"/>
          <w:sz w:val="22"/>
          <w:szCs w:val="22"/>
          <w:vertAlign w:val="superscript"/>
        </w:rPr>
        <w:t>2</w:t>
      </w:r>
      <w:proofErr w:type="gramEnd"/>
      <w:r w:rsidR="00D766E2" w:rsidRPr="00671CFA">
        <w:rPr>
          <w:rFonts w:ascii="Arial" w:hAnsi="Arial" w:cs="Arial"/>
          <w:sz w:val="22"/>
          <w:szCs w:val="22"/>
        </w:rPr>
        <w:t xml:space="preserve">=0.998 with rs1801725; not included in group model </w:t>
      </w:r>
    </w:p>
    <w:p w14:paraId="283DE50D" w14:textId="77777777" w:rsidR="00D766E2" w:rsidRPr="00671CFA" w:rsidRDefault="00D766E2" w:rsidP="00D766E2">
      <w:pPr>
        <w:rPr>
          <w:rFonts w:ascii="Arial" w:hAnsi="Arial" w:cs="Arial"/>
          <w:sz w:val="22"/>
          <w:szCs w:val="22"/>
        </w:rPr>
      </w:pPr>
    </w:p>
    <w:p w14:paraId="6988E2BC" w14:textId="77777777" w:rsidR="00D766E2" w:rsidRPr="00671CFA" w:rsidRDefault="00D766E2" w:rsidP="00D766E2">
      <w:pPr>
        <w:rPr>
          <w:rFonts w:ascii="Arial" w:hAnsi="Arial" w:cs="Arial"/>
          <w:sz w:val="22"/>
          <w:szCs w:val="22"/>
        </w:rPr>
      </w:pPr>
    </w:p>
    <w:p w14:paraId="436F3D48" w14:textId="77777777" w:rsidR="0059628B" w:rsidRPr="00671CFA" w:rsidRDefault="0059628B">
      <w:pPr>
        <w:rPr>
          <w:rFonts w:ascii="Arial" w:hAnsi="Arial" w:cs="Arial"/>
          <w:sz w:val="22"/>
          <w:szCs w:val="22"/>
        </w:rPr>
      </w:pPr>
    </w:p>
    <w:sectPr w:rsidR="0059628B" w:rsidRPr="00671CFA" w:rsidSect="001F4548">
      <w:headerReference w:type="default" r:id="rId8"/>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645F3A" w14:textId="77777777" w:rsidR="004D6811" w:rsidRDefault="004D6811" w:rsidP="004D6811">
      <w:r>
        <w:separator/>
      </w:r>
    </w:p>
  </w:endnote>
  <w:endnote w:type="continuationSeparator" w:id="0">
    <w:p w14:paraId="3E061482" w14:textId="77777777" w:rsidR="004D6811" w:rsidRDefault="004D6811" w:rsidP="004D6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00000003" w:usb1="00000000" w:usb2="00000000" w:usb3="00000000" w:csb0="00000001" w:csb1="00000000"/>
  </w:font>
  <w:font w:name="Lucida Sans">
    <w:panose1 w:val="020B060203050402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27234D" w14:textId="77777777" w:rsidR="004D6811" w:rsidRDefault="004D6811" w:rsidP="004D6811">
      <w:r>
        <w:separator/>
      </w:r>
    </w:p>
  </w:footnote>
  <w:footnote w:type="continuationSeparator" w:id="0">
    <w:p w14:paraId="0ADCF08F" w14:textId="77777777" w:rsidR="004D6811" w:rsidRDefault="004D6811" w:rsidP="004D681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C80C37" w14:textId="2E4B208C" w:rsidR="004D6811" w:rsidRDefault="004D6811" w:rsidP="004D6811">
    <w:pPr>
      <w:pStyle w:val="Header"/>
      <w:jc w:val="right"/>
    </w:pPr>
    <w:r>
      <w:t>Online Supporting Material</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DF8F1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Wingdings"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Wingdings"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52063C"/>
    <w:multiLevelType w:val="multilevel"/>
    <w:tmpl w:val="B5BA16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4E394A"/>
    <w:multiLevelType w:val="hybridMultilevel"/>
    <w:tmpl w:val="2584AA70"/>
    <w:lvl w:ilvl="0" w:tplc="04090001">
      <w:start w:val="1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715F37"/>
    <w:multiLevelType w:val="hybridMultilevel"/>
    <w:tmpl w:val="958A5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161D6A"/>
    <w:multiLevelType w:val="hybridMultilevel"/>
    <w:tmpl w:val="0798AF54"/>
    <w:lvl w:ilvl="0" w:tplc="353CC3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48868F4"/>
    <w:multiLevelType w:val="hybridMultilevel"/>
    <w:tmpl w:val="A5C28E74"/>
    <w:lvl w:ilvl="0" w:tplc="C3CE38E8">
      <w:start w:val="1"/>
      <w:numFmt w:val="bullet"/>
      <w:lvlText w:val="&gt;"/>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6">
    <w:nsid w:val="15116A2A"/>
    <w:multiLevelType w:val="hybridMultilevel"/>
    <w:tmpl w:val="FBBCFBB4"/>
    <w:lvl w:ilvl="0" w:tplc="7D008C50">
      <w:numFmt w:val="bullet"/>
      <w:lvlText w:val="-"/>
      <w:lvlJc w:val="left"/>
      <w:pPr>
        <w:tabs>
          <w:tab w:val="num" w:pos="2520"/>
        </w:tabs>
        <w:ind w:left="2520" w:hanging="360"/>
      </w:pPr>
      <w:rPr>
        <w:rFonts w:ascii="Times New Roman" w:eastAsia="Times New Roman" w:hAnsi="Times New Roman" w:cs="Times New Roman" w:hint="default"/>
      </w:rPr>
    </w:lvl>
    <w:lvl w:ilvl="1" w:tplc="00030409" w:tentative="1">
      <w:start w:val="1"/>
      <w:numFmt w:val="bullet"/>
      <w:lvlText w:val="o"/>
      <w:lvlJc w:val="left"/>
      <w:pPr>
        <w:tabs>
          <w:tab w:val="num" w:pos="3240"/>
        </w:tabs>
        <w:ind w:left="3240" w:hanging="360"/>
      </w:pPr>
      <w:rPr>
        <w:rFonts w:ascii="Courier New" w:hAnsi="Courier New" w:cs="Wingdings" w:hint="default"/>
      </w:rPr>
    </w:lvl>
    <w:lvl w:ilvl="2" w:tplc="00050409" w:tentative="1">
      <w:start w:val="1"/>
      <w:numFmt w:val="bullet"/>
      <w:lvlText w:val=""/>
      <w:lvlJc w:val="left"/>
      <w:pPr>
        <w:tabs>
          <w:tab w:val="num" w:pos="3960"/>
        </w:tabs>
        <w:ind w:left="3960" w:hanging="360"/>
      </w:pPr>
      <w:rPr>
        <w:rFonts w:ascii="Wingdings" w:hAnsi="Wingdings" w:hint="default"/>
      </w:rPr>
    </w:lvl>
    <w:lvl w:ilvl="3" w:tplc="00010409" w:tentative="1">
      <w:start w:val="1"/>
      <w:numFmt w:val="bullet"/>
      <w:lvlText w:val=""/>
      <w:lvlJc w:val="left"/>
      <w:pPr>
        <w:tabs>
          <w:tab w:val="num" w:pos="4680"/>
        </w:tabs>
        <w:ind w:left="4680" w:hanging="360"/>
      </w:pPr>
      <w:rPr>
        <w:rFonts w:ascii="Symbol" w:hAnsi="Symbol" w:hint="default"/>
      </w:rPr>
    </w:lvl>
    <w:lvl w:ilvl="4" w:tplc="00030409" w:tentative="1">
      <w:start w:val="1"/>
      <w:numFmt w:val="bullet"/>
      <w:lvlText w:val="o"/>
      <w:lvlJc w:val="left"/>
      <w:pPr>
        <w:tabs>
          <w:tab w:val="num" w:pos="5400"/>
        </w:tabs>
        <w:ind w:left="5400" w:hanging="360"/>
      </w:pPr>
      <w:rPr>
        <w:rFonts w:ascii="Courier New" w:hAnsi="Courier New" w:cs="Wingdings" w:hint="default"/>
      </w:rPr>
    </w:lvl>
    <w:lvl w:ilvl="5" w:tplc="00050409" w:tentative="1">
      <w:start w:val="1"/>
      <w:numFmt w:val="bullet"/>
      <w:lvlText w:val=""/>
      <w:lvlJc w:val="left"/>
      <w:pPr>
        <w:tabs>
          <w:tab w:val="num" w:pos="6120"/>
        </w:tabs>
        <w:ind w:left="6120" w:hanging="360"/>
      </w:pPr>
      <w:rPr>
        <w:rFonts w:ascii="Wingdings" w:hAnsi="Wingdings" w:hint="default"/>
      </w:rPr>
    </w:lvl>
    <w:lvl w:ilvl="6" w:tplc="00010409" w:tentative="1">
      <w:start w:val="1"/>
      <w:numFmt w:val="bullet"/>
      <w:lvlText w:val=""/>
      <w:lvlJc w:val="left"/>
      <w:pPr>
        <w:tabs>
          <w:tab w:val="num" w:pos="6840"/>
        </w:tabs>
        <w:ind w:left="6840" w:hanging="360"/>
      </w:pPr>
      <w:rPr>
        <w:rFonts w:ascii="Symbol" w:hAnsi="Symbol" w:hint="default"/>
      </w:rPr>
    </w:lvl>
    <w:lvl w:ilvl="7" w:tplc="00030409" w:tentative="1">
      <w:start w:val="1"/>
      <w:numFmt w:val="bullet"/>
      <w:lvlText w:val="o"/>
      <w:lvlJc w:val="left"/>
      <w:pPr>
        <w:tabs>
          <w:tab w:val="num" w:pos="7560"/>
        </w:tabs>
        <w:ind w:left="7560" w:hanging="360"/>
      </w:pPr>
      <w:rPr>
        <w:rFonts w:ascii="Courier New" w:hAnsi="Courier New" w:cs="Wingdings" w:hint="default"/>
      </w:rPr>
    </w:lvl>
    <w:lvl w:ilvl="8" w:tplc="00050409" w:tentative="1">
      <w:start w:val="1"/>
      <w:numFmt w:val="bullet"/>
      <w:lvlText w:val=""/>
      <w:lvlJc w:val="left"/>
      <w:pPr>
        <w:tabs>
          <w:tab w:val="num" w:pos="8280"/>
        </w:tabs>
        <w:ind w:left="8280" w:hanging="360"/>
      </w:pPr>
      <w:rPr>
        <w:rFonts w:ascii="Wingdings" w:hAnsi="Wingdings" w:hint="default"/>
      </w:rPr>
    </w:lvl>
  </w:abstractNum>
  <w:abstractNum w:abstractNumId="7">
    <w:nsid w:val="15F45F5F"/>
    <w:multiLevelType w:val="multilevel"/>
    <w:tmpl w:val="F3EC470A"/>
    <w:lvl w:ilvl="0">
      <w:start w:val="3"/>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765204C"/>
    <w:multiLevelType w:val="multilevel"/>
    <w:tmpl w:val="08DC5370"/>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1925458E"/>
    <w:multiLevelType w:val="multilevel"/>
    <w:tmpl w:val="2F68F7E8"/>
    <w:lvl w:ilvl="0">
      <w:start w:val="3"/>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19366AE7"/>
    <w:multiLevelType w:val="hybridMultilevel"/>
    <w:tmpl w:val="87566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D272A18"/>
    <w:multiLevelType w:val="hybridMultilevel"/>
    <w:tmpl w:val="0798AF54"/>
    <w:lvl w:ilvl="0" w:tplc="353CC3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64A1B83"/>
    <w:multiLevelType w:val="hybridMultilevel"/>
    <w:tmpl w:val="AE28D7A6"/>
    <w:lvl w:ilvl="0" w:tplc="5B687790">
      <w:start w:val="1"/>
      <w:numFmt w:val="upperRoman"/>
      <w:lvlText w:val="%1."/>
      <w:lvlJc w:val="left"/>
      <w:pPr>
        <w:tabs>
          <w:tab w:val="num" w:pos="1080"/>
        </w:tabs>
        <w:ind w:left="1080" w:hanging="360"/>
      </w:pPr>
      <w:rPr>
        <w:rFonts w:ascii="Times New Roman" w:eastAsia="Times New Roman" w:hAnsi="Times New Roman" w:cs="Times New Roman"/>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13">
    <w:nsid w:val="2A3603CE"/>
    <w:multiLevelType w:val="hybridMultilevel"/>
    <w:tmpl w:val="FABA7B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2F77024"/>
    <w:multiLevelType w:val="hybridMultilevel"/>
    <w:tmpl w:val="3BF22A98"/>
    <w:lvl w:ilvl="0" w:tplc="63504DC0">
      <w:start w:val="23"/>
      <w:numFmt w:val="bullet"/>
      <w:lvlText w:val=""/>
      <w:lvlJc w:val="left"/>
      <w:pPr>
        <w:ind w:left="540" w:hanging="360"/>
      </w:pPr>
      <w:rPr>
        <w:rFonts w:ascii="Wingdings" w:eastAsia="Times New Roman" w:hAnsi="Wingdings"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5">
    <w:nsid w:val="43781420"/>
    <w:multiLevelType w:val="multilevel"/>
    <w:tmpl w:val="98D8017C"/>
    <w:lvl w:ilvl="0">
      <w:start w:val="2"/>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55706A8E"/>
    <w:multiLevelType w:val="hybridMultilevel"/>
    <w:tmpl w:val="91088338"/>
    <w:lvl w:ilvl="0" w:tplc="EDE2ECB8">
      <w:start w:val="2"/>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nsid w:val="5E843B4A"/>
    <w:multiLevelType w:val="hybridMultilevel"/>
    <w:tmpl w:val="A01E3EDC"/>
    <w:lvl w:ilvl="0" w:tplc="DF54A8EC">
      <w:start w:val="1"/>
      <w:numFmt w:val="decimal"/>
      <w:lvlText w:val="%1."/>
      <w:lvlJc w:val="left"/>
      <w:pPr>
        <w:tabs>
          <w:tab w:val="num" w:pos="1800"/>
        </w:tabs>
        <w:ind w:left="1800" w:hanging="360"/>
      </w:pPr>
      <w:rPr>
        <w:rFonts w:hint="default"/>
        <w:b/>
        <w:i w:val="0"/>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nsid w:val="5F4A750D"/>
    <w:multiLevelType w:val="multilevel"/>
    <w:tmpl w:val="8828DE06"/>
    <w:lvl w:ilvl="0">
      <w:start w:val="2"/>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6125127E"/>
    <w:multiLevelType w:val="hybridMultilevel"/>
    <w:tmpl w:val="FA5421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764751"/>
    <w:multiLevelType w:val="multilevel"/>
    <w:tmpl w:val="8A20939E"/>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6C5412EB"/>
    <w:multiLevelType w:val="hybridMultilevel"/>
    <w:tmpl w:val="08703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6"/>
  </w:num>
  <w:num w:numId="9">
    <w:abstractNumId w:val="6"/>
  </w:num>
  <w:num w:numId="10">
    <w:abstractNumId w:val="12"/>
  </w:num>
  <w:num w:numId="11">
    <w:abstractNumId w:val="21"/>
  </w:num>
  <w:num w:numId="12">
    <w:abstractNumId w:val="4"/>
  </w:num>
  <w:num w:numId="13">
    <w:abstractNumId w:val="11"/>
  </w:num>
  <w:num w:numId="14">
    <w:abstractNumId w:val="3"/>
  </w:num>
  <w:num w:numId="15">
    <w:abstractNumId w:val="2"/>
  </w:num>
  <w:num w:numId="16">
    <w:abstractNumId w:val="19"/>
  </w:num>
  <w:num w:numId="17">
    <w:abstractNumId w:val="0"/>
  </w:num>
  <w:num w:numId="18">
    <w:abstractNumId w:val="13"/>
  </w:num>
  <w:num w:numId="19">
    <w:abstractNumId w:val="10"/>
  </w:num>
  <w:num w:numId="20">
    <w:abstractNumId w:val="1"/>
  </w:num>
  <w:num w:numId="21">
    <w:abstractNumId w:val="5"/>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6E2"/>
    <w:rsid w:val="00004EAA"/>
    <w:rsid w:val="000140CD"/>
    <w:rsid w:val="00041C38"/>
    <w:rsid w:val="000500FA"/>
    <w:rsid w:val="00070F0A"/>
    <w:rsid w:val="00081316"/>
    <w:rsid w:val="00082EC7"/>
    <w:rsid w:val="00086143"/>
    <w:rsid w:val="000944C9"/>
    <w:rsid w:val="000A76A0"/>
    <w:rsid w:val="000B208F"/>
    <w:rsid w:val="000D68B7"/>
    <w:rsid w:val="00120A5A"/>
    <w:rsid w:val="00123D47"/>
    <w:rsid w:val="0013226E"/>
    <w:rsid w:val="001325FB"/>
    <w:rsid w:val="00156341"/>
    <w:rsid w:val="001741C0"/>
    <w:rsid w:val="0019017C"/>
    <w:rsid w:val="001C0B2B"/>
    <w:rsid w:val="001F4548"/>
    <w:rsid w:val="002123E3"/>
    <w:rsid w:val="00215612"/>
    <w:rsid w:val="00220A18"/>
    <w:rsid w:val="00254306"/>
    <w:rsid w:val="00274D6D"/>
    <w:rsid w:val="002F65DD"/>
    <w:rsid w:val="00300346"/>
    <w:rsid w:val="00310543"/>
    <w:rsid w:val="00345918"/>
    <w:rsid w:val="003516AF"/>
    <w:rsid w:val="00355B6B"/>
    <w:rsid w:val="003741CD"/>
    <w:rsid w:val="00384782"/>
    <w:rsid w:val="003A4B69"/>
    <w:rsid w:val="003B0B8D"/>
    <w:rsid w:val="003B24CF"/>
    <w:rsid w:val="003B52D6"/>
    <w:rsid w:val="003E4452"/>
    <w:rsid w:val="003F7B29"/>
    <w:rsid w:val="004079F0"/>
    <w:rsid w:val="00413966"/>
    <w:rsid w:val="004450D0"/>
    <w:rsid w:val="00494119"/>
    <w:rsid w:val="004B009B"/>
    <w:rsid w:val="004C4A3E"/>
    <w:rsid w:val="004D6811"/>
    <w:rsid w:val="004E273B"/>
    <w:rsid w:val="00514DCA"/>
    <w:rsid w:val="00520642"/>
    <w:rsid w:val="00562B73"/>
    <w:rsid w:val="0057149B"/>
    <w:rsid w:val="005917A6"/>
    <w:rsid w:val="0059628B"/>
    <w:rsid w:val="005F7D3B"/>
    <w:rsid w:val="00643613"/>
    <w:rsid w:val="0064517E"/>
    <w:rsid w:val="00667386"/>
    <w:rsid w:val="00671CFA"/>
    <w:rsid w:val="00673EA6"/>
    <w:rsid w:val="00696894"/>
    <w:rsid w:val="006C3D7D"/>
    <w:rsid w:val="006F428C"/>
    <w:rsid w:val="0070262C"/>
    <w:rsid w:val="0071196A"/>
    <w:rsid w:val="007126A0"/>
    <w:rsid w:val="00785D4A"/>
    <w:rsid w:val="00790422"/>
    <w:rsid w:val="00792923"/>
    <w:rsid w:val="007A6DEE"/>
    <w:rsid w:val="007A7003"/>
    <w:rsid w:val="007F1789"/>
    <w:rsid w:val="00800A3C"/>
    <w:rsid w:val="00801184"/>
    <w:rsid w:val="008050FC"/>
    <w:rsid w:val="008407EC"/>
    <w:rsid w:val="008408DC"/>
    <w:rsid w:val="00842954"/>
    <w:rsid w:val="00890B37"/>
    <w:rsid w:val="008A5A9A"/>
    <w:rsid w:val="008E17E6"/>
    <w:rsid w:val="008F18CB"/>
    <w:rsid w:val="008F5101"/>
    <w:rsid w:val="009571E3"/>
    <w:rsid w:val="00960AD1"/>
    <w:rsid w:val="00974142"/>
    <w:rsid w:val="009741CF"/>
    <w:rsid w:val="009A77A9"/>
    <w:rsid w:val="009E058C"/>
    <w:rsid w:val="00A16306"/>
    <w:rsid w:val="00A50CC5"/>
    <w:rsid w:val="00A6219F"/>
    <w:rsid w:val="00A9453D"/>
    <w:rsid w:val="00AC2974"/>
    <w:rsid w:val="00AE00F6"/>
    <w:rsid w:val="00AE4668"/>
    <w:rsid w:val="00B03E02"/>
    <w:rsid w:val="00B234E3"/>
    <w:rsid w:val="00B26F2B"/>
    <w:rsid w:val="00B275C9"/>
    <w:rsid w:val="00B3628C"/>
    <w:rsid w:val="00B47311"/>
    <w:rsid w:val="00B771FA"/>
    <w:rsid w:val="00BA0D4D"/>
    <w:rsid w:val="00C04BEE"/>
    <w:rsid w:val="00C15334"/>
    <w:rsid w:val="00C4292D"/>
    <w:rsid w:val="00C52608"/>
    <w:rsid w:val="00C629BA"/>
    <w:rsid w:val="00C63291"/>
    <w:rsid w:val="00C8504E"/>
    <w:rsid w:val="00CC163F"/>
    <w:rsid w:val="00CD3C94"/>
    <w:rsid w:val="00CF66FF"/>
    <w:rsid w:val="00D06007"/>
    <w:rsid w:val="00D65B2A"/>
    <w:rsid w:val="00D766E2"/>
    <w:rsid w:val="00DB0354"/>
    <w:rsid w:val="00DC7FEF"/>
    <w:rsid w:val="00E56337"/>
    <w:rsid w:val="00E751D9"/>
    <w:rsid w:val="00E760F0"/>
    <w:rsid w:val="00E94099"/>
    <w:rsid w:val="00EA50C9"/>
    <w:rsid w:val="00EB104C"/>
    <w:rsid w:val="00EC64A0"/>
    <w:rsid w:val="00EF46E3"/>
    <w:rsid w:val="00F037B0"/>
    <w:rsid w:val="00F05740"/>
    <w:rsid w:val="00F242E8"/>
    <w:rsid w:val="00F4351B"/>
    <w:rsid w:val="00F91293"/>
    <w:rsid w:val="00FB7A82"/>
    <w:rsid w:val="00FC1A98"/>
    <w:rsid w:val="00FD4961"/>
    <w:rsid w:val="00FD5416"/>
    <w:rsid w:val="00FE13BA"/>
    <w:rsid w:val="00FE3F65"/>
    <w:rsid w:val="00FE75FF"/>
    <w:rsid w:val="00FF603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C431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6E2"/>
    <w:rPr>
      <w:rFonts w:ascii="Times New Roman" w:eastAsia="Times New Roman" w:hAnsi="Times New Roman" w:cs="Times New Roman"/>
    </w:rPr>
  </w:style>
  <w:style w:type="paragraph" w:styleId="Heading1">
    <w:name w:val="heading 1"/>
    <w:basedOn w:val="Normal"/>
    <w:next w:val="Normal"/>
    <w:link w:val="Heading1Char"/>
    <w:qFormat/>
    <w:rsid w:val="00D766E2"/>
    <w:pPr>
      <w:outlineLvl w:val="0"/>
    </w:pPr>
    <w:rPr>
      <w:rFonts w:ascii="Arial" w:hAnsi="Arial" w:cs="Arial"/>
      <w:color w:val="000000"/>
      <w:szCs w:val="17"/>
    </w:rPr>
  </w:style>
  <w:style w:type="paragraph" w:styleId="Heading2">
    <w:name w:val="heading 2"/>
    <w:basedOn w:val="Normal"/>
    <w:next w:val="Normal"/>
    <w:link w:val="Heading2Char"/>
    <w:qFormat/>
    <w:rsid w:val="00D766E2"/>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qFormat/>
    <w:rsid w:val="00D766E2"/>
    <w:pPr>
      <w:outlineLvl w:val="2"/>
    </w:pPr>
    <w:rPr>
      <w:rFonts w:ascii="Arial" w:hAnsi="Arial" w:cs="Arial"/>
      <w:b/>
      <w:bCs/>
      <w:color w:val="000000"/>
      <w:szCs w:val="17"/>
    </w:rPr>
  </w:style>
  <w:style w:type="paragraph" w:styleId="Heading6">
    <w:name w:val="heading 6"/>
    <w:basedOn w:val="Normal"/>
    <w:next w:val="Normal"/>
    <w:link w:val="Heading6Char"/>
    <w:qFormat/>
    <w:rsid w:val="00D766E2"/>
    <w:pPr>
      <w:ind w:firstLine="720"/>
      <w:outlineLvl w:val="5"/>
    </w:pPr>
    <w:rPr>
      <w:rFonts w:ascii="Arial" w:hAnsi="Arial" w:cs="Arial"/>
      <w:color w:val="000000"/>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6E2"/>
    <w:rPr>
      <w:rFonts w:ascii="Arial" w:eastAsia="Times New Roman" w:hAnsi="Arial" w:cs="Arial"/>
      <w:color w:val="000000"/>
      <w:szCs w:val="17"/>
    </w:rPr>
  </w:style>
  <w:style w:type="character" w:customStyle="1" w:styleId="Heading2Char">
    <w:name w:val="Heading 2 Char"/>
    <w:basedOn w:val="DefaultParagraphFont"/>
    <w:link w:val="Heading2"/>
    <w:rsid w:val="00D766E2"/>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rsid w:val="00D766E2"/>
    <w:rPr>
      <w:rFonts w:ascii="Arial" w:eastAsia="Times New Roman" w:hAnsi="Arial" w:cs="Arial"/>
      <w:b/>
      <w:bCs/>
      <w:color w:val="000000"/>
      <w:szCs w:val="17"/>
    </w:rPr>
  </w:style>
  <w:style w:type="character" w:customStyle="1" w:styleId="Heading6Char">
    <w:name w:val="Heading 6 Char"/>
    <w:basedOn w:val="DefaultParagraphFont"/>
    <w:link w:val="Heading6"/>
    <w:rsid w:val="00D766E2"/>
    <w:rPr>
      <w:rFonts w:ascii="Arial" w:eastAsia="Times New Roman" w:hAnsi="Arial" w:cs="Arial"/>
      <w:color w:val="000000"/>
      <w:szCs w:val="17"/>
    </w:rPr>
  </w:style>
  <w:style w:type="character" w:styleId="Hyperlink">
    <w:name w:val="Hyperlink"/>
    <w:rsid w:val="00D766E2"/>
    <w:rPr>
      <w:color w:val="0000FF"/>
      <w:u w:val="single"/>
    </w:rPr>
  </w:style>
  <w:style w:type="paragraph" w:styleId="Header">
    <w:name w:val="header"/>
    <w:basedOn w:val="Normal"/>
    <w:link w:val="HeaderChar"/>
    <w:rsid w:val="00D766E2"/>
    <w:pPr>
      <w:tabs>
        <w:tab w:val="center" w:pos="4320"/>
        <w:tab w:val="right" w:pos="8640"/>
      </w:tabs>
    </w:pPr>
  </w:style>
  <w:style w:type="character" w:customStyle="1" w:styleId="HeaderChar">
    <w:name w:val="Header Char"/>
    <w:basedOn w:val="DefaultParagraphFont"/>
    <w:link w:val="Header"/>
    <w:rsid w:val="00D766E2"/>
    <w:rPr>
      <w:rFonts w:ascii="Times New Roman" w:eastAsia="Times New Roman" w:hAnsi="Times New Roman" w:cs="Times New Roman"/>
    </w:rPr>
  </w:style>
  <w:style w:type="paragraph" w:styleId="BodyText">
    <w:name w:val="Body Text"/>
    <w:basedOn w:val="Normal"/>
    <w:link w:val="BodyTextChar"/>
    <w:rsid w:val="00D766E2"/>
    <w:rPr>
      <w:rFonts w:ascii="Verdana" w:hAnsi="Verdana"/>
      <w:b/>
      <w:bCs/>
      <w:color w:val="000000"/>
      <w:sz w:val="17"/>
      <w:szCs w:val="17"/>
    </w:rPr>
  </w:style>
  <w:style w:type="character" w:customStyle="1" w:styleId="BodyTextChar">
    <w:name w:val="Body Text Char"/>
    <w:basedOn w:val="DefaultParagraphFont"/>
    <w:link w:val="BodyText"/>
    <w:rsid w:val="00D766E2"/>
    <w:rPr>
      <w:rFonts w:ascii="Verdana" w:eastAsia="Times New Roman" w:hAnsi="Verdana" w:cs="Times New Roman"/>
      <w:b/>
      <w:bCs/>
      <w:color w:val="000000"/>
      <w:sz w:val="17"/>
      <w:szCs w:val="17"/>
    </w:rPr>
  </w:style>
  <w:style w:type="paragraph" w:styleId="BodyText2">
    <w:name w:val="Body Text 2"/>
    <w:basedOn w:val="Normal"/>
    <w:link w:val="BodyText2Char"/>
    <w:rsid w:val="00D766E2"/>
    <w:rPr>
      <w:rFonts w:ascii="Arial" w:hAnsi="Arial" w:cs="Arial"/>
      <w:color w:val="000000"/>
      <w:sz w:val="28"/>
      <w:szCs w:val="17"/>
    </w:rPr>
  </w:style>
  <w:style w:type="character" w:customStyle="1" w:styleId="BodyText2Char">
    <w:name w:val="Body Text 2 Char"/>
    <w:basedOn w:val="DefaultParagraphFont"/>
    <w:link w:val="BodyText2"/>
    <w:rsid w:val="00D766E2"/>
    <w:rPr>
      <w:rFonts w:ascii="Arial" w:eastAsia="Times New Roman" w:hAnsi="Arial" w:cs="Arial"/>
      <w:color w:val="000000"/>
      <w:sz w:val="28"/>
      <w:szCs w:val="17"/>
    </w:rPr>
  </w:style>
  <w:style w:type="paragraph" w:styleId="BodyTextIndent2">
    <w:name w:val="Body Text Indent 2"/>
    <w:basedOn w:val="Normal"/>
    <w:link w:val="BodyTextIndent2Char"/>
    <w:rsid w:val="00D766E2"/>
    <w:pPr>
      <w:ind w:left="1080" w:hanging="360"/>
    </w:pPr>
    <w:rPr>
      <w:rFonts w:ascii="Arial" w:hAnsi="Arial" w:cs="Arial"/>
      <w:color w:val="000000"/>
      <w:szCs w:val="17"/>
    </w:rPr>
  </w:style>
  <w:style w:type="character" w:customStyle="1" w:styleId="BodyTextIndent2Char">
    <w:name w:val="Body Text Indent 2 Char"/>
    <w:basedOn w:val="DefaultParagraphFont"/>
    <w:link w:val="BodyTextIndent2"/>
    <w:rsid w:val="00D766E2"/>
    <w:rPr>
      <w:rFonts w:ascii="Arial" w:eastAsia="Times New Roman" w:hAnsi="Arial" w:cs="Arial"/>
      <w:color w:val="000000"/>
      <w:szCs w:val="17"/>
    </w:rPr>
  </w:style>
  <w:style w:type="paragraph" w:styleId="BodyTextIndent3">
    <w:name w:val="Body Text Indent 3"/>
    <w:basedOn w:val="Normal"/>
    <w:link w:val="BodyTextIndent3Char"/>
    <w:rsid w:val="00D766E2"/>
    <w:pPr>
      <w:ind w:firstLine="720"/>
    </w:pPr>
    <w:rPr>
      <w:rFonts w:ascii="Arial" w:hAnsi="Arial" w:cs="Arial"/>
      <w:color w:val="000000"/>
      <w:szCs w:val="17"/>
    </w:rPr>
  </w:style>
  <w:style w:type="character" w:customStyle="1" w:styleId="BodyTextIndent3Char">
    <w:name w:val="Body Text Indent 3 Char"/>
    <w:basedOn w:val="DefaultParagraphFont"/>
    <w:link w:val="BodyTextIndent3"/>
    <w:rsid w:val="00D766E2"/>
    <w:rPr>
      <w:rFonts w:ascii="Arial" w:eastAsia="Times New Roman" w:hAnsi="Arial" w:cs="Arial"/>
      <w:color w:val="000000"/>
      <w:szCs w:val="17"/>
    </w:rPr>
  </w:style>
  <w:style w:type="character" w:customStyle="1" w:styleId="msonormal0">
    <w:name w:val="msonormal"/>
    <w:basedOn w:val="DefaultParagraphFont"/>
    <w:rsid w:val="00D766E2"/>
  </w:style>
  <w:style w:type="character" w:customStyle="1" w:styleId="style61">
    <w:name w:val="style61"/>
    <w:rsid w:val="00D766E2"/>
    <w:rPr>
      <w:rFonts w:ascii="Arial" w:hAnsi="Arial" w:cs="Arial" w:hint="default"/>
    </w:rPr>
  </w:style>
  <w:style w:type="paragraph" w:styleId="Footer">
    <w:name w:val="footer"/>
    <w:basedOn w:val="Normal"/>
    <w:link w:val="FooterChar"/>
    <w:rsid w:val="00D766E2"/>
    <w:pPr>
      <w:tabs>
        <w:tab w:val="center" w:pos="4320"/>
        <w:tab w:val="right" w:pos="8640"/>
      </w:tabs>
    </w:pPr>
  </w:style>
  <w:style w:type="character" w:customStyle="1" w:styleId="FooterChar">
    <w:name w:val="Footer Char"/>
    <w:basedOn w:val="DefaultParagraphFont"/>
    <w:link w:val="Footer"/>
    <w:rsid w:val="00D766E2"/>
    <w:rPr>
      <w:rFonts w:ascii="Times New Roman" w:eastAsia="Times New Roman" w:hAnsi="Times New Roman" w:cs="Times New Roman"/>
    </w:rPr>
  </w:style>
  <w:style w:type="character" w:styleId="PageNumber">
    <w:name w:val="page number"/>
    <w:basedOn w:val="DefaultParagraphFont"/>
    <w:rsid w:val="00D766E2"/>
  </w:style>
  <w:style w:type="table" w:styleId="TableGrid">
    <w:name w:val="Table Grid"/>
    <w:basedOn w:val="TableNormal"/>
    <w:uiPriority w:val="59"/>
    <w:rsid w:val="00D766E2"/>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rsid w:val="00D766E2"/>
  </w:style>
  <w:style w:type="character" w:customStyle="1" w:styleId="CommentTextChar">
    <w:name w:val="Comment Text Char"/>
    <w:basedOn w:val="DefaultParagraphFont"/>
    <w:link w:val="CommentText"/>
    <w:uiPriority w:val="99"/>
    <w:rsid w:val="00D766E2"/>
    <w:rPr>
      <w:rFonts w:ascii="Times New Roman" w:eastAsia="Times New Roman" w:hAnsi="Times New Roman" w:cs="Times New Roman"/>
    </w:rPr>
  </w:style>
  <w:style w:type="paragraph" w:styleId="BalloonText">
    <w:name w:val="Balloon Text"/>
    <w:basedOn w:val="Normal"/>
    <w:link w:val="BalloonTextChar"/>
    <w:uiPriority w:val="99"/>
    <w:semiHidden/>
    <w:rsid w:val="00D766E2"/>
    <w:rPr>
      <w:rFonts w:ascii="Tahoma" w:hAnsi="Tahoma"/>
      <w:sz w:val="16"/>
      <w:szCs w:val="16"/>
    </w:rPr>
  </w:style>
  <w:style w:type="character" w:customStyle="1" w:styleId="BalloonTextChar">
    <w:name w:val="Balloon Text Char"/>
    <w:basedOn w:val="DefaultParagraphFont"/>
    <w:link w:val="BalloonText"/>
    <w:uiPriority w:val="99"/>
    <w:semiHidden/>
    <w:rsid w:val="00D766E2"/>
    <w:rPr>
      <w:rFonts w:ascii="Tahoma" w:eastAsia="Times New Roman" w:hAnsi="Tahoma" w:cs="Times New Roman"/>
      <w:sz w:val="16"/>
      <w:szCs w:val="16"/>
    </w:rPr>
  </w:style>
  <w:style w:type="character" w:styleId="CommentReference">
    <w:name w:val="annotation reference"/>
    <w:uiPriority w:val="99"/>
    <w:rsid w:val="00D766E2"/>
    <w:rPr>
      <w:sz w:val="18"/>
      <w:szCs w:val="18"/>
    </w:rPr>
  </w:style>
  <w:style w:type="paragraph" w:styleId="CommentSubject">
    <w:name w:val="annotation subject"/>
    <w:basedOn w:val="CommentText"/>
    <w:next w:val="CommentText"/>
    <w:link w:val="CommentSubjectChar"/>
    <w:rsid w:val="00D766E2"/>
    <w:rPr>
      <w:b/>
      <w:bCs/>
      <w:sz w:val="20"/>
      <w:szCs w:val="20"/>
    </w:rPr>
  </w:style>
  <w:style w:type="character" w:customStyle="1" w:styleId="CommentSubjectChar">
    <w:name w:val="Comment Subject Char"/>
    <w:basedOn w:val="CommentTextChar"/>
    <w:link w:val="CommentSubject"/>
    <w:rsid w:val="00D766E2"/>
    <w:rPr>
      <w:rFonts w:ascii="Times New Roman" w:eastAsia="Times New Roman" w:hAnsi="Times New Roman" w:cs="Times New Roman"/>
      <w:b/>
      <w:bCs/>
      <w:sz w:val="20"/>
      <w:szCs w:val="20"/>
    </w:rPr>
  </w:style>
  <w:style w:type="paragraph" w:customStyle="1" w:styleId="MediumGrid1-Accent21">
    <w:name w:val="Medium Grid 1 - Accent 21"/>
    <w:basedOn w:val="Normal"/>
    <w:uiPriority w:val="34"/>
    <w:qFormat/>
    <w:rsid w:val="00D766E2"/>
    <w:pPr>
      <w:ind w:left="720"/>
      <w:contextualSpacing/>
    </w:pPr>
  </w:style>
  <w:style w:type="paragraph" w:customStyle="1" w:styleId="ColorfulList-Accent11">
    <w:name w:val="Colorful List - Accent 11"/>
    <w:basedOn w:val="Normal"/>
    <w:qFormat/>
    <w:rsid w:val="00D766E2"/>
    <w:pPr>
      <w:ind w:left="720"/>
      <w:contextualSpacing/>
    </w:pPr>
  </w:style>
  <w:style w:type="paragraph" w:styleId="ListParagraph">
    <w:name w:val="List Paragraph"/>
    <w:basedOn w:val="Normal"/>
    <w:qFormat/>
    <w:rsid w:val="00D766E2"/>
    <w:pPr>
      <w:ind w:left="720"/>
      <w:contextualSpacing/>
    </w:pPr>
  </w:style>
  <w:style w:type="paragraph" w:styleId="Revision">
    <w:name w:val="Revision"/>
    <w:hidden/>
    <w:rsid w:val="00D766E2"/>
    <w:rPr>
      <w:rFonts w:ascii="Times New Roman" w:eastAsia="Times New Roman" w:hAnsi="Times New Roman" w:cs="Times New Roman"/>
    </w:rPr>
  </w:style>
  <w:style w:type="paragraph" w:customStyle="1" w:styleId="EndNoteBibliographyTitle">
    <w:name w:val="EndNote Bibliography Title"/>
    <w:basedOn w:val="Normal"/>
    <w:rsid w:val="00D766E2"/>
    <w:pPr>
      <w:jc w:val="center"/>
    </w:pPr>
  </w:style>
  <w:style w:type="paragraph" w:customStyle="1" w:styleId="EndNoteBibliography">
    <w:name w:val="EndNote Bibliography"/>
    <w:basedOn w:val="Normal"/>
    <w:rsid w:val="00D766E2"/>
  </w:style>
  <w:style w:type="character" w:styleId="LineNumber">
    <w:name w:val="line number"/>
    <w:basedOn w:val="DefaultParagraphFont"/>
    <w:rsid w:val="00D766E2"/>
  </w:style>
  <w:style w:type="character" w:styleId="FollowedHyperlink">
    <w:name w:val="FollowedHyperlink"/>
    <w:basedOn w:val="DefaultParagraphFont"/>
    <w:rsid w:val="00D766E2"/>
    <w:rPr>
      <w:color w:val="800080" w:themeColor="followedHyperlink"/>
      <w:u w:val="single"/>
    </w:rPr>
  </w:style>
  <w:style w:type="paragraph" w:customStyle="1" w:styleId="Default">
    <w:name w:val="Default"/>
    <w:rsid w:val="00D766E2"/>
    <w:pPr>
      <w:widowControl w:val="0"/>
      <w:autoSpaceDE w:val="0"/>
      <w:autoSpaceDN w:val="0"/>
      <w:adjustRightInd w:val="0"/>
    </w:pPr>
    <w:rPr>
      <w:rFonts w:ascii="Lucida Sans" w:eastAsia="Times New Roman" w:hAnsi="Lucida Sans" w:cs="Lucida Sans"/>
      <w:color w:val="000000"/>
    </w:rPr>
  </w:style>
  <w:style w:type="character" w:customStyle="1" w:styleId="A01">
    <w:name w:val="A0+1"/>
    <w:uiPriority w:val="99"/>
    <w:rsid w:val="00D766E2"/>
    <w:rPr>
      <w:rFonts w:cs="Lucida Sans"/>
      <w:color w:val="000000"/>
      <w:sz w:val="15"/>
      <w:szCs w:val="15"/>
    </w:rPr>
  </w:style>
  <w:style w:type="character" w:customStyle="1" w:styleId="A12">
    <w:name w:val="A1+2"/>
    <w:uiPriority w:val="99"/>
    <w:rsid w:val="00D766E2"/>
    <w:rPr>
      <w:rFonts w:cs="Lucida Sans"/>
      <w:color w:val="000000"/>
      <w:sz w:val="13"/>
      <w:szCs w:val="13"/>
    </w:rPr>
  </w:style>
  <w:style w:type="character" w:customStyle="1" w:styleId="st">
    <w:name w:val="st"/>
    <w:basedOn w:val="DefaultParagraphFont"/>
    <w:rsid w:val="001325F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6E2"/>
    <w:rPr>
      <w:rFonts w:ascii="Times New Roman" w:eastAsia="Times New Roman" w:hAnsi="Times New Roman" w:cs="Times New Roman"/>
    </w:rPr>
  </w:style>
  <w:style w:type="paragraph" w:styleId="Heading1">
    <w:name w:val="heading 1"/>
    <w:basedOn w:val="Normal"/>
    <w:next w:val="Normal"/>
    <w:link w:val="Heading1Char"/>
    <w:qFormat/>
    <w:rsid w:val="00D766E2"/>
    <w:pPr>
      <w:outlineLvl w:val="0"/>
    </w:pPr>
    <w:rPr>
      <w:rFonts w:ascii="Arial" w:hAnsi="Arial" w:cs="Arial"/>
      <w:color w:val="000000"/>
      <w:szCs w:val="17"/>
    </w:rPr>
  </w:style>
  <w:style w:type="paragraph" w:styleId="Heading2">
    <w:name w:val="heading 2"/>
    <w:basedOn w:val="Normal"/>
    <w:next w:val="Normal"/>
    <w:link w:val="Heading2Char"/>
    <w:qFormat/>
    <w:rsid w:val="00D766E2"/>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qFormat/>
    <w:rsid w:val="00D766E2"/>
    <w:pPr>
      <w:outlineLvl w:val="2"/>
    </w:pPr>
    <w:rPr>
      <w:rFonts w:ascii="Arial" w:hAnsi="Arial" w:cs="Arial"/>
      <w:b/>
      <w:bCs/>
      <w:color w:val="000000"/>
      <w:szCs w:val="17"/>
    </w:rPr>
  </w:style>
  <w:style w:type="paragraph" w:styleId="Heading6">
    <w:name w:val="heading 6"/>
    <w:basedOn w:val="Normal"/>
    <w:next w:val="Normal"/>
    <w:link w:val="Heading6Char"/>
    <w:qFormat/>
    <w:rsid w:val="00D766E2"/>
    <w:pPr>
      <w:ind w:firstLine="720"/>
      <w:outlineLvl w:val="5"/>
    </w:pPr>
    <w:rPr>
      <w:rFonts w:ascii="Arial" w:hAnsi="Arial" w:cs="Arial"/>
      <w:color w:val="000000"/>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6E2"/>
    <w:rPr>
      <w:rFonts w:ascii="Arial" w:eastAsia="Times New Roman" w:hAnsi="Arial" w:cs="Arial"/>
      <w:color w:val="000000"/>
      <w:szCs w:val="17"/>
    </w:rPr>
  </w:style>
  <w:style w:type="character" w:customStyle="1" w:styleId="Heading2Char">
    <w:name w:val="Heading 2 Char"/>
    <w:basedOn w:val="DefaultParagraphFont"/>
    <w:link w:val="Heading2"/>
    <w:rsid w:val="00D766E2"/>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rsid w:val="00D766E2"/>
    <w:rPr>
      <w:rFonts w:ascii="Arial" w:eastAsia="Times New Roman" w:hAnsi="Arial" w:cs="Arial"/>
      <w:b/>
      <w:bCs/>
      <w:color w:val="000000"/>
      <w:szCs w:val="17"/>
    </w:rPr>
  </w:style>
  <w:style w:type="character" w:customStyle="1" w:styleId="Heading6Char">
    <w:name w:val="Heading 6 Char"/>
    <w:basedOn w:val="DefaultParagraphFont"/>
    <w:link w:val="Heading6"/>
    <w:rsid w:val="00D766E2"/>
    <w:rPr>
      <w:rFonts w:ascii="Arial" w:eastAsia="Times New Roman" w:hAnsi="Arial" w:cs="Arial"/>
      <w:color w:val="000000"/>
      <w:szCs w:val="17"/>
    </w:rPr>
  </w:style>
  <w:style w:type="character" w:styleId="Hyperlink">
    <w:name w:val="Hyperlink"/>
    <w:rsid w:val="00D766E2"/>
    <w:rPr>
      <w:color w:val="0000FF"/>
      <w:u w:val="single"/>
    </w:rPr>
  </w:style>
  <w:style w:type="paragraph" w:styleId="Header">
    <w:name w:val="header"/>
    <w:basedOn w:val="Normal"/>
    <w:link w:val="HeaderChar"/>
    <w:rsid w:val="00D766E2"/>
    <w:pPr>
      <w:tabs>
        <w:tab w:val="center" w:pos="4320"/>
        <w:tab w:val="right" w:pos="8640"/>
      </w:tabs>
    </w:pPr>
  </w:style>
  <w:style w:type="character" w:customStyle="1" w:styleId="HeaderChar">
    <w:name w:val="Header Char"/>
    <w:basedOn w:val="DefaultParagraphFont"/>
    <w:link w:val="Header"/>
    <w:rsid w:val="00D766E2"/>
    <w:rPr>
      <w:rFonts w:ascii="Times New Roman" w:eastAsia="Times New Roman" w:hAnsi="Times New Roman" w:cs="Times New Roman"/>
    </w:rPr>
  </w:style>
  <w:style w:type="paragraph" w:styleId="BodyText">
    <w:name w:val="Body Text"/>
    <w:basedOn w:val="Normal"/>
    <w:link w:val="BodyTextChar"/>
    <w:rsid w:val="00D766E2"/>
    <w:rPr>
      <w:rFonts w:ascii="Verdana" w:hAnsi="Verdana"/>
      <w:b/>
      <w:bCs/>
      <w:color w:val="000000"/>
      <w:sz w:val="17"/>
      <w:szCs w:val="17"/>
    </w:rPr>
  </w:style>
  <w:style w:type="character" w:customStyle="1" w:styleId="BodyTextChar">
    <w:name w:val="Body Text Char"/>
    <w:basedOn w:val="DefaultParagraphFont"/>
    <w:link w:val="BodyText"/>
    <w:rsid w:val="00D766E2"/>
    <w:rPr>
      <w:rFonts w:ascii="Verdana" w:eastAsia="Times New Roman" w:hAnsi="Verdana" w:cs="Times New Roman"/>
      <w:b/>
      <w:bCs/>
      <w:color w:val="000000"/>
      <w:sz w:val="17"/>
      <w:szCs w:val="17"/>
    </w:rPr>
  </w:style>
  <w:style w:type="paragraph" w:styleId="BodyText2">
    <w:name w:val="Body Text 2"/>
    <w:basedOn w:val="Normal"/>
    <w:link w:val="BodyText2Char"/>
    <w:rsid w:val="00D766E2"/>
    <w:rPr>
      <w:rFonts w:ascii="Arial" w:hAnsi="Arial" w:cs="Arial"/>
      <w:color w:val="000000"/>
      <w:sz w:val="28"/>
      <w:szCs w:val="17"/>
    </w:rPr>
  </w:style>
  <w:style w:type="character" w:customStyle="1" w:styleId="BodyText2Char">
    <w:name w:val="Body Text 2 Char"/>
    <w:basedOn w:val="DefaultParagraphFont"/>
    <w:link w:val="BodyText2"/>
    <w:rsid w:val="00D766E2"/>
    <w:rPr>
      <w:rFonts w:ascii="Arial" w:eastAsia="Times New Roman" w:hAnsi="Arial" w:cs="Arial"/>
      <w:color w:val="000000"/>
      <w:sz w:val="28"/>
      <w:szCs w:val="17"/>
    </w:rPr>
  </w:style>
  <w:style w:type="paragraph" w:styleId="BodyTextIndent2">
    <w:name w:val="Body Text Indent 2"/>
    <w:basedOn w:val="Normal"/>
    <w:link w:val="BodyTextIndent2Char"/>
    <w:rsid w:val="00D766E2"/>
    <w:pPr>
      <w:ind w:left="1080" w:hanging="360"/>
    </w:pPr>
    <w:rPr>
      <w:rFonts w:ascii="Arial" w:hAnsi="Arial" w:cs="Arial"/>
      <w:color w:val="000000"/>
      <w:szCs w:val="17"/>
    </w:rPr>
  </w:style>
  <w:style w:type="character" w:customStyle="1" w:styleId="BodyTextIndent2Char">
    <w:name w:val="Body Text Indent 2 Char"/>
    <w:basedOn w:val="DefaultParagraphFont"/>
    <w:link w:val="BodyTextIndent2"/>
    <w:rsid w:val="00D766E2"/>
    <w:rPr>
      <w:rFonts w:ascii="Arial" w:eastAsia="Times New Roman" w:hAnsi="Arial" w:cs="Arial"/>
      <w:color w:val="000000"/>
      <w:szCs w:val="17"/>
    </w:rPr>
  </w:style>
  <w:style w:type="paragraph" w:styleId="BodyTextIndent3">
    <w:name w:val="Body Text Indent 3"/>
    <w:basedOn w:val="Normal"/>
    <w:link w:val="BodyTextIndent3Char"/>
    <w:rsid w:val="00D766E2"/>
    <w:pPr>
      <w:ind w:firstLine="720"/>
    </w:pPr>
    <w:rPr>
      <w:rFonts w:ascii="Arial" w:hAnsi="Arial" w:cs="Arial"/>
      <w:color w:val="000000"/>
      <w:szCs w:val="17"/>
    </w:rPr>
  </w:style>
  <w:style w:type="character" w:customStyle="1" w:styleId="BodyTextIndent3Char">
    <w:name w:val="Body Text Indent 3 Char"/>
    <w:basedOn w:val="DefaultParagraphFont"/>
    <w:link w:val="BodyTextIndent3"/>
    <w:rsid w:val="00D766E2"/>
    <w:rPr>
      <w:rFonts w:ascii="Arial" w:eastAsia="Times New Roman" w:hAnsi="Arial" w:cs="Arial"/>
      <w:color w:val="000000"/>
      <w:szCs w:val="17"/>
    </w:rPr>
  </w:style>
  <w:style w:type="character" w:customStyle="1" w:styleId="msonormal0">
    <w:name w:val="msonormal"/>
    <w:basedOn w:val="DefaultParagraphFont"/>
    <w:rsid w:val="00D766E2"/>
  </w:style>
  <w:style w:type="character" w:customStyle="1" w:styleId="style61">
    <w:name w:val="style61"/>
    <w:rsid w:val="00D766E2"/>
    <w:rPr>
      <w:rFonts w:ascii="Arial" w:hAnsi="Arial" w:cs="Arial" w:hint="default"/>
    </w:rPr>
  </w:style>
  <w:style w:type="paragraph" w:styleId="Footer">
    <w:name w:val="footer"/>
    <w:basedOn w:val="Normal"/>
    <w:link w:val="FooterChar"/>
    <w:rsid w:val="00D766E2"/>
    <w:pPr>
      <w:tabs>
        <w:tab w:val="center" w:pos="4320"/>
        <w:tab w:val="right" w:pos="8640"/>
      </w:tabs>
    </w:pPr>
  </w:style>
  <w:style w:type="character" w:customStyle="1" w:styleId="FooterChar">
    <w:name w:val="Footer Char"/>
    <w:basedOn w:val="DefaultParagraphFont"/>
    <w:link w:val="Footer"/>
    <w:rsid w:val="00D766E2"/>
    <w:rPr>
      <w:rFonts w:ascii="Times New Roman" w:eastAsia="Times New Roman" w:hAnsi="Times New Roman" w:cs="Times New Roman"/>
    </w:rPr>
  </w:style>
  <w:style w:type="character" w:styleId="PageNumber">
    <w:name w:val="page number"/>
    <w:basedOn w:val="DefaultParagraphFont"/>
    <w:rsid w:val="00D766E2"/>
  </w:style>
  <w:style w:type="table" w:styleId="TableGrid">
    <w:name w:val="Table Grid"/>
    <w:basedOn w:val="TableNormal"/>
    <w:uiPriority w:val="59"/>
    <w:rsid w:val="00D766E2"/>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rsid w:val="00D766E2"/>
  </w:style>
  <w:style w:type="character" w:customStyle="1" w:styleId="CommentTextChar">
    <w:name w:val="Comment Text Char"/>
    <w:basedOn w:val="DefaultParagraphFont"/>
    <w:link w:val="CommentText"/>
    <w:uiPriority w:val="99"/>
    <w:rsid w:val="00D766E2"/>
    <w:rPr>
      <w:rFonts w:ascii="Times New Roman" w:eastAsia="Times New Roman" w:hAnsi="Times New Roman" w:cs="Times New Roman"/>
    </w:rPr>
  </w:style>
  <w:style w:type="paragraph" w:styleId="BalloonText">
    <w:name w:val="Balloon Text"/>
    <w:basedOn w:val="Normal"/>
    <w:link w:val="BalloonTextChar"/>
    <w:uiPriority w:val="99"/>
    <w:semiHidden/>
    <w:rsid w:val="00D766E2"/>
    <w:rPr>
      <w:rFonts w:ascii="Tahoma" w:hAnsi="Tahoma"/>
      <w:sz w:val="16"/>
      <w:szCs w:val="16"/>
    </w:rPr>
  </w:style>
  <w:style w:type="character" w:customStyle="1" w:styleId="BalloonTextChar">
    <w:name w:val="Balloon Text Char"/>
    <w:basedOn w:val="DefaultParagraphFont"/>
    <w:link w:val="BalloonText"/>
    <w:uiPriority w:val="99"/>
    <w:semiHidden/>
    <w:rsid w:val="00D766E2"/>
    <w:rPr>
      <w:rFonts w:ascii="Tahoma" w:eastAsia="Times New Roman" w:hAnsi="Tahoma" w:cs="Times New Roman"/>
      <w:sz w:val="16"/>
      <w:szCs w:val="16"/>
    </w:rPr>
  </w:style>
  <w:style w:type="character" w:styleId="CommentReference">
    <w:name w:val="annotation reference"/>
    <w:uiPriority w:val="99"/>
    <w:rsid w:val="00D766E2"/>
    <w:rPr>
      <w:sz w:val="18"/>
      <w:szCs w:val="18"/>
    </w:rPr>
  </w:style>
  <w:style w:type="paragraph" w:styleId="CommentSubject">
    <w:name w:val="annotation subject"/>
    <w:basedOn w:val="CommentText"/>
    <w:next w:val="CommentText"/>
    <w:link w:val="CommentSubjectChar"/>
    <w:rsid w:val="00D766E2"/>
    <w:rPr>
      <w:b/>
      <w:bCs/>
      <w:sz w:val="20"/>
      <w:szCs w:val="20"/>
    </w:rPr>
  </w:style>
  <w:style w:type="character" w:customStyle="1" w:styleId="CommentSubjectChar">
    <w:name w:val="Comment Subject Char"/>
    <w:basedOn w:val="CommentTextChar"/>
    <w:link w:val="CommentSubject"/>
    <w:rsid w:val="00D766E2"/>
    <w:rPr>
      <w:rFonts w:ascii="Times New Roman" w:eastAsia="Times New Roman" w:hAnsi="Times New Roman" w:cs="Times New Roman"/>
      <w:b/>
      <w:bCs/>
      <w:sz w:val="20"/>
      <w:szCs w:val="20"/>
    </w:rPr>
  </w:style>
  <w:style w:type="paragraph" w:customStyle="1" w:styleId="MediumGrid1-Accent21">
    <w:name w:val="Medium Grid 1 - Accent 21"/>
    <w:basedOn w:val="Normal"/>
    <w:uiPriority w:val="34"/>
    <w:qFormat/>
    <w:rsid w:val="00D766E2"/>
    <w:pPr>
      <w:ind w:left="720"/>
      <w:contextualSpacing/>
    </w:pPr>
  </w:style>
  <w:style w:type="paragraph" w:customStyle="1" w:styleId="ColorfulList-Accent11">
    <w:name w:val="Colorful List - Accent 11"/>
    <w:basedOn w:val="Normal"/>
    <w:qFormat/>
    <w:rsid w:val="00D766E2"/>
    <w:pPr>
      <w:ind w:left="720"/>
      <w:contextualSpacing/>
    </w:pPr>
  </w:style>
  <w:style w:type="paragraph" w:styleId="ListParagraph">
    <w:name w:val="List Paragraph"/>
    <w:basedOn w:val="Normal"/>
    <w:qFormat/>
    <w:rsid w:val="00D766E2"/>
    <w:pPr>
      <w:ind w:left="720"/>
      <w:contextualSpacing/>
    </w:pPr>
  </w:style>
  <w:style w:type="paragraph" w:styleId="Revision">
    <w:name w:val="Revision"/>
    <w:hidden/>
    <w:rsid w:val="00D766E2"/>
    <w:rPr>
      <w:rFonts w:ascii="Times New Roman" w:eastAsia="Times New Roman" w:hAnsi="Times New Roman" w:cs="Times New Roman"/>
    </w:rPr>
  </w:style>
  <w:style w:type="paragraph" w:customStyle="1" w:styleId="EndNoteBibliographyTitle">
    <w:name w:val="EndNote Bibliography Title"/>
    <w:basedOn w:val="Normal"/>
    <w:rsid w:val="00D766E2"/>
    <w:pPr>
      <w:jc w:val="center"/>
    </w:pPr>
  </w:style>
  <w:style w:type="paragraph" w:customStyle="1" w:styleId="EndNoteBibliography">
    <w:name w:val="EndNote Bibliography"/>
    <w:basedOn w:val="Normal"/>
    <w:rsid w:val="00D766E2"/>
  </w:style>
  <w:style w:type="character" w:styleId="LineNumber">
    <w:name w:val="line number"/>
    <w:basedOn w:val="DefaultParagraphFont"/>
    <w:rsid w:val="00D766E2"/>
  </w:style>
  <w:style w:type="character" w:styleId="FollowedHyperlink">
    <w:name w:val="FollowedHyperlink"/>
    <w:basedOn w:val="DefaultParagraphFont"/>
    <w:rsid w:val="00D766E2"/>
    <w:rPr>
      <w:color w:val="800080" w:themeColor="followedHyperlink"/>
      <w:u w:val="single"/>
    </w:rPr>
  </w:style>
  <w:style w:type="paragraph" w:customStyle="1" w:styleId="Default">
    <w:name w:val="Default"/>
    <w:rsid w:val="00D766E2"/>
    <w:pPr>
      <w:widowControl w:val="0"/>
      <w:autoSpaceDE w:val="0"/>
      <w:autoSpaceDN w:val="0"/>
      <w:adjustRightInd w:val="0"/>
    </w:pPr>
    <w:rPr>
      <w:rFonts w:ascii="Lucida Sans" w:eastAsia="Times New Roman" w:hAnsi="Lucida Sans" w:cs="Lucida Sans"/>
      <w:color w:val="000000"/>
    </w:rPr>
  </w:style>
  <w:style w:type="character" w:customStyle="1" w:styleId="A01">
    <w:name w:val="A0+1"/>
    <w:uiPriority w:val="99"/>
    <w:rsid w:val="00D766E2"/>
    <w:rPr>
      <w:rFonts w:cs="Lucida Sans"/>
      <w:color w:val="000000"/>
      <w:sz w:val="15"/>
      <w:szCs w:val="15"/>
    </w:rPr>
  </w:style>
  <w:style w:type="character" w:customStyle="1" w:styleId="A12">
    <w:name w:val="A1+2"/>
    <w:uiPriority w:val="99"/>
    <w:rsid w:val="00D766E2"/>
    <w:rPr>
      <w:rFonts w:cs="Lucida Sans"/>
      <w:color w:val="000000"/>
      <w:sz w:val="13"/>
      <w:szCs w:val="13"/>
    </w:rPr>
  </w:style>
  <w:style w:type="character" w:customStyle="1" w:styleId="st">
    <w:name w:val="st"/>
    <w:basedOn w:val="DefaultParagraphFont"/>
    <w:rsid w:val="001325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5344</Words>
  <Characters>30464</Characters>
  <Application>Microsoft Macintosh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Dartmouth Medical School</Company>
  <LinksUpToDate>false</LinksUpToDate>
  <CharactersWithSpaces>35737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Buckey</dc:creator>
  <cp:lastModifiedBy>Judy Rees</cp:lastModifiedBy>
  <cp:revision>2</cp:revision>
  <dcterms:created xsi:type="dcterms:W3CDTF">2016-09-30T16:18:00Z</dcterms:created>
  <dcterms:modified xsi:type="dcterms:W3CDTF">2016-09-30T16:18:00Z</dcterms:modified>
</cp:coreProperties>
</file>