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BAB26" w14:textId="6185F578" w:rsidR="355C42BC" w:rsidRDefault="355C42BC"/>
    <w:p w14:paraId="4988E07A" w14:textId="6AEDF2D9" w:rsidR="65041631" w:rsidRPr="00417560" w:rsidRDefault="00417560" w:rsidP="37C8BB98">
      <w:pPr>
        <w:rPr>
          <w:rFonts w:ascii="Times New Roman" w:hAnsi="Times New Roman" w:cs="Times New Roman"/>
        </w:rPr>
      </w:pPr>
      <w:r w:rsidRPr="00417560">
        <w:rPr>
          <w:rFonts w:ascii="Times New Roman" w:eastAsia="Calibri" w:hAnsi="Times New Roman" w:cs="Times New Roman"/>
        </w:rPr>
        <w:t>LAURA BARRETT</w:t>
      </w:r>
      <w:r w:rsidR="65041631" w:rsidRPr="00417560">
        <w:rPr>
          <w:rFonts w:ascii="Times New Roman" w:eastAsia="Calibri" w:hAnsi="Times New Roman" w:cs="Times New Roman"/>
        </w:rPr>
        <w:t>:</w:t>
      </w:r>
      <w:r>
        <w:rPr>
          <w:rFonts w:ascii="Times New Roman" w:hAnsi="Times New Roman" w:cs="Times New Roman"/>
        </w:rPr>
        <w:t xml:space="preserve"> </w:t>
      </w:r>
      <w:r w:rsidR="65041631" w:rsidRPr="00417560">
        <w:rPr>
          <w:rFonts w:ascii="Times New Roman" w:eastAsia="Calibri" w:hAnsi="Times New Roman" w:cs="Times New Roman"/>
        </w:rPr>
        <w:t xml:space="preserve">Welcome back to Hindsight is 20/19, the podcast where we look at 250 years of Dartmouth’s history through 25 objects from the Library’s archives, one per decade. I’m Laura Barrett. </w:t>
      </w:r>
    </w:p>
    <w:p w14:paraId="44C4F972" w14:textId="459325B3" w:rsidR="65041631" w:rsidRPr="00417560" w:rsidRDefault="65041631">
      <w:pPr>
        <w:rPr>
          <w:rFonts w:ascii="Times New Roman" w:eastAsia="Calibri" w:hAnsi="Times New Roman" w:cs="Times New Roman"/>
        </w:rPr>
      </w:pPr>
    </w:p>
    <w:p w14:paraId="1D6AEFAD" w14:textId="1FDA8814" w:rsidR="65041631" w:rsidRPr="00417560" w:rsidRDefault="00417560" w:rsidP="6EF99594">
      <w:pPr>
        <w:rPr>
          <w:rFonts w:ascii="Times New Roman" w:hAnsi="Times New Roman" w:cs="Times New Roman"/>
        </w:rPr>
      </w:pPr>
      <w:r w:rsidRPr="00417560">
        <w:rPr>
          <w:rFonts w:ascii="Times New Roman" w:eastAsia="Calibri" w:hAnsi="Times New Roman" w:cs="Times New Roman"/>
        </w:rPr>
        <w:t>PETER CARINI</w:t>
      </w:r>
      <w:r w:rsidR="65041631" w:rsidRPr="00417560">
        <w:rPr>
          <w:rFonts w:ascii="Times New Roman" w:eastAsia="Calibri" w:hAnsi="Times New Roman" w:cs="Times New Roman"/>
        </w:rPr>
        <w:t>: and I’m Peter Carini and we’ll be your host for this episode.</w:t>
      </w:r>
    </w:p>
    <w:p w14:paraId="3AE7532E" w14:textId="77ED480B" w:rsidR="65041631" w:rsidRPr="00417560" w:rsidRDefault="65041631" w:rsidP="6EF99594">
      <w:pPr>
        <w:rPr>
          <w:rFonts w:ascii="Times New Roman" w:hAnsi="Times New Roman" w:cs="Times New Roman"/>
        </w:rPr>
      </w:pPr>
      <w:r w:rsidRPr="00417560">
        <w:rPr>
          <w:rFonts w:ascii="Times New Roman" w:eastAsia="Calibri" w:hAnsi="Times New Roman" w:cs="Times New Roman"/>
        </w:rPr>
        <w:t xml:space="preserve"> </w:t>
      </w:r>
    </w:p>
    <w:p w14:paraId="6F3844F7" w14:textId="43407630" w:rsidR="00BC05B9" w:rsidRPr="00417560" w:rsidRDefault="00417560">
      <w:pPr>
        <w:rPr>
          <w:rFonts w:ascii="Times New Roman" w:hAnsi="Times New Roman" w:cs="Times New Roman"/>
        </w:rPr>
      </w:pPr>
      <w:r w:rsidRPr="00417560">
        <w:rPr>
          <w:rFonts w:ascii="Times New Roman" w:hAnsi="Times New Roman" w:cs="Times New Roman"/>
        </w:rPr>
        <w:t xml:space="preserve">LB: </w:t>
      </w:r>
      <w:r w:rsidR="00BC05B9" w:rsidRPr="00417560">
        <w:rPr>
          <w:rFonts w:ascii="Times New Roman" w:hAnsi="Times New Roman" w:cs="Times New Roman"/>
        </w:rPr>
        <w:t>Before we start, I want to let you know that the content of this episode might be difficult for some listeners as we discuss physical and verbal attacks on Dartmouth’s first female students.</w:t>
      </w:r>
    </w:p>
    <w:p w14:paraId="69DEFEFC" w14:textId="77777777" w:rsidR="00417560" w:rsidRPr="00417560" w:rsidRDefault="00417560">
      <w:pPr>
        <w:rPr>
          <w:rFonts w:ascii="Times New Roman" w:hAnsi="Times New Roman" w:cs="Times New Roman"/>
        </w:rPr>
      </w:pPr>
    </w:p>
    <w:p w14:paraId="365ADFF7" w14:textId="1C264FE1" w:rsidR="00617DC5" w:rsidRPr="00417560" w:rsidRDefault="00417560">
      <w:pPr>
        <w:rPr>
          <w:rFonts w:ascii="Times New Roman" w:hAnsi="Times New Roman" w:cs="Times New Roman"/>
          <w:color w:val="000000" w:themeColor="text1"/>
        </w:rPr>
      </w:pPr>
      <w:r w:rsidRPr="00417560">
        <w:rPr>
          <w:rFonts w:ascii="Times New Roman" w:hAnsi="Times New Roman" w:cs="Times New Roman"/>
        </w:rPr>
        <w:t xml:space="preserve">PC: </w:t>
      </w:r>
      <w:r w:rsidR="083FB971" w:rsidRPr="00417560">
        <w:rPr>
          <w:rFonts w:ascii="Times New Roman" w:hAnsi="Times New Roman" w:cs="Times New Roman"/>
        </w:rPr>
        <w:t>Imagine a grainy</w:t>
      </w:r>
      <w:r w:rsidR="6BDB6B89" w:rsidRPr="00417560">
        <w:rPr>
          <w:rFonts w:ascii="Times New Roman" w:hAnsi="Times New Roman" w:cs="Times New Roman"/>
        </w:rPr>
        <w:t>,</w:t>
      </w:r>
      <w:r w:rsidR="083FB971" w:rsidRPr="00417560">
        <w:rPr>
          <w:rFonts w:ascii="Times New Roman" w:hAnsi="Times New Roman" w:cs="Times New Roman"/>
        </w:rPr>
        <w:t xml:space="preserve"> </w:t>
      </w:r>
      <w:r w:rsidR="13112122" w:rsidRPr="00417560">
        <w:rPr>
          <w:rFonts w:ascii="Times New Roman" w:hAnsi="Times New Roman" w:cs="Times New Roman"/>
        </w:rPr>
        <w:t xml:space="preserve">black and white </w:t>
      </w:r>
      <w:r w:rsidR="5C64E881" w:rsidRPr="00417560">
        <w:rPr>
          <w:rFonts w:ascii="Times New Roman" w:hAnsi="Times New Roman" w:cs="Times New Roman"/>
        </w:rPr>
        <w:t>video from the 1970s. It’s washed out and hard to see, but you c</w:t>
      </w:r>
      <w:r w:rsidR="3ED811DD" w:rsidRPr="00417560">
        <w:rPr>
          <w:rFonts w:ascii="Times New Roman" w:hAnsi="Times New Roman" w:cs="Times New Roman"/>
        </w:rPr>
        <w:t>an tell you’re looking at a stage</w:t>
      </w:r>
      <w:r w:rsidR="29EF64C1" w:rsidRPr="00417560">
        <w:rPr>
          <w:rFonts w:ascii="Times New Roman" w:hAnsi="Times New Roman" w:cs="Times New Roman"/>
        </w:rPr>
        <w:t xml:space="preserve"> occupied by a</w:t>
      </w:r>
      <w:r w:rsidR="066F83BC" w:rsidRPr="00417560">
        <w:rPr>
          <w:rFonts w:ascii="Times New Roman" w:hAnsi="Times New Roman" w:cs="Times New Roman"/>
        </w:rPr>
        <w:t xml:space="preserve"> </w:t>
      </w:r>
      <w:r w:rsidR="35CA6F56" w:rsidRPr="00417560">
        <w:rPr>
          <w:rFonts w:ascii="Times New Roman" w:hAnsi="Times New Roman" w:cs="Times New Roman"/>
        </w:rPr>
        <w:t>lone</w:t>
      </w:r>
      <w:r w:rsidR="3ED811DD" w:rsidRPr="00417560">
        <w:rPr>
          <w:rFonts w:ascii="Times New Roman" w:hAnsi="Times New Roman" w:cs="Times New Roman"/>
        </w:rPr>
        <w:t xml:space="preserve"> woman</w:t>
      </w:r>
      <w:r w:rsidR="44064813" w:rsidRPr="00417560">
        <w:rPr>
          <w:rFonts w:ascii="Times New Roman" w:hAnsi="Times New Roman" w:cs="Times New Roman"/>
        </w:rPr>
        <w:t xml:space="preserve">. She </w:t>
      </w:r>
      <w:r w:rsidR="3ED811DD" w:rsidRPr="00417560">
        <w:rPr>
          <w:rFonts w:ascii="Times New Roman" w:hAnsi="Times New Roman" w:cs="Times New Roman"/>
        </w:rPr>
        <w:t>stands facing the audience</w:t>
      </w:r>
      <w:r w:rsidR="0FAC818D" w:rsidRPr="00417560">
        <w:rPr>
          <w:rFonts w:ascii="Times New Roman" w:hAnsi="Times New Roman" w:cs="Times New Roman"/>
        </w:rPr>
        <w:t xml:space="preserve"> and begins to sing. Her voice is</w:t>
      </w:r>
      <w:r w:rsidR="00BC05B9" w:rsidRPr="00417560">
        <w:rPr>
          <w:rFonts w:ascii="Times New Roman" w:hAnsi="Times New Roman" w:cs="Times New Roman"/>
        </w:rPr>
        <w:t xml:space="preserve"> a little</w:t>
      </w:r>
      <w:r w:rsidR="0FAC818D" w:rsidRPr="00417560">
        <w:rPr>
          <w:rFonts w:ascii="Times New Roman" w:hAnsi="Times New Roman" w:cs="Times New Roman"/>
        </w:rPr>
        <w:t xml:space="preserve"> thin</w:t>
      </w:r>
      <w:r w:rsidR="00BC05B9" w:rsidRPr="00417560">
        <w:rPr>
          <w:rFonts w:ascii="Times New Roman" w:hAnsi="Times New Roman" w:cs="Times New Roman"/>
        </w:rPr>
        <w:t xml:space="preserve">, a </w:t>
      </w:r>
      <w:r w:rsidR="58EEE64D" w:rsidRPr="00417560">
        <w:rPr>
          <w:rFonts w:ascii="Times New Roman" w:hAnsi="Times New Roman" w:cs="Times New Roman"/>
        </w:rPr>
        <w:t>little lonely</w:t>
      </w:r>
      <w:r w:rsidR="1E43B054" w:rsidRPr="00417560">
        <w:rPr>
          <w:rFonts w:ascii="Times New Roman" w:hAnsi="Times New Roman" w:cs="Times New Roman"/>
        </w:rPr>
        <w:t>.</w:t>
      </w:r>
    </w:p>
    <w:p w14:paraId="2F53C68B" w14:textId="31591E8D" w:rsidR="00617DC5" w:rsidRPr="00417560" w:rsidRDefault="00617DC5" w:rsidP="7AF0FE8E">
      <w:pPr>
        <w:rPr>
          <w:rFonts w:ascii="Times New Roman" w:hAnsi="Times New Roman" w:cs="Times New Roman"/>
          <w:highlight w:val="lightGray"/>
        </w:rPr>
      </w:pPr>
    </w:p>
    <w:p w14:paraId="09278B9F" w14:textId="37F6884A" w:rsidR="4D34F763" w:rsidRPr="00417560" w:rsidRDefault="007D645A" w:rsidP="7AF0FE8E">
      <w:pPr>
        <w:spacing w:line="259" w:lineRule="auto"/>
        <w:rPr>
          <w:rFonts w:ascii="Times New Roman" w:hAnsi="Times New Roman" w:cs="Times New Roman"/>
          <w:highlight w:val="lightGray"/>
        </w:rPr>
      </w:pPr>
      <w:r>
        <w:rPr>
          <w:rFonts w:ascii="Times New Roman" w:hAnsi="Times New Roman" w:cs="Times New Roman"/>
        </w:rPr>
        <w:t>[</w:t>
      </w:r>
      <w:r w:rsidR="4D34F763" w:rsidRPr="00417560">
        <w:rPr>
          <w:rFonts w:ascii="Times New Roman" w:hAnsi="Times New Roman" w:cs="Times New Roman"/>
        </w:rPr>
        <w:t>Insert Mel</w:t>
      </w:r>
      <w:r w:rsidR="3888EBCC" w:rsidRPr="00417560">
        <w:rPr>
          <w:rFonts w:ascii="Times New Roman" w:hAnsi="Times New Roman" w:cs="Times New Roman"/>
        </w:rPr>
        <w:t>a</w:t>
      </w:r>
      <w:r w:rsidR="4D34F763" w:rsidRPr="00417560">
        <w:rPr>
          <w:rFonts w:ascii="Times New Roman" w:hAnsi="Times New Roman" w:cs="Times New Roman"/>
        </w:rPr>
        <w:t>nie singing</w:t>
      </w:r>
      <w:r>
        <w:rPr>
          <w:rFonts w:ascii="Times New Roman" w:hAnsi="Times New Roman" w:cs="Times New Roman"/>
        </w:rPr>
        <w:t>]</w:t>
      </w:r>
    </w:p>
    <w:p w14:paraId="2BC5D04D" w14:textId="24AB3C5B" w:rsidR="4D34F763" w:rsidRPr="00417560" w:rsidRDefault="4D34F763" w:rsidP="7AF0FE8E">
      <w:pPr>
        <w:spacing w:line="259" w:lineRule="auto"/>
        <w:rPr>
          <w:rFonts w:ascii="Times New Roman" w:hAnsi="Times New Roman" w:cs="Times New Roman"/>
          <w:highlight w:val="lightGray"/>
        </w:rPr>
      </w:pPr>
    </w:p>
    <w:p w14:paraId="5FC87058" w14:textId="77CF0122" w:rsidR="001572A5" w:rsidRDefault="6F50E39A">
      <w:pPr>
        <w:rPr>
          <w:rFonts w:ascii="Times New Roman" w:hAnsi="Times New Roman" w:cs="Times New Roman"/>
        </w:rPr>
      </w:pPr>
      <w:r w:rsidRPr="00417560">
        <w:rPr>
          <w:rFonts w:ascii="Times New Roman" w:hAnsi="Times New Roman" w:cs="Times New Roman"/>
        </w:rPr>
        <w:t>[</w:t>
      </w:r>
      <w:proofErr w:type="gramStart"/>
      <w:r w:rsidRPr="00417560">
        <w:rPr>
          <w:rFonts w:ascii="Times New Roman" w:hAnsi="Times New Roman" w:cs="Times New Roman"/>
        </w:rPr>
        <w:t>the</w:t>
      </w:r>
      <w:proofErr w:type="gramEnd"/>
      <w:r w:rsidRPr="00417560">
        <w:rPr>
          <w:rFonts w:ascii="Times New Roman" w:hAnsi="Times New Roman" w:cs="Times New Roman"/>
        </w:rPr>
        <w:t xml:space="preserve"> song plays in the background]</w:t>
      </w:r>
      <w:r w:rsidR="288BD0FC" w:rsidRPr="00417560">
        <w:rPr>
          <w:rFonts w:ascii="Times New Roman" w:hAnsi="Times New Roman" w:cs="Times New Roman"/>
        </w:rPr>
        <w:t xml:space="preserve"> </w:t>
      </w:r>
    </w:p>
    <w:p w14:paraId="5B6B5DF3" w14:textId="77777777" w:rsidR="007D645A" w:rsidRDefault="007D645A">
      <w:pPr>
        <w:rPr>
          <w:rFonts w:ascii="Times New Roman" w:hAnsi="Times New Roman" w:cs="Times New Roman"/>
        </w:rPr>
      </w:pPr>
    </w:p>
    <w:p w14:paraId="45B35598" w14:textId="283FC263" w:rsidR="007D645A" w:rsidRDefault="001572A5">
      <w:pPr>
        <w:rPr>
          <w:rFonts w:ascii="Times New Roman" w:hAnsi="Times New Roman" w:cs="Times New Roman"/>
        </w:rPr>
      </w:pPr>
      <w:r>
        <w:rPr>
          <w:rFonts w:ascii="Times New Roman" w:hAnsi="Times New Roman" w:cs="Times New Roman"/>
        </w:rPr>
        <w:t xml:space="preserve">PC: </w:t>
      </w:r>
      <w:r w:rsidR="2F323C64" w:rsidRPr="00417560">
        <w:rPr>
          <w:rFonts w:ascii="Times New Roman" w:hAnsi="Times New Roman" w:cs="Times New Roman"/>
        </w:rPr>
        <w:t>She is soon joined by another woman and anoth</w:t>
      </w:r>
      <w:r w:rsidR="13777D69" w:rsidRPr="00417560">
        <w:rPr>
          <w:rFonts w:ascii="Times New Roman" w:hAnsi="Times New Roman" w:cs="Times New Roman"/>
        </w:rPr>
        <w:t>er until there are seven of them. The</w:t>
      </w:r>
      <w:r w:rsidR="00ABE74A" w:rsidRPr="00417560">
        <w:rPr>
          <w:rFonts w:ascii="Times New Roman" w:hAnsi="Times New Roman" w:cs="Times New Roman"/>
        </w:rPr>
        <w:t>ir</w:t>
      </w:r>
      <w:r w:rsidR="13777D69" w:rsidRPr="00417560">
        <w:rPr>
          <w:rFonts w:ascii="Times New Roman" w:hAnsi="Times New Roman" w:cs="Times New Roman"/>
        </w:rPr>
        <w:t xml:space="preserve"> voices swell to take up the space</w:t>
      </w:r>
      <w:r w:rsidR="4B8F9111" w:rsidRPr="00417560">
        <w:rPr>
          <w:rFonts w:ascii="Times New Roman" w:hAnsi="Times New Roman" w:cs="Times New Roman"/>
        </w:rPr>
        <w:t>,</w:t>
      </w:r>
      <w:r w:rsidR="13777D69" w:rsidRPr="00417560">
        <w:rPr>
          <w:rFonts w:ascii="Times New Roman" w:hAnsi="Times New Roman" w:cs="Times New Roman"/>
        </w:rPr>
        <w:t xml:space="preserve"> </w:t>
      </w:r>
      <w:r w:rsidR="7A4B5410" w:rsidRPr="00417560">
        <w:rPr>
          <w:rFonts w:ascii="Times New Roman" w:hAnsi="Times New Roman" w:cs="Times New Roman"/>
          <w:color w:val="000000" w:themeColor="text1"/>
        </w:rPr>
        <w:t xml:space="preserve">steadily increasing </w:t>
      </w:r>
      <w:r w:rsidR="365AF3E6" w:rsidRPr="00417560">
        <w:rPr>
          <w:rFonts w:ascii="Times New Roman" w:hAnsi="Times New Roman" w:cs="Times New Roman"/>
          <w:color w:val="000000" w:themeColor="text1"/>
        </w:rPr>
        <w:t xml:space="preserve">in </w:t>
      </w:r>
      <w:r w:rsidR="7A4B5410" w:rsidRPr="00417560">
        <w:rPr>
          <w:rFonts w:ascii="Times New Roman" w:hAnsi="Times New Roman" w:cs="Times New Roman"/>
          <w:color w:val="000000" w:themeColor="text1"/>
        </w:rPr>
        <w:t>speed, intensity, and anger</w:t>
      </w:r>
      <w:r w:rsidR="7A4B5410" w:rsidRPr="00417560">
        <w:rPr>
          <w:rFonts w:ascii="Times New Roman" w:hAnsi="Times New Roman" w:cs="Times New Roman"/>
        </w:rPr>
        <w:t xml:space="preserve"> </w:t>
      </w:r>
      <w:r w:rsidR="43D7081B" w:rsidRPr="00417560">
        <w:rPr>
          <w:rFonts w:ascii="Times New Roman" w:hAnsi="Times New Roman" w:cs="Times New Roman"/>
        </w:rPr>
        <w:t>as they belt out the offens</w:t>
      </w:r>
      <w:r w:rsidR="7A4B5410" w:rsidRPr="00417560">
        <w:rPr>
          <w:rFonts w:ascii="Times New Roman" w:hAnsi="Times New Roman" w:cs="Times New Roman"/>
        </w:rPr>
        <w:t xml:space="preserve">ive words of the song </w:t>
      </w:r>
      <w:r w:rsidR="1EB14FE6" w:rsidRPr="00417560">
        <w:rPr>
          <w:rFonts w:ascii="Times New Roman" w:hAnsi="Times New Roman" w:cs="Times New Roman"/>
        </w:rPr>
        <w:t xml:space="preserve">whose creators </w:t>
      </w:r>
      <w:r w:rsidR="5C788607" w:rsidRPr="00417560">
        <w:rPr>
          <w:rFonts w:ascii="Times New Roman" w:hAnsi="Times New Roman" w:cs="Times New Roman"/>
          <w:color w:val="000000" w:themeColor="text1"/>
        </w:rPr>
        <w:t xml:space="preserve">won </w:t>
      </w:r>
      <w:r w:rsidR="5C788607" w:rsidRPr="00417560">
        <w:rPr>
          <w:rFonts w:ascii="Times New Roman" w:hAnsi="Times New Roman" w:cs="Times New Roman"/>
          <w:i/>
          <w:iCs/>
          <w:color w:val="000000" w:themeColor="text1"/>
        </w:rPr>
        <w:t>first prize</w:t>
      </w:r>
      <w:r w:rsidR="5C788607" w:rsidRPr="00417560">
        <w:rPr>
          <w:rFonts w:ascii="Times New Roman" w:hAnsi="Times New Roman" w:cs="Times New Roman"/>
          <w:color w:val="000000" w:themeColor="text1"/>
        </w:rPr>
        <w:t xml:space="preserve"> in a fraternity singing competition </w:t>
      </w:r>
      <w:r w:rsidR="4243CF60" w:rsidRPr="00417560">
        <w:rPr>
          <w:rFonts w:ascii="Times New Roman" w:hAnsi="Times New Roman" w:cs="Times New Roman"/>
          <w:color w:val="000000" w:themeColor="text1"/>
        </w:rPr>
        <w:t xml:space="preserve">known as Hums </w:t>
      </w:r>
      <w:r w:rsidR="5C788607" w:rsidRPr="00417560">
        <w:rPr>
          <w:rFonts w:ascii="Times New Roman" w:hAnsi="Times New Roman" w:cs="Times New Roman"/>
          <w:color w:val="000000" w:themeColor="text1"/>
        </w:rPr>
        <w:t xml:space="preserve">earlier that </w:t>
      </w:r>
      <w:r w:rsidR="05394C65" w:rsidRPr="00417560">
        <w:rPr>
          <w:rFonts w:ascii="Times New Roman" w:hAnsi="Times New Roman" w:cs="Times New Roman"/>
          <w:color w:val="000000" w:themeColor="text1"/>
        </w:rPr>
        <w:t xml:space="preserve">same </w:t>
      </w:r>
      <w:r w:rsidR="5C788607" w:rsidRPr="00417560">
        <w:rPr>
          <w:rFonts w:ascii="Times New Roman" w:hAnsi="Times New Roman" w:cs="Times New Roman"/>
          <w:color w:val="000000" w:themeColor="text1"/>
        </w:rPr>
        <w:t>year.</w:t>
      </w:r>
      <w:r w:rsidR="7A4B5410" w:rsidRPr="00417560">
        <w:rPr>
          <w:rFonts w:ascii="Times New Roman" w:hAnsi="Times New Roman" w:cs="Times New Roman"/>
        </w:rPr>
        <w:t xml:space="preserve"> </w:t>
      </w:r>
    </w:p>
    <w:p w14:paraId="311123A9" w14:textId="77777777" w:rsidR="007D645A" w:rsidRDefault="007D645A">
      <w:pPr>
        <w:rPr>
          <w:rFonts w:ascii="Times New Roman" w:hAnsi="Times New Roman" w:cs="Times New Roman"/>
        </w:rPr>
      </w:pPr>
    </w:p>
    <w:p w14:paraId="45D9B5BB" w14:textId="77777777" w:rsidR="007D645A" w:rsidRDefault="007D645A" w:rsidP="007D645A">
      <w:pPr>
        <w:rPr>
          <w:rFonts w:ascii="Times New Roman" w:hAnsi="Times New Roman" w:cs="Times New Roman"/>
        </w:rPr>
      </w:pPr>
      <w:r w:rsidRPr="00417560">
        <w:rPr>
          <w:rFonts w:ascii="Times New Roman" w:hAnsi="Times New Roman" w:cs="Times New Roman"/>
        </w:rPr>
        <w:t>[</w:t>
      </w:r>
      <w:proofErr w:type="gramStart"/>
      <w:r w:rsidRPr="00417560">
        <w:rPr>
          <w:rFonts w:ascii="Times New Roman" w:hAnsi="Times New Roman" w:cs="Times New Roman"/>
        </w:rPr>
        <w:t>the</w:t>
      </w:r>
      <w:proofErr w:type="gramEnd"/>
      <w:r w:rsidRPr="00417560">
        <w:rPr>
          <w:rFonts w:ascii="Times New Roman" w:hAnsi="Times New Roman" w:cs="Times New Roman"/>
        </w:rPr>
        <w:t xml:space="preserve"> song plays in the background] </w:t>
      </w:r>
    </w:p>
    <w:p w14:paraId="4B1E33D7" w14:textId="77777777" w:rsidR="007D645A" w:rsidRDefault="007D645A">
      <w:pPr>
        <w:rPr>
          <w:rFonts w:ascii="Times New Roman" w:hAnsi="Times New Roman" w:cs="Times New Roman"/>
        </w:rPr>
      </w:pPr>
    </w:p>
    <w:p w14:paraId="22DD4CFF" w14:textId="239C5816" w:rsidR="00617DC5" w:rsidRPr="00417560" w:rsidRDefault="007D645A">
      <w:pPr>
        <w:rPr>
          <w:rFonts w:ascii="Times New Roman" w:hAnsi="Times New Roman" w:cs="Times New Roman"/>
          <w:color w:val="000000" w:themeColor="text1"/>
        </w:rPr>
      </w:pPr>
      <w:r>
        <w:rPr>
          <w:rFonts w:ascii="Times New Roman" w:hAnsi="Times New Roman" w:cs="Times New Roman"/>
        </w:rPr>
        <w:t xml:space="preserve">PC: </w:t>
      </w:r>
      <w:r w:rsidR="32CAC479" w:rsidRPr="00417560">
        <w:rPr>
          <w:rFonts w:ascii="Times New Roman" w:hAnsi="Times New Roman" w:cs="Times New Roman"/>
        </w:rPr>
        <w:t>To add insult to injury, t</w:t>
      </w:r>
      <w:r w:rsidR="62365C21" w:rsidRPr="00417560">
        <w:rPr>
          <w:rFonts w:ascii="Times New Roman" w:hAnsi="Times New Roman" w:cs="Times New Roman"/>
        </w:rPr>
        <w:t>he judge who awarded th</w:t>
      </w:r>
      <w:r w:rsidR="39498EDB" w:rsidRPr="00417560">
        <w:rPr>
          <w:rFonts w:ascii="Times New Roman" w:hAnsi="Times New Roman" w:cs="Times New Roman"/>
        </w:rPr>
        <w:t>e fraternity</w:t>
      </w:r>
      <w:r w:rsidR="62365C21" w:rsidRPr="00417560">
        <w:rPr>
          <w:rFonts w:ascii="Times New Roman" w:hAnsi="Times New Roman" w:cs="Times New Roman"/>
        </w:rPr>
        <w:t xml:space="preserve"> first place </w:t>
      </w:r>
      <w:r w:rsidR="193E5B53" w:rsidRPr="00417560">
        <w:rPr>
          <w:rFonts w:ascii="Times New Roman" w:hAnsi="Times New Roman" w:cs="Times New Roman"/>
        </w:rPr>
        <w:t xml:space="preserve">was </w:t>
      </w:r>
      <w:r w:rsidR="00BC05B9" w:rsidRPr="00417560">
        <w:rPr>
          <w:rFonts w:ascii="Times New Roman" w:hAnsi="Times New Roman" w:cs="Times New Roman"/>
        </w:rPr>
        <w:t xml:space="preserve">none other than </w:t>
      </w:r>
      <w:r w:rsidR="62365C21" w:rsidRPr="00417560">
        <w:rPr>
          <w:rFonts w:ascii="Times New Roman" w:hAnsi="Times New Roman" w:cs="Times New Roman"/>
        </w:rPr>
        <w:t xml:space="preserve">Dean </w:t>
      </w:r>
      <w:r w:rsidR="32CAC479" w:rsidRPr="00417560">
        <w:rPr>
          <w:rFonts w:ascii="Times New Roman" w:hAnsi="Times New Roman" w:cs="Times New Roman"/>
        </w:rPr>
        <w:t>of the College</w:t>
      </w:r>
      <w:r w:rsidR="00BC05B9" w:rsidRPr="00417560">
        <w:rPr>
          <w:rFonts w:ascii="Times New Roman" w:hAnsi="Times New Roman" w:cs="Times New Roman"/>
        </w:rPr>
        <w:t>,</w:t>
      </w:r>
      <w:r w:rsidR="4A7DC970" w:rsidRPr="00417560">
        <w:rPr>
          <w:rFonts w:ascii="Times New Roman" w:hAnsi="Times New Roman" w:cs="Times New Roman"/>
        </w:rPr>
        <w:t xml:space="preserve"> </w:t>
      </w:r>
      <w:r w:rsidR="62365C21" w:rsidRPr="00417560">
        <w:rPr>
          <w:rFonts w:ascii="Times New Roman" w:hAnsi="Times New Roman" w:cs="Times New Roman"/>
        </w:rPr>
        <w:t>Carrol Brewst</w:t>
      </w:r>
      <w:r w:rsidR="66FF7587" w:rsidRPr="00417560">
        <w:rPr>
          <w:rFonts w:ascii="Times New Roman" w:hAnsi="Times New Roman" w:cs="Times New Roman"/>
        </w:rPr>
        <w:t>er</w:t>
      </w:r>
      <w:r w:rsidR="66FB720D" w:rsidRPr="00417560">
        <w:rPr>
          <w:rFonts w:ascii="Times New Roman" w:hAnsi="Times New Roman" w:cs="Times New Roman"/>
        </w:rPr>
        <w:t xml:space="preserve"> who </w:t>
      </w:r>
      <w:r w:rsidR="5EA6A4CC" w:rsidRPr="00417560">
        <w:rPr>
          <w:rFonts w:ascii="Times New Roman" w:hAnsi="Times New Roman" w:cs="Times New Roman"/>
        </w:rPr>
        <w:t>joined</w:t>
      </w:r>
      <w:r w:rsidR="66FF7587" w:rsidRPr="00417560">
        <w:rPr>
          <w:rFonts w:ascii="Times New Roman" w:hAnsi="Times New Roman" w:cs="Times New Roman"/>
        </w:rPr>
        <w:t xml:space="preserve"> in the singing of the song</w:t>
      </w:r>
      <w:r w:rsidR="6035A1E3" w:rsidRPr="00417560">
        <w:rPr>
          <w:rFonts w:ascii="Times New Roman" w:hAnsi="Times New Roman" w:cs="Times New Roman"/>
        </w:rPr>
        <w:t xml:space="preserve"> with the frat brothers</w:t>
      </w:r>
      <w:r w:rsidR="66FF7587" w:rsidRPr="00417560">
        <w:rPr>
          <w:rFonts w:ascii="Times New Roman" w:hAnsi="Times New Roman" w:cs="Times New Roman"/>
        </w:rPr>
        <w:t xml:space="preserve">. </w:t>
      </w:r>
    </w:p>
    <w:p w14:paraId="29CF43F1" w14:textId="2D0AD1BC" w:rsidR="00617DC5" w:rsidRPr="00417560" w:rsidRDefault="00617DC5" w:rsidP="7AF0FE8E">
      <w:pPr>
        <w:rPr>
          <w:rFonts w:ascii="Times New Roman" w:hAnsi="Times New Roman" w:cs="Times New Roman"/>
          <w:highlight w:val="lightGray"/>
        </w:rPr>
      </w:pPr>
    </w:p>
    <w:p w14:paraId="5BC28D3F" w14:textId="2D76A556" w:rsidR="00617DC5" w:rsidRPr="00417560" w:rsidRDefault="007D645A">
      <w:pPr>
        <w:rPr>
          <w:rFonts w:ascii="Times New Roman" w:hAnsi="Times New Roman" w:cs="Times New Roman"/>
          <w:color w:val="000000" w:themeColor="text1"/>
        </w:rPr>
      </w:pPr>
      <w:r>
        <w:rPr>
          <w:rFonts w:ascii="Times New Roman" w:hAnsi="Times New Roman" w:cs="Times New Roman"/>
        </w:rPr>
        <w:t xml:space="preserve">PC: </w:t>
      </w:r>
      <w:r w:rsidR="591D51BA" w:rsidRPr="00417560">
        <w:rPr>
          <w:rFonts w:ascii="Times New Roman" w:hAnsi="Times New Roman" w:cs="Times New Roman"/>
        </w:rPr>
        <w:t xml:space="preserve">In </w:t>
      </w:r>
      <w:r w:rsidR="2547190A" w:rsidRPr="00417560">
        <w:rPr>
          <w:rFonts w:ascii="Times New Roman" w:hAnsi="Times New Roman" w:cs="Times New Roman"/>
        </w:rPr>
        <w:t xml:space="preserve">the fall of </w:t>
      </w:r>
      <w:r w:rsidR="591D51BA" w:rsidRPr="00417560">
        <w:rPr>
          <w:rFonts w:ascii="Times New Roman" w:hAnsi="Times New Roman" w:cs="Times New Roman"/>
        </w:rPr>
        <w:t>1975, Dartmouth had been coed for j</w:t>
      </w:r>
      <w:r w:rsidR="2547190A" w:rsidRPr="00417560">
        <w:rPr>
          <w:rFonts w:ascii="Times New Roman" w:hAnsi="Times New Roman" w:cs="Times New Roman"/>
        </w:rPr>
        <w:t>ust four years.</w:t>
      </w:r>
      <w:r w:rsidR="5482B5C8" w:rsidRPr="00417560">
        <w:rPr>
          <w:rFonts w:ascii="Times New Roman" w:hAnsi="Times New Roman" w:cs="Times New Roman"/>
        </w:rPr>
        <w:t xml:space="preserve"> </w:t>
      </w:r>
      <w:r w:rsidR="5482B5C8" w:rsidRPr="00417560">
        <w:rPr>
          <w:rFonts w:ascii="Times New Roman" w:hAnsi="Times New Roman" w:cs="Times New Roman"/>
          <w:color w:val="000000" w:themeColor="text1"/>
        </w:rPr>
        <w:t xml:space="preserve">The 178 women who matriculated </w:t>
      </w:r>
      <w:r w:rsidR="59A2C077" w:rsidRPr="00417560">
        <w:rPr>
          <w:rFonts w:ascii="Times New Roman" w:hAnsi="Times New Roman" w:cs="Times New Roman"/>
          <w:color w:val="000000" w:themeColor="text1"/>
        </w:rPr>
        <w:t>in 1972</w:t>
      </w:r>
      <w:r w:rsidR="5482B5C8" w:rsidRPr="00417560">
        <w:rPr>
          <w:rFonts w:ascii="Times New Roman" w:hAnsi="Times New Roman" w:cs="Times New Roman"/>
          <w:color w:val="000000" w:themeColor="text1"/>
        </w:rPr>
        <w:t xml:space="preserve">, 11% of the incoming class, were subjected to harassment and alienation by </w:t>
      </w:r>
      <w:r w:rsidR="584105A3" w:rsidRPr="00417560">
        <w:rPr>
          <w:rFonts w:ascii="Times New Roman" w:hAnsi="Times New Roman" w:cs="Times New Roman"/>
          <w:color w:val="000000" w:themeColor="text1"/>
        </w:rPr>
        <w:t>some</w:t>
      </w:r>
      <w:r w:rsidR="5482B5C8" w:rsidRPr="00417560">
        <w:rPr>
          <w:rFonts w:ascii="Times New Roman" w:hAnsi="Times New Roman" w:cs="Times New Roman"/>
          <w:color w:val="000000" w:themeColor="text1"/>
        </w:rPr>
        <w:t xml:space="preserve"> of Dartmouth’s male students, most notably by those </w:t>
      </w:r>
      <w:r w:rsidR="00BC05B9" w:rsidRPr="00417560">
        <w:rPr>
          <w:rFonts w:ascii="Times New Roman" w:hAnsi="Times New Roman" w:cs="Times New Roman"/>
          <w:color w:val="000000" w:themeColor="text1"/>
        </w:rPr>
        <w:t>of</w:t>
      </w:r>
      <w:r w:rsidR="5482B5C8" w:rsidRPr="00417560">
        <w:rPr>
          <w:rFonts w:ascii="Times New Roman" w:hAnsi="Times New Roman" w:cs="Times New Roman"/>
          <w:color w:val="000000" w:themeColor="text1"/>
        </w:rPr>
        <w:t xml:space="preserve"> </w:t>
      </w:r>
      <w:r w:rsidR="54051F18" w:rsidRPr="00417560">
        <w:rPr>
          <w:rFonts w:ascii="Times New Roman" w:hAnsi="Times New Roman" w:cs="Times New Roman"/>
          <w:color w:val="000000" w:themeColor="text1"/>
        </w:rPr>
        <w:t xml:space="preserve">certain </w:t>
      </w:r>
      <w:r w:rsidR="5482B5C8" w:rsidRPr="00417560">
        <w:rPr>
          <w:rFonts w:ascii="Times New Roman" w:hAnsi="Times New Roman" w:cs="Times New Roman"/>
          <w:color w:val="000000" w:themeColor="text1"/>
        </w:rPr>
        <w:t>fraternities</w:t>
      </w:r>
      <w:r w:rsidR="59A2C077" w:rsidRPr="00417560">
        <w:rPr>
          <w:rFonts w:ascii="Times New Roman" w:hAnsi="Times New Roman" w:cs="Times New Roman"/>
          <w:color w:val="000000" w:themeColor="text1"/>
        </w:rPr>
        <w:t xml:space="preserve"> and sports teams</w:t>
      </w:r>
      <w:r w:rsidR="5482B5C8" w:rsidRPr="00417560">
        <w:rPr>
          <w:rFonts w:ascii="Times New Roman" w:hAnsi="Times New Roman" w:cs="Times New Roman"/>
          <w:color w:val="000000" w:themeColor="text1"/>
        </w:rPr>
        <w:t xml:space="preserve">. The threats and misogyny the new female students faced are documented in the College archives; </w:t>
      </w:r>
      <w:r w:rsidR="00BC05B9" w:rsidRPr="00417560">
        <w:rPr>
          <w:rFonts w:ascii="Times New Roman" w:hAnsi="Times New Roman" w:cs="Times New Roman"/>
          <w:color w:val="000000" w:themeColor="text1"/>
        </w:rPr>
        <w:t>through</w:t>
      </w:r>
      <w:r w:rsidR="5482B5C8" w:rsidRPr="00417560">
        <w:rPr>
          <w:rFonts w:ascii="Times New Roman" w:hAnsi="Times New Roman" w:cs="Times New Roman"/>
          <w:color w:val="000000" w:themeColor="text1"/>
        </w:rPr>
        <w:t xml:space="preserve"> articles, interviews, books by Dartmouth alumnae; and in stories passed down through generations of students. Our document for today’s episode is</w:t>
      </w:r>
      <w:r w:rsidR="00235396" w:rsidRPr="00417560">
        <w:rPr>
          <w:rFonts w:ascii="Times New Roman" w:hAnsi="Times New Roman" w:cs="Times New Roman"/>
          <w:color w:val="000000" w:themeColor="text1"/>
        </w:rPr>
        <w:t xml:space="preserve"> in </w:t>
      </w:r>
      <w:r w:rsidR="5482B5C8" w:rsidRPr="00417560">
        <w:rPr>
          <w:rFonts w:ascii="Times New Roman" w:hAnsi="Times New Roman" w:cs="Times New Roman"/>
          <w:color w:val="000000" w:themeColor="text1"/>
        </w:rPr>
        <w:t>response to that harassment. It</w:t>
      </w:r>
      <w:r w:rsidR="00235396" w:rsidRPr="00417560">
        <w:rPr>
          <w:rFonts w:ascii="Times New Roman" w:hAnsi="Times New Roman" w:cs="Times New Roman"/>
          <w:color w:val="000000" w:themeColor="text1"/>
        </w:rPr>
        <w:t>’</w:t>
      </w:r>
      <w:r w:rsidR="5482B5C8" w:rsidRPr="00417560">
        <w:rPr>
          <w:rFonts w:ascii="Times New Roman" w:hAnsi="Times New Roman" w:cs="Times New Roman"/>
          <w:color w:val="000000" w:themeColor="text1"/>
        </w:rPr>
        <w:t>s a video</w:t>
      </w:r>
      <w:r w:rsidR="00D00B90" w:rsidRPr="00417560">
        <w:rPr>
          <w:rFonts w:ascii="Times New Roman" w:hAnsi="Times New Roman" w:cs="Times New Roman"/>
          <w:color w:val="000000" w:themeColor="text1"/>
        </w:rPr>
        <w:t xml:space="preserve"> </w:t>
      </w:r>
      <w:r w:rsidR="5482B5C8" w:rsidRPr="00417560">
        <w:rPr>
          <w:rFonts w:ascii="Times New Roman" w:hAnsi="Times New Roman" w:cs="Times New Roman"/>
          <w:color w:val="000000" w:themeColor="text1"/>
        </w:rPr>
        <w:t xml:space="preserve">recording of a 1975 performance by a group of female Dartmouth students. Their show was titled </w:t>
      </w:r>
      <w:r w:rsidR="5482B5C8" w:rsidRPr="00417560">
        <w:rPr>
          <w:rFonts w:ascii="Times New Roman" w:hAnsi="Times New Roman" w:cs="Times New Roman"/>
          <w:i/>
          <w:iCs/>
          <w:color w:val="000000" w:themeColor="text1"/>
        </w:rPr>
        <w:t>You Laugh</w:t>
      </w:r>
      <w:r w:rsidR="5482B5C8" w:rsidRPr="00417560">
        <w:rPr>
          <w:rFonts w:ascii="Times New Roman" w:hAnsi="Times New Roman" w:cs="Times New Roman"/>
          <w:color w:val="000000" w:themeColor="text1"/>
        </w:rPr>
        <w:t xml:space="preserve">, and you can check out </w:t>
      </w:r>
      <w:r w:rsidR="13BA7DF2" w:rsidRPr="00417560">
        <w:rPr>
          <w:rFonts w:ascii="Times New Roman" w:hAnsi="Times New Roman" w:cs="Times New Roman"/>
          <w:color w:val="000000" w:themeColor="text1"/>
        </w:rPr>
        <w:t>a</w:t>
      </w:r>
      <w:r w:rsidR="5482B5C8" w:rsidRPr="00417560">
        <w:rPr>
          <w:rFonts w:ascii="Times New Roman" w:hAnsi="Times New Roman" w:cs="Times New Roman"/>
          <w:color w:val="000000" w:themeColor="text1"/>
        </w:rPr>
        <w:t xml:space="preserve"> DVD copy of their performance from Jones Media Center</w:t>
      </w:r>
      <w:r w:rsidR="1E1303EF" w:rsidRPr="00417560">
        <w:rPr>
          <w:rFonts w:ascii="Times New Roman" w:hAnsi="Times New Roman" w:cs="Times New Roman"/>
          <w:color w:val="000000" w:themeColor="text1"/>
        </w:rPr>
        <w:t xml:space="preserve">. </w:t>
      </w:r>
      <w:r w:rsidR="3723CE8F" w:rsidRPr="00417560">
        <w:rPr>
          <w:rFonts w:ascii="Times New Roman" w:hAnsi="Times New Roman" w:cs="Times New Roman"/>
          <w:color w:val="000000" w:themeColor="text1"/>
        </w:rPr>
        <w:t xml:space="preserve">During the </w:t>
      </w:r>
      <w:r w:rsidR="3489BB35" w:rsidRPr="00417560">
        <w:rPr>
          <w:rFonts w:ascii="Times New Roman" w:hAnsi="Times New Roman" w:cs="Times New Roman"/>
          <w:color w:val="000000" w:themeColor="text1"/>
        </w:rPr>
        <w:t>show</w:t>
      </w:r>
      <w:r w:rsidR="07799411" w:rsidRPr="00417560">
        <w:rPr>
          <w:rFonts w:ascii="Times New Roman" w:hAnsi="Times New Roman" w:cs="Times New Roman"/>
          <w:color w:val="000000" w:themeColor="text1"/>
        </w:rPr>
        <w:t>,</w:t>
      </w:r>
      <w:r w:rsidR="1E1303EF" w:rsidRPr="00417560">
        <w:rPr>
          <w:rFonts w:ascii="Times New Roman" w:hAnsi="Times New Roman" w:cs="Times New Roman"/>
          <w:color w:val="000000" w:themeColor="text1"/>
        </w:rPr>
        <w:t xml:space="preserve"> </w:t>
      </w:r>
      <w:r w:rsidR="5482B5C8" w:rsidRPr="00417560">
        <w:rPr>
          <w:rFonts w:ascii="Times New Roman" w:hAnsi="Times New Roman" w:cs="Times New Roman"/>
          <w:color w:val="000000" w:themeColor="text1"/>
        </w:rPr>
        <w:t>the women perform nine s</w:t>
      </w:r>
      <w:r w:rsidR="00235396" w:rsidRPr="00417560">
        <w:rPr>
          <w:rFonts w:ascii="Times New Roman" w:hAnsi="Times New Roman" w:cs="Times New Roman"/>
          <w:color w:val="000000" w:themeColor="text1"/>
        </w:rPr>
        <w:t>cene</w:t>
      </w:r>
      <w:r w:rsidR="5482B5C8" w:rsidRPr="00417560">
        <w:rPr>
          <w:rFonts w:ascii="Times New Roman" w:hAnsi="Times New Roman" w:cs="Times New Roman"/>
          <w:color w:val="000000" w:themeColor="text1"/>
        </w:rPr>
        <w:t xml:space="preserve">s in which they confront the sexism at Dartmouth with humor </w:t>
      </w:r>
      <w:r w:rsidR="508E7ECA" w:rsidRPr="00417560">
        <w:rPr>
          <w:rFonts w:ascii="Times New Roman" w:hAnsi="Times New Roman" w:cs="Times New Roman"/>
          <w:color w:val="000000" w:themeColor="text1"/>
        </w:rPr>
        <w:t xml:space="preserve">and </w:t>
      </w:r>
      <w:r w:rsidR="1E1303EF" w:rsidRPr="00417560">
        <w:rPr>
          <w:rFonts w:ascii="Times New Roman" w:hAnsi="Times New Roman" w:cs="Times New Roman"/>
          <w:color w:val="000000" w:themeColor="text1"/>
        </w:rPr>
        <w:t xml:space="preserve">anger </w:t>
      </w:r>
      <w:r w:rsidR="664D71B7" w:rsidRPr="00417560">
        <w:rPr>
          <w:rFonts w:ascii="Times New Roman" w:hAnsi="Times New Roman" w:cs="Times New Roman"/>
          <w:color w:val="000000" w:themeColor="text1"/>
        </w:rPr>
        <w:t xml:space="preserve">through </w:t>
      </w:r>
      <w:r w:rsidR="5482B5C8" w:rsidRPr="00417560">
        <w:rPr>
          <w:rFonts w:ascii="Times New Roman" w:hAnsi="Times New Roman" w:cs="Times New Roman"/>
          <w:color w:val="000000" w:themeColor="text1"/>
        </w:rPr>
        <w:t>poetry, dance</w:t>
      </w:r>
      <w:r w:rsidR="2B49C1B1" w:rsidRPr="00417560">
        <w:rPr>
          <w:rFonts w:ascii="Times New Roman" w:hAnsi="Times New Roman" w:cs="Times New Roman"/>
          <w:color w:val="000000" w:themeColor="text1"/>
        </w:rPr>
        <w:t>, song</w:t>
      </w:r>
      <w:r w:rsidR="6B8F96B9" w:rsidRPr="00417560">
        <w:rPr>
          <w:rFonts w:ascii="Times New Roman" w:hAnsi="Times New Roman" w:cs="Times New Roman"/>
          <w:color w:val="000000" w:themeColor="text1"/>
        </w:rPr>
        <w:t>s</w:t>
      </w:r>
      <w:r w:rsidR="2B49C1B1" w:rsidRPr="00417560">
        <w:rPr>
          <w:rFonts w:ascii="Times New Roman" w:hAnsi="Times New Roman" w:cs="Times New Roman"/>
          <w:color w:val="000000" w:themeColor="text1"/>
        </w:rPr>
        <w:t>, and skits.</w:t>
      </w:r>
    </w:p>
    <w:p w14:paraId="672A6659" w14:textId="77777777" w:rsidR="00063800" w:rsidRPr="00417560" w:rsidRDefault="00063800">
      <w:pPr>
        <w:rPr>
          <w:rFonts w:ascii="Times New Roman" w:hAnsi="Times New Roman" w:cs="Times New Roman"/>
          <w:color w:val="000000" w:themeColor="text1"/>
        </w:rPr>
      </w:pPr>
    </w:p>
    <w:p w14:paraId="06794805" w14:textId="20B564D1" w:rsidR="009A7F25" w:rsidRPr="00417560" w:rsidRDefault="007D645A">
      <w:pPr>
        <w:rPr>
          <w:rFonts w:ascii="Times New Roman" w:hAnsi="Times New Roman" w:cs="Times New Roman"/>
          <w:color w:val="000000" w:themeColor="text1"/>
        </w:rPr>
      </w:pPr>
      <w:r>
        <w:rPr>
          <w:rFonts w:ascii="Times New Roman" w:hAnsi="Times New Roman" w:cs="Times New Roman"/>
          <w:color w:val="000000" w:themeColor="text1"/>
        </w:rPr>
        <w:t xml:space="preserve">PC: </w:t>
      </w:r>
      <w:r w:rsidR="0ADF12DD" w:rsidRPr="00417560">
        <w:rPr>
          <w:rFonts w:ascii="Times New Roman" w:hAnsi="Times New Roman" w:cs="Times New Roman"/>
          <w:color w:val="000000" w:themeColor="text1"/>
        </w:rPr>
        <w:t>One of the most powerful aspects of the performance is the way the women use their harassers’ own words to make their point.</w:t>
      </w:r>
      <w:r w:rsidR="3B247711" w:rsidRPr="00417560">
        <w:rPr>
          <w:rFonts w:ascii="Times New Roman" w:hAnsi="Times New Roman" w:cs="Times New Roman"/>
          <w:color w:val="000000" w:themeColor="text1"/>
        </w:rPr>
        <w:t xml:space="preserve"> </w:t>
      </w:r>
    </w:p>
    <w:p w14:paraId="1938B054" w14:textId="76298D09" w:rsidR="009A7F25" w:rsidRPr="00417560" w:rsidRDefault="009A7F25">
      <w:pPr>
        <w:rPr>
          <w:rFonts w:ascii="Times New Roman" w:hAnsi="Times New Roman" w:cs="Times New Roman"/>
          <w:color w:val="000000" w:themeColor="text1"/>
        </w:rPr>
      </w:pPr>
    </w:p>
    <w:p w14:paraId="09D1B6A9" w14:textId="77777777" w:rsidR="007D645A" w:rsidRDefault="007D645A">
      <w:pPr>
        <w:rPr>
          <w:rFonts w:ascii="Times New Roman" w:hAnsi="Times New Roman" w:cs="Times New Roman"/>
          <w:color w:val="000000" w:themeColor="text1"/>
        </w:rPr>
      </w:pPr>
    </w:p>
    <w:p w14:paraId="47A2963C" w14:textId="77777777" w:rsidR="007D645A" w:rsidRDefault="007D645A">
      <w:pPr>
        <w:rPr>
          <w:rFonts w:ascii="Times New Roman" w:hAnsi="Times New Roman" w:cs="Times New Roman"/>
          <w:color w:val="000000" w:themeColor="text1"/>
        </w:rPr>
      </w:pPr>
    </w:p>
    <w:p w14:paraId="21EC50AD" w14:textId="77777777" w:rsidR="007D645A" w:rsidRDefault="007D645A">
      <w:pPr>
        <w:rPr>
          <w:rFonts w:ascii="Times New Roman" w:hAnsi="Times New Roman" w:cs="Times New Roman"/>
          <w:color w:val="000000" w:themeColor="text1"/>
        </w:rPr>
      </w:pPr>
    </w:p>
    <w:p w14:paraId="6E95FE1F" w14:textId="20A2D5AF" w:rsidR="009A7F25" w:rsidRPr="00417560" w:rsidRDefault="007D645A">
      <w:pPr>
        <w:rPr>
          <w:rFonts w:ascii="Times New Roman" w:hAnsi="Times New Roman" w:cs="Times New Roman"/>
          <w:color w:val="000000" w:themeColor="text1"/>
        </w:rPr>
      </w:pPr>
      <w:r>
        <w:rPr>
          <w:rFonts w:ascii="Times New Roman" w:hAnsi="Times New Roman" w:cs="Times New Roman"/>
          <w:color w:val="000000" w:themeColor="text1"/>
        </w:rPr>
        <w:lastRenderedPageBreak/>
        <w:t>[</w:t>
      </w:r>
      <w:proofErr w:type="gramStart"/>
      <w:r w:rsidR="05F2BB95" w:rsidRPr="00417560">
        <w:rPr>
          <w:rFonts w:ascii="Times New Roman" w:hAnsi="Times New Roman" w:cs="Times New Roman"/>
          <w:color w:val="000000" w:themeColor="text1"/>
        </w:rPr>
        <w:t>audio</w:t>
      </w:r>
      <w:proofErr w:type="gramEnd"/>
      <w:r w:rsidR="05F2BB95" w:rsidRPr="00417560">
        <w:rPr>
          <w:rFonts w:ascii="Times New Roman" w:hAnsi="Times New Roman" w:cs="Times New Roman"/>
          <w:color w:val="000000" w:themeColor="text1"/>
        </w:rPr>
        <w:t xml:space="preserve"> from DVD</w:t>
      </w:r>
      <w:r>
        <w:rPr>
          <w:rFonts w:ascii="Times New Roman" w:hAnsi="Times New Roman" w:cs="Times New Roman"/>
          <w:color w:val="000000" w:themeColor="text1"/>
        </w:rPr>
        <w:t>]</w:t>
      </w:r>
    </w:p>
    <w:p w14:paraId="1FD16AF7" w14:textId="41B1A9D1" w:rsidR="009A7F25" w:rsidRPr="00417560" w:rsidRDefault="009A7F25">
      <w:pPr>
        <w:rPr>
          <w:rFonts w:ascii="Times New Roman" w:hAnsi="Times New Roman" w:cs="Times New Roman"/>
          <w:color w:val="000000" w:themeColor="text1"/>
        </w:rPr>
      </w:pPr>
    </w:p>
    <w:p w14:paraId="0BB8A4AC" w14:textId="3917C3D7" w:rsidR="00235396" w:rsidRPr="00417560" w:rsidRDefault="02CDF018">
      <w:pPr>
        <w:rPr>
          <w:rFonts w:ascii="Times New Roman" w:hAnsi="Times New Roman" w:cs="Times New Roman"/>
          <w:color w:val="000000" w:themeColor="text1"/>
        </w:rPr>
      </w:pPr>
      <w:r w:rsidRPr="00417560">
        <w:rPr>
          <w:rFonts w:ascii="Times New Roman" w:hAnsi="Times New Roman" w:cs="Times New Roman"/>
          <w:color w:val="000000" w:themeColor="text1"/>
        </w:rPr>
        <w:t>“</w:t>
      </w:r>
      <w:r w:rsidR="00235396" w:rsidRPr="00417560">
        <w:rPr>
          <w:rFonts w:ascii="Times New Roman" w:hAnsi="Times New Roman" w:cs="Times New Roman"/>
          <w:color w:val="000000" w:themeColor="text1"/>
        </w:rPr>
        <w:t>During the years women have been in Dartmouth, we have been repeatedly bombarded by comments, situations and public announcements all carrying the same message;</w:t>
      </w:r>
    </w:p>
    <w:p w14:paraId="4132784A" w14:textId="77777777" w:rsidR="00235396" w:rsidRPr="00417560" w:rsidRDefault="00235396">
      <w:pPr>
        <w:rPr>
          <w:rFonts w:ascii="Times New Roman" w:hAnsi="Times New Roman" w:cs="Times New Roman"/>
          <w:color w:val="000000" w:themeColor="text1"/>
        </w:rPr>
      </w:pPr>
    </w:p>
    <w:p w14:paraId="6776B760" w14:textId="42CCADC0" w:rsidR="009A7F25" w:rsidRPr="00417560" w:rsidRDefault="3689C1E0">
      <w:pPr>
        <w:rPr>
          <w:rFonts w:ascii="Times New Roman" w:hAnsi="Times New Roman" w:cs="Times New Roman"/>
          <w:color w:val="000000" w:themeColor="text1"/>
        </w:rPr>
      </w:pPr>
      <w:r w:rsidRPr="00417560">
        <w:rPr>
          <w:rFonts w:ascii="Times New Roman" w:hAnsi="Times New Roman" w:cs="Times New Roman"/>
          <w:color w:val="000000" w:themeColor="text1"/>
        </w:rPr>
        <w:t xml:space="preserve">You petty emotional </w:t>
      </w:r>
      <w:r w:rsidR="21EC14F5" w:rsidRPr="00417560">
        <w:rPr>
          <w:rFonts w:ascii="Times New Roman" w:hAnsi="Times New Roman" w:cs="Times New Roman"/>
          <w:color w:val="000000" w:themeColor="text1"/>
        </w:rPr>
        <w:t>coed</w:t>
      </w:r>
      <w:r w:rsidR="6FFE4D59" w:rsidRPr="00417560">
        <w:rPr>
          <w:rFonts w:ascii="Times New Roman" w:hAnsi="Times New Roman" w:cs="Times New Roman"/>
          <w:color w:val="000000" w:themeColor="text1"/>
        </w:rPr>
        <w:t>s</w:t>
      </w:r>
      <w:r w:rsidR="21EC14F5" w:rsidRPr="00417560">
        <w:rPr>
          <w:rFonts w:ascii="Times New Roman" w:hAnsi="Times New Roman" w:cs="Times New Roman"/>
          <w:color w:val="000000" w:themeColor="text1"/>
        </w:rPr>
        <w:t xml:space="preserve"> go home </w:t>
      </w:r>
      <w:r w:rsidR="61D75CE3" w:rsidRPr="00417560">
        <w:rPr>
          <w:rFonts w:ascii="Times New Roman" w:hAnsi="Times New Roman" w:cs="Times New Roman"/>
          <w:color w:val="000000" w:themeColor="text1"/>
        </w:rPr>
        <w:t xml:space="preserve">you ruined </w:t>
      </w:r>
      <w:r w:rsidR="02CDF018" w:rsidRPr="00417560">
        <w:rPr>
          <w:rFonts w:ascii="Times New Roman" w:hAnsi="Times New Roman" w:cs="Times New Roman"/>
          <w:color w:val="000000" w:themeColor="text1"/>
        </w:rPr>
        <w:t>the brotherhood</w:t>
      </w:r>
      <w:r w:rsidR="5292E979" w:rsidRPr="00417560">
        <w:rPr>
          <w:rFonts w:ascii="Times New Roman" w:hAnsi="Times New Roman" w:cs="Times New Roman"/>
          <w:color w:val="000000" w:themeColor="text1"/>
        </w:rPr>
        <w:t>, the real spirit of Dartmouth</w:t>
      </w:r>
      <w:r w:rsidR="02CDF018" w:rsidRPr="00417560">
        <w:rPr>
          <w:rFonts w:ascii="Times New Roman" w:hAnsi="Times New Roman" w:cs="Times New Roman"/>
          <w:color w:val="000000" w:themeColor="text1"/>
        </w:rPr>
        <w:t xml:space="preserve">” </w:t>
      </w:r>
    </w:p>
    <w:p w14:paraId="382D1623" w14:textId="519F7802" w:rsidR="0A3F5F63" w:rsidRPr="00417560" w:rsidRDefault="0A3F5F63">
      <w:pPr>
        <w:rPr>
          <w:rFonts w:ascii="Times New Roman" w:hAnsi="Times New Roman" w:cs="Times New Roman"/>
          <w:color w:val="000000" w:themeColor="text1"/>
        </w:rPr>
      </w:pPr>
    </w:p>
    <w:p w14:paraId="3BC90FB8" w14:textId="285ED5AC" w:rsidR="0F17A9DA" w:rsidRPr="00417560" w:rsidRDefault="00235396">
      <w:pPr>
        <w:rPr>
          <w:rFonts w:ascii="Times New Roman" w:hAnsi="Times New Roman" w:cs="Times New Roman"/>
          <w:color w:val="000000" w:themeColor="text1"/>
        </w:rPr>
      </w:pPr>
      <w:r w:rsidRPr="00417560">
        <w:rPr>
          <w:rFonts w:ascii="Times New Roman" w:hAnsi="Times New Roman" w:cs="Times New Roman"/>
          <w:color w:val="000000" w:themeColor="text1"/>
        </w:rPr>
        <w:t xml:space="preserve">In a very recent edition of </w:t>
      </w:r>
      <w:r w:rsidRPr="00417560">
        <w:rPr>
          <w:rFonts w:ascii="Times New Roman" w:hAnsi="Times New Roman" w:cs="Times New Roman"/>
          <w:i/>
          <w:iCs/>
          <w:color w:val="000000" w:themeColor="text1"/>
          <w:rPrChange w:id="0" w:author="Ini Adesiyan" w:date="2019-09-30T20:48:00Z">
            <w:rPr>
              <w:color w:val="000000" w:themeColor="text1"/>
            </w:rPr>
          </w:rPrChange>
        </w:rPr>
        <w:t xml:space="preserve">the </w:t>
      </w:r>
      <w:r w:rsidRPr="00417560">
        <w:rPr>
          <w:rFonts w:ascii="Times New Roman" w:hAnsi="Times New Roman" w:cs="Times New Roman"/>
          <w:i/>
          <w:iCs/>
          <w:color w:val="000000" w:themeColor="text1"/>
          <w:highlight w:val="yellow"/>
          <w:rPrChange w:id="1" w:author="Ini Adesiyan" w:date="2019-09-30T20:48:00Z">
            <w:rPr>
              <w:color w:val="000000" w:themeColor="text1"/>
            </w:rPr>
          </w:rPrChange>
        </w:rPr>
        <w:t>D</w:t>
      </w:r>
      <w:r w:rsidRPr="00417560">
        <w:rPr>
          <w:rFonts w:ascii="Times New Roman" w:hAnsi="Times New Roman" w:cs="Times New Roman"/>
          <w:color w:val="000000" w:themeColor="text1"/>
        </w:rPr>
        <w:t xml:space="preserve">, a Dartmouth student stated; </w:t>
      </w:r>
    </w:p>
    <w:p w14:paraId="6A560BB2" w14:textId="42F75CCE" w:rsidR="0A3F5F63" w:rsidRPr="00417560" w:rsidRDefault="0A3F5F63">
      <w:pPr>
        <w:rPr>
          <w:rFonts w:ascii="Times New Roman" w:hAnsi="Times New Roman" w:cs="Times New Roman"/>
          <w:color w:val="000000" w:themeColor="text1"/>
        </w:rPr>
      </w:pPr>
    </w:p>
    <w:p w14:paraId="2AFEB933" w14:textId="083A9BCB" w:rsidR="0F17A9DA" w:rsidRPr="00417560" w:rsidRDefault="7EB45D4C">
      <w:pPr>
        <w:rPr>
          <w:rFonts w:ascii="Times New Roman" w:hAnsi="Times New Roman" w:cs="Times New Roman"/>
          <w:color w:val="000000" w:themeColor="text1"/>
        </w:rPr>
      </w:pPr>
      <w:r w:rsidRPr="00417560">
        <w:rPr>
          <w:rFonts w:ascii="Times New Roman" w:hAnsi="Times New Roman" w:cs="Times New Roman"/>
          <w:color w:val="000000" w:themeColor="text1"/>
        </w:rPr>
        <w:t>“</w:t>
      </w:r>
      <w:r w:rsidR="52AE5B70" w:rsidRPr="00417560">
        <w:rPr>
          <w:rFonts w:ascii="Times New Roman" w:hAnsi="Times New Roman" w:cs="Times New Roman"/>
          <w:color w:val="000000" w:themeColor="text1"/>
        </w:rPr>
        <w:t>The ratio of men to women should be 3-0</w:t>
      </w:r>
      <w:r w:rsidR="51D8E372" w:rsidRPr="00417560">
        <w:rPr>
          <w:rFonts w:ascii="Times New Roman" w:hAnsi="Times New Roman" w:cs="Times New Roman"/>
          <w:color w:val="000000" w:themeColor="text1"/>
        </w:rPr>
        <w:t>.</w:t>
      </w:r>
      <w:r w:rsidR="00235396" w:rsidRPr="00417560">
        <w:rPr>
          <w:rFonts w:ascii="Times New Roman" w:hAnsi="Times New Roman" w:cs="Times New Roman"/>
          <w:color w:val="000000" w:themeColor="text1"/>
        </w:rPr>
        <w:t xml:space="preserve"> I’d like to see a second Dartmouth campus started somewhere else for women</w:t>
      </w:r>
      <w:r w:rsidR="007D645A">
        <w:rPr>
          <w:rFonts w:ascii="Times New Roman" w:hAnsi="Times New Roman" w:cs="Times New Roman"/>
          <w:color w:val="000000" w:themeColor="text1"/>
        </w:rPr>
        <w:t>.’</w:t>
      </w:r>
      <w:r w:rsidR="51D8E372" w:rsidRPr="00417560">
        <w:rPr>
          <w:rFonts w:ascii="Times New Roman" w:hAnsi="Times New Roman" w:cs="Times New Roman"/>
          <w:color w:val="000000" w:themeColor="text1"/>
        </w:rPr>
        <w:t>”</w:t>
      </w:r>
    </w:p>
    <w:p w14:paraId="737A1980" w14:textId="50AB4FA2" w:rsidR="6F869E78" w:rsidRPr="00417560" w:rsidRDefault="6F869E78">
      <w:pPr>
        <w:rPr>
          <w:rFonts w:ascii="Times New Roman" w:hAnsi="Times New Roman" w:cs="Times New Roman"/>
          <w:color w:val="000000" w:themeColor="text1"/>
        </w:rPr>
      </w:pPr>
    </w:p>
    <w:p w14:paraId="571AE107" w14:textId="6916D2CD" w:rsidR="00235396" w:rsidRPr="00417560" w:rsidRDefault="00235396">
      <w:pPr>
        <w:rPr>
          <w:rFonts w:ascii="Times New Roman" w:hAnsi="Times New Roman" w:cs="Times New Roman"/>
          <w:color w:val="000000" w:themeColor="text1"/>
        </w:rPr>
      </w:pPr>
      <w:r w:rsidRPr="00417560">
        <w:rPr>
          <w:rFonts w:ascii="Times New Roman" w:hAnsi="Times New Roman" w:cs="Times New Roman"/>
          <w:color w:val="000000" w:themeColor="text1"/>
        </w:rPr>
        <w:t xml:space="preserve">Insulting songs have been sung at our doors </w:t>
      </w:r>
      <w:r w:rsidR="006A41BD" w:rsidRPr="00417560">
        <w:rPr>
          <w:rFonts w:ascii="Times New Roman" w:hAnsi="Times New Roman" w:cs="Times New Roman"/>
          <w:color w:val="000000" w:themeColor="text1"/>
        </w:rPr>
        <w:t xml:space="preserve">in the early hours of the morning - </w:t>
      </w:r>
    </w:p>
    <w:p w14:paraId="4DC8C58E" w14:textId="77777777" w:rsidR="00235396" w:rsidRPr="00417560" w:rsidRDefault="00235396">
      <w:pPr>
        <w:rPr>
          <w:rFonts w:ascii="Times New Roman" w:hAnsi="Times New Roman" w:cs="Times New Roman"/>
          <w:color w:val="000000" w:themeColor="text1"/>
        </w:rPr>
      </w:pPr>
    </w:p>
    <w:p w14:paraId="29D6B04F" w14:textId="16092E3F" w:rsidR="00344494" w:rsidRPr="00417560" w:rsidRDefault="3D92461C">
      <w:pPr>
        <w:rPr>
          <w:rFonts w:ascii="Times New Roman" w:hAnsi="Times New Roman" w:cs="Times New Roman"/>
          <w:color w:val="000000" w:themeColor="text1"/>
        </w:rPr>
      </w:pPr>
      <w:r w:rsidRPr="00417560">
        <w:rPr>
          <w:rFonts w:ascii="Times New Roman" w:hAnsi="Times New Roman" w:cs="Times New Roman"/>
          <w:color w:val="000000" w:themeColor="text1"/>
        </w:rPr>
        <w:t>Men of Dartmouth</w:t>
      </w:r>
      <w:r w:rsidR="006A41BD" w:rsidRPr="00417560">
        <w:rPr>
          <w:rFonts w:ascii="Times New Roman" w:hAnsi="Times New Roman" w:cs="Times New Roman"/>
          <w:color w:val="000000" w:themeColor="text1"/>
        </w:rPr>
        <w:t xml:space="preserve">, </w:t>
      </w:r>
      <w:r w:rsidRPr="00417560">
        <w:rPr>
          <w:rFonts w:ascii="Times New Roman" w:hAnsi="Times New Roman" w:cs="Times New Roman"/>
          <w:color w:val="000000" w:themeColor="text1"/>
        </w:rPr>
        <w:t>give rouse for the coed on the pill</w:t>
      </w:r>
      <w:r w:rsidR="0FC02980" w:rsidRPr="00417560">
        <w:rPr>
          <w:rFonts w:ascii="Times New Roman" w:hAnsi="Times New Roman" w:cs="Times New Roman"/>
          <w:color w:val="000000" w:themeColor="text1"/>
        </w:rPr>
        <w:t>”</w:t>
      </w:r>
      <w:r w:rsidR="009A7F25" w:rsidRPr="00417560">
        <w:rPr>
          <w:rFonts w:ascii="Times New Roman" w:hAnsi="Times New Roman" w:cs="Times New Roman"/>
          <w:color w:val="000000" w:themeColor="text1"/>
        </w:rPr>
        <w:t xml:space="preserve"> </w:t>
      </w:r>
    </w:p>
    <w:p w14:paraId="0A37501D" w14:textId="77777777" w:rsidR="00F31F3C" w:rsidRPr="00417560" w:rsidRDefault="00F31F3C">
      <w:pPr>
        <w:autoSpaceDE w:val="0"/>
        <w:autoSpaceDN w:val="0"/>
        <w:adjustRightInd w:val="0"/>
        <w:rPr>
          <w:rFonts w:ascii="Times New Roman" w:hAnsi="Times New Roman" w:cs="Times New Roman"/>
          <w:color w:val="000000"/>
        </w:rPr>
      </w:pPr>
    </w:p>
    <w:p w14:paraId="21959564" w14:textId="4966E3BB" w:rsidR="006E7898" w:rsidRPr="00417560" w:rsidRDefault="007D645A" w:rsidP="00405F82">
      <w:pPr>
        <w:tabs>
          <w:tab w:val="left" w:pos="720"/>
        </w:tabs>
        <w:autoSpaceDE w:val="0"/>
        <w:autoSpaceDN w:val="0"/>
        <w:adjustRightInd w:val="0"/>
        <w:rPr>
          <w:rFonts w:ascii="Times New Roman" w:hAnsi="Times New Roman" w:cs="Times New Roman"/>
          <w:color w:val="000000" w:themeColor="text1"/>
          <w:highlight w:val="lightGray"/>
        </w:rPr>
      </w:pPr>
      <w:r>
        <w:rPr>
          <w:rFonts w:ascii="Times New Roman" w:hAnsi="Times New Roman" w:cs="Times New Roman"/>
          <w:color w:val="000000" w:themeColor="text1"/>
        </w:rPr>
        <w:t xml:space="preserve">PC: </w:t>
      </w:r>
      <w:r w:rsidR="41523F96" w:rsidRPr="00417560">
        <w:rPr>
          <w:rFonts w:ascii="Times New Roman" w:hAnsi="Times New Roman" w:cs="Times New Roman"/>
          <w:color w:val="000000" w:themeColor="text1"/>
        </w:rPr>
        <w:t>The 30</w:t>
      </w:r>
      <w:r w:rsidR="601EA5AB" w:rsidRPr="00417560">
        <w:rPr>
          <w:rFonts w:ascii="Times New Roman" w:hAnsi="Times New Roman" w:cs="Times New Roman"/>
          <w:color w:val="000000" w:themeColor="text1"/>
        </w:rPr>
        <w:t>-</w:t>
      </w:r>
      <w:r w:rsidR="41523F96" w:rsidRPr="00417560">
        <w:rPr>
          <w:rFonts w:ascii="Times New Roman" w:hAnsi="Times New Roman" w:cs="Times New Roman"/>
          <w:color w:val="000000" w:themeColor="text1"/>
        </w:rPr>
        <w:t>minute video</w:t>
      </w:r>
      <w:r w:rsidR="5E2D7E06" w:rsidRPr="00417560">
        <w:rPr>
          <w:rFonts w:ascii="Times New Roman" w:hAnsi="Times New Roman" w:cs="Times New Roman"/>
          <w:color w:val="000000" w:themeColor="text1"/>
        </w:rPr>
        <w:t xml:space="preserve"> and t</w:t>
      </w:r>
      <w:r w:rsidR="41523F96" w:rsidRPr="00417560">
        <w:rPr>
          <w:rFonts w:ascii="Times New Roman" w:hAnsi="Times New Roman" w:cs="Times New Roman"/>
          <w:color w:val="000000" w:themeColor="text1"/>
        </w:rPr>
        <w:t>he honesty of the performers give</w:t>
      </w:r>
      <w:r w:rsidR="006A41BD" w:rsidRPr="00417560">
        <w:rPr>
          <w:rFonts w:ascii="Times New Roman" w:hAnsi="Times New Roman" w:cs="Times New Roman"/>
          <w:color w:val="000000" w:themeColor="text1"/>
        </w:rPr>
        <w:t>s</w:t>
      </w:r>
      <w:r w:rsidR="41523F96" w:rsidRPr="00417560">
        <w:rPr>
          <w:rFonts w:ascii="Times New Roman" w:hAnsi="Times New Roman" w:cs="Times New Roman"/>
          <w:color w:val="000000" w:themeColor="text1"/>
        </w:rPr>
        <w:t xml:space="preserve"> us insight </w:t>
      </w:r>
      <w:r w:rsidR="006A41BD" w:rsidRPr="00417560">
        <w:rPr>
          <w:rFonts w:ascii="Times New Roman" w:hAnsi="Times New Roman" w:cs="Times New Roman"/>
          <w:color w:val="000000" w:themeColor="text1"/>
        </w:rPr>
        <w:t>in</w:t>
      </w:r>
      <w:r w:rsidR="41523F96" w:rsidRPr="00417560">
        <w:rPr>
          <w:rFonts w:ascii="Times New Roman" w:hAnsi="Times New Roman" w:cs="Times New Roman"/>
          <w:color w:val="000000" w:themeColor="text1"/>
        </w:rPr>
        <w:t xml:space="preserve">to </w:t>
      </w:r>
      <w:r w:rsidR="157B9859" w:rsidRPr="00417560">
        <w:rPr>
          <w:rFonts w:ascii="Times New Roman" w:hAnsi="Times New Roman" w:cs="Times New Roman"/>
          <w:color w:val="000000" w:themeColor="text1"/>
        </w:rPr>
        <w:t>h</w:t>
      </w:r>
      <w:r w:rsidR="0D17F050" w:rsidRPr="00417560">
        <w:rPr>
          <w:rFonts w:ascii="Times New Roman" w:hAnsi="Times New Roman" w:cs="Times New Roman"/>
          <w:color w:val="000000" w:themeColor="text1"/>
        </w:rPr>
        <w:t xml:space="preserve">ow difficult it was </w:t>
      </w:r>
      <w:r w:rsidR="00405F82" w:rsidRPr="00417560">
        <w:rPr>
          <w:rFonts w:ascii="Times New Roman" w:hAnsi="Times New Roman" w:cs="Times New Roman"/>
          <w:color w:val="000000" w:themeColor="text1"/>
        </w:rPr>
        <w:t>for some</w:t>
      </w:r>
      <w:r w:rsidR="0D17F050" w:rsidRPr="00417560">
        <w:rPr>
          <w:rFonts w:ascii="Times New Roman" w:hAnsi="Times New Roman" w:cs="Times New Roman"/>
          <w:color w:val="000000" w:themeColor="text1"/>
        </w:rPr>
        <w:t xml:space="preserve"> wom</w:t>
      </w:r>
      <w:r w:rsidR="00405F82" w:rsidRPr="00417560">
        <w:rPr>
          <w:rFonts w:ascii="Times New Roman" w:hAnsi="Times New Roman" w:cs="Times New Roman"/>
          <w:color w:val="000000" w:themeColor="text1"/>
        </w:rPr>
        <w:t>e</w:t>
      </w:r>
      <w:r w:rsidR="0D17F050" w:rsidRPr="00417560">
        <w:rPr>
          <w:rFonts w:ascii="Times New Roman" w:hAnsi="Times New Roman" w:cs="Times New Roman"/>
          <w:color w:val="000000" w:themeColor="text1"/>
        </w:rPr>
        <w:t>n on the Dartmouth campus in the early year</w:t>
      </w:r>
      <w:r w:rsidR="05834CF0" w:rsidRPr="00417560">
        <w:rPr>
          <w:rFonts w:ascii="Times New Roman" w:hAnsi="Times New Roman" w:cs="Times New Roman"/>
          <w:color w:val="000000" w:themeColor="text1"/>
        </w:rPr>
        <w:t>s</w:t>
      </w:r>
      <w:r w:rsidR="0D17F050" w:rsidRPr="00417560">
        <w:rPr>
          <w:rFonts w:ascii="Times New Roman" w:hAnsi="Times New Roman" w:cs="Times New Roman"/>
          <w:color w:val="000000" w:themeColor="text1"/>
        </w:rPr>
        <w:t xml:space="preserve"> of coeducation.</w:t>
      </w:r>
      <w:r w:rsidR="5838750E" w:rsidRPr="00417560">
        <w:rPr>
          <w:rFonts w:ascii="Times New Roman" w:hAnsi="Times New Roman" w:cs="Times New Roman"/>
          <w:color w:val="000000" w:themeColor="text1"/>
        </w:rPr>
        <w:t xml:space="preserve"> </w:t>
      </w:r>
      <w:r w:rsidR="41523F96" w:rsidRPr="00417560">
        <w:rPr>
          <w:rFonts w:ascii="Times New Roman" w:hAnsi="Times New Roman" w:cs="Times New Roman"/>
          <w:color w:val="000000" w:themeColor="text1"/>
        </w:rPr>
        <w:t>We could easily create a whole podcast episode, probably a</w:t>
      </w:r>
      <w:r w:rsidR="006A41BD" w:rsidRPr="00417560">
        <w:rPr>
          <w:rFonts w:ascii="Times New Roman" w:hAnsi="Times New Roman" w:cs="Times New Roman"/>
          <w:color w:val="000000" w:themeColor="text1"/>
        </w:rPr>
        <w:t>n entire</w:t>
      </w:r>
      <w:r w:rsidR="41523F96" w:rsidRPr="00417560">
        <w:rPr>
          <w:rFonts w:ascii="Times New Roman" w:hAnsi="Times New Roman" w:cs="Times New Roman"/>
          <w:color w:val="000000" w:themeColor="text1"/>
        </w:rPr>
        <w:t xml:space="preserve"> series on th</w:t>
      </w:r>
      <w:r w:rsidR="16C770C8" w:rsidRPr="00417560">
        <w:rPr>
          <w:rFonts w:ascii="Times New Roman" w:hAnsi="Times New Roman" w:cs="Times New Roman"/>
          <w:color w:val="000000" w:themeColor="text1"/>
        </w:rPr>
        <w:t>is</w:t>
      </w:r>
      <w:r w:rsidR="41523F96" w:rsidRPr="00417560">
        <w:rPr>
          <w:rFonts w:ascii="Times New Roman" w:hAnsi="Times New Roman" w:cs="Times New Roman"/>
          <w:color w:val="000000" w:themeColor="text1"/>
        </w:rPr>
        <w:t xml:space="preserve"> topic</w:t>
      </w:r>
      <w:r w:rsidR="06565B18" w:rsidRPr="00417560">
        <w:rPr>
          <w:rFonts w:ascii="Times New Roman" w:hAnsi="Times New Roman" w:cs="Times New Roman"/>
          <w:color w:val="000000" w:themeColor="text1"/>
        </w:rPr>
        <w:t xml:space="preserve"> and we will explore </w:t>
      </w:r>
      <w:r w:rsidR="30861945" w:rsidRPr="00417560">
        <w:rPr>
          <w:rFonts w:ascii="Times New Roman" w:hAnsi="Times New Roman" w:cs="Times New Roman"/>
          <w:color w:val="000000" w:themeColor="text1"/>
        </w:rPr>
        <w:t xml:space="preserve">it </w:t>
      </w:r>
      <w:r w:rsidR="06565B18" w:rsidRPr="00417560">
        <w:rPr>
          <w:rFonts w:ascii="Times New Roman" w:hAnsi="Times New Roman" w:cs="Times New Roman"/>
          <w:color w:val="000000" w:themeColor="text1"/>
        </w:rPr>
        <w:t xml:space="preserve">further, but </w:t>
      </w:r>
      <w:r w:rsidR="610B4E1A" w:rsidRPr="00417560">
        <w:rPr>
          <w:rFonts w:ascii="Times New Roman" w:hAnsi="Times New Roman" w:cs="Times New Roman"/>
          <w:color w:val="000000" w:themeColor="text1"/>
        </w:rPr>
        <w:t xml:space="preserve">first </w:t>
      </w:r>
      <w:r w:rsidR="06565B18" w:rsidRPr="00417560">
        <w:rPr>
          <w:rFonts w:ascii="Times New Roman" w:hAnsi="Times New Roman" w:cs="Times New Roman"/>
          <w:color w:val="000000" w:themeColor="text1"/>
        </w:rPr>
        <w:t xml:space="preserve">let’s </w:t>
      </w:r>
      <w:r w:rsidR="0222B212" w:rsidRPr="00417560">
        <w:rPr>
          <w:rFonts w:ascii="Times New Roman" w:hAnsi="Times New Roman" w:cs="Times New Roman"/>
          <w:color w:val="000000" w:themeColor="text1"/>
        </w:rPr>
        <w:t xml:space="preserve">take </w:t>
      </w:r>
      <w:r w:rsidR="06565B18" w:rsidRPr="00417560">
        <w:rPr>
          <w:rFonts w:ascii="Times New Roman" w:hAnsi="Times New Roman" w:cs="Times New Roman"/>
          <w:color w:val="000000" w:themeColor="text1"/>
        </w:rPr>
        <w:t xml:space="preserve">a look back </w:t>
      </w:r>
      <w:r w:rsidR="2B7C1980" w:rsidRPr="00417560">
        <w:rPr>
          <w:rFonts w:ascii="Times New Roman" w:hAnsi="Times New Roman" w:cs="Times New Roman"/>
          <w:color w:val="000000" w:themeColor="text1"/>
        </w:rPr>
        <w:t>a</w:t>
      </w:r>
      <w:r w:rsidR="006A41BD" w:rsidRPr="00417560">
        <w:rPr>
          <w:rFonts w:ascii="Times New Roman" w:hAnsi="Times New Roman" w:cs="Times New Roman"/>
          <w:color w:val="000000" w:themeColor="text1"/>
        </w:rPr>
        <w:t xml:space="preserve">t </w:t>
      </w:r>
      <w:r w:rsidR="2B7C1980" w:rsidRPr="00417560">
        <w:rPr>
          <w:rFonts w:ascii="Times New Roman" w:hAnsi="Times New Roman" w:cs="Times New Roman"/>
          <w:color w:val="000000" w:themeColor="text1"/>
        </w:rPr>
        <w:t xml:space="preserve">the </w:t>
      </w:r>
      <w:r w:rsidR="3A85E6DA" w:rsidRPr="00417560">
        <w:rPr>
          <w:rFonts w:ascii="Times New Roman" w:hAnsi="Times New Roman" w:cs="Times New Roman"/>
          <w:color w:val="000000" w:themeColor="text1"/>
        </w:rPr>
        <w:t xml:space="preserve">roots of the </w:t>
      </w:r>
      <w:r w:rsidR="2B7C1980" w:rsidRPr="00417560">
        <w:rPr>
          <w:rFonts w:ascii="Times New Roman" w:hAnsi="Times New Roman" w:cs="Times New Roman"/>
          <w:color w:val="000000" w:themeColor="text1"/>
        </w:rPr>
        <w:t>issue</w:t>
      </w:r>
      <w:r w:rsidR="006A41BD" w:rsidRPr="00417560">
        <w:rPr>
          <w:rFonts w:ascii="Times New Roman" w:hAnsi="Times New Roman" w:cs="Times New Roman"/>
          <w:color w:val="000000" w:themeColor="text1"/>
        </w:rPr>
        <w:t>s</w:t>
      </w:r>
      <w:r w:rsidR="2B7C1980" w:rsidRPr="00417560">
        <w:rPr>
          <w:rFonts w:ascii="Times New Roman" w:hAnsi="Times New Roman" w:cs="Times New Roman"/>
          <w:color w:val="000000" w:themeColor="text1"/>
        </w:rPr>
        <w:t xml:space="preserve"> of coeducation at Dartmouth. </w:t>
      </w:r>
    </w:p>
    <w:p w14:paraId="740C037C" w14:textId="3B6C3023" w:rsidR="153EA2B6" w:rsidRDefault="153EA2B6">
      <w:pPr>
        <w:rPr>
          <w:rFonts w:ascii="Times New Roman" w:hAnsi="Times New Roman" w:cs="Times New Roman"/>
          <w:color w:val="000000" w:themeColor="text1"/>
        </w:rPr>
      </w:pPr>
    </w:p>
    <w:p w14:paraId="3FF112A6" w14:textId="69EB7600" w:rsidR="00063800" w:rsidRPr="007D645A" w:rsidRDefault="007D645A" w:rsidP="007D645A">
      <w:pPr>
        <w:rPr>
          <w:rFonts w:ascii="Times New Roman" w:hAnsi="Times New Roman" w:cs="Times New Roman"/>
          <w:color w:val="000000" w:themeColor="text1"/>
          <w:highlight w:val="green"/>
        </w:rPr>
      </w:pPr>
      <w:r>
        <w:rPr>
          <w:rFonts w:ascii="Times New Roman" w:hAnsi="Times New Roman" w:cs="Times New Roman"/>
          <w:color w:val="000000" w:themeColor="text1"/>
        </w:rPr>
        <w:t xml:space="preserve">LB: </w:t>
      </w:r>
      <w:r w:rsidR="579E005C" w:rsidRPr="00417560">
        <w:rPr>
          <w:rFonts w:ascii="Times New Roman" w:hAnsi="Times New Roman" w:cs="Times New Roman"/>
          <w:color w:val="000000" w:themeColor="text1"/>
        </w:rPr>
        <w:t>It turns out that c</w:t>
      </w:r>
      <w:r w:rsidR="00A70A10" w:rsidRPr="00417560">
        <w:rPr>
          <w:rFonts w:ascii="Times New Roman" w:hAnsi="Times New Roman" w:cs="Times New Roman"/>
          <w:color w:val="000000" w:themeColor="text1"/>
        </w:rPr>
        <w:t xml:space="preserve">oeducation was being openly discussed at the College as far back as </w:t>
      </w:r>
      <w:r w:rsidR="4139D079" w:rsidRPr="00417560">
        <w:rPr>
          <w:rFonts w:ascii="Times New Roman" w:hAnsi="Times New Roman" w:cs="Times New Roman"/>
          <w:color w:val="000000" w:themeColor="text1"/>
        </w:rPr>
        <w:t xml:space="preserve">1867. At that time, an article was printed in </w:t>
      </w:r>
      <w:r w:rsidR="00A70A10" w:rsidRPr="00417560">
        <w:rPr>
          <w:rFonts w:ascii="Times New Roman" w:hAnsi="Times New Roman" w:cs="Times New Roman"/>
          <w:color w:val="000000" w:themeColor="text1"/>
        </w:rPr>
        <w:t>the student newspaper</w:t>
      </w:r>
      <w:r w:rsidR="4139D079" w:rsidRPr="00417560">
        <w:rPr>
          <w:rFonts w:ascii="Times New Roman" w:hAnsi="Times New Roman" w:cs="Times New Roman"/>
          <w:color w:val="000000" w:themeColor="text1"/>
        </w:rPr>
        <w:t xml:space="preserve">, </w:t>
      </w:r>
      <w:r w:rsidR="4139D079" w:rsidRPr="00417560">
        <w:rPr>
          <w:rFonts w:ascii="Times New Roman" w:hAnsi="Times New Roman" w:cs="Times New Roman"/>
          <w:i/>
          <w:iCs/>
          <w:color w:val="000000" w:themeColor="text1"/>
        </w:rPr>
        <w:t>The Dartmouth,</w:t>
      </w:r>
      <w:r w:rsidR="4139D079" w:rsidRPr="00417560">
        <w:rPr>
          <w:rFonts w:ascii="Times New Roman" w:hAnsi="Times New Roman" w:cs="Times New Roman"/>
          <w:color w:val="000000" w:themeColor="text1"/>
        </w:rPr>
        <w:t xml:space="preserve"> regarding the establishment of Vassar College in 1861, which was originally all women. The 1867 </w:t>
      </w:r>
      <w:r w:rsidR="4139D079" w:rsidRPr="00417560">
        <w:rPr>
          <w:rFonts w:ascii="Times New Roman" w:hAnsi="Times New Roman" w:cs="Times New Roman"/>
          <w:i/>
          <w:iCs/>
          <w:color w:val="000000" w:themeColor="text1"/>
        </w:rPr>
        <w:t>Dartmouth</w:t>
      </w:r>
      <w:r w:rsidR="4139D079" w:rsidRPr="00417560">
        <w:rPr>
          <w:rFonts w:ascii="Times New Roman" w:hAnsi="Times New Roman" w:cs="Times New Roman"/>
          <w:color w:val="000000" w:themeColor="text1"/>
        </w:rPr>
        <w:t xml:space="preserve"> staff was in favor of coeducation as we can see from their closing paragraph </w:t>
      </w:r>
      <w:r w:rsidR="63F6E314" w:rsidRPr="00417560">
        <w:rPr>
          <w:rFonts w:ascii="Times New Roman" w:hAnsi="Times New Roman" w:cs="Times New Roman"/>
          <w:color w:val="000000" w:themeColor="text1"/>
        </w:rPr>
        <w:t>of</w:t>
      </w:r>
      <w:r w:rsidR="4139D079" w:rsidRPr="00417560">
        <w:rPr>
          <w:rFonts w:ascii="Times New Roman" w:hAnsi="Times New Roman" w:cs="Times New Roman"/>
          <w:color w:val="000000" w:themeColor="text1"/>
        </w:rPr>
        <w:t xml:space="preserve"> the article in which they stated; “We trust the day is not far distant when our own Alma Mater shall welcome to her hall</w:t>
      </w:r>
      <w:r w:rsidR="2676726A" w:rsidRPr="00417560">
        <w:rPr>
          <w:rFonts w:ascii="Times New Roman" w:hAnsi="Times New Roman" w:cs="Times New Roman"/>
          <w:color w:val="000000" w:themeColor="text1"/>
        </w:rPr>
        <w:t xml:space="preserve">s </w:t>
      </w:r>
      <w:r>
        <w:rPr>
          <w:rFonts w:ascii="Times New Roman" w:hAnsi="Times New Roman" w:cs="Times New Roman"/>
          <w:color w:val="000000" w:themeColor="text1"/>
        </w:rPr>
        <w:t>the fair daughters of Eve, and ‘</w:t>
      </w:r>
      <w:r w:rsidR="4139D079" w:rsidRPr="00417560">
        <w:rPr>
          <w:rFonts w:ascii="Times New Roman" w:hAnsi="Times New Roman" w:cs="Times New Roman"/>
          <w:color w:val="000000" w:themeColor="text1"/>
        </w:rPr>
        <w:t>sweet girl gra</w:t>
      </w:r>
      <w:r>
        <w:rPr>
          <w:rFonts w:ascii="Times New Roman" w:hAnsi="Times New Roman" w:cs="Times New Roman"/>
          <w:color w:val="000000" w:themeColor="text1"/>
        </w:rPr>
        <w:t>duates with their golden hair,’</w:t>
      </w:r>
      <w:r w:rsidR="4139D079" w:rsidRPr="00417560">
        <w:rPr>
          <w:rFonts w:ascii="Times New Roman" w:hAnsi="Times New Roman" w:cs="Times New Roman"/>
          <w:color w:val="000000" w:themeColor="text1"/>
        </w:rPr>
        <w:t xml:space="preserve"> will grace the bema on commencement day.” Of course, little did they know that it would be a bit over 100 years before this would come to </w:t>
      </w:r>
      <w:proofErr w:type="gramStart"/>
      <w:r w:rsidR="4139D079" w:rsidRPr="00417560">
        <w:rPr>
          <w:rFonts w:ascii="Times New Roman" w:hAnsi="Times New Roman" w:cs="Times New Roman"/>
          <w:color w:val="000000" w:themeColor="text1"/>
        </w:rPr>
        <w:t>pas</w:t>
      </w:r>
      <w:r w:rsidR="75AD02F5" w:rsidRPr="00417560">
        <w:rPr>
          <w:rFonts w:ascii="Times New Roman" w:hAnsi="Times New Roman" w:cs="Times New Roman"/>
          <w:color w:val="000000" w:themeColor="text1"/>
        </w:rPr>
        <w:t>s</w:t>
      </w:r>
      <w:r w:rsidR="4139D079" w:rsidRPr="00417560">
        <w:rPr>
          <w:rFonts w:ascii="Times New Roman" w:hAnsi="Times New Roman" w:cs="Times New Roman"/>
          <w:color w:val="000000" w:themeColor="text1"/>
        </w:rPr>
        <w:t>.</w:t>
      </w:r>
      <w:proofErr w:type="gramEnd"/>
      <w:r w:rsidR="4139D079" w:rsidRPr="00417560">
        <w:rPr>
          <w:rFonts w:ascii="Times New Roman" w:hAnsi="Times New Roman" w:cs="Times New Roman"/>
          <w:color w:val="000000" w:themeColor="text1"/>
        </w:rPr>
        <w:t xml:space="preserve"> </w:t>
      </w:r>
    </w:p>
    <w:p w14:paraId="10BF3AB1" w14:textId="21D57DDB" w:rsidR="00063800" w:rsidRPr="00417560" w:rsidRDefault="00063800" w:rsidP="00970DD1">
      <w:pPr>
        <w:spacing w:line="259" w:lineRule="auto"/>
        <w:rPr>
          <w:rFonts w:ascii="Times New Roman" w:hAnsi="Times New Roman" w:cs="Times New Roman"/>
          <w:color w:val="000000" w:themeColor="text1"/>
        </w:rPr>
      </w:pPr>
    </w:p>
    <w:p w14:paraId="73983694" w14:textId="35EC7F0D" w:rsidR="00063800" w:rsidRPr="00417560" w:rsidRDefault="007D645A">
      <w:pPr>
        <w:tabs>
          <w:tab w:val="left" w:pos="720"/>
        </w:tabs>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 xml:space="preserve">LB: </w:t>
      </w:r>
      <w:r w:rsidR="4139D079" w:rsidRPr="00417560">
        <w:rPr>
          <w:rFonts w:ascii="Times New Roman" w:hAnsi="Times New Roman" w:cs="Times New Roman"/>
          <w:color w:val="000000" w:themeColor="text1"/>
        </w:rPr>
        <w:t>B</w:t>
      </w:r>
      <w:r w:rsidR="7B96FCF6" w:rsidRPr="00417560">
        <w:rPr>
          <w:rFonts w:ascii="Times New Roman" w:hAnsi="Times New Roman" w:cs="Times New Roman"/>
          <w:color w:val="000000" w:themeColor="text1"/>
        </w:rPr>
        <w:t>ut</w:t>
      </w:r>
      <w:r w:rsidR="3C760CE7" w:rsidRPr="00417560">
        <w:rPr>
          <w:rFonts w:ascii="Times New Roman" w:hAnsi="Times New Roman" w:cs="Times New Roman"/>
          <w:color w:val="000000" w:themeColor="text1"/>
        </w:rPr>
        <w:t>,</w:t>
      </w:r>
      <w:r w:rsidR="7B96FCF6" w:rsidRPr="00417560">
        <w:rPr>
          <w:rFonts w:ascii="Times New Roman" w:hAnsi="Times New Roman" w:cs="Times New Roman"/>
          <w:color w:val="000000" w:themeColor="text1"/>
        </w:rPr>
        <w:t xml:space="preserve"> b</w:t>
      </w:r>
      <w:r w:rsidR="4139D079" w:rsidRPr="00417560">
        <w:rPr>
          <w:rFonts w:ascii="Times New Roman" w:hAnsi="Times New Roman" w:cs="Times New Roman"/>
          <w:color w:val="000000" w:themeColor="text1"/>
        </w:rPr>
        <w:t>y 1894, the sentiments of the students had changed</w:t>
      </w:r>
      <w:r w:rsidR="1F5E8F72" w:rsidRPr="00417560">
        <w:rPr>
          <w:rFonts w:ascii="Times New Roman" w:hAnsi="Times New Roman" w:cs="Times New Roman"/>
          <w:color w:val="000000" w:themeColor="text1"/>
        </w:rPr>
        <w:t>. T</w:t>
      </w:r>
      <w:r w:rsidR="4139D079" w:rsidRPr="00417560">
        <w:rPr>
          <w:rFonts w:ascii="Times New Roman" w:hAnsi="Times New Roman" w:cs="Times New Roman"/>
          <w:color w:val="000000" w:themeColor="text1"/>
        </w:rPr>
        <w:t>hat year</w:t>
      </w:r>
      <w:r w:rsidR="4BC0C72A" w:rsidRPr="00417560">
        <w:rPr>
          <w:rFonts w:ascii="Times New Roman" w:hAnsi="Times New Roman" w:cs="Times New Roman"/>
          <w:color w:val="000000" w:themeColor="text1"/>
        </w:rPr>
        <w:t>,</w:t>
      </w:r>
      <w:r w:rsidR="4139D079" w:rsidRPr="00417560">
        <w:rPr>
          <w:rFonts w:ascii="Times New Roman" w:hAnsi="Times New Roman" w:cs="Times New Roman"/>
          <w:color w:val="000000" w:themeColor="text1"/>
        </w:rPr>
        <w:t xml:space="preserve"> </w:t>
      </w:r>
      <w:r w:rsidR="4139D079" w:rsidRPr="00417560">
        <w:rPr>
          <w:rFonts w:ascii="Times New Roman" w:hAnsi="Times New Roman" w:cs="Times New Roman"/>
          <w:i/>
          <w:iCs/>
          <w:color w:val="000000" w:themeColor="text1"/>
        </w:rPr>
        <w:t>The Dartmouth</w:t>
      </w:r>
      <w:r w:rsidR="0ADF12DD" w:rsidRPr="00417560">
        <w:rPr>
          <w:rFonts w:ascii="Times New Roman" w:hAnsi="Times New Roman" w:cs="Times New Roman"/>
          <w:i/>
          <w:iCs/>
          <w:color w:val="000000" w:themeColor="text1"/>
        </w:rPr>
        <w:t xml:space="preserve"> </w:t>
      </w:r>
      <w:r w:rsidR="0ADF12DD" w:rsidRPr="00417560">
        <w:rPr>
          <w:rFonts w:ascii="Times New Roman" w:hAnsi="Times New Roman" w:cs="Times New Roman"/>
          <w:color w:val="000000" w:themeColor="text1"/>
        </w:rPr>
        <w:t>ran an article regarding student opinions about coeducation</w:t>
      </w:r>
      <w:r w:rsidR="00A70A10" w:rsidRPr="00417560">
        <w:rPr>
          <w:rFonts w:ascii="Times New Roman" w:hAnsi="Times New Roman" w:cs="Times New Roman"/>
          <w:color w:val="000000" w:themeColor="text1"/>
        </w:rPr>
        <w:t xml:space="preserve"> (the students were largely against it, and their opinions seemed to hold for the remainder of their lives, as we’ll see in a moment)</w:t>
      </w:r>
      <w:r w:rsidR="4139D079" w:rsidRPr="00417560">
        <w:rPr>
          <w:rFonts w:ascii="Times New Roman" w:hAnsi="Times New Roman" w:cs="Times New Roman"/>
          <w:color w:val="000000" w:themeColor="text1"/>
        </w:rPr>
        <w:t xml:space="preserve">. They </w:t>
      </w:r>
      <w:r w:rsidR="006A41BD" w:rsidRPr="00417560">
        <w:rPr>
          <w:rFonts w:ascii="Times New Roman" w:hAnsi="Times New Roman" w:cs="Times New Roman"/>
          <w:color w:val="000000" w:themeColor="text1"/>
        </w:rPr>
        <w:t>stated,</w:t>
      </w:r>
      <w:r w:rsidR="4139D079" w:rsidRPr="00417560">
        <w:rPr>
          <w:rFonts w:ascii="Times New Roman" w:hAnsi="Times New Roman" w:cs="Times New Roman"/>
          <w:color w:val="000000" w:themeColor="text1"/>
        </w:rPr>
        <w:t xml:space="preserve"> “</w:t>
      </w:r>
      <w:proofErr w:type="gramStart"/>
      <w:r w:rsidR="4139D079" w:rsidRPr="00417560">
        <w:rPr>
          <w:rFonts w:ascii="Times New Roman" w:hAnsi="Times New Roman" w:cs="Times New Roman"/>
          <w:color w:val="000000" w:themeColor="text1"/>
        </w:rPr>
        <w:t>that</w:t>
      </w:r>
      <w:proofErr w:type="gramEnd"/>
      <w:r w:rsidR="4139D079" w:rsidRPr="00417560">
        <w:rPr>
          <w:rFonts w:ascii="Times New Roman" w:hAnsi="Times New Roman" w:cs="Times New Roman"/>
          <w:color w:val="000000" w:themeColor="text1"/>
        </w:rPr>
        <w:t xml:space="preserve"> women are not made for the same physical effort; that owning to the constitution of the mind, the same course of study does not afford the information and discipline requisite and necessary for each, and that a higher moral and finer culture is not secured.” </w:t>
      </w:r>
      <w:r w:rsidR="00946B7B" w:rsidRPr="00417560">
        <w:rPr>
          <w:rFonts w:ascii="Times New Roman" w:hAnsi="Times New Roman" w:cs="Times New Roman"/>
          <w:color w:val="000000" w:themeColor="text1"/>
        </w:rPr>
        <w:t>T</w:t>
      </w:r>
      <w:r w:rsidR="006A41BD" w:rsidRPr="00417560">
        <w:rPr>
          <w:rFonts w:ascii="Times New Roman" w:hAnsi="Times New Roman" w:cs="Times New Roman"/>
          <w:color w:val="000000" w:themeColor="text1"/>
        </w:rPr>
        <w:t xml:space="preserve">hat </w:t>
      </w:r>
      <w:r w:rsidR="00946B7B" w:rsidRPr="00417560">
        <w:rPr>
          <w:rFonts w:ascii="Times New Roman" w:hAnsi="Times New Roman" w:cs="Times New Roman"/>
          <w:color w:val="000000" w:themeColor="text1"/>
        </w:rPr>
        <w:t xml:space="preserve">line </w:t>
      </w:r>
      <w:r w:rsidR="006A41BD" w:rsidRPr="00417560">
        <w:rPr>
          <w:rFonts w:ascii="Times New Roman" w:hAnsi="Times New Roman" w:cs="Times New Roman"/>
          <w:color w:val="000000" w:themeColor="text1"/>
        </w:rPr>
        <w:t xml:space="preserve">makes me wonder if they </w:t>
      </w:r>
      <w:r w:rsidR="00946B7B" w:rsidRPr="00417560">
        <w:rPr>
          <w:rFonts w:ascii="Times New Roman" w:hAnsi="Times New Roman" w:cs="Times New Roman"/>
          <w:color w:val="000000" w:themeColor="text1"/>
        </w:rPr>
        <w:t xml:space="preserve">ever </w:t>
      </w:r>
      <w:r w:rsidR="006A41BD" w:rsidRPr="00417560">
        <w:rPr>
          <w:rFonts w:ascii="Times New Roman" w:hAnsi="Times New Roman" w:cs="Times New Roman"/>
          <w:color w:val="000000" w:themeColor="text1"/>
        </w:rPr>
        <w:t>actually</w:t>
      </w:r>
      <w:r w:rsidR="00946B7B" w:rsidRPr="00417560">
        <w:rPr>
          <w:rFonts w:ascii="Times New Roman" w:hAnsi="Times New Roman" w:cs="Times New Roman"/>
          <w:color w:val="000000" w:themeColor="text1"/>
        </w:rPr>
        <w:t xml:space="preserve"> </w:t>
      </w:r>
      <w:r w:rsidR="006A41BD" w:rsidRPr="00417560">
        <w:rPr>
          <w:rFonts w:ascii="Times New Roman" w:hAnsi="Times New Roman" w:cs="Times New Roman"/>
          <w:color w:val="000000" w:themeColor="text1"/>
        </w:rPr>
        <w:t>met a woman</w:t>
      </w:r>
      <w:ins w:id="2" w:author="Ini Adesiyan" w:date="2019-10-01T15:58:00Z">
        <w:r w:rsidR="004171EB" w:rsidRPr="00417560">
          <w:rPr>
            <w:rFonts w:ascii="Times New Roman" w:hAnsi="Times New Roman" w:cs="Times New Roman"/>
            <w:color w:val="000000" w:themeColor="text1"/>
          </w:rPr>
          <w:t>.</w:t>
        </w:r>
      </w:ins>
    </w:p>
    <w:p w14:paraId="0497382A" w14:textId="581C541C" w:rsidR="6B613CF4" w:rsidRPr="00417560" w:rsidRDefault="6B613CF4">
      <w:pPr>
        <w:ind w:firstLine="720"/>
        <w:rPr>
          <w:rFonts w:ascii="Times New Roman" w:hAnsi="Times New Roman" w:cs="Times New Roman"/>
          <w:color w:val="000000" w:themeColor="text1"/>
        </w:rPr>
      </w:pPr>
    </w:p>
    <w:p w14:paraId="27CE9548" w14:textId="32D78DD1" w:rsidR="00063800" w:rsidRPr="00417560" w:rsidRDefault="007D645A">
      <w:pPr>
        <w:tabs>
          <w:tab w:val="left" w:pos="720"/>
        </w:tabs>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 xml:space="preserve">LB: </w:t>
      </w:r>
      <w:r w:rsidR="12FC5A0F" w:rsidRPr="00417560">
        <w:rPr>
          <w:rFonts w:ascii="Times New Roman" w:hAnsi="Times New Roman" w:cs="Times New Roman"/>
          <w:color w:val="000000" w:themeColor="text1"/>
        </w:rPr>
        <w:t xml:space="preserve">While the issue did come up periodically over the </w:t>
      </w:r>
      <w:r w:rsidR="1331FD2F" w:rsidRPr="00417560">
        <w:rPr>
          <w:rFonts w:ascii="Times New Roman" w:hAnsi="Times New Roman" w:cs="Times New Roman"/>
          <w:color w:val="000000" w:themeColor="text1"/>
        </w:rPr>
        <w:t>following</w:t>
      </w:r>
      <w:r w:rsidR="12FC5A0F" w:rsidRPr="00417560">
        <w:rPr>
          <w:rFonts w:ascii="Times New Roman" w:hAnsi="Times New Roman" w:cs="Times New Roman"/>
          <w:color w:val="000000" w:themeColor="text1"/>
        </w:rPr>
        <w:t xml:space="preserve"> </w:t>
      </w:r>
      <w:r w:rsidR="472BBF44" w:rsidRPr="00417560">
        <w:rPr>
          <w:rFonts w:ascii="Times New Roman" w:hAnsi="Times New Roman" w:cs="Times New Roman"/>
          <w:color w:val="000000" w:themeColor="text1"/>
        </w:rPr>
        <w:t>seventy years, the next important moment in the history of coeducation occurre</w:t>
      </w:r>
      <w:r w:rsidR="4B6CEB92" w:rsidRPr="00417560">
        <w:rPr>
          <w:rFonts w:ascii="Times New Roman" w:hAnsi="Times New Roman" w:cs="Times New Roman"/>
          <w:color w:val="000000" w:themeColor="text1"/>
        </w:rPr>
        <w:t xml:space="preserve">d in </w:t>
      </w:r>
      <w:r w:rsidR="005BE03B" w:rsidRPr="00417560">
        <w:rPr>
          <w:rFonts w:ascii="Times New Roman" w:hAnsi="Times New Roman" w:cs="Times New Roman"/>
          <w:color w:val="000000" w:themeColor="text1"/>
        </w:rPr>
        <w:t>1962</w:t>
      </w:r>
      <w:r w:rsidR="4B6CEB92" w:rsidRPr="00417560">
        <w:rPr>
          <w:rFonts w:ascii="Times New Roman" w:hAnsi="Times New Roman" w:cs="Times New Roman"/>
          <w:color w:val="000000" w:themeColor="text1"/>
        </w:rPr>
        <w:t xml:space="preserve">. That year </w:t>
      </w:r>
      <w:r w:rsidR="005BE03B" w:rsidRPr="00417560">
        <w:rPr>
          <w:rFonts w:ascii="Times New Roman" w:hAnsi="Times New Roman" w:cs="Times New Roman"/>
          <w:color w:val="000000" w:themeColor="text1"/>
        </w:rPr>
        <w:t xml:space="preserve">the College announced that the newly created summer term would include women. </w:t>
      </w:r>
      <w:r w:rsidR="472E192C" w:rsidRPr="00417560">
        <w:rPr>
          <w:rFonts w:ascii="Times New Roman" w:hAnsi="Times New Roman" w:cs="Times New Roman"/>
          <w:color w:val="000000" w:themeColor="text1"/>
        </w:rPr>
        <w:t xml:space="preserve">The summer term, not to be confused with </w:t>
      </w:r>
      <w:r w:rsidR="00946B7B" w:rsidRPr="00417560">
        <w:rPr>
          <w:rFonts w:ascii="Times New Roman" w:hAnsi="Times New Roman" w:cs="Times New Roman"/>
          <w:color w:val="000000" w:themeColor="text1"/>
        </w:rPr>
        <w:t xml:space="preserve">today’s </w:t>
      </w:r>
      <w:r w:rsidR="472E192C" w:rsidRPr="00417560">
        <w:rPr>
          <w:rFonts w:ascii="Times New Roman" w:hAnsi="Times New Roman" w:cs="Times New Roman"/>
          <w:color w:val="000000" w:themeColor="text1"/>
        </w:rPr>
        <w:t>Sophomore Summer, grew ou</w:t>
      </w:r>
      <w:r w:rsidR="0FEAC581" w:rsidRPr="00417560">
        <w:rPr>
          <w:rFonts w:ascii="Times New Roman" w:hAnsi="Times New Roman" w:cs="Times New Roman"/>
          <w:color w:val="000000" w:themeColor="text1"/>
        </w:rPr>
        <w:t>t of the need for the College to utilize its vacan</w:t>
      </w:r>
      <w:r w:rsidR="4B066302" w:rsidRPr="00417560">
        <w:rPr>
          <w:rFonts w:ascii="Times New Roman" w:hAnsi="Times New Roman" w:cs="Times New Roman"/>
          <w:color w:val="000000" w:themeColor="text1"/>
        </w:rPr>
        <w:t xml:space="preserve">t campus during the </w:t>
      </w:r>
      <w:r w:rsidR="3DB83066" w:rsidRPr="00417560">
        <w:rPr>
          <w:rFonts w:ascii="Times New Roman" w:hAnsi="Times New Roman" w:cs="Times New Roman"/>
          <w:color w:val="000000" w:themeColor="text1"/>
        </w:rPr>
        <w:t>warmer months</w:t>
      </w:r>
      <w:r w:rsidR="4B066302" w:rsidRPr="00417560">
        <w:rPr>
          <w:rFonts w:ascii="Times New Roman" w:hAnsi="Times New Roman" w:cs="Times New Roman"/>
          <w:color w:val="000000" w:themeColor="text1"/>
        </w:rPr>
        <w:t>. Th</w:t>
      </w:r>
      <w:r w:rsidR="005BE03B" w:rsidRPr="00417560">
        <w:rPr>
          <w:rFonts w:ascii="Times New Roman" w:hAnsi="Times New Roman" w:cs="Times New Roman"/>
          <w:color w:val="000000" w:themeColor="text1"/>
        </w:rPr>
        <w:t xml:space="preserve">e new summer program needed to admit women to make it solvent and to attract students from other schools as not enough Dartmouth men would attend to make it worth the College’s while. Other than veteran’s wives being on campus after </w:t>
      </w:r>
      <w:r w:rsidR="005BE03B" w:rsidRPr="00417560">
        <w:rPr>
          <w:rFonts w:ascii="Times New Roman" w:hAnsi="Times New Roman" w:cs="Times New Roman"/>
          <w:color w:val="000000" w:themeColor="text1"/>
        </w:rPr>
        <w:lastRenderedPageBreak/>
        <w:t xml:space="preserve">WWII, this would be the largest influx of women to the campus in the College’s history for a non-social event. Co-education was now very much in the air. </w:t>
      </w:r>
    </w:p>
    <w:p w14:paraId="0F65FFCA" w14:textId="3B30BF4F" w:rsidR="00063800" w:rsidRPr="00417560" w:rsidRDefault="00063800" w:rsidP="00970DD1">
      <w:pPr>
        <w:spacing w:line="259" w:lineRule="auto"/>
        <w:rPr>
          <w:rFonts w:ascii="Times New Roman" w:hAnsi="Times New Roman" w:cs="Times New Roman"/>
          <w:color w:val="000000" w:themeColor="text1"/>
        </w:rPr>
      </w:pPr>
    </w:p>
    <w:p w14:paraId="32B0032B" w14:textId="5964A4E1" w:rsidR="00063800" w:rsidRPr="00417560" w:rsidRDefault="0ADF12DD" w:rsidP="00970DD1">
      <w:pPr>
        <w:spacing w:line="259" w:lineRule="auto"/>
        <w:rPr>
          <w:rFonts w:ascii="Times New Roman" w:hAnsi="Times New Roman" w:cs="Times New Roman"/>
          <w:color w:val="000000" w:themeColor="text1"/>
        </w:rPr>
      </w:pPr>
      <w:r w:rsidRPr="00417560">
        <w:rPr>
          <w:rFonts w:ascii="Times New Roman" w:hAnsi="Times New Roman" w:cs="Times New Roman"/>
          <w:color w:val="000000" w:themeColor="text1"/>
        </w:rPr>
        <w:t>In 1967</w:t>
      </w:r>
      <w:r w:rsidR="00A70A10" w:rsidRPr="00417560">
        <w:rPr>
          <w:rFonts w:ascii="Times New Roman" w:hAnsi="Times New Roman" w:cs="Times New Roman"/>
          <w:color w:val="000000" w:themeColor="text1"/>
        </w:rPr>
        <w:t>,</w:t>
      </w:r>
      <w:r w:rsidRPr="00417560">
        <w:rPr>
          <w:rFonts w:ascii="Times New Roman" w:hAnsi="Times New Roman" w:cs="Times New Roman"/>
          <w:color w:val="000000" w:themeColor="text1"/>
        </w:rPr>
        <w:t xml:space="preserve"> a group of Dartmouth men</w:t>
      </w:r>
      <w:r w:rsidR="00A70A10" w:rsidRPr="00417560">
        <w:rPr>
          <w:rFonts w:ascii="Times New Roman" w:hAnsi="Times New Roman" w:cs="Times New Roman"/>
          <w:color w:val="000000" w:themeColor="text1"/>
        </w:rPr>
        <w:t xml:space="preserve"> </w:t>
      </w:r>
      <w:r w:rsidRPr="00417560">
        <w:rPr>
          <w:rFonts w:ascii="Times New Roman" w:hAnsi="Times New Roman" w:cs="Times New Roman"/>
          <w:color w:val="000000" w:themeColor="text1"/>
        </w:rPr>
        <w:t xml:space="preserve">decided to push the College a step closer to true coeducation. </w:t>
      </w:r>
      <w:r w:rsidR="00A70A10" w:rsidRPr="00417560">
        <w:rPr>
          <w:rFonts w:ascii="Times New Roman" w:hAnsi="Times New Roman" w:cs="Times New Roman"/>
          <w:color w:val="000000" w:themeColor="text1"/>
        </w:rPr>
        <w:t xml:space="preserve">An event called </w:t>
      </w:r>
      <w:r w:rsidRPr="00417560">
        <w:rPr>
          <w:rFonts w:ascii="Times New Roman" w:hAnsi="Times New Roman" w:cs="Times New Roman"/>
          <w:i/>
          <w:iCs/>
          <w:color w:val="000000" w:themeColor="text1"/>
        </w:rPr>
        <w:t>Great Day</w:t>
      </w:r>
      <w:r w:rsidRPr="00417560">
        <w:rPr>
          <w:rFonts w:ascii="Times New Roman" w:hAnsi="Times New Roman" w:cs="Times New Roman"/>
          <w:color w:val="000000" w:themeColor="text1"/>
        </w:rPr>
        <w:t xml:space="preserve"> was conceived as an opportunity to bring women to campus during the regular term for a series of book discussions. The women were drawn from nearby women’s colleges including Mount Holyoke, Smith, and Colby. The intention was for Dartmouth students to have a chance to visit and interact with women in an intellectual environment. </w:t>
      </w:r>
      <w:r w:rsidR="00A70A10" w:rsidRPr="00417560">
        <w:rPr>
          <w:rFonts w:ascii="Times New Roman" w:hAnsi="Times New Roman" w:cs="Times New Roman"/>
          <w:color w:val="000000" w:themeColor="text1"/>
        </w:rPr>
        <w:t>For decades, women had been brought to camp</w:t>
      </w:r>
      <w:r w:rsidR="6971D4B1" w:rsidRPr="00417560">
        <w:rPr>
          <w:rFonts w:ascii="Times New Roman" w:hAnsi="Times New Roman" w:cs="Times New Roman"/>
          <w:color w:val="000000" w:themeColor="text1"/>
        </w:rPr>
        <w:t>u</w:t>
      </w:r>
      <w:r w:rsidR="00A70A10" w:rsidRPr="00417560">
        <w:rPr>
          <w:rFonts w:ascii="Times New Roman" w:hAnsi="Times New Roman" w:cs="Times New Roman"/>
          <w:color w:val="000000" w:themeColor="text1"/>
        </w:rPr>
        <w:t xml:space="preserve">s for </w:t>
      </w:r>
      <w:r w:rsidRPr="00417560">
        <w:rPr>
          <w:rFonts w:ascii="Times New Roman" w:hAnsi="Times New Roman" w:cs="Times New Roman"/>
          <w:color w:val="000000" w:themeColor="text1"/>
        </w:rPr>
        <w:t>big social weekends</w:t>
      </w:r>
      <w:r w:rsidR="00A70A10" w:rsidRPr="00417560">
        <w:rPr>
          <w:rFonts w:ascii="Times New Roman" w:hAnsi="Times New Roman" w:cs="Times New Roman"/>
          <w:color w:val="000000" w:themeColor="text1"/>
        </w:rPr>
        <w:t xml:space="preserve"> like</w:t>
      </w:r>
      <w:r w:rsidRPr="00417560">
        <w:rPr>
          <w:rFonts w:ascii="Times New Roman" w:hAnsi="Times New Roman" w:cs="Times New Roman"/>
          <w:color w:val="000000" w:themeColor="text1"/>
        </w:rPr>
        <w:t xml:space="preserve"> Winter Carnival and Green Key</w:t>
      </w:r>
      <w:r w:rsidR="00A70A10" w:rsidRPr="00417560">
        <w:rPr>
          <w:rFonts w:ascii="Times New Roman" w:hAnsi="Times New Roman" w:cs="Times New Roman"/>
          <w:color w:val="000000" w:themeColor="text1"/>
        </w:rPr>
        <w:t>. For Great Day,</w:t>
      </w:r>
      <w:r w:rsidR="7951316E" w:rsidRPr="00417560">
        <w:rPr>
          <w:rFonts w:ascii="Times New Roman" w:hAnsi="Times New Roman" w:cs="Times New Roman"/>
          <w:color w:val="000000" w:themeColor="text1"/>
        </w:rPr>
        <w:t xml:space="preserve"> </w:t>
      </w:r>
      <w:r w:rsidR="006868D5" w:rsidRPr="00417560">
        <w:rPr>
          <w:rFonts w:ascii="Times New Roman" w:hAnsi="Times New Roman" w:cs="Times New Roman"/>
          <w:color w:val="000000" w:themeColor="text1"/>
        </w:rPr>
        <w:t xml:space="preserve">385 </w:t>
      </w:r>
      <w:r w:rsidRPr="00417560">
        <w:rPr>
          <w:rFonts w:ascii="Times New Roman" w:hAnsi="Times New Roman" w:cs="Times New Roman"/>
          <w:color w:val="000000" w:themeColor="text1"/>
        </w:rPr>
        <w:t xml:space="preserve">women were brought to campus on chartered buses, but instead of participating in dances and parties, they spent the day discussing books. In May of that same year, a joint student-faculty Committee on Co-education was formed. </w:t>
      </w:r>
      <w:r w:rsidR="006868D5" w:rsidRPr="00417560">
        <w:rPr>
          <w:rFonts w:ascii="Times New Roman" w:hAnsi="Times New Roman" w:cs="Times New Roman"/>
          <w:color w:val="000000" w:themeColor="text1"/>
        </w:rPr>
        <w:t>The following year, 1968</w:t>
      </w:r>
      <w:r w:rsidRPr="00417560">
        <w:rPr>
          <w:rFonts w:ascii="Times New Roman" w:hAnsi="Times New Roman" w:cs="Times New Roman"/>
          <w:color w:val="000000" w:themeColor="text1"/>
        </w:rPr>
        <w:t xml:space="preserve">, this committee expanded Great Day </w:t>
      </w:r>
      <w:r w:rsidR="006868D5" w:rsidRPr="00417560">
        <w:rPr>
          <w:rFonts w:ascii="Times New Roman" w:hAnsi="Times New Roman" w:cs="Times New Roman"/>
          <w:color w:val="000000" w:themeColor="text1"/>
        </w:rPr>
        <w:t>into</w:t>
      </w:r>
      <w:r w:rsidRPr="00417560">
        <w:rPr>
          <w:rFonts w:ascii="Times New Roman" w:hAnsi="Times New Roman" w:cs="Times New Roman"/>
          <w:color w:val="000000" w:themeColor="text1"/>
        </w:rPr>
        <w:t xml:space="preserve"> Coeducation Week. </w:t>
      </w:r>
    </w:p>
    <w:p w14:paraId="7BE47D0A" w14:textId="6805D1F8" w:rsidR="0ADF12DD" w:rsidRPr="00417560" w:rsidRDefault="0ADF12DD" w:rsidP="00970DD1">
      <w:pPr>
        <w:spacing w:line="259" w:lineRule="auto"/>
        <w:rPr>
          <w:rFonts w:ascii="Times New Roman" w:hAnsi="Times New Roman" w:cs="Times New Roman"/>
          <w:color w:val="000000" w:themeColor="text1"/>
        </w:rPr>
      </w:pPr>
    </w:p>
    <w:p w14:paraId="06BFD737" w14:textId="3FAD2141" w:rsidR="0ADF12DD" w:rsidRPr="00417560" w:rsidRDefault="0ADF12DD" w:rsidP="00970DD1">
      <w:pPr>
        <w:spacing w:line="259" w:lineRule="auto"/>
        <w:rPr>
          <w:rFonts w:ascii="Times New Roman" w:hAnsi="Times New Roman" w:cs="Times New Roman"/>
          <w:color w:val="000000" w:themeColor="text1"/>
        </w:rPr>
      </w:pPr>
      <w:r w:rsidRPr="00417560">
        <w:rPr>
          <w:rFonts w:ascii="Times New Roman" w:hAnsi="Times New Roman" w:cs="Times New Roman"/>
          <w:color w:val="000000" w:themeColor="text1"/>
        </w:rPr>
        <w:t xml:space="preserve">In 1969, Coeducation Week attracted approximately 1,000 women to campus for six days of classes, social activities, and discussions about coeducation. </w:t>
      </w:r>
      <w:r w:rsidR="3E474AA6" w:rsidRPr="00417560">
        <w:rPr>
          <w:rFonts w:ascii="Times New Roman" w:hAnsi="Times New Roman" w:cs="Times New Roman"/>
          <w:color w:val="000000" w:themeColor="text1"/>
        </w:rPr>
        <w:t>It was during this</w:t>
      </w:r>
      <w:r w:rsidR="25B2330D" w:rsidRPr="00417560">
        <w:rPr>
          <w:rFonts w:ascii="Times New Roman" w:hAnsi="Times New Roman" w:cs="Times New Roman"/>
          <w:color w:val="000000" w:themeColor="text1"/>
        </w:rPr>
        <w:t xml:space="preserve"> week that </w:t>
      </w:r>
      <w:r w:rsidR="1858C0AF" w:rsidRPr="00417560">
        <w:rPr>
          <w:rFonts w:ascii="Times New Roman" w:hAnsi="Times New Roman" w:cs="Times New Roman"/>
          <w:color w:val="000000" w:themeColor="text1"/>
        </w:rPr>
        <w:t>Foley House</w:t>
      </w:r>
      <w:r w:rsidR="5A9C9368" w:rsidRPr="00417560">
        <w:rPr>
          <w:rFonts w:ascii="Times New Roman" w:hAnsi="Times New Roman" w:cs="Times New Roman"/>
          <w:color w:val="000000" w:themeColor="text1"/>
        </w:rPr>
        <w:t xml:space="preserve"> (formerly </w:t>
      </w:r>
      <w:r w:rsidR="232636F4" w:rsidRPr="00417560">
        <w:rPr>
          <w:rFonts w:ascii="Times New Roman" w:eastAsia="Calibri" w:hAnsi="Times New Roman" w:cs="Times New Roman"/>
          <w:color w:val="000000" w:themeColor="text1"/>
        </w:rPr>
        <w:t xml:space="preserve">Delta Upsilon) </w:t>
      </w:r>
      <w:r w:rsidR="1858C0AF" w:rsidRPr="00417560">
        <w:rPr>
          <w:rFonts w:ascii="Times New Roman" w:hAnsi="Times New Roman" w:cs="Times New Roman"/>
          <w:color w:val="000000" w:themeColor="text1"/>
        </w:rPr>
        <w:t>admitted two female “brothers,” Virginia Feingold and Barbara Wood. Dartmouth’s fraternity rules stipulated that members had to be Dartmouth students</w:t>
      </w:r>
      <w:r w:rsidR="033E7CEC" w:rsidRPr="00417560">
        <w:rPr>
          <w:rFonts w:ascii="Times New Roman" w:hAnsi="Times New Roman" w:cs="Times New Roman"/>
          <w:color w:val="000000" w:themeColor="text1"/>
        </w:rPr>
        <w:t>. George Stauffer, then president of Foley</w:t>
      </w:r>
      <w:r w:rsidR="55D45BF2" w:rsidRPr="00417560">
        <w:rPr>
          <w:rFonts w:ascii="Times New Roman" w:hAnsi="Times New Roman" w:cs="Times New Roman"/>
          <w:color w:val="000000" w:themeColor="text1"/>
        </w:rPr>
        <w:t xml:space="preserve"> H</w:t>
      </w:r>
      <w:r w:rsidR="033E7CEC" w:rsidRPr="00417560">
        <w:rPr>
          <w:rFonts w:ascii="Times New Roman" w:hAnsi="Times New Roman" w:cs="Times New Roman"/>
          <w:color w:val="000000" w:themeColor="text1"/>
        </w:rPr>
        <w:t>ouse</w:t>
      </w:r>
      <w:r w:rsidR="33B39DC2" w:rsidRPr="00417560">
        <w:rPr>
          <w:rFonts w:ascii="Times New Roman" w:hAnsi="Times New Roman" w:cs="Times New Roman"/>
          <w:color w:val="000000" w:themeColor="text1"/>
        </w:rPr>
        <w:t>,</w:t>
      </w:r>
      <w:r w:rsidR="033E7CEC" w:rsidRPr="00417560">
        <w:rPr>
          <w:rFonts w:ascii="Times New Roman" w:hAnsi="Times New Roman" w:cs="Times New Roman"/>
          <w:color w:val="000000" w:themeColor="text1"/>
        </w:rPr>
        <w:t xml:space="preserve"> </w:t>
      </w:r>
      <w:r w:rsidR="4BCC47E1" w:rsidRPr="00417560">
        <w:rPr>
          <w:rFonts w:ascii="Times New Roman" w:hAnsi="Times New Roman" w:cs="Times New Roman"/>
          <w:color w:val="000000" w:themeColor="text1"/>
        </w:rPr>
        <w:t>argued</w:t>
      </w:r>
      <w:r w:rsidR="64CDD3C6" w:rsidRPr="00417560">
        <w:rPr>
          <w:rFonts w:ascii="Times New Roman" w:hAnsi="Times New Roman" w:cs="Times New Roman"/>
          <w:color w:val="000000" w:themeColor="text1"/>
        </w:rPr>
        <w:t xml:space="preserve"> that t</w:t>
      </w:r>
      <w:r w:rsidR="1858C0AF" w:rsidRPr="00417560">
        <w:rPr>
          <w:rFonts w:ascii="Times New Roman" w:hAnsi="Times New Roman" w:cs="Times New Roman"/>
          <w:color w:val="000000" w:themeColor="text1"/>
        </w:rPr>
        <w:t xml:space="preserve">he </w:t>
      </w:r>
      <w:r w:rsidR="64CDD3C6" w:rsidRPr="00417560">
        <w:rPr>
          <w:rFonts w:ascii="Times New Roman" w:hAnsi="Times New Roman" w:cs="Times New Roman"/>
          <w:color w:val="000000" w:themeColor="text1"/>
        </w:rPr>
        <w:t>t</w:t>
      </w:r>
      <w:r w:rsidR="1858C0AF" w:rsidRPr="00417560">
        <w:rPr>
          <w:rFonts w:ascii="Times New Roman" w:hAnsi="Times New Roman" w:cs="Times New Roman"/>
          <w:color w:val="000000" w:themeColor="text1"/>
        </w:rPr>
        <w:t>w</w:t>
      </w:r>
      <w:r w:rsidR="64CDD3C6" w:rsidRPr="00417560">
        <w:rPr>
          <w:rFonts w:ascii="Times New Roman" w:hAnsi="Times New Roman" w:cs="Times New Roman"/>
          <w:color w:val="000000" w:themeColor="text1"/>
        </w:rPr>
        <w:t>o w</w:t>
      </w:r>
      <w:r w:rsidR="1858C0AF" w:rsidRPr="00417560">
        <w:rPr>
          <w:rFonts w:ascii="Times New Roman" w:hAnsi="Times New Roman" w:cs="Times New Roman"/>
          <w:color w:val="000000" w:themeColor="text1"/>
        </w:rPr>
        <w:t xml:space="preserve">omen had attended Dartmouth during coeducational week, </w:t>
      </w:r>
      <w:r w:rsidR="433AE9DB" w:rsidRPr="00417560">
        <w:rPr>
          <w:rFonts w:ascii="Times New Roman" w:hAnsi="Times New Roman" w:cs="Times New Roman"/>
          <w:color w:val="000000" w:themeColor="text1"/>
        </w:rPr>
        <w:t>which made</w:t>
      </w:r>
      <w:r w:rsidR="1858C0AF" w:rsidRPr="00417560">
        <w:rPr>
          <w:rFonts w:ascii="Times New Roman" w:hAnsi="Times New Roman" w:cs="Times New Roman"/>
          <w:color w:val="000000" w:themeColor="text1"/>
        </w:rPr>
        <w:t xml:space="preserve"> them Dartmouth students</w:t>
      </w:r>
      <w:r w:rsidR="52A99955" w:rsidRPr="00417560">
        <w:rPr>
          <w:rFonts w:ascii="Times New Roman" w:hAnsi="Times New Roman" w:cs="Times New Roman"/>
          <w:color w:val="000000" w:themeColor="text1"/>
        </w:rPr>
        <w:t xml:space="preserve">. </w:t>
      </w:r>
      <w:r w:rsidR="31817771" w:rsidRPr="00417560">
        <w:rPr>
          <w:rFonts w:ascii="Times New Roman" w:hAnsi="Times New Roman" w:cs="Times New Roman"/>
          <w:color w:val="000000" w:themeColor="text1"/>
        </w:rPr>
        <w:t>Let’s just say that the College administrat</w:t>
      </w:r>
      <w:r w:rsidR="665D8CD9" w:rsidRPr="00417560">
        <w:rPr>
          <w:rFonts w:ascii="Times New Roman" w:hAnsi="Times New Roman" w:cs="Times New Roman"/>
          <w:color w:val="000000" w:themeColor="text1"/>
        </w:rPr>
        <w:t xml:space="preserve">ion did not see it in the same light. </w:t>
      </w:r>
    </w:p>
    <w:p w14:paraId="0A44F4BF" w14:textId="77777777" w:rsidR="0ADF12DD" w:rsidRPr="00417560" w:rsidRDefault="0ADF12DD" w:rsidP="00970DD1">
      <w:pPr>
        <w:spacing w:line="259" w:lineRule="auto"/>
        <w:rPr>
          <w:rFonts w:ascii="Times New Roman" w:hAnsi="Times New Roman" w:cs="Times New Roman"/>
          <w:color w:val="000000" w:themeColor="text1"/>
        </w:rPr>
      </w:pPr>
    </w:p>
    <w:p w14:paraId="10F9FB04" w14:textId="131985C3" w:rsidR="0ADF12DD" w:rsidRPr="00417560" w:rsidRDefault="63C18006" w:rsidP="00970DD1">
      <w:pPr>
        <w:spacing w:line="259" w:lineRule="auto"/>
        <w:rPr>
          <w:rFonts w:ascii="Times New Roman" w:hAnsi="Times New Roman" w:cs="Times New Roman"/>
          <w:color w:val="000000" w:themeColor="text1"/>
        </w:rPr>
      </w:pPr>
      <w:r w:rsidRPr="00417560">
        <w:rPr>
          <w:rFonts w:ascii="Times New Roman" w:hAnsi="Times New Roman" w:cs="Times New Roman"/>
          <w:color w:val="000000" w:themeColor="text1"/>
        </w:rPr>
        <w:t xml:space="preserve">But </w:t>
      </w:r>
      <w:r w:rsidR="6F87FF4D" w:rsidRPr="00417560">
        <w:rPr>
          <w:rFonts w:ascii="Times New Roman" w:hAnsi="Times New Roman" w:cs="Times New Roman"/>
          <w:color w:val="000000" w:themeColor="text1"/>
        </w:rPr>
        <w:t xml:space="preserve">events like </w:t>
      </w:r>
      <w:r w:rsidR="3F2AA291" w:rsidRPr="00417560">
        <w:rPr>
          <w:rFonts w:ascii="Times New Roman" w:hAnsi="Times New Roman" w:cs="Times New Roman"/>
          <w:color w:val="000000" w:themeColor="text1"/>
        </w:rPr>
        <w:t xml:space="preserve">Great Day, </w:t>
      </w:r>
      <w:r w:rsidR="6F87FF4D" w:rsidRPr="00417560">
        <w:rPr>
          <w:rFonts w:ascii="Times New Roman" w:hAnsi="Times New Roman" w:cs="Times New Roman"/>
          <w:color w:val="000000" w:themeColor="text1"/>
        </w:rPr>
        <w:t xml:space="preserve">Coeducation </w:t>
      </w:r>
      <w:r w:rsidR="08F1DD34" w:rsidRPr="00417560">
        <w:rPr>
          <w:rFonts w:ascii="Times New Roman" w:hAnsi="Times New Roman" w:cs="Times New Roman"/>
          <w:color w:val="000000" w:themeColor="text1"/>
        </w:rPr>
        <w:t xml:space="preserve">Week and Foley </w:t>
      </w:r>
      <w:r w:rsidR="487C174A" w:rsidRPr="00417560">
        <w:rPr>
          <w:rFonts w:ascii="Times New Roman" w:hAnsi="Times New Roman" w:cs="Times New Roman"/>
          <w:color w:val="000000" w:themeColor="text1"/>
        </w:rPr>
        <w:t>H</w:t>
      </w:r>
      <w:r w:rsidR="08F1DD34" w:rsidRPr="00417560">
        <w:rPr>
          <w:rFonts w:ascii="Times New Roman" w:hAnsi="Times New Roman" w:cs="Times New Roman"/>
          <w:color w:val="000000" w:themeColor="text1"/>
        </w:rPr>
        <w:t xml:space="preserve">ouses’ </w:t>
      </w:r>
      <w:r w:rsidR="46E964EA" w:rsidRPr="00417560">
        <w:rPr>
          <w:rFonts w:ascii="Times New Roman" w:hAnsi="Times New Roman" w:cs="Times New Roman"/>
          <w:color w:val="000000" w:themeColor="text1"/>
        </w:rPr>
        <w:t>action were putting pressure on the College to change and the inst</w:t>
      </w:r>
      <w:r w:rsidR="4BC3FDEC" w:rsidRPr="00417560">
        <w:rPr>
          <w:rFonts w:ascii="Times New Roman" w:hAnsi="Times New Roman" w:cs="Times New Roman"/>
          <w:color w:val="000000" w:themeColor="text1"/>
        </w:rPr>
        <w:t>i</w:t>
      </w:r>
      <w:r w:rsidR="46E964EA" w:rsidRPr="00417560">
        <w:rPr>
          <w:rFonts w:ascii="Times New Roman" w:hAnsi="Times New Roman" w:cs="Times New Roman"/>
          <w:color w:val="000000" w:themeColor="text1"/>
        </w:rPr>
        <w:t>t</w:t>
      </w:r>
      <w:r w:rsidR="4BC3FDEC" w:rsidRPr="00417560">
        <w:rPr>
          <w:rFonts w:ascii="Times New Roman" w:hAnsi="Times New Roman" w:cs="Times New Roman"/>
          <w:color w:val="000000" w:themeColor="text1"/>
        </w:rPr>
        <w:t>ution found that it</w:t>
      </w:r>
      <w:r w:rsidRPr="00417560">
        <w:rPr>
          <w:rFonts w:ascii="Times New Roman" w:hAnsi="Times New Roman" w:cs="Times New Roman"/>
          <w:color w:val="000000" w:themeColor="text1"/>
        </w:rPr>
        <w:t xml:space="preserve"> </w:t>
      </w:r>
      <w:r w:rsidR="067516EE" w:rsidRPr="00417560">
        <w:rPr>
          <w:rFonts w:ascii="Times New Roman" w:hAnsi="Times New Roman" w:cs="Times New Roman"/>
          <w:color w:val="000000" w:themeColor="text1"/>
        </w:rPr>
        <w:t xml:space="preserve">was being pushed </w:t>
      </w:r>
      <w:r w:rsidRPr="00417560">
        <w:rPr>
          <w:rFonts w:ascii="Times New Roman" w:hAnsi="Times New Roman" w:cs="Times New Roman"/>
          <w:color w:val="000000" w:themeColor="text1"/>
        </w:rPr>
        <w:t>inextricably toward coeducation</w:t>
      </w:r>
      <w:r w:rsidR="4BC3FDEC" w:rsidRPr="00417560">
        <w:rPr>
          <w:rFonts w:ascii="Times New Roman" w:hAnsi="Times New Roman" w:cs="Times New Roman"/>
          <w:color w:val="000000" w:themeColor="text1"/>
        </w:rPr>
        <w:t>.</w:t>
      </w:r>
      <w:r w:rsidRPr="00417560">
        <w:rPr>
          <w:rFonts w:ascii="Times New Roman" w:hAnsi="Times New Roman" w:cs="Times New Roman"/>
          <w:color w:val="000000" w:themeColor="text1"/>
        </w:rPr>
        <w:t xml:space="preserve"> </w:t>
      </w:r>
      <w:r w:rsidR="4BC3FDEC" w:rsidRPr="00417560">
        <w:rPr>
          <w:rFonts w:ascii="Times New Roman" w:hAnsi="Times New Roman" w:cs="Times New Roman"/>
          <w:color w:val="000000" w:themeColor="text1"/>
        </w:rPr>
        <w:t>T</w:t>
      </w:r>
      <w:r w:rsidRPr="00417560">
        <w:rPr>
          <w:rFonts w:ascii="Times New Roman" w:hAnsi="Times New Roman" w:cs="Times New Roman"/>
          <w:color w:val="000000" w:themeColor="text1"/>
        </w:rPr>
        <w:t>o</w:t>
      </w:r>
      <w:r w:rsidR="4BC3FDEC" w:rsidRPr="00417560">
        <w:rPr>
          <w:rFonts w:ascii="Times New Roman" w:hAnsi="Times New Roman" w:cs="Times New Roman"/>
          <w:color w:val="000000" w:themeColor="text1"/>
        </w:rPr>
        <w:t xml:space="preserve"> add to the pressure, o</w:t>
      </w:r>
      <w:r w:rsidRPr="00417560">
        <w:rPr>
          <w:rFonts w:ascii="Times New Roman" w:hAnsi="Times New Roman" w:cs="Times New Roman"/>
          <w:color w:val="000000" w:themeColor="text1"/>
        </w:rPr>
        <w:t xml:space="preserve">ther </w:t>
      </w:r>
      <w:r w:rsidR="04CF22D0" w:rsidRPr="00417560">
        <w:rPr>
          <w:rFonts w:ascii="Times New Roman" w:hAnsi="Times New Roman" w:cs="Times New Roman"/>
          <w:color w:val="000000" w:themeColor="text1"/>
        </w:rPr>
        <w:t xml:space="preserve">all male </w:t>
      </w:r>
      <w:r w:rsidR="18FC9E23" w:rsidRPr="00417560">
        <w:rPr>
          <w:rFonts w:ascii="Times New Roman" w:hAnsi="Times New Roman" w:cs="Times New Roman"/>
          <w:color w:val="000000" w:themeColor="text1"/>
        </w:rPr>
        <w:t>c</w:t>
      </w:r>
      <w:r w:rsidR="04CF22D0" w:rsidRPr="00417560">
        <w:rPr>
          <w:rFonts w:ascii="Times New Roman" w:hAnsi="Times New Roman" w:cs="Times New Roman"/>
          <w:color w:val="000000" w:themeColor="text1"/>
        </w:rPr>
        <w:t>ollege</w:t>
      </w:r>
      <w:r w:rsidR="6DEC9B92" w:rsidRPr="00417560">
        <w:rPr>
          <w:rFonts w:ascii="Times New Roman" w:hAnsi="Times New Roman" w:cs="Times New Roman"/>
          <w:color w:val="000000" w:themeColor="text1"/>
        </w:rPr>
        <w:t xml:space="preserve">s including </w:t>
      </w:r>
      <w:r w:rsidR="72C66108" w:rsidRPr="00417560">
        <w:rPr>
          <w:rFonts w:ascii="Times New Roman" w:hAnsi="Times New Roman" w:cs="Times New Roman"/>
          <w:color w:val="000000" w:themeColor="text1"/>
        </w:rPr>
        <w:t>other</w:t>
      </w:r>
      <w:r w:rsidR="04CF22D0" w:rsidRPr="00417560">
        <w:rPr>
          <w:rFonts w:ascii="Times New Roman" w:hAnsi="Times New Roman" w:cs="Times New Roman"/>
          <w:color w:val="000000" w:themeColor="text1"/>
        </w:rPr>
        <w:t xml:space="preserve"> </w:t>
      </w:r>
      <w:r w:rsidRPr="00417560">
        <w:rPr>
          <w:rFonts w:ascii="Times New Roman" w:hAnsi="Times New Roman" w:cs="Times New Roman"/>
          <w:color w:val="000000" w:themeColor="text1"/>
        </w:rPr>
        <w:t xml:space="preserve">Ivy League schools were in the throes of </w:t>
      </w:r>
      <w:r w:rsidR="3C12DCA3" w:rsidRPr="00417560">
        <w:rPr>
          <w:rFonts w:ascii="Times New Roman" w:hAnsi="Times New Roman" w:cs="Times New Roman"/>
          <w:color w:val="000000" w:themeColor="text1"/>
        </w:rPr>
        <w:t xml:space="preserve">similar </w:t>
      </w:r>
      <w:r w:rsidRPr="00417560">
        <w:rPr>
          <w:rFonts w:ascii="Times New Roman" w:hAnsi="Times New Roman" w:cs="Times New Roman"/>
          <w:color w:val="000000" w:themeColor="text1"/>
        </w:rPr>
        <w:t>change</w:t>
      </w:r>
      <w:r w:rsidR="05F1FCB3" w:rsidRPr="00417560">
        <w:rPr>
          <w:rFonts w:ascii="Times New Roman" w:hAnsi="Times New Roman" w:cs="Times New Roman"/>
          <w:color w:val="000000" w:themeColor="text1"/>
        </w:rPr>
        <w:t>s</w:t>
      </w:r>
      <w:r w:rsidRPr="00417560">
        <w:rPr>
          <w:rFonts w:ascii="Times New Roman" w:hAnsi="Times New Roman" w:cs="Times New Roman"/>
          <w:color w:val="000000" w:themeColor="text1"/>
        </w:rPr>
        <w:t>. Notably, both</w:t>
      </w:r>
      <w:r w:rsidR="1571F083" w:rsidRPr="00417560">
        <w:rPr>
          <w:rFonts w:ascii="Times New Roman" w:hAnsi="Times New Roman" w:cs="Times New Roman"/>
          <w:color w:val="000000" w:themeColor="text1"/>
        </w:rPr>
        <w:t xml:space="preserve"> Princeton and Yale went coed that year. </w:t>
      </w:r>
    </w:p>
    <w:p w14:paraId="36121EB3" w14:textId="178F6345" w:rsidR="0ADF12DD" w:rsidRPr="00417560" w:rsidRDefault="0ADF12DD" w:rsidP="00970DD1">
      <w:pPr>
        <w:spacing w:line="259" w:lineRule="auto"/>
        <w:rPr>
          <w:rFonts w:ascii="Times New Roman" w:hAnsi="Times New Roman" w:cs="Times New Roman"/>
          <w:color w:val="000000" w:themeColor="text1"/>
        </w:rPr>
      </w:pPr>
    </w:p>
    <w:p w14:paraId="62709D12" w14:textId="49089FAB" w:rsidR="0ADF12DD" w:rsidRPr="00417560" w:rsidRDefault="63608934" w:rsidP="00970DD1">
      <w:pPr>
        <w:spacing w:line="259" w:lineRule="auto"/>
        <w:rPr>
          <w:rFonts w:ascii="Times New Roman" w:hAnsi="Times New Roman" w:cs="Times New Roman"/>
          <w:color w:val="000000" w:themeColor="text1"/>
        </w:rPr>
      </w:pPr>
      <w:r w:rsidRPr="00417560">
        <w:rPr>
          <w:rFonts w:ascii="Times New Roman" w:hAnsi="Times New Roman" w:cs="Times New Roman"/>
          <w:color w:val="000000" w:themeColor="text1"/>
        </w:rPr>
        <w:t xml:space="preserve">In September of 1970, newly inaugurated president John </w:t>
      </w:r>
      <w:proofErr w:type="spellStart"/>
      <w:r w:rsidRPr="00417560">
        <w:rPr>
          <w:rFonts w:ascii="Times New Roman" w:hAnsi="Times New Roman" w:cs="Times New Roman"/>
          <w:color w:val="000000" w:themeColor="text1"/>
        </w:rPr>
        <w:t>Kemeny</w:t>
      </w:r>
      <w:proofErr w:type="spellEnd"/>
      <w:r w:rsidRPr="00417560">
        <w:rPr>
          <w:rFonts w:ascii="Times New Roman" w:hAnsi="Times New Roman" w:cs="Times New Roman"/>
          <w:color w:val="000000" w:themeColor="text1"/>
        </w:rPr>
        <w:t xml:space="preserve"> commissioned a survey and report on the opinions of the College community</w:t>
      </w:r>
      <w:r w:rsidR="006868D5" w:rsidRPr="00417560">
        <w:rPr>
          <w:rFonts w:ascii="Times New Roman" w:hAnsi="Times New Roman" w:cs="Times New Roman"/>
          <w:color w:val="000000" w:themeColor="text1"/>
        </w:rPr>
        <w:t>, including alums,</w:t>
      </w:r>
      <w:r w:rsidRPr="00417560">
        <w:rPr>
          <w:rFonts w:ascii="Times New Roman" w:hAnsi="Times New Roman" w:cs="Times New Roman"/>
          <w:color w:val="000000" w:themeColor="text1"/>
        </w:rPr>
        <w:t xml:space="preserve"> toward coeducation. The results are too detailed to lay out here, but a few </w:t>
      </w:r>
      <w:r w:rsidR="268186EC" w:rsidRPr="00417560">
        <w:rPr>
          <w:rFonts w:ascii="Times New Roman" w:hAnsi="Times New Roman" w:cs="Times New Roman"/>
          <w:color w:val="000000" w:themeColor="text1"/>
        </w:rPr>
        <w:t>numbers</w:t>
      </w:r>
      <w:r w:rsidRPr="00417560">
        <w:rPr>
          <w:rFonts w:ascii="Times New Roman" w:hAnsi="Times New Roman" w:cs="Times New Roman"/>
          <w:color w:val="000000" w:themeColor="text1"/>
        </w:rPr>
        <w:t xml:space="preserve"> are particularly striking. Basically, the younger the alumnus the more favorable they were toward coeducation. Remember the 1894 article I mentioned a few minutes ago? Well</w:t>
      </w:r>
      <w:r w:rsidR="006868D5" w:rsidRPr="00417560">
        <w:rPr>
          <w:rFonts w:ascii="Times New Roman" w:hAnsi="Times New Roman" w:cs="Times New Roman"/>
          <w:color w:val="000000" w:themeColor="text1"/>
        </w:rPr>
        <w:t>,</w:t>
      </w:r>
      <w:r w:rsidRPr="00417560">
        <w:rPr>
          <w:rFonts w:ascii="Times New Roman" w:hAnsi="Times New Roman" w:cs="Times New Roman"/>
          <w:color w:val="000000" w:themeColor="text1"/>
        </w:rPr>
        <w:t xml:space="preserve"> the members of the classes of 1893-1925 </w:t>
      </w:r>
      <w:r w:rsidR="006868D5" w:rsidRPr="00417560">
        <w:rPr>
          <w:rFonts w:ascii="Times New Roman" w:hAnsi="Times New Roman" w:cs="Times New Roman"/>
          <w:color w:val="000000" w:themeColor="text1"/>
        </w:rPr>
        <w:t xml:space="preserve">who responded to the survey </w:t>
      </w:r>
      <w:r w:rsidRPr="00417560">
        <w:rPr>
          <w:rFonts w:ascii="Times New Roman" w:hAnsi="Times New Roman" w:cs="Times New Roman"/>
          <w:color w:val="000000" w:themeColor="text1"/>
        </w:rPr>
        <w:t xml:space="preserve">were 54% </w:t>
      </w:r>
      <w:r w:rsidRPr="00417560">
        <w:rPr>
          <w:rFonts w:ascii="Times New Roman" w:hAnsi="Times New Roman" w:cs="Times New Roman"/>
          <w:i/>
          <w:iCs/>
          <w:color w:val="000000" w:themeColor="text1"/>
        </w:rPr>
        <w:t>against</w:t>
      </w:r>
      <w:r w:rsidRPr="00417560">
        <w:rPr>
          <w:rFonts w:ascii="Times New Roman" w:hAnsi="Times New Roman" w:cs="Times New Roman"/>
          <w:color w:val="000000" w:themeColor="text1"/>
        </w:rPr>
        <w:t xml:space="preserve"> coeducation</w:t>
      </w:r>
      <w:r w:rsidR="4F41AFD2" w:rsidRPr="00417560">
        <w:rPr>
          <w:rFonts w:ascii="Times New Roman" w:hAnsi="Times New Roman" w:cs="Times New Roman"/>
          <w:color w:val="000000" w:themeColor="text1"/>
        </w:rPr>
        <w:t>, so it appears that over the intervening seventy years the opinions of these men had changed very little! In contrast</w:t>
      </w:r>
      <w:r w:rsidRPr="00417560">
        <w:rPr>
          <w:rFonts w:ascii="Times New Roman" w:hAnsi="Times New Roman" w:cs="Times New Roman"/>
          <w:color w:val="000000" w:themeColor="text1"/>
        </w:rPr>
        <w:t xml:space="preserve"> </w:t>
      </w:r>
      <w:r w:rsidRPr="00417560" w:rsidDel="006868D5">
        <w:rPr>
          <w:rFonts w:ascii="Times New Roman" w:hAnsi="Times New Roman" w:cs="Times New Roman"/>
          <w:color w:val="000000" w:themeColor="text1"/>
        </w:rPr>
        <w:t xml:space="preserve">those </w:t>
      </w:r>
      <w:r w:rsidR="006868D5" w:rsidRPr="00417560">
        <w:rPr>
          <w:rFonts w:ascii="Times New Roman" w:hAnsi="Times New Roman" w:cs="Times New Roman"/>
          <w:color w:val="000000" w:themeColor="text1"/>
        </w:rPr>
        <w:t xml:space="preserve">respondents from </w:t>
      </w:r>
      <w:r w:rsidRPr="00417560">
        <w:rPr>
          <w:rFonts w:ascii="Times New Roman" w:hAnsi="Times New Roman" w:cs="Times New Roman"/>
          <w:color w:val="000000" w:themeColor="text1"/>
        </w:rPr>
        <w:t xml:space="preserve">the classes 1960-1969 were 81% in </w:t>
      </w:r>
      <w:r w:rsidRPr="00417560">
        <w:rPr>
          <w:rFonts w:ascii="Times New Roman" w:hAnsi="Times New Roman" w:cs="Times New Roman"/>
          <w:i/>
          <w:iCs/>
          <w:color w:val="000000" w:themeColor="text1"/>
        </w:rPr>
        <w:t>approval</w:t>
      </w:r>
      <w:r w:rsidRPr="00417560">
        <w:rPr>
          <w:rFonts w:ascii="Times New Roman" w:hAnsi="Times New Roman" w:cs="Times New Roman"/>
          <w:color w:val="000000" w:themeColor="text1"/>
        </w:rPr>
        <w:t xml:space="preserve">. The student breakdown was equally dramatic, 61% of the </w:t>
      </w:r>
      <w:r w:rsidR="006868D5" w:rsidRPr="00417560">
        <w:rPr>
          <w:rFonts w:ascii="Times New Roman" w:hAnsi="Times New Roman" w:cs="Times New Roman"/>
          <w:color w:val="000000" w:themeColor="text1"/>
        </w:rPr>
        <w:t xml:space="preserve">current </w:t>
      </w:r>
      <w:r w:rsidRPr="00417560">
        <w:rPr>
          <w:rFonts w:ascii="Times New Roman" w:hAnsi="Times New Roman" w:cs="Times New Roman"/>
          <w:color w:val="000000" w:themeColor="text1"/>
        </w:rPr>
        <w:t xml:space="preserve">students indicated </w:t>
      </w:r>
      <w:r w:rsidR="00946B7B" w:rsidRPr="00417560">
        <w:rPr>
          <w:rFonts w:ascii="Times New Roman" w:hAnsi="Times New Roman" w:cs="Times New Roman"/>
          <w:color w:val="000000" w:themeColor="text1"/>
        </w:rPr>
        <w:t xml:space="preserve">that </w:t>
      </w:r>
      <w:r w:rsidRPr="00417560">
        <w:rPr>
          <w:rFonts w:ascii="Times New Roman" w:hAnsi="Times New Roman" w:cs="Times New Roman"/>
          <w:color w:val="000000" w:themeColor="text1"/>
        </w:rPr>
        <w:t xml:space="preserve">they </w:t>
      </w:r>
      <w:r w:rsidR="5F4CA0DC" w:rsidRPr="00417560">
        <w:rPr>
          <w:rFonts w:ascii="Times New Roman" w:hAnsi="Times New Roman" w:cs="Times New Roman"/>
          <w:color w:val="000000" w:themeColor="text1"/>
        </w:rPr>
        <w:t>w</w:t>
      </w:r>
      <w:r w:rsidR="0E543BE3" w:rsidRPr="00417560">
        <w:rPr>
          <w:rFonts w:ascii="Times New Roman" w:hAnsi="Times New Roman" w:cs="Times New Roman"/>
          <w:color w:val="000000" w:themeColor="text1"/>
        </w:rPr>
        <w:t xml:space="preserve">ere </w:t>
      </w:r>
      <w:r w:rsidRPr="00417560">
        <w:rPr>
          <w:rFonts w:ascii="Times New Roman" w:hAnsi="Times New Roman" w:cs="Times New Roman"/>
          <w:color w:val="000000" w:themeColor="text1"/>
        </w:rPr>
        <w:t xml:space="preserve">strongly </w:t>
      </w:r>
      <w:r w:rsidR="4F41AFD2" w:rsidRPr="00417560">
        <w:rPr>
          <w:rFonts w:ascii="Times New Roman" w:hAnsi="Times New Roman" w:cs="Times New Roman"/>
          <w:color w:val="000000" w:themeColor="text1"/>
        </w:rPr>
        <w:t xml:space="preserve">in favor and another 22% stated they were in favor.  </w:t>
      </w:r>
      <w:r w:rsidR="0E543BE3" w:rsidRPr="00417560">
        <w:rPr>
          <w:rFonts w:ascii="Times New Roman" w:hAnsi="Times New Roman" w:cs="Times New Roman"/>
          <w:color w:val="000000" w:themeColor="text1"/>
        </w:rPr>
        <w:t>In contr</w:t>
      </w:r>
      <w:r w:rsidR="796B8BF0" w:rsidRPr="00417560">
        <w:rPr>
          <w:rFonts w:ascii="Times New Roman" w:hAnsi="Times New Roman" w:cs="Times New Roman"/>
          <w:color w:val="000000" w:themeColor="text1"/>
        </w:rPr>
        <w:t>ast</w:t>
      </w:r>
      <w:r w:rsidR="0E543BE3" w:rsidRPr="00417560">
        <w:rPr>
          <w:rFonts w:ascii="Times New Roman" w:hAnsi="Times New Roman" w:cs="Times New Roman"/>
          <w:color w:val="000000" w:themeColor="text1"/>
        </w:rPr>
        <w:t xml:space="preserve">, </w:t>
      </w:r>
      <w:r w:rsidRPr="00417560">
        <w:rPr>
          <w:rFonts w:ascii="Times New Roman" w:hAnsi="Times New Roman" w:cs="Times New Roman"/>
          <w:color w:val="000000" w:themeColor="text1"/>
        </w:rPr>
        <w:t>only 7% said they opposed</w:t>
      </w:r>
      <w:r w:rsidR="4F41AFD2" w:rsidRPr="00417560">
        <w:rPr>
          <w:rFonts w:ascii="Times New Roman" w:hAnsi="Times New Roman" w:cs="Times New Roman"/>
          <w:color w:val="000000" w:themeColor="text1"/>
        </w:rPr>
        <w:t xml:space="preserve"> </w:t>
      </w:r>
      <w:r w:rsidR="796B8BF0" w:rsidRPr="00417560">
        <w:rPr>
          <w:rFonts w:ascii="Times New Roman" w:hAnsi="Times New Roman" w:cs="Times New Roman"/>
          <w:color w:val="000000" w:themeColor="text1"/>
        </w:rPr>
        <w:t xml:space="preserve">coeducation </w:t>
      </w:r>
      <w:r w:rsidR="4F41AFD2" w:rsidRPr="00417560">
        <w:rPr>
          <w:rFonts w:ascii="Times New Roman" w:hAnsi="Times New Roman" w:cs="Times New Roman"/>
          <w:color w:val="000000" w:themeColor="text1"/>
        </w:rPr>
        <w:t xml:space="preserve">and another 7% </w:t>
      </w:r>
      <w:r w:rsidR="796B8BF0" w:rsidRPr="00417560">
        <w:rPr>
          <w:rFonts w:ascii="Times New Roman" w:hAnsi="Times New Roman" w:cs="Times New Roman"/>
          <w:color w:val="000000" w:themeColor="text1"/>
        </w:rPr>
        <w:t>wen</w:t>
      </w:r>
      <w:r w:rsidR="6A82FE9F" w:rsidRPr="00417560">
        <w:rPr>
          <w:rFonts w:ascii="Times New Roman" w:hAnsi="Times New Roman" w:cs="Times New Roman"/>
          <w:color w:val="000000" w:themeColor="text1"/>
        </w:rPr>
        <w:t>t on record as</w:t>
      </w:r>
      <w:r w:rsidR="4F41AFD2" w:rsidRPr="00417560">
        <w:rPr>
          <w:rFonts w:ascii="Times New Roman" w:hAnsi="Times New Roman" w:cs="Times New Roman"/>
          <w:color w:val="000000" w:themeColor="text1"/>
        </w:rPr>
        <w:t xml:space="preserve"> </w:t>
      </w:r>
      <w:r w:rsidR="6A82FE9F" w:rsidRPr="00417560">
        <w:rPr>
          <w:rFonts w:ascii="Times New Roman" w:hAnsi="Times New Roman" w:cs="Times New Roman"/>
          <w:color w:val="000000" w:themeColor="text1"/>
        </w:rPr>
        <w:t>being</w:t>
      </w:r>
      <w:r w:rsidR="4F41AFD2" w:rsidRPr="00417560">
        <w:rPr>
          <w:rFonts w:ascii="Times New Roman" w:hAnsi="Times New Roman" w:cs="Times New Roman"/>
          <w:color w:val="000000" w:themeColor="text1"/>
        </w:rPr>
        <w:t xml:space="preserve"> </w:t>
      </w:r>
      <w:r w:rsidR="00B33CE3" w:rsidRPr="00417560">
        <w:rPr>
          <w:rFonts w:ascii="Times New Roman" w:hAnsi="Times New Roman" w:cs="Times New Roman"/>
          <w:color w:val="000000" w:themeColor="text1"/>
        </w:rPr>
        <w:t xml:space="preserve">strongly </w:t>
      </w:r>
      <w:r w:rsidR="4F41AFD2" w:rsidRPr="00417560">
        <w:rPr>
          <w:rFonts w:ascii="Times New Roman" w:hAnsi="Times New Roman" w:cs="Times New Roman"/>
          <w:color w:val="000000" w:themeColor="text1"/>
        </w:rPr>
        <w:t>opposed. That means that 83% of students were in favor of coeducation and only 14% were against it.  14%</w:t>
      </w:r>
      <w:r w:rsidRPr="00417560">
        <w:rPr>
          <w:rFonts w:ascii="Times New Roman" w:hAnsi="Times New Roman" w:cs="Times New Roman"/>
          <w:color w:val="000000" w:themeColor="text1"/>
        </w:rPr>
        <w:t>. That’s a</w:t>
      </w:r>
      <w:r w:rsidR="00946B7B" w:rsidRPr="00417560">
        <w:rPr>
          <w:rFonts w:ascii="Times New Roman" w:hAnsi="Times New Roman" w:cs="Times New Roman"/>
          <w:color w:val="000000" w:themeColor="text1"/>
        </w:rPr>
        <w:t xml:space="preserve"> relatively</w:t>
      </w:r>
      <w:r w:rsidRPr="00417560">
        <w:rPr>
          <w:rFonts w:ascii="Times New Roman" w:hAnsi="Times New Roman" w:cs="Times New Roman"/>
          <w:color w:val="000000" w:themeColor="text1"/>
        </w:rPr>
        <w:t xml:space="preserve"> small</w:t>
      </w:r>
      <w:r w:rsidR="00946B7B" w:rsidRPr="00417560">
        <w:rPr>
          <w:rFonts w:ascii="Times New Roman" w:hAnsi="Times New Roman" w:cs="Times New Roman"/>
          <w:color w:val="000000" w:themeColor="text1"/>
        </w:rPr>
        <w:t xml:space="preserve"> percentage</w:t>
      </w:r>
      <w:r w:rsidRPr="00417560">
        <w:rPr>
          <w:rFonts w:ascii="Times New Roman" w:hAnsi="Times New Roman" w:cs="Times New Roman"/>
          <w:color w:val="000000" w:themeColor="text1"/>
        </w:rPr>
        <w:t xml:space="preserve"> of men who were opposed to having women on campus. </w:t>
      </w:r>
      <w:r w:rsidR="006868D5" w:rsidRPr="00417560">
        <w:rPr>
          <w:rFonts w:ascii="Times New Roman" w:hAnsi="Times New Roman" w:cs="Times New Roman"/>
          <w:color w:val="000000" w:themeColor="text1"/>
        </w:rPr>
        <w:t xml:space="preserve">In real numbers, that represents </w:t>
      </w:r>
      <w:r w:rsidR="19A1E08D" w:rsidRPr="00417560">
        <w:rPr>
          <w:rFonts w:ascii="Times New Roman" w:hAnsi="Times New Roman" w:cs="Times New Roman"/>
          <w:color w:val="000000" w:themeColor="text1"/>
        </w:rPr>
        <w:t>448</w:t>
      </w:r>
      <w:r w:rsidR="006868D5" w:rsidRPr="00417560">
        <w:rPr>
          <w:rFonts w:ascii="Times New Roman" w:hAnsi="Times New Roman" w:cs="Times New Roman"/>
          <w:color w:val="000000" w:themeColor="text1"/>
        </w:rPr>
        <w:t xml:space="preserve"> of the </w:t>
      </w:r>
      <w:r w:rsidR="52D22F50" w:rsidRPr="00417560">
        <w:rPr>
          <w:rFonts w:ascii="Times New Roman" w:hAnsi="Times New Roman" w:cs="Times New Roman"/>
          <w:color w:val="000000" w:themeColor="text1"/>
        </w:rPr>
        <w:t>3</w:t>
      </w:r>
      <w:r w:rsidR="292864BE" w:rsidRPr="00417560">
        <w:rPr>
          <w:rFonts w:ascii="Times New Roman" w:hAnsi="Times New Roman" w:cs="Times New Roman"/>
          <w:color w:val="000000" w:themeColor="text1"/>
        </w:rPr>
        <w:t>,</w:t>
      </w:r>
      <w:r w:rsidR="52D22F50" w:rsidRPr="00417560">
        <w:rPr>
          <w:rFonts w:ascii="Times New Roman" w:hAnsi="Times New Roman" w:cs="Times New Roman"/>
          <w:color w:val="000000" w:themeColor="text1"/>
        </w:rPr>
        <w:t>200</w:t>
      </w:r>
      <w:r w:rsidR="006868D5" w:rsidRPr="00417560">
        <w:rPr>
          <w:rFonts w:ascii="Times New Roman" w:hAnsi="Times New Roman" w:cs="Times New Roman"/>
          <w:color w:val="000000" w:themeColor="text1"/>
        </w:rPr>
        <w:t xml:space="preserve"> current Dartmouth students at the time</w:t>
      </w:r>
      <w:r w:rsidR="6C1FDBC5" w:rsidRPr="00417560">
        <w:rPr>
          <w:rFonts w:ascii="Times New Roman" w:hAnsi="Times New Roman" w:cs="Times New Roman"/>
          <w:color w:val="000000" w:themeColor="text1"/>
        </w:rPr>
        <w:t xml:space="preserve">. </w:t>
      </w:r>
      <w:r w:rsidR="2D15B3E8" w:rsidRPr="00417560">
        <w:rPr>
          <w:rFonts w:ascii="Times New Roman" w:hAnsi="Times New Roman" w:cs="Times New Roman"/>
          <w:color w:val="000000" w:themeColor="text1"/>
        </w:rPr>
        <w:t xml:space="preserve"> </w:t>
      </w:r>
    </w:p>
    <w:p w14:paraId="2885D16A" w14:textId="26A5F486" w:rsidR="0ADF12DD" w:rsidRPr="00417560" w:rsidRDefault="0ADF12DD" w:rsidP="00970DD1">
      <w:pPr>
        <w:spacing w:line="259" w:lineRule="auto"/>
        <w:rPr>
          <w:rFonts w:ascii="Times New Roman" w:hAnsi="Times New Roman" w:cs="Times New Roman"/>
          <w:color w:val="000000" w:themeColor="text1"/>
        </w:rPr>
      </w:pPr>
    </w:p>
    <w:p w14:paraId="1E65480B" w14:textId="6D4E6617" w:rsidR="006868D5" w:rsidRPr="00417560" w:rsidRDefault="2E1F8F85" w:rsidP="00970DD1">
      <w:pPr>
        <w:spacing w:line="259" w:lineRule="auto"/>
        <w:rPr>
          <w:rFonts w:ascii="Times New Roman" w:hAnsi="Times New Roman" w:cs="Times New Roman"/>
          <w:color w:val="000000" w:themeColor="text1"/>
        </w:rPr>
      </w:pPr>
      <w:r w:rsidRPr="00417560">
        <w:rPr>
          <w:rFonts w:ascii="Times New Roman" w:hAnsi="Times New Roman" w:cs="Times New Roman"/>
          <w:color w:val="000000" w:themeColor="text1"/>
        </w:rPr>
        <w:lastRenderedPageBreak/>
        <w:t xml:space="preserve">If that </w:t>
      </w:r>
      <w:r w:rsidR="4F41AFD2" w:rsidRPr="00417560">
        <w:rPr>
          <w:rFonts w:ascii="Times New Roman" w:hAnsi="Times New Roman" w:cs="Times New Roman"/>
          <w:color w:val="000000" w:themeColor="text1"/>
        </w:rPr>
        <w:t>14</w:t>
      </w:r>
      <w:r w:rsidRPr="00417560">
        <w:rPr>
          <w:rFonts w:ascii="Times New Roman" w:hAnsi="Times New Roman" w:cs="Times New Roman"/>
          <w:color w:val="000000" w:themeColor="text1"/>
        </w:rPr>
        <w:t>% remained constant</w:t>
      </w:r>
      <w:r w:rsidR="006868D5" w:rsidRPr="00417560">
        <w:rPr>
          <w:rFonts w:ascii="Times New Roman" w:hAnsi="Times New Roman" w:cs="Times New Roman"/>
          <w:color w:val="000000" w:themeColor="text1"/>
        </w:rPr>
        <w:t xml:space="preserve"> two years later when the college admitted women</w:t>
      </w:r>
      <w:r w:rsidRPr="00417560">
        <w:rPr>
          <w:rFonts w:ascii="Times New Roman" w:hAnsi="Times New Roman" w:cs="Times New Roman"/>
          <w:color w:val="000000" w:themeColor="text1"/>
        </w:rPr>
        <w:t>, then it is likely that the acts of aggression against wom</w:t>
      </w:r>
      <w:r w:rsidR="006868D5" w:rsidRPr="00417560">
        <w:rPr>
          <w:rFonts w:ascii="Times New Roman" w:hAnsi="Times New Roman" w:cs="Times New Roman"/>
          <w:color w:val="000000" w:themeColor="text1"/>
        </w:rPr>
        <w:t>e</w:t>
      </w:r>
      <w:r w:rsidRPr="00417560">
        <w:rPr>
          <w:rFonts w:ascii="Times New Roman" w:hAnsi="Times New Roman" w:cs="Times New Roman"/>
          <w:color w:val="000000" w:themeColor="text1"/>
        </w:rPr>
        <w:t>n on campus were perpetrated by a minority of students</w:t>
      </w:r>
      <w:r w:rsidR="49E93505" w:rsidRPr="00417560">
        <w:rPr>
          <w:rFonts w:ascii="Times New Roman" w:hAnsi="Times New Roman" w:cs="Times New Roman"/>
          <w:color w:val="000000" w:themeColor="text1"/>
        </w:rPr>
        <w:t>, though they comprised a big enough minority to pose a real threat</w:t>
      </w:r>
      <w:r w:rsidR="006868D5" w:rsidRPr="00417560">
        <w:rPr>
          <w:rFonts w:ascii="Times New Roman" w:hAnsi="Times New Roman" w:cs="Times New Roman"/>
          <w:color w:val="000000" w:themeColor="text1"/>
        </w:rPr>
        <w:t xml:space="preserve">. </w:t>
      </w:r>
      <w:r w:rsidRPr="00417560">
        <w:rPr>
          <w:rFonts w:ascii="Times New Roman" w:hAnsi="Times New Roman" w:cs="Times New Roman"/>
          <w:color w:val="000000" w:themeColor="text1"/>
        </w:rPr>
        <w:t xml:space="preserve"> </w:t>
      </w:r>
      <w:r w:rsidR="006868D5" w:rsidRPr="00417560">
        <w:rPr>
          <w:rFonts w:ascii="Times New Roman" w:hAnsi="Times New Roman" w:cs="Times New Roman"/>
          <w:color w:val="000000" w:themeColor="text1"/>
        </w:rPr>
        <w:t xml:space="preserve">While we can’t state </w:t>
      </w:r>
      <w:r w:rsidRPr="00417560">
        <w:rPr>
          <w:rFonts w:ascii="Times New Roman" w:hAnsi="Times New Roman" w:cs="Times New Roman"/>
          <w:color w:val="000000" w:themeColor="text1"/>
        </w:rPr>
        <w:t xml:space="preserve">that the </w:t>
      </w:r>
      <w:r w:rsidR="4F41AFD2" w:rsidRPr="00417560">
        <w:rPr>
          <w:rFonts w:ascii="Times New Roman" w:hAnsi="Times New Roman" w:cs="Times New Roman"/>
          <w:color w:val="000000" w:themeColor="text1"/>
        </w:rPr>
        <w:t xml:space="preserve">14% who were opposed </w:t>
      </w:r>
      <w:r w:rsidR="006868D5" w:rsidRPr="00417560">
        <w:rPr>
          <w:rFonts w:ascii="Times New Roman" w:hAnsi="Times New Roman" w:cs="Times New Roman"/>
          <w:color w:val="000000" w:themeColor="text1"/>
        </w:rPr>
        <w:t xml:space="preserve">were </w:t>
      </w:r>
      <w:r w:rsidRPr="00417560">
        <w:rPr>
          <w:rFonts w:ascii="Times New Roman" w:hAnsi="Times New Roman" w:cs="Times New Roman"/>
          <w:color w:val="000000" w:themeColor="text1"/>
        </w:rPr>
        <w:t>necessarily the same people who acted out against the</w:t>
      </w:r>
      <w:r w:rsidR="006868D5" w:rsidRPr="00417560">
        <w:rPr>
          <w:rFonts w:ascii="Times New Roman" w:hAnsi="Times New Roman" w:cs="Times New Roman"/>
          <w:color w:val="000000" w:themeColor="text1"/>
        </w:rPr>
        <w:t>ir new classmates, this number counters the</w:t>
      </w:r>
      <w:r w:rsidRPr="00417560">
        <w:rPr>
          <w:rFonts w:ascii="Times New Roman" w:hAnsi="Times New Roman" w:cs="Times New Roman"/>
          <w:color w:val="000000" w:themeColor="text1"/>
        </w:rPr>
        <w:t xml:space="preserve"> prevailing narrative that the </w:t>
      </w:r>
      <w:r w:rsidR="4F41AFD2" w:rsidRPr="00417560">
        <w:rPr>
          <w:rFonts w:ascii="Times New Roman" w:hAnsi="Times New Roman" w:cs="Times New Roman"/>
          <w:color w:val="000000" w:themeColor="text1"/>
        </w:rPr>
        <w:t xml:space="preserve">majority of </w:t>
      </w:r>
      <w:r w:rsidRPr="00417560">
        <w:rPr>
          <w:rFonts w:ascii="Times New Roman" w:hAnsi="Times New Roman" w:cs="Times New Roman"/>
          <w:color w:val="000000" w:themeColor="text1"/>
        </w:rPr>
        <w:t xml:space="preserve">men </w:t>
      </w:r>
      <w:r w:rsidR="4F41AFD2" w:rsidRPr="00417560">
        <w:rPr>
          <w:rFonts w:ascii="Times New Roman" w:hAnsi="Times New Roman" w:cs="Times New Roman"/>
          <w:color w:val="000000" w:themeColor="text1"/>
        </w:rPr>
        <w:t>at</w:t>
      </w:r>
      <w:r w:rsidRPr="00417560">
        <w:rPr>
          <w:rFonts w:ascii="Times New Roman" w:hAnsi="Times New Roman" w:cs="Times New Roman"/>
          <w:color w:val="000000" w:themeColor="text1"/>
        </w:rPr>
        <w:t xml:space="preserve"> Dartmouth were opposed to </w:t>
      </w:r>
      <w:r w:rsidR="003FB29C" w:rsidRPr="00417560">
        <w:rPr>
          <w:rFonts w:ascii="Times New Roman" w:hAnsi="Times New Roman" w:cs="Times New Roman"/>
          <w:color w:val="000000" w:themeColor="text1"/>
        </w:rPr>
        <w:t xml:space="preserve">having </w:t>
      </w:r>
      <w:r w:rsidRPr="00417560">
        <w:rPr>
          <w:rFonts w:ascii="Times New Roman" w:hAnsi="Times New Roman" w:cs="Times New Roman"/>
          <w:color w:val="000000" w:themeColor="text1"/>
        </w:rPr>
        <w:t>women on campus</w:t>
      </w:r>
      <w:r w:rsidR="006868D5" w:rsidRPr="00417560">
        <w:rPr>
          <w:rFonts w:ascii="Times New Roman" w:hAnsi="Times New Roman" w:cs="Times New Roman"/>
          <w:color w:val="000000" w:themeColor="text1"/>
        </w:rPr>
        <w:t>. In reality, it</w:t>
      </w:r>
      <w:r w:rsidRPr="00417560">
        <w:rPr>
          <w:rFonts w:ascii="Times New Roman" w:hAnsi="Times New Roman" w:cs="Times New Roman"/>
          <w:color w:val="000000" w:themeColor="text1"/>
        </w:rPr>
        <w:t xml:space="preserve"> </w:t>
      </w:r>
      <w:r w:rsidR="4F41AFD2" w:rsidRPr="00417560">
        <w:rPr>
          <w:rFonts w:ascii="Times New Roman" w:hAnsi="Times New Roman" w:cs="Times New Roman"/>
          <w:color w:val="000000" w:themeColor="text1"/>
        </w:rPr>
        <w:t>appears to have been a</w:t>
      </w:r>
      <w:r w:rsidR="7C2693C7" w:rsidRPr="00417560">
        <w:rPr>
          <w:rFonts w:ascii="Times New Roman" w:hAnsi="Times New Roman" w:cs="Times New Roman"/>
          <w:color w:val="000000" w:themeColor="text1"/>
        </w:rPr>
        <w:t xml:space="preserve"> </w:t>
      </w:r>
      <w:r w:rsidR="4F41AFD2" w:rsidRPr="00417560">
        <w:rPr>
          <w:rFonts w:ascii="Times New Roman" w:hAnsi="Times New Roman" w:cs="Times New Roman"/>
          <w:color w:val="000000" w:themeColor="text1"/>
        </w:rPr>
        <w:t>vociferous</w:t>
      </w:r>
      <w:r w:rsidRPr="00417560">
        <w:rPr>
          <w:rFonts w:ascii="Times New Roman" w:hAnsi="Times New Roman" w:cs="Times New Roman"/>
          <w:color w:val="000000" w:themeColor="text1"/>
        </w:rPr>
        <w:t xml:space="preserve"> minority. </w:t>
      </w:r>
    </w:p>
    <w:p w14:paraId="1D1A1AD5" w14:textId="39654C1D" w:rsidR="2C5790B8" w:rsidRPr="00417560" w:rsidRDefault="2C5790B8" w:rsidP="00970DD1">
      <w:pPr>
        <w:spacing w:line="259" w:lineRule="auto"/>
        <w:rPr>
          <w:rFonts w:ascii="Times New Roman" w:hAnsi="Times New Roman" w:cs="Times New Roman"/>
          <w:color w:val="000000" w:themeColor="text1"/>
        </w:rPr>
      </w:pPr>
    </w:p>
    <w:p w14:paraId="23E56E96" w14:textId="0D0206E8" w:rsidR="00930F5F" w:rsidRPr="00417560" w:rsidDel="367E37FA" w:rsidRDefault="00B051E8" w:rsidP="00970DD1">
      <w:pPr>
        <w:spacing w:line="259" w:lineRule="auto"/>
        <w:rPr>
          <w:rFonts w:ascii="Times New Roman" w:hAnsi="Times New Roman" w:cs="Times New Roman"/>
          <w:color w:val="000000" w:themeColor="text1"/>
        </w:rPr>
      </w:pPr>
      <w:r>
        <w:rPr>
          <w:rFonts w:ascii="Times New Roman" w:hAnsi="Times New Roman" w:cs="Times New Roman"/>
          <w:color w:val="000000" w:themeColor="text1"/>
        </w:rPr>
        <w:t xml:space="preserve">PC: </w:t>
      </w:r>
      <w:r w:rsidR="65F565BC" w:rsidRPr="00417560">
        <w:rPr>
          <w:rFonts w:ascii="Times New Roman" w:hAnsi="Times New Roman" w:cs="Times New Roman"/>
          <w:color w:val="000000" w:themeColor="text1"/>
        </w:rPr>
        <w:t>None of this minimize</w:t>
      </w:r>
      <w:r w:rsidR="3C9362FD" w:rsidRPr="00417560">
        <w:rPr>
          <w:rFonts w:ascii="Times New Roman" w:hAnsi="Times New Roman" w:cs="Times New Roman"/>
          <w:color w:val="000000" w:themeColor="text1"/>
        </w:rPr>
        <w:t>s</w:t>
      </w:r>
      <w:r w:rsidR="65F565BC" w:rsidRPr="00417560">
        <w:rPr>
          <w:rFonts w:ascii="Times New Roman" w:hAnsi="Times New Roman" w:cs="Times New Roman"/>
          <w:color w:val="000000" w:themeColor="text1"/>
        </w:rPr>
        <w:t xml:space="preserve"> the action of </w:t>
      </w:r>
      <w:r w:rsidR="047AB8F8" w:rsidRPr="00417560">
        <w:rPr>
          <w:rFonts w:ascii="Times New Roman" w:hAnsi="Times New Roman" w:cs="Times New Roman"/>
          <w:color w:val="000000" w:themeColor="text1"/>
        </w:rPr>
        <w:t xml:space="preserve">this group of men. </w:t>
      </w:r>
      <w:r w:rsidR="0CCA7F2A" w:rsidRPr="00417560">
        <w:rPr>
          <w:rFonts w:ascii="Times New Roman" w:hAnsi="Times New Roman" w:cs="Times New Roman"/>
          <w:color w:val="000000" w:themeColor="text1"/>
        </w:rPr>
        <w:t xml:space="preserve">The treatment described in </w:t>
      </w:r>
      <w:r w:rsidR="0CCA7F2A" w:rsidRPr="00417560">
        <w:rPr>
          <w:rFonts w:ascii="Times New Roman" w:hAnsi="Times New Roman" w:cs="Times New Roman"/>
          <w:i/>
          <w:iCs/>
          <w:color w:val="000000" w:themeColor="text1"/>
        </w:rPr>
        <w:t>You Laugh</w:t>
      </w:r>
      <w:r w:rsidR="0CCA7F2A" w:rsidRPr="00417560">
        <w:rPr>
          <w:rFonts w:ascii="Times New Roman" w:hAnsi="Times New Roman" w:cs="Times New Roman"/>
          <w:color w:val="000000" w:themeColor="text1"/>
        </w:rPr>
        <w:t xml:space="preserve"> and by alumni who were on campus at the time include women being</w:t>
      </w:r>
      <w:r w:rsidR="146899F5" w:rsidRPr="00417560">
        <w:rPr>
          <w:rFonts w:ascii="Times New Roman" w:hAnsi="Times New Roman" w:cs="Times New Roman"/>
          <w:color w:val="000000" w:themeColor="text1"/>
        </w:rPr>
        <w:t xml:space="preserve"> </w:t>
      </w:r>
      <w:r w:rsidR="65F565BC" w:rsidRPr="00417560">
        <w:rPr>
          <w:rFonts w:ascii="Times New Roman" w:hAnsi="Times New Roman" w:cs="Times New Roman"/>
          <w:color w:val="000000" w:themeColor="text1"/>
        </w:rPr>
        <w:t>cat calle</w:t>
      </w:r>
      <w:r w:rsidR="477E7AEE" w:rsidRPr="00417560">
        <w:rPr>
          <w:rFonts w:ascii="Times New Roman" w:hAnsi="Times New Roman" w:cs="Times New Roman"/>
          <w:color w:val="000000" w:themeColor="text1"/>
        </w:rPr>
        <w:t>d as they crossed campus</w:t>
      </w:r>
      <w:r w:rsidR="65F565BC" w:rsidRPr="00417560">
        <w:rPr>
          <w:rFonts w:ascii="Times New Roman" w:hAnsi="Times New Roman" w:cs="Times New Roman"/>
          <w:color w:val="000000" w:themeColor="text1"/>
        </w:rPr>
        <w:t xml:space="preserve">, </w:t>
      </w:r>
      <w:r w:rsidR="01F6E90E" w:rsidRPr="00417560">
        <w:rPr>
          <w:rFonts w:ascii="Times New Roman" w:hAnsi="Times New Roman" w:cs="Times New Roman"/>
          <w:color w:val="000000" w:themeColor="text1"/>
        </w:rPr>
        <w:t xml:space="preserve">and </w:t>
      </w:r>
      <w:r w:rsidR="256E72F1" w:rsidRPr="00417560">
        <w:rPr>
          <w:rFonts w:ascii="Times New Roman" w:hAnsi="Times New Roman" w:cs="Times New Roman"/>
          <w:color w:val="000000" w:themeColor="text1"/>
        </w:rPr>
        <w:t xml:space="preserve">men </w:t>
      </w:r>
      <w:r w:rsidR="65F565BC" w:rsidRPr="00417560">
        <w:rPr>
          <w:rFonts w:ascii="Times New Roman" w:hAnsi="Times New Roman" w:cs="Times New Roman"/>
          <w:color w:val="000000" w:themeColor="text1"/>
        </w:rPr>
        <w:t>h</w:t>
      </w:r>
      <w:r w:rsidR="41FB20E5" w:rsidRPr="00417560">
        <w:rPr>
          <w:rFonts w:ascii="Times New Roman" w:hAnsi="Times New Roman" w:cs="Times New Roman"/>
          <w:color w:val="000000" w:themeColor="text1"/>
        </w:rPr>
        <w:t>old</w:t>
      </w:r>
      <w:r w:rsidR="67F84C4C" w:rsidRPr="00417560">
        <w:rPr>
          <w:rFonts w:ascii="Times New Roman" w:hAnsi="Times New Roman" w:cs="Times New Roman"/>
          <w:color w:val="000000" w:themeColor="text1"/>
        </w:rPr>
        <w:t>ing</w:t>
      </w:r>
      <w:r w:rsidR="41FB20E5" w:rsidRPr="00417560">
        <w:rPr>
          <w:rFonts w:ascii="Times New Roman" w:hAnsi="Times New Roman" w:cs="Times New Roman"/>
          <w:color w:val="000000" w:themeColor="text1"/>
        </w:rPr>
        <w:t xml:space="preserve"> </w:t>
      </w:r>
      <w:r w:rsidR="65F565BC" w:rsidRPr="00417560">
        <w:rPr>
          <w:rFonts w:ascii="Times New Roman" w:hAnsi="Times New Roman" w:cs="Times New Roman"/>
          <w:color w:val="000000" w:themeColor="text1"/>
        </w:rPr>
        <w:t xml:space="preserve">up plaques with rating numbers when women </w:t>
      </w:r>
      <w:r w:rsidR="147F4A2A" w:rsidRPr="00417560">
        <w:rPr>
          <w:rFonts w:ascii="Times New Roman" w:hAnsi="Times New Roman" w:cs="Times New Roman"/>
          <w:color w:val="000000" w:themeColor="text1"/>
        </w:rPr>
        <w:t>entered the dining hall. Some women had</w:t>
      </w:r>
      <w:r w:rsidR="65F565BC" w:rsidRPr="00417560">
        <w:rPr>
          <w:rFonts w:ascii="Times New Roman" w:hAnsi="Times New Roman" w:cs="Times New Roman"/>
          <w:color w:val="000000" w:themeColor="text1"/>
        </w:rPr>
        <w:t xml:space="preserve"> their rooms </w:t>
      </w:r>
      <w:r w:rsidR="654F9D36" w:rsidRPr="00417560">
        <w:rPr>
          <w:rFonts w:ascii="Times New Roman" w:hAnsi="Times New Roman" w:cs="Times New Roman"/>
          <w:color w:val="000000" w:themeColor="text1"/>
        </w:rPr>
        <w:t>invaded in the middle of the night</w:t>
      </w:r>
      <w:r w:rsidR="288C791D" w:rsidRPr="00417560">
        <w:rPr>
          <w:rFonts w:ascii="Times New Roman" w:hAnsi="Times New Roman" w:cs="Times New Roman"/>
          <w:color w:val="000000" w:themeColor="text1"/>
        </w:rPr>
        <w:t>,</w:t>
      </w:r>
      <w:r w:rsidR="654F9D36" w:rsidRPr="00417560">
        <w:rPr>
          <w:rFonts w:ascii="Times New Roman" w:hAnsi="Times New Roman" w:cs="Times New Roman"/>
          <w:color w:val="000000" w:themeColor="text1"/>
        </w:rPr>
        <w:t xml:space="preserve"> and </w:t>
      </w:r>
      <w:r w:rsidR="627517FE" w:rsidRPr="00417560">
        <w:rPr>
          <w:rFonts w:ascii="Times New Roman" w:hAnsi="Times New Roman" w:cs="Times New Roman"/>
          <w:color w:val="000000" w:themeColor="text1"/>
        </w:rPr>
        <w:t xml:space="preserve">some </w:t>
      </w:r>
      <w:r w:rsidR="654F9D36" w:rsidRPr="00417560">
        <w:rPr>
          <w:rFonts w:ascii="Times New Roman" w:hAnsi="Times New Roman" w:cs="Times New Roman"/>
          <w:color w:val="000000" w:themeColor="text1"/>
        </w:rPr>
        <w:t>experienced</w:t>
      </w:r>
      <w:r w:rsidR="65F565BC" w:rsidRPr="00417560">
        <w:rPr>
          <w:rFonts w:ascii="Times New Roman" w:hAnsi="Times New Roman" w:cs="Times New Roman"/>
          <w:color w:val="000000" w:themeColor="text1"/>
        </w:rPr>
        <w:t xml:space="preserve"> physical violence. One woman reported her friend being hit in the head with a snowball with a stone in the center. </w:t>
      </w:r>
      <w:r w:rsidR="2633DE70" w:rsidRPr="00417560">
        <w:rPr>
          <w:rFonts w:ascii="Times New Roman" w:hAnsi="Times New Roman" w:cs="Times New Roman"/>
          <w:color w:val="000000" w:themeColor="text1"/>
        </w:rPr>
        <w:t xml:space="preserve">Another woman recalls having a stone thrown through her window, </w:t>
      </w:r>
      <w:r w:rsidR="5DF802D7" w:rsidRPr="00417560">
        <w:rPr>
          <w:rFonts w:ascii="Times New Roman" w:hAnsi="Times New Roman" w:cs="Times New Roman"/>
          <w:color w:val="000000" w:themeColor="text1"/>
        </w:rPr>
        <w:t xml:space="preserve">and how </w:t>
      </w:r>
      <w:r w:rsidR="2633DE70" w:rsidRPr="00417560">
        <w:rPr>
          <w:rFonts w:ascii="Times New Roman" w:hAnsi="Times New Roman" w:cs="Times New Roman"/>
          <w:color w:val="000000" w:themeColor="text1"/>
        </w:rPr>
        <w:t xml:space="preserve">the shattered glass cut her face. </w:t>
      </w:r>
      <w:r w:rsidR="2E76FB0B" w:rsidRPr="00417560">
        <w:rPr>
          <w:rFonts w:ascii="Times New Roman" w:hAnsi="Times New Roman" w:cs="Times New Roman"/>
          <w:color w:val="000000" w:themeColor="text1"/>
        </w:rPr>
        <w:t>Even the members</w:t>
      </w:r>
      <w:r w:rsidR="6D9FA2E0" w:rsidRPr="00417560">
        <w:rPr>
          <w:rFonts w:ascii="Times New Roman" w:hAnsi="Times New Roman" w:cs="Times New Roman"/>
          <w:color w:val="000000" w:themeColor="text1"/>
        </w:rPr>
        <w:t>,</w:t>
      </w:r>
      <w:r w:rsidR="2E76FB0B" w:rsidRPr="00417560">
        <w:rPr>
          <w:rFonts w:ascii="Times New Roman" w:hAnsi="Times New Roman" w:cs="Times New Roman"/>
          <w:color w:val="000000" w:themeColor="text1"/>
        </w:rPr>
        <w:t xml:space="preserve"> </w:t>
      </w:r>
      <w:r w:rsidR="6B816722" w:rsidRPr="00417560">
        <w:rPr>
          <w:rFonts w:ascii="Times New Roman" w:hAnsi="Times New Roman" w:cs="Times New Roman"/>
          <w:color w:val="000000" w:themeColor="text1"/>
        </w:rPr>
        <w:t xml:space="preserve">male and female, </w:t>
      </w:r>
      <w:r w:rsidR="2E76FB0B" w:rsidRPr="00417560">
        <w:rPr>
          <w:rFonts w:ascii="Times New Roman" w:hAnsi="Times New Roman" w:cs="Times New Roman"/>
          <w:color w:val="000000" w:themeColor="text1"/>
        </w:rPr>
        <w:t>of the socially and politically progressive Foley House were met with verbal abuse and violence. I</w:t>
      </w:r>
      <w:r w:rsidR="0B137C9D" w:rsidRPr="00417560">
        <w:rPr>
          <w:rFonts w:ascii="Times New Roman" w:hAnsi="Times New Roman" w:cs="Times New Roman"/>
          <w:color w:val="000000" w:themeColor="text1"/>
        </w:rPr>
        <w:t>n 1969</w:t>
      </w:r>
      <w:r w:rsidR="3E26AC75" w:rsidRPr="00417560">
        <w:rPr>
          <w:rFonts w:ascii="Times New Roman" w:hAnsi="Times New Roman" w:cs="Times New Roman"/>
          <w:color w:val="000000" w:themeColor="text1"/>
        </w:rPr>
        <w:t>, following their attempt to admit women,</w:t>
      </w:r>
      <w:r w:rsidR="0B137C9D" w:rsidRPr="00417560">
        <w:rPr>
          <w:rFonts w:ascii="Times New Roman" w:hAnsi="Times New Roman" w:cs="Times New Roman"/>
          <w:color w:val="000000" w:themeColor="text1"/>
        </w:rPr>
        <w:t xml:space="preserve"> t</w:t>
      </w:r>
      <w:r w:rsidR="2E76FB0B" w:rsidRPr="00417560">
        <w:rPr>
          <w:rFonts w:ascii="Times New Roman" w:hAnsi="Times New Roman" w:cs="Times New Roman"/>
          <w:color w:val="000000" w:themeColor="text1"/>
        </w:rPr>
        <w:t xml:space="preserve">he members </w:t>
      </w:r>
      <w:r w:rsidR="0B137C9D" w:rsidRPr="00417560">
        <w:rPr>
          <w:rFonts w:ascii="Times New Roman" w:hAnsi="Times New Roman" w:cs="Times New Roman"/>
          <w:color w:val="000000" w:themeColor="text1"/>
        </w:rPr>
        <w:t xml:space="preserve">recalled how they </w:t>
      </w:r>
      <w:r w:rsidR="2E76FB0B" w:rsidRPr="00417560">
        <w:rPr>
          <w:rFonts w:ascii="Times New Roman" w:hAnsi="Times New Roman" w:cs="Times New Roman"/>
          <w:color w:val="000000" w:themeColor="text1"/>
        </w:rPr>
        <w:t>dodged golf balls, repaired broken windows, and cleaned uprooted s</w:t>
      </w:r>
      <w:r w:rsidR="094BAB86" w:rsidRPr="00417560">
        <w:rPr>
          <w:rFonts w:ascii="Times New Roman" w:hAnsi="Times New Roman" w:cs="Times New Roman"/>
          <w:color w:val="000000" w:themeColor="text1"/>
        </w:rPr>
        <w:t>aplings</w:t>
      </w:r>
      <w:r w:rsidR="2E76FB0B" w:rsidRPr="00417560">
        <w:rPr>
          <w:rFonts w:ascii="Times New Roman" w:hAnsi="Times New Roman" w:cs="Times New Roman"/>
          <w:color w:val="000000" w:themeColor="text1"/>
        </w:rPr>
        <w:t xml:space="preserve"> out of their front yard. </w:t>
      </w:r>
      <w:r w:rsidR="272B3A20" w:rsidRPr="00417560">
        <w:rPr>
          <w:rFonts w:ascii="Times New Roman" w:hAnsi="Times New Roman" w:cs="Times New Roman"/>
          <w:color w:val="000000" w:themeColor="text1"/>
        </w:rPr>
        <w:t xml:space="preserve">In a </w:t>
      </w:r>
      <w:r w:rsidR="69C3B1F3" w:rsidRPr="00417560">
        <w:rPr>
          <w:rFonts w:ascii="Times New Roman" w:hAnsi="Times New Roman" w:cs="Times New Roman"/>
          <w:color w:val="000000" w:themeColor="text1"/>
        </w:rPr>
        <w:t xml:space="preserve">misogynistic and homophobic letter </w:t>
      </w:r>
      <w:r w:rsidR="3A0CC4DE" w:rsidRPr="00417560">
        <w:rPr>
          <w:rFonts w:ascii="Times New Roman" w:hAnsi="Times New Roman" w:cs="Times New Roman"/>
          <w:color w:val="000000" w:themeColor="text1"/>
        </w:rPr>
        <w:t>shoved under the d</w:t>
      </w:r>
      <w:r w:rsidR="2E6A8CF9" w:rsidRPr="00417560">
        <w:rPr>
          <w:rFonts w:ascii="Times New Roman" w:hAnsi="Times New Roman" w:cs="Times New Roman"/>
          <w:color w:val="000000" w:themeColor="text1"/>
        </w:rPr>
        <w:t>orm room d</w:t>
      </w:r>
      <w:r w:rsidR="3A0CC4DE" w:rsidRPr="00417560">
        <w:rPr>
          <w:rFonts w:ascii="Times New Roman" w:hAnsi="Times New Roman" w:cs="Times New Roman"/>
          <w:color w:val="000000" w:themeColor="text1"/>
        </w:rPr>
        <w:t>oors of women students, t</w:t>
      </w:r>
      <w:r w:rsidR="4DC4D40C" w:rsidRPr="00417560">
        <w:rPr>
          <w:rFonts w:ascii="Times New Roman" w:hAnsi="Times New Roman" w:cs="Times New Roman"/>
          <w:color w:val="000000" w:themeColor="text1"/>
        </w:rPr>
        <w:t xml:space="preserve">he women </w:t>
      </w:r>
      <w:r w:rsidR="3A0CC4DE" w:rsidRPr="00417560">
        <w:rPr>
          <w:rFonts w:ascii="Times New Roman" w:hAnsi="Times New Roman" w:cs="Times New Roman"/>
          <w:color w:val="000000" w:themeColor="text1"/>
        </w:rPr>
        <w:t>we</w:t>
      </w:r>
      <w:r w:rsidR="0363B4C7" w:rsidRPr="00417560">
        <w:rPr>
          <w:rFonts w:ascii="Times New Roman" w:hAnsi="Times New Roman" w:cs="Times New Roman"/>
          <w:color w:val="000000" w:themeColor="text1"/>
        </w:rPr>
        <w:t xml:space="preserve">re told that they must appear topless in the dining hall and perform sexual favors for male students on </w:t>
      </w:r>
      <w:r w:rsidR="65F565BC" w:rsidRPr="00417560">
        <w:rPr>
          <w:rFonts w:ascii="Times New Roman" w:hAnsi="Times New Roman" w:cs="Times New Roman"/>
          <w:color w:val="000000" w:themeColor="text1"/>
        </w:rPr>
        <w:t xml:space="preserve">demand. These demeaning and threatening messages combined with physical violence </w:t>
      </w:r>
      <w:r w:rsidR="65F565BC" w:rsidRPr="00417560">
        <w:rPr>
          <w:rFonts w:ascii="Times New Roman" w:eastAsia="Calibri" w:hAnsi="Times New Roman" w:cs="Times New Roman"/>
          <w:color w:val="000000" w:themeColor="text1"/>
        </w:rPr>
        <w:t xml:space="preserve">created an environment in which some women lived in fear of attack and even of sexual violence. </w:t>
      </w:r>
      <w:r w:rsidR="21F70682" w:rsidRPr="00417560">
        <w:rPr>
          <w:rFonts w:ascii="Times New Roman" w:hAnsi="Times New Roman" w:cs="Times New Roman"/>
          <w:color w:val="000000" w:themeColor="text1"/>
        </w:rPr>
        <w:t xml:space="preserve">As the seven women who created </w:t>
      </w:r>
      <w:r w:rsidR="21F70682" w:rsidRPr="00417560">
        <w:rPr>
          <w:rFonts w:ascii="Times New Roman" w:hAnsi="Times New Roman" w:cs="Times New Roman"/>
          <w:i/>
          <w:iCs/>
          <w:color w:val="000000" w:themeColor="text1"/>
        </w:rPr>
        <w:t>You Laugh</w:t>
      </w:r>
      <w:r w:rsidR="21F70682" w:rsidRPr="00417560">
        <w:rPr>
          <w:rFonts w:ascii="Times New Roman" w:hAnsi="Times New Roman" w:cs="Times New Roman"/>
          <w:color w:val="000000" w:themeColor="text1"/>
        </w:rPr>
        <w:t xml:space="preserve"> make clear, </w:t>
      </w:r>
      <w:r w:rsidR="25898EA3" w:rsidRPr="00417560">
        <w:rPr>
          <w:rFonts w:ascii="Times New Roman" w:hAnsi="Times New Roman" w:cs="Times New Roman"/>
          <w:color w:val="000000" w:themeColor="text1"/>
        </w:rPr>
        <w:t xml:space="preserve">“It is difficult for an individual woman to stand up against </w:t>
      </w:r>
      <w:r w:rsidR="04718A2C" w:rsidRPr="00417560">
        <w:rPr>
          <w:rFonts w:ascii="Times New Roman" w:hAnsi="Times New Roman" w:cs="Times New Roman"/>
          <w:color w:val="000000" w:themeColor="text1"/>
        </w:rPr>
        <w:t xml:space="preserve">the Dartmouth traditions </w:t>
      </w:r>
      <w:r w:rsidR="25898EA3" w:rsidRPr="00417560">
        <w:rPr>
          <w:rFonts w:ascii="Times New Roman" w:hAnsi="Times New Roman" w:cs="Times New Roman"/>
          <w:color w:val="000000" w:themeColor="text1"/>
        </w:rPr>
        <w:t>which insult and degrade her.”</w:t>
      </w:r>
      <w:r w:rsidR="1D346F10" w:rsidRPr="00417560">
        <w:rPr>
          <w:rFonts w:ascii="Times New Roman" w:hAnsi="Times New Roman" w:cs="Times New Roman"/>
          <w:color w:val="000000" w:themeColor="text1"/>
        </w:rPr>
        <w:t xml:space="preserve"> </w:t>
      </w:r>
      <w:r w:rsidR="65F565BC" w:rsidRPr="00417560">
        <w:rPr>
          <w:rFonts w:ascii="Times New Roman" w:eastAsia="Calibri" w:hAnsi="Times New Roman" w:cs="Times New Roman"/>
          <w:color w:val="000000" w:themeColor="text1"/>
        </w:rPr>
        <w:t xml:space="preserve">In this kind of environment women, or anyone threatened in this way, </w:t>
      </w:r>
      <w:r w:rsidR="4E8A2B1E" w:rsidRPr="00417560">
        <w:rPr>
          <w:rFonts w:ascii="Times New Roman" w:eastAsia="Calibri" w:hAnsi="Times New Roman" w:cs="Times New Roman"/>
          <w:color w:val="000000" w:themeColor="text1"/>
        </w:rPr>
        <w:t>modify</w:t>
      </w:r>
      <w:r w:rsidR="139D7F37" w:rsidRPr="00417560">
        <w:rPr>
          <w:rFonts w:ascii="Times New Roman" w:eastAsia="Calibri" w:hAnsi="Times New Roman" w:cs="Times New Roman"/>
          <w:color w:val="000000" w:themeColor="text1"/>
        </w:rPr>
        <w:t xml:space="preserve"> </w:t>
      </w:r>
      <w:r w:rsidR="65F565BC" w:rsidRPr="00417560">
        <w:rPr>
          <w:rFonts w:ascii="Times New Roman" w:eastAsia="Calibri" w:hAnsi="Times New Roman" w:cs="Times New Roman"/>
          <w:color w:val="000000" w:themeColor="text1"/>
        </w:rPr>
        <w:t xml:space="preserve">and limit their </w:t>
      </w:r>
      <w:r w:rsidR="139D7F37" w:rsidRPr="00417560">
        <w:rPr>
          <w:rFonts w:ascii="Times New Roman" w:eastAsia="Calibri" w:hAnsi="Times New Roman" w:cs="Times New Roman"/>
          <w:color w:val="000000" w:themeColor="text1"/>
        </w:rPr>
        <w:t>behavior</w:t>
      </w:r>
      <w:r w:rsidR="65F565BC" w:rsidRPr="00417560">
        <w:rPr>
          <w:rFonts w:ascii="Times New Roman" w:eastAsia="Calibri" w:hAnsi="Times New Roman" w:cs="Times New Roman"/>
          <w:color w:val="000000" w:themeColor="text1"/>
        </w:rPr>
        <w:t xml:space="preserve"> and as</w:t>
      </w:r>
      <w:r w:rsidR="139D7F37" w:rsidRPr="00417560">
        <w:rPr>
          <w:rFonts w:ascii="Times New Roman" w:eastAsia="Calibri" w:hAnsi="Times New Roman" w:cs="Times New Roman"/>
          <w:color w:val="000000" w:themeColor="text1"/>
        </w:rPr>
        <w:t xml:space="preserve"> a result they are held back and are </w:t>
      </w:r>
      <w:r w:rsidR="65F565BC" w:rsidRPr="00417560">
        <w:rPr>
          <w:rFonts w:ascii="Times New Roman" w:eastAsia="Calibri" w:hAnsi="Times New Roman" w:cs="Times New Roman"/>
          <w:color w:val="000000" w:themeColor="text1"/>
        </w:rPr>
        <w:t xml:space="preserve">made </w:t>
      </w:r>
      <w:r w:rsidR="139D7F37" w:rsidRPr="00417560">
        <w:rPr>
          <w:rFonts w:ascii="Times New Roman" w:eastAsia="Calibri" w:hAnsi="Times New Roman" w:cs="Times New Roman"/>
          <w:color w:val="000000" w:themeColor="text1"/>
        </w:rPr>
        <w:t>subservient to the</w:t>
      </w:r>
      <w:r w:rsidR="0363B4C7" w:rsidRPr="00417560">
        <w:rPr>
          <w:rFonts w:ascii="Times New Roman" w:eastAsia="Calibri" w:hAnsi="Times New Roman" w:cs="Times New Roman"/>
          <w:color w:val="000000" w:themeColor="text1"/>
        </w:rPr>
        <w:t>ir a</w:t>
      </w:r>
      <w:r w:rsidR="6E1234C1" w:rsidRPr="00417560">
        <w:rPr>
          <w:rFonts w:ascii="Times New Roman" w:eastAsia="Calibri" w:hAnsi="Times New Roman" w:cs="Times New Roman"/>
          <w:color w:val="000000" w:themeColor="text1"/>
        </w:rPr>
        <w:t>ggressor</w:t>
      </w:r>
      <w:r w:rsidR="69C3B1F3" w:rsidRPr="00417560">
        <w:rPr>
          <w:rFonts w:ascii="Times New Roman" w:eastAsia="Calibri" w:hAnsi="Times New Roman" w:cs="Times New Roman"/>
          <w:color w:val="000000" w:themeColor="text1"/>
        </w:rPr>
        <w:t xml:space="preserve">s. </w:t>
      </w:r>
    </w:p>
    <w:p w14:paraId="541F7472" w14:textId="77777777" w:rsidR="1D6E21B7" w:rsidRPr="00417560" w:rsidRDefault="1D6E21B7" w:rsidP="00970DD1">
      <w:pPr>
        <w:spacing w:line="259" w:lineRule="auto"/>
        <w:rPr>
          <w:rFonts w:ascii="Times New Roman" w:eastAsia="Calibri" w:hAnsi="Times New Roman" w:cs="Times New Roman"/>
          <w:color w:val="000000" w:themeColor="text1"/>
        </w:rPr>
      </w:pPr>
    </w:p>
    <w:p w14:paraId="14BBA300" w14:textId="392EAEF4" w:rsidR="0DBEC747" w:rsidRPr="00417560" w:rsidRDefault="2382F38C" w:rsidP="00970DD1">
      <w:pPr>
        <w:spacing w:line="259" w:lineRule="auto"/>
        <w:rPr>
          <w:rFonts w:ascii="Times New Roman" w:hAnsi="Times New Roman" w:cs="Times New Roman"/>
          <w:color w:val="000000" w:themeColor="text1"/>
        </w:rPr>
      </w:pPr>
      <w:r w:rsidRPr="00417560">
        <w:rPr>
          <w:rFonts w:ascii="Times New Roman" w:hAnsi="Times New Roman" w:cs="Times New Roman"/>
          <w:color w:val="000000" w:themeColor="text1"/>
        </w:rPr>
        <w:t xml:space="preserve">What makes </w:t>
      </w:r>
      <w:r w:rsidRPr="00417560">
        <w:rPr>
          <w:rFonts w:ascii="Times New Roman" w:hAnsi="Times New Roman" w:cs="Times New Roman"/>
          <w:i/>
          <w:iCs/>
          <w:color w:val="000000" w:themeColor="text1"/>
        </w:rPr>
        <w:t>You Laugh</w:t>
      </w:r>
      <w:r w:rsidR="21A1C582" w:rsidRPr="00417560">
        <w:rPr>
          <w:rFonts w:ascii="Times New Roman" w:hAnsi="Times New Roman" w:cs="Times New Roman"/>
          <w:color w:val="000000" w:themeColor="text1"/>
        </w:rPr>
        <w:t xml:space="preserve"> particularly strong is that it is so much more than just a list of gr</w:t>
      </w:r>
      <w:r w:rsidR="6538CA18" w:rsidRPr="00417560">
        <w:rPr>
          <w:rFonts w:ascii="Times New Roman" w:hAnsi="Times New Roman" w:cs="Times New Roman"/>
          <w:color w:val="000000" w:themeColor="text1"/>
        </w:rPr>
        <w:t>ieva</w:t>
      </w:r>
      <w:r w:rsidR="21A1C582" w:rsidRPr="00417560">
        <w:rPr>
          <w:rFonts w:ascii="Times New Roman" w:hAnsi="Times New Roman" w:cs="Times New Roman"/>
          <w:color w:val="000000" w:themeColor="text1"/>
        </w:rPr>
        <w:t xml:space="preserve">nces. </w:t>
      </w:r>
      <w:r w:rsidR="5E2A8291" w:rsidRPr="00417560">
        <w:rPr>
          <w:rFonts w:ascii="Times New Roman" w:hAnsi="Times New Roman" w:cs="Times New Roman"/>
          <w:color w:val="000000" w:themeColor="text1"/>
        </w:rPr>
        <w:t>If it</w:t>
      </w:r>
      <w:r w:rsidR="15605921" w:rsidRPr="00417560">
        <w:rPr>
          <w:rFonts w:ascii="Times New Roman" w:hAnsi="Times New Roman" w:cs="Times New Roman"/>
          <w:color w:val="000000" w:themeColor="text1"/>
        </w:rPr>
        <w:t>'</w:t>
      </w:r>
      <w:r w:rsidR="5E2A8291" w:rsidRPr="00417560">
        <w:rPr>
          <w:rFonts w:ascii="Times New Roman" w:hAnsi="Times New Roman" w:cs="Times New Roman"/>
          <w:color w:val="000000" w:themeColor="text1"/>
        </w:rPr>
        <w:t>s not the first, it</w:t>
      </w:r>
      <w:r w:rsidR="28F26A62" w:rsidRPr="00417560">
        <w:rPr>
          <w:rFonts w:ascii="Times New Roman" w:hAnsi="Times New Roman" w:cs="Times New Roman"/>
          <w:color w:val="000000" w:themeColor="text1"/>
        </w:rPr>
        <w:t>'</w:t>
      </w:r>
      <w:r w:rsidR="5E2A8291" w:rsidRPr="00417560">
        <w:rPr>
          <w:rFonts w:ascii="Times New Roman" w:hAnsi="Times New Roman" w:cs="Times New Roman"/>
          <w:color w:val="000000" w:themeColor="text1"/>
        </w:rPr>
        <w:t xml:space="preserve">s one of earliest instances of </w:t>
      </w:r>
      <w:r w:rsidR="44B33162" w:rsidRPr="00417560">
        <w:rPr>
          <w:rFonts w:ascii="Times New Roman" w:hAnsi="Times New Roman" w:cs="Times New Roman"/>
          <w:color w:val="000000" w:themeColor="text1"/>
        </w:rPr>
        <w:t xml:space="preserve">Dartmouth </w:t>
      </w:r>
      <w:r w:rsidR="5E2A8291" w:rsidRPr="00417560">
        <w:rPr>
          <w:rFonts w:ascii="Times New Roman" w:hAnsi="Times New Roman" w:cs="Times New Roman"/>
          <w:color w:val="000000" w:themeColor="text1"/>
        </w:rPr>
        <w:t>women speaking out as a group</w:t>
      </w:r>
      <w:r w:rsidR="70CA9D82" w:rsidRPr="00417560">
        <w:rPr>
          <w:rFonts w:ascii="Times New Roman" w:hAnsi="Times New Roman" w:cs="Times New Roman"/>
          <w:color w:val="000000" w:themeColor="text1"/>
        </w:rPr>
        <w:t xml:space="preserve"> and calling for change. The last two skits in </w:t>
      </w:r>
      <w:r w:rsidR="70CA9D82" w:rsidRPr="00417560">
        <w:rPr>
          <w:rFonts w:ascii="Times New Roman" w:hAnsi="Times New Roman" w:cs="Times New Roman"/>
          <w:i/>
          <w:iCs/>
          <w:color w:val="000000" w:themeColor="text1"/>
        </w:rPr>
        <w:t>You Laug</w:t>
      </w:r>
      <w:r w:rsidR="4231DEB4" w:rsidRPr="00417560">
        <w:rPr>
          <w:rFonts w:ascii="Times New Roman" w:hAnsi="Times New Roman" w:cs="Times New Roman"/>
          <w:i/>
          <w:iCs/>
          <w:color w:val="000000" w:themeColor="text1"/>
        </w:rPr>
        <w:t>h</w:t>
      </w:r>
      <w:r w:rsidR="4231DEB4" w:rsidRPr="00417560">
        <w:rPr>
          <w:rFonts w:ascii="Times New Roman" w:hAnsi="Times New Roman" w:cs="Times New Roman"/>
          <w:color w:val="000000" w:themeColor="text1"/>
        </w:rPr>
        <w:t xml:space="preserve"> have a mil</w:t>
      </w:r>
      <w:r w:rsidR="7149DC97" w:rsidRPr="00417560">
        <w:rPr>
          <w:rFonts w:ascii="Times New Roman" w:hAnsi="Times New Roman" w:cs="Times New Roman"/>
          <w:color w:val="000000" w:themeColor="text1"/>
        </w:rPr>
        <w:t>ita</w:t>
      </w:r>
      <w:r w:rsidR="4231DEB4" w:rsidRPr="00417560">
        <w:rPr>
          <w:rFonts w:ascii="Times New Roman" w:hAnsi="Times New Roman" w:cs="Times New Roman"/>
          <w:color w:val="000000" w:themeColor="text1"/>
        </w:rPr>
        <w:t xml:space="preserve">nt ring to them. </w:t>
      </w:r>
      <w:r w:rsidR="7149DC97" w:rsidRPr="00417560">
        <w:rPr>
          <w:rFonts w:ascii="Times New Roman" w:hAnsi="Times New Roman" w:cs="Times New Roman"/>
          <w:color w:val="000000" w:themeColor="text1"/>
        </w:rPr>
        <w:t>In the fi</w:t>
      </w:r>
      <w:r w:rsidR="53EABD74" w:rsidRPr="00417560">
        <w:rPr>
          <w:rFonts w:ascii="Times New Roman" w:hAnsi="Times New Roman" w:cs="Times New Roman"/>
          <w:color w:val="000000" w:themeColor="text1"/>
        </w:rPr>
        <w:t>rst</w:t>
      </w:r>
      <w:r w:rsidR="74726085" w:rsidRPr="00417560">
        <w:rPr>
          <w:rFonts w:ascii="Times New Roman" w:hAnsi="Times New Roman" w:cs="Times New Roman"/>
          <w:color w:val="000000" w:themeColor="text1"/>
        </w:rPr>
        <w:t>,</w:t>
      </w:r>
      <w:r w:rsidR="53EABD74" w:rsidRPr="00417560">
        <w:rPr>
          <w:rFonts w:ascii="Times New Roman" w:hAnsi="Times New Roman" w:cs="Times New Roman"/>
          <w:color w:val="000000" w:themeColor="text1"/>
        </w:rPr>
        <w:t xml:space="preserve"> </w:t>
      </w:r>
      <w:r w:rsidR="4279EC95" w:rsidRPr="00417560">
        <w:rPr>
          <w:rFonts w:ascii="Times New Roman" w:hAnsi="Times New Roman" w:cs="Times New Roman"/>
          <w:color w:val="000000" w:themeColor="text1"/>
        </w:rPr>
        <w:t>a woman walking home</w:t>
      </w:r>
      <w:r w:rsidR="7F4D5DEF" w:rsidRPr="00417560">
        <w:rPr>
          <w:rFonts w:ascii="Times New Roman" w:hAnsi="Times New Roman" w:cs="Times New Roman"/>
          <w:color w:val="000000" w:themeColor="text1"/>
        </w:rPr>
        <w:t xml:space="preserve"> </w:t>
      </w:r>
      <w:r w:rsidR="4279EC95" w:rsidRPr="00417560">
        <w:rPr>
          <w:rFonts w:ascii="Times New Roman" w:hAnsi="Times New Roman" w:cs="Times New Roman"/>
          <w:color w:val="000000" w:themeColor="text1"/>
        </w:rPr>
        <w:t xml:space="preserve">is </w:t>
      </w:r>
      <w:r w:rsidR="6630C137" w:rsidRPr="00417560">
        <w:rPr>
          <w:rFonts w:ascii="Times New Roman" w:hAnsi="Times New Roman" w:cs="Times New Roman"/>
          <w:color w:val="000000" w:themeColor="text1"/>
        </w:rPr>
        <w:t>accosted</w:t>
      </w:r>
      <w:r w:rsidR="4279EC95" w:rsidRPr="00417560">
        <w:rPr>
          <w:rFonts w:ascii="Times New Roman" w:hAnsi="Times New Roman" w:cs="Times New Roman"/>
          <w:color w:val="000000" w:themeColor="text1"/>
        </w:rPr>
        <w:t xml:space="preserve"> by threatening voice</w:t>
      </w:r>
      <w:r w:rsidR="306151BC" w:rsidRPr="00417560">
        <w:rPr>
          <w:rFonts w:ascii="Times New Roman" w:hAnsi="Times New Roman" w:cs="Times New Roman"/>
          <w:color w:val="000000" w:themeColor="text1"/>
        </w:rPr>
        <w:t>s</w:t>
      </w:r>
      <w:r w:rsidR="4279EC95" w:rsidRPr="00417560">
        <w:rPr>
          <w:rFonts w:ascii="Times New Roman" w:hAnsi="Times New Roman" w:cs="Times New Roman"/>
          <w:color w:val="000000" w:themeColor="text1"/>
        </w:rPr>
        <w:t xml:space="preserve"> coming out of the darkness o</w:t>
      </w:r>
      <w:r w:rsidR="472DC75F" w:rsidRPr="00417560">
        <w:rPr>
          <w:rFonts w:ascii="Times New Roman" w:hAnsi="Times New Roman" w:cs="Times New Roman"/>
          <w:color w:val="000000" w:themeColor="text1"/>
        </w:rPr>
        <w:t>n</w:t>
      </w:r>
      <w:r w:rsidR="4279EC95" w:rsidRPr="00417560">
        <w:rPr>
          <w:rFonts w:ascii="Times New Roman" w:hAnsi="Times New Roman" w:cs="Times New Roman"/>
          <w:color w:val="000000" w:themeColor="text1"/>
        </w:rPr>
        <w:t xml:space="preserve"> Frat Row. But instead of running away she blows a whistle and </w:t>
      </w:r>
      <w:r w:rsidR="72728F60" w:rsidRPr="00417560">
        <w:rPr>
          <w:rFonts w:ascii="Times New Roman" w:hAnsi="Times New Roman" w:cs="Times New Roman"/>
          <w:color w:val="000000" w:themeColor="text1"/>
        </w:rPr>
        <w:t xml:space="preserve">a </w:t>
      </w:r>
      <w:r w:rsidR="4279EC95" w:rsidRPr="00417560">
        <w:rPr>
          <w:rFonts w:ascii="Times New Roman" w:hAnsi="Times New Roman" w:cs="Times New Roman"/>
          <w:color w:val="000000" w:themeColor="text1"/>
        </w:rPr>
        <w:t xml:space="preserve">hoard of </w:t>
      </w:r>
      <w:r w:rsidR="00363DF8" w:rsidRPr="00417560">
        <w:rPr>
          <w:rFonts w:ascii="Times New Roman" w:hAnsi="Times New Roman" w:cs="Times New Roman"/>
          <w:color w:val="000000" w:themeColor="text1"/>
        </w:rPr>
        <w:t xml:space="preserve">variously </w:t>
      </w:r>
      <w:r w:rsidR="0AE7BD6E" w:rsidRPr="00417560">
        <w:rPr>
          <w:rFonts w:ascii="Times New Roman" w:hAnsi="Times New Roman" w:cs="Times New Roman"/>
          <w:color w:val="000000" w:themeColor="text1"/>
        </w:rPr>
        <w:t xml:space="preserve">armed women rush to her aid. </w:t>
      </w:r>
      <w:r w:rsidR="7283418C" w:rsidRPr="00417560">
        <w:rPr>
          <w:rFonts w:ascii="Times New Roman" w:hAnsi="Times New Roman" w:cs="Times New Roman"/>
          <w:color w:val="000000" w:themeColor="text1"/>
        </w:rPr>
        <w:t>The message is clear; you are not alone</w:t>
      </w:r>
      <w:r w:rsidR="2361AA81" w:rsidRPr="00417560">
        <w:rPr>
          <w:rFonts w:ascii="Times New Roman" w:hAnsi="Times New Roman" w:cs="Times New Roman"/>
          <w:color w:val="000000" w:themeColor="text1"/>
        </w:rPr>
        <w:t>, t</w:t>
      </w:r>
      <w:r w:rsidR="7283418C" w:rsidRPr="00417560">
        <w:rPr>
          <w:rFonts w:ascii="Times New Roman" w:hAnsi="Times New Roman" w:cs="Times New Roman"/>
          <w:color w:val="000000" w:themeColor="text1"/>
        </w:rPr>
        <w:t>ogether we can stand up for ourselves and win.</w:t>
      </w:r>
    </w:p>
    <w:p w14:paraId="307CEAC8" w14:textId="203B3796" w:rsidR="3C3A2586" w:rsidRPr="00417560" w:rsidRDefault="3C3A2586" w:rsidP="00970DD1">
      <w:pPr>
        <w:spacing w:line="259" w:lineRule="auto"/>
        <w:rPr>
          <w:rFonts w:ascii="Times New Roman" w:hAnsi="Times New Roman" w:cs="Times New Roman"/>
          <w:color w:val="000000" w:themeColor="text1"/>
        </w:rPr>
      </w:pPr>
    </w:p>
    <w:p w14:paraId="1883A0C6" w14:textId="527D1EC9" w:rsidR="3C3A2586" w:rsidRPr="00417560" w:rsidRDefault="5E41BF0C" w:rsidP="00970DD1">
      <w:pPr>
        <w:spacing w:line="259" w:lineRule="auto"/>
        <w:rPr>
          <w:rFonts w:ascii="Times New Roman" w:hAnsi="Times New Roman" w:cs="Times New Roman"/>
          <w:color w:val="000000" w:themeColor="text1"/>
        </w:rPr>
      </w:pPr>
      <w:r w:rsidRPr="00417560">
        <w:rPr>
          <w:rFonts w:ascii="Times New Roman" w:hAnsi="Times New Roman" w:cs="Times New Roman"/>
          <w:color w:val="000000" w:themeColor="text1"/>
        </w:rPr>
        <w:t>In the next skit</w:t>
      </w:r>
      <w:r w:rsidR="00BD6DB1" w:rsidRPr="00417560">
        <w:rPr>
          <w:rFonts w:ascii="Times New Roman" w:hAnsi="Times New Roman" w:cs="Times New Roman"/>
          <w:color w:val="000000" w:themeColor="text1"/>
        </w:rPr>
        <w:t>,</w:t>
      </w:r>
      <w:r w:rsidRPr="00417560">
        <w:rPr>
          <w:rFonts w:ascii="Times New Roman" w:hAnsi="Times New Roman" w:cs="Times New Roman"/>
          <w:color w:val="000000" w:themeColor="text1"/>
        </w:rPr>
        <w:t xml:space="preserve"> a woman sits on the stage and recites a poem about what a Dartmouth woman should be. The poem has a sarcastic edge to </w:t>
      </w:r>
      <w:r w:rsidR="340F2070" w:rsidRPr="00417560">
        <w:rPr>
          <w:rFonts w:ascii="Times New Roman" w:hAnsi="Times New Roman" w:cs="Times New Roman"/>
          <w:color w:val="000000" w:themeColor="text1"/>
        </w:rPr>
        <w:t>it as she examines what male student</w:t>
      </w:r>
      <w:r w:rsidR="002414EB" w:rsidRPr="00417560">
        <w:rPr>
          <w:rFonts w:ascii="Times New Roman" w:hAnsi="Times New Roman" w:cs="Times New Roman"/>
          <w:color w:val="000000" w:themeColor="text1"/>
        </w:rPr>
        <w:t>s</w:t>
      </w:r>
      <w:r w:rsidR="340F2070" w:rsidRPr="00417560">
        <w:rPr>
          <w:rFonts w:ascii="Times New Roman" w:hAnsi="Times New Roman" w:cs="Times New Roman"/>
          <w:color w:val="000000" w:themeColor="text1"/>
        </w:rPr>
        <w:t xml:space="preserve"> have said a Dartmouth coed should be and </w:t>
      </w:r>
      <w:r w:rsidR="00BD6DB1" w:rsidRPr="00417560">
        <w:rPr>
          <w:rFonts w:ascii="Times New Roman" w:hAnsi="Times New Roman" w:cs="Times New Roman"/>
          <w:color w:val="000000" w:themeColor="text1"/>
        </w:rPr>
        <w:t xml:space="preserve">should </w:t>
      </w:r>
      <w:r w:rsidR="340F2070" w:rsidRPr="00417560">
        <w:rPr>
          <w:rFonts w:ascii="Times New Roman" w:hAnsi="Times New Roman" w:cs="Times New Roman"/>
          <w:color w:val="000000" w:themeColor="text1"/>
        </w:rPr>
        <w:t xml:space="preserve">do. She concludes by again calling on Dartmouth women to </w:t>
      </w:r>
      <w:r w:rsidR="4E848A57" w:rsidRPr="00417560">
        <w:rPr>
          <w:rFonts w:ascii="Times New Roman" w:hAnsi="Times New Roman" w:cs="Times New Roman"/>
          <w:color w:val="000000" w:themeColor="text1"/>
        </w:rPr>
        <w:t>speak ou</w:t>
      </w:r>
      <w:r w:rsidR="002414EB" w:rsidRPr="00417560">
        <w:rPr>
          <w:rFonts w:ascii="Times New Roman" w:hAnsi="Times New Roman" w:cs="Times New Roman"/>
          <w:color w:val="000000" w:themeColor="text1"/>
        </w:rPr>
        <w:t>t</w:t>
      </w:r>
      <w:r w:rsidR="4E848A57" w:rsidRPr="00417560">
        <w:rPr>
          <w:rFonts w:ascii="Times New Roman" w:hAnsi="Times New Roman" w:cs="Times New Roman"/>
          <w:color w:val="000000" w:themeColor="text1"/>
        </w:rPr>
        <w:t xml:space="preserve"> and </w:t>
      </w:r>
      <w:r w:rsidR="002414EB" w:rsidRPr="00417560">
        <w:rPr>
          <w:rFonts w:ascii="Times New Roman" w:hAnsi="Times New Roman" w:cs="Times New Roman"/>
          <w:color w:val="000000" w:themeColor="text1"/>
        </w:rPr>
        <w:t xml:space="preserve">to </w:t>
      </w:r>
      <w:r w:rsidR="4E848A57" w:rsidRPr="00417560">
        <w:rPr>
          <w:rFonts w:ascii="Times New Roman" w:hAnsi="Times New Roman" w:cs="Times New Roman"/>
          <w:color w:val="000000" w:themeColor="text1"/>
        </w:rPr>
        <w:t xml:space="preserve">be heard. </w:t>
      </w:r>
      <w:r w:rsidR="1F593FDB" w:rsidRPr="00417560">
        <w:rPr>
          <w:rFonts w:ascii="Times New Roman" w:hAnsi="Times New Roman" w:cs="Times New Roman"/>
          <w:color w:val="000000" w:themeColor="text1"/>
        </w:rPr>
        <w:t xml:space="preserve">She ends by telling Dartmouth men to let </w:t>
      </w:r>
      <w:r w:rsidR="77541C3B" w:rsidRPr="00417560">
        <w:rPr>
          <w:rFonts w:ascii="Times New Roman" w:hAnsi="Times New Roman" w:cs="Times New Roman"/>
          <w:color w:val="000000" w:themeColor="text1"/>
        </w:rPr>
        <w:t>Dartmouth</w:t>
      </w:r>
      <w:r w:rsidR="1F593FDB" w:rsidRPr="00417560">
        <w:rPr>
          <w:rFonts w:ascii="Times New Roman" w:hAnsi="Times New Roman" w:cs="Times New Roman"/>
          <w:color w:val="000000" w:themeColor="text1"/>
        </w:rPr>
        <w:t xml:space="preserve"> </w:t>
      </w:r>
      <w:r w:rsidR="2DEE1F11" w:rsidRPr="00417560">
        <w:rPr>
          <w:rFonts w:ascii="Times New Roman" w:hAnsi="Times New Roman" w:cs="Times New Roman"/>
          <w:color w:val="000000" w:themeColor="text1"/>
        </w:rPr>
        <w:t xml:space="preserve">women </w:t>
      </w:r>
      <w:r w:rsidR="1F593FDB" w:rsidRPr="00417560">
        <w:rPr>
          <w:rFonts w:ascii="Times New Roman" w:hAnsi="Times New Roman" w:cs="Times New Roman"/>
          <w:color w:val="000000" w:themeColor="text1"/>
        </w:rPr>
        <w:t>decide what a</w:t>
      </w:r>
      <w:r w:rsidR="4E848A57" w:rsidRPr="00417560">
        <w:rPr>
          <w:rFonts w:ascii="Times New Roman" w:hAnsi="Times New Roman" w:cs="Times New Roman"/>
          <w:color w:val="000000" w:themeColor="text1"/>
        </w:rPr>
        <w:t xml:space="preserve"> </w:t>
      </w:r>
      <w:r w:rsidR="0ECF4D8E" w:rsidRPr="00417560">
        <w:rPr>
          <w:rFonts w:ascii="Times New Roman" w:hAnsi="Times New Roman" w:cs="Times New Roman"/>
          <w:color w:val="000000" w:themeColor="text1"/>
        </w:rPr>
        <w:t>D</w:t>
      </w:r>
      <w:r w:rsidR="4E848A57" w:rsidRPr="00417560">
        <w:rPr>
          <w:rFonts w:ascii="Times New Roman" w:hAnsi="Times New Roman" w:cs="Times New Roman"/>
          <w:color w:val="000000" w:themeColor="text1"/>
        </w:rPr>
        <w:t>artmouth woman should be.</w:t>
      </w:r>
    </w:p>
    <w:p w14:paraId="024C669B" w14:textId="1C7458C7" w:rsidR="00BD6DB1" w:rsidRPr="00417560" w:rsidRDefault="00BD6DB1" w:rsidP="00970DD1">
      <w:pPr>
        <w:spacing w:line="259" w:lineRule="auto"/>
        <w:rPr>
          <w:rFonts w:ascii="Times New Roman" w:hAnsi="Times New Roman" w:cs="Times New Roman"/>
          <w:color w:val="000000" w:themeColor="text1"/>
        </w:rPr>
      </w:pPr>
    </w:p>
    <w:p w14:paraId="367E8291" w14:textId="4A8F839B" w:rsidR="00BD6DB1" w:rsidRPr="00417560" w:rsidRDefault="00BD6DB1" w:rsidP="00970DD1">
      <w:pPr>
        <w:spacing w:line="259" w:lineRule="auto"/>
        <w:rPr>
          <w:rFonts w:ascii="Times New Roman" w:hAnsi="Times New Roman" w:cs="Times New Roman"/>
          <w:color w:val="000000" w:themeColor="text1"/>
        </w:rPr>
      </w:pPr>
      <w:r w:rsidRPr="00417560">
        <w:rPr>
          <w:rFonts w:ascii="Times New Roman" w:hAnsi="Times New Roman" w:cs="Times New Roman"/>
          <w:color w:val="000000" w:themeColor="text1"/>
        </w:rPr>
        <w:lastRenderedPageBreak/>
        <w:t>“</w:t>
      </w:r>
      <w:r w:rsidR="002414EB" w:rsidRPr="00417560">
        <w:rPr>
          <w:rFonts w:ascii="Times New Roman" w:hAnsi="Times New Roman" w:cs="Times New Roman"/>
          <w:color w:val="000000" w:themeColor="text1"/>
        </w:rPr>
        <w:t xml:space="preserve">No longer need we sit in </w:t>
      </w:r>
      <w:r w:rsidR="002414EB" w:rsidRPr="00B051E8">
        <w:rPr>
          <w:rFonts w:ascii="Times New Roman" w:hAnsi="Times New Roman" w:cs="Times New Roman"/>
          <w:color w:val="000000" w:themeColor="text1"/>
          <w:rPrChange w:id="3" w:author="Ini Adesiyan" w:date="2019-09-30T21:27:00Z">
            <w:rPr>
              <w:color w:val="000000" w:themeColor="text1"/>
            </w:rPr>
          </w:rPrChange>
        </w:rPr>
        <w:t>stew</w:t>
      </w:r>
      <w:r w:rsidR="00B051E8" w:rsidRPr="00B051E8">
        <w:rPr>
          <w:rFonts w:ascii="Times New Roman" w:hAnsi="Times New Roman" w:cs="Times New Roman"/>
          <w:color w:val="000000" w:themeColor="text1"/>
        </w:rPr>
        <w:t xml:space="preserve"> as </w:t>
      </w:r>
      <w:r w:rsidR="002414EB" w:rsidRPr="00417560">
        <w:rPr>
          <w:rFonts w:ascii="Times New Roman" w:hAnsi="Times New Roman" w:cs="Times New Roman"/>
          <w:color w:val="000000" w:themeColor="text1"/>
        </w:rPr>
        <w:t>remarks past</w:t>
      </w:r>
      <w:r w:rsidR="00F4213F" w:rsidRPr="00417560">
        <w:rPr>
          <w:rFonts w:ascii="Times New Roman" w:hAnsi="Times New Roman" w:cs="Times New Roman"/>
          <w:color w:val="000000" w:themeColor="text1"/>
        </w:rPr>
        <w:t xml:space="preserve">, </w:t>
      </w:r>
      <w:r w:rsidR="002414EB" w:rsidRPr="00417560">
        <w:rPr>
          <w:rFonts w:ascii="Times New Roman" w:hAnsi="Times New Roman" w:cs="Times New Roman"/>
          <w:color w:val="000000" w:themeColor="text1"/>
        </w:rPr>
        <w:t>offensive and untrue. As women united, we can be strong; powerful enough to wipe out what’s wrong</w:t>
      </w:r>
      <w:r w:rsidR="00F4213F" w:rsidRPr="00417560">
        <w:rPr>
          <w:rFonts w:ascii="Times New Roman" w:hAnsi="Times New Roman" w:cs="Times New Roman"/>
          <w:color w:val="000000" w:themeColor="text1"/>
        </w:rPr>
        <w:t>. What should a Dartmouth woman be? Why don’t you leave it up to me?</w:t>
      </w:r>
    </w:p>
    <w:p w14:paraId="00347AD6" w14:textId="3AA1E25F" w:rsidR="7A3EC51A" w:rsidRPr="00417560" w:rsidRDefault="7A3EC51A" w:rsidP="00970DD1">
      <w:pPr>
        <w:spacing w:line="259" w:lineRule="auto"/>
        <w:rPr>
          <w:rFonts w:ascii="Times New Roman" w:hAnsi="Times New Roman" w:cs="Times New Roman"/>
          <w:color w:val="000000" w:themeColor="text1"/>
        </w:rPr>
      </w:pPr>
    </w:p>
    <w:p w14:paraId="239BB0A6" w14:textId="6029200E" w:rsidR="0C248AF0" w:rsidRPr="00417560" w:rsidRDefault="00B051E8" w:rsidP="00405F82">
      <w:pPr>
        <w:spacing w:line="259" w:lineRule="auto"/>
        <w:rPr>
          <w:rFonts w:ascii="Times New Roman" w:hAnsi="Times New Roman" w:cs="Times New Roman"/>
          <w:color w:val="000000" w:themeColor="text1"/>
        </w:rPr>
      </w:pPr>
      <w:r w:rsidRPr="00B051E8">
        <w:rPr>
          <w:rFonts w:ascii="Times New Roman" w:hAnsi="Times New Roman" w:cs="Times New Roman"/>
          <w:color w:val="000000" w:themeColor="text1"/>
        </w:rPr>
        <w:t>LB:</w:t>
      </w:r>
      <w:r>
        <w:rPr>
          <w:rFonts w:ascii="Times New Roman" w:hAnsi="Times New Roman" w:cs="Times New Roman"/>
          <w:color w:val="000000" w:themeColor="text1"/>
        </w:rPr>
        <w:t xml:space="preserve"> </w:t>
      </w:r>
      <w:r w:rsidR="64FF07D0" w:rsidRPr="00417560">
        <w:rPr>
          <w:rFonts w:ascii="Times New Roman" w:hAnsi="Times New Roman" w:cs="Times New Roman"/>
          <w:color w:val="000000" w:themeColor="text1"/>
        </w:rPr>
        <w:t>Today, Dartmouth’s male to female student ratio regularly flirts with a 50/50 balance, though there tend to be slightly more m</w:t>
      </w:r>
      <w:r w:rsidR="6F7D3168" w:rsidRPr="00417560">
        <w:rPr>
          <w:rFonts w:ascii="Times New Roman" w:hAnsi="Times New Roman" w:cs="Times New Roman"/>
          <w:color w:val="000000" w:themeColor="text1"/>
        </w:rPr>
        <w:t xml:space="preserve">en than women. </w:t>
      </w:r>
      <w:r w:rsidR="7EE5D658" w:rsidRPr="00417560">
        <w:rPr>
          <w:rFonts w:ascii="Times New Roman" w:hAnsi="Times New Roman" w:cs="Times New Roman"/>
          <w:color w:val="000000" w:themeColor="text1"/>
        </w:rPr>
        <w:t xml:space="preserve">Despite this more balanced make up, the feel of the College, particularly in terms of social life, still leans toward the masculine. While </w:t>
      </w:r>
      <w:r w:rsidR="6873CB71" w:rsidRPr="00417560">
        <w:rPr>
          <w:rFonts w:ascii="Times New Roman" w:hAnsi="Times New Roman" w:cs="Times New Roman"/>
          <w:color w:val="000000" w:themeColor="text1"/>
        </w:rPr>
        <w:t>fewer</w:t>
      </w:r>
      <w:r w:rsidR="37214920" w:rsidRPr="00417560">
        <w:rPr>
          <w:rFonts w:ascii="Times New Roman" w:hAnsi="Times New Roman" w:cs="Times New Roman"/>
          <w:color w:val="000000" w:themeColor="text1"/>
        </w:rPr>
        <w:t xml:space="preserve"> women face the overt misogyny of the 1970s, </w:t>
      </w:r>
      <w:r w:rsidR="63C401DA" w:rsidRPr="00417560">
        <w:rPr>
          <w:rFonts w:ascii="Times New Roman" w:hAnsi="Times New Roman" w:cs="Times New Roman"/>
          <w:color w:val="000000" w:themeColor="text1"/>
        </w:rPr>
        <w:t xml:space="preserve">Dartmouth is far from done when it comes to </w:t>
      </w:r>
      <w:r w:rsidR="5026FC9E" w:rsidRPr="00417560">
        <w:rPr>
          <w:rFonts w:ascii="Times New Roman" w:hAnsi="Times New Roman" w:cs="Times New Roman"/>
          <w:color w:val="000000" w:themeColor="text1"/>
        </w:rPr>
        <w:t xml:space="preserve">needing to </w:t>
      </w:r>
      <w:r w:rsidR="63C401DA" w:rsidRPr="00417560">
        <w:rPr>
          <w:rFonts w:ascii="Times New Roman" w:hAnsi="Times New Roman" w:cs="Times New Roman"/>
          <w:color w:val="000000" w:themeColor="text1"/>
        </w:rPr>
        <w:t>find</w:t>
      </w:r>
      <w:r w:rsidR="7A53108A" w:rsidRPr="00417560">
        <w:rPr>
          <w:rFonts w:ascii="Times New Roman" w:hAnsi="Times New Roman" w:cs="Times New Roman"/>
          <w:color w:val="000000" w:themeColor="text1"/>
        </w:rPr>
        <w:t xml:space="preserve"> </w:t>
      </w:r>
      <w:r w:rsidR="63C401DA" w:rsidRPr="00417560">
        <w:rPr>
          <w:rFonts w:ascii="Times New Roman" w:hAnsi="Times New Roman" w:cs="Times New Roman"/>
          <w:color w:val="000000" w:themeColor="text1"/>
        </w:rPr>
        <w:t>ways to support its daughters to the same extent that it supports its sons</w:t>
      </w:r>
      <w:r w:rsidR="4167C63E" w:rsidRPr="00417560">
        <w:rPr>
          <w:rFonts w:ascii="Times New Roman" w:hAnsi="Times New Roman" w:cs="Times New Roman"/>
          <w:color w:val="000000" w:themeColor="text1"/>
        </w:rPr>
        <w:t xml:space="preserve">. </w:t>
      </w:r>
    </w:p>
    <w:p w14:paraId="0A415FEA" w14:textId="193ACC5E" w:rsidR="0C248AF0" w:rsidRPr="00417560" w:rsidRDefault="0C248AF0" w:rsidP="00405F82">
      <w:pPr>
        <w:spacing w:line="259" w:lineRule="auto"/>
        <w:rPr>
          <w:rFonts w:ascii="Times New Roman" w:hAnsi="Times New Roman" w:cs="Times New Roman"/>
          <w:color w:val="000000" w:themeColor="text1"/>
        </w:rPr>
      </w:pPr>
    </w:p>
    <w:p w14:paraId="0190504C" w14:textId="724B6900" w:rsidR="0C248AF0" w:rsidRPr="00417560" w:rsidRDefault="00B051E8" w:rsidP="00970DD1">
      <w:pPr>
        <w:spacing w:line="259" w:lineRule="auto"/>
        <w:rPr>
          <w:rFonts w:ascii="Times New Roman" w:eastAsia="Calibri" w:hAnsi="Times New Roman" w:cs="Times New Roman"/>
        </w:rPr>
      </w:pPr>
      <w:r>
        <w:rPr>
          <w:rFonts w:ascii="Times New Roman" w:eastAsia="Calibri" w:hAnsi="Times New Roman" w:cs="Times New Roman"/>
        </w:rPr>
        <w:t>LB</w:t>
      </w:r>
      <w:r w:rsidR="69665ED3" w:rsidRPr="00417560">
        <w:rPr>
          <w:rFonts w:ascii="Times New Roman" w:eastAsia="Calibri" w:hAnsi="Times New Roman" w:cs="Times New Roman"/>
        </w:rPr>
        <w:t>: Hindsight is 20</w:t>
      </w:r>
      <w:r w:rsidR="00F1289F" w:rsidRPr="00417560">
        <w:rPr>
          <w:rFonts w:ascii="Times New Roman" w:eastAsia="Calibri" w:hAnsi="Times New Roman" w:cs="Times New Roman"/>
        </w:rPr>
        <w:t>/</w:t>
      </w:r>
      <w:r w:rsidR="69665ED3" w:rsidRPr="00417560">
        <w:rPr>
          <w:rFonts w:ascii="Times New Roman" w:eastAsia="Calibri" w:hAnsi="Times New Roman" w:cs="Times New Roman"/>
        </w:rPr>
        <w:t xml:space="preserve">19 is a production of the Dartmouth College Library and is produced as part of the celebration of Dartmouth’s 250th anniversary, highlighting selected objects from </w:t>
      </w:r>
      <w:proofErr w:type="spellStart"/>
      <w:r w:rsidR="69665ED3" w:rsidRPr="00417560">
        <w:rPr>
          <w:rFonts w:ascii="Times New Roman" w:eastAsia="Calibri" w:hAnsi="Times New Roman" w:cs="Times New Roman"/>
        </w:rPr>
        <w:t>Rauner</w:t>
      </w:r>
      <w:proofErr w:type="spellEnd"/>
      <w:r w:rsidR="69665ED3" w:rsidRPr="00417560">
        <w:rPr>
          <w:rFonts w:ascii="Times New Roman" w:eastAsia="Calibri" w:hAnsi="Times New Roman" w:cs="Times New Roman"/>
        </w:rPr>
        <w:t xml:space="preserve"> Special Collections Library. This episode was written and directed by Laura Barrett and Peter Carini, and our sound engineer was </w:t>
      </w:r>
      <w:r w:rsidR="70759DBB" w:rsidRPr="00417560">
        <w:rPr>
          <w:rFonts w:ascii="Times New Roman" w:eastAsia="Calibri" w:hAnsi="Times New Roman" w:cs="Times New Roman"/>
        </w:rPr>
        <w:t>Laura Barrett</w:t>
      </w:r>
      <w:r w:rsidR="69665ED3" w:rsidRPr="00417560">
        <w:rPr>
          <w:rFonts w:ascii="Times New Roman" w:eastAsia="Calibri" w:hAnsi="Times New Roman" w:cs="Times New Roman"/>
        </w:rPr>
        <w:t>. Thank you for listening and we hope you will continue to enjoy Hindsight</w:t>
      </w:r>
      <w:r w:rsidR="49FA0120" w:rsidRPr="00417560">
        <w:rPr>
          <w:rFonts w:ascii="Times New Roman" w:eastAsia="Calibri" w:hAnsi="Times New Roman" w:cs="Times New Roman"/>
        </w:rPr>
        <w:t xml:space="preserve"> </w:t>
      </w:r>
      <w:r w:rsidR="69665ED3" w:rsidRPr="00417560">
        <w:rPr>
          <w:rFonts w:ascii="Times New Roman" w:eastAsia="Calibri" w:hAnsi="Times New Roman" w:cs="Times New Roman"/>
        </w:rPr>
        <w:t>is 20/19.</w:t>
      </w:r>
    </w:p>
    <w:p w14:paraId="78322084" w14:textId="77777777" w:rsidR="6EF99594" w:rsidRPr="00417560" w:rsidRDefault="6EF99594" w:rsidP="00970DD1">
      <w:pPr>
        <w:spacing w:line="259" w:lineRule="auto"/>
        <w:rPr>
          <w:rFonts w:ascii="Times New Roman" w:hAnsi="Times New Roman" w:cs="Times New Roman"/>
          <w:color w:val="000000" w:themeColor="text1"/>
        </w:rPr>
      </w:pPr>
    </w:p>
    <w:p w14:paraId="7FC02EB7" w14:textId="77777777" w:rsidR="004B72F3" w:rsidRPr="004B72F3" w:rsidRDefault="004B72F3" w:rsidP="004B72F3">
      <w:pPr>
        <w:spacing w:line="259" w:lineRule="auto"/>
        <w:rPr>
          <w:rFonts w:ascii="Times New Roman" w:hAnsi="Times New Roman" w:cs="Times New Roman"/>
          <w:color w:val="000000" w:themeColor="text1"/>
        </w:rPr>
      </w:pPr>
      <w:r w:rsidRPr="004B72F3">
        <w:rPr>
          <w:rFonts w:ascii="Times New Roman" w:hAnsi="Times New Roman" w:cs="Times New Roman"/>
          <w:bCs/>
          <w:color w:val="000000" w:themeColor="text1"/>
        </w:rPr>
        <w:t>Music Credits:</w:t>
      </w:r>
      <w:r w:rsidRPr="004B72F3">
        <w:rPr>
          <w:rFonts w:ascii="Times New Roman" w:hAnsi="Times New Roman" w:cs="Times New Roman"/>
          <w:bCs/>
          <w:color w:val="000000" w:themeColor="text1"/>
        </w:rPr>
        <w:br/>
      </w:r>
      <w:r w:rsidRPr="004B72F3">
        <w:rPr>
          <w:rFonts w:ascii="Times New Roman" w:hAnsi="Times New Roman" w:cs="Times New Roman"/>
          <w:color w:val="000000" w:themeColor="text1"/>
        </w:rPr>
        <w:t>“</w:t>
      </w:r>
      <w:hyperlink r:id="rId7" w:history="1">
        <w:r w:rsidRPr="004B72F3">
          <w:rPr>
            <w:rStyle w:val="Hyperlink"/>
            <w:rFonts w:ascii="Times New Roman" w:hAnsi="Times New Roman" w:cs="Times New Roman"/>
          </w:rPr>
          <w:t>Surfing Day</w:t>
        </w:r>
      </w:hyperlink>
      <w:r w:rsidRPr="004B72F3">
        <w:rPr>
          <w:rFonts w:ascii="Times New Roman" w:hAnsi="Times New Roman" w:cs="Times New Roman"/>
          <w:color w:val="000000" w:themeColor="text1"/>
        </w:rPr>
        <w:t>” by</w:t>
      </w:r>
      <w:hyperlink r:id="rId8" w:history="1">
        <w:r w:rsidRPr="004B72F3">
          <w:rPr>
            <w:rStyle w:val="Hyperlink"/>
            <w:rFonts w:ascii="Times New Roman" w:hAnsi="Times New Roman" w:cs="Times New Roman"/>
          </w:rPr>
          <w:t xml:space="preserve"> Marcos H. </w:t>
        </w:r>
        <w:proofErr w:type="spellStart"/>
        <w:r w:rsidRPr="004B72F3">
          <w:rPr>
            <w:rStyle w:val="Hyperlink"/>
            <w:rFonts w:ascii="Times New Roman" w:hAnsi="Times New Roman" w:cs="Times New Roman"/>
          </w:rPr>
          <w:t>Bolanos</w:t>
        </w:r>
        <w:proofErr w:type="spellEnd"/>
        <w:r w:rsidRPr="004B72F3">
          <w:rPr>
            <w:rStyle w:val="Hyperlink"/>
            <w:rFonts w:ascii="Times New Roman" w:hAnsi="Times New Roman" w:cs="Times New Roman"/>
          </w:rPr>
          <w:t> </w:t>
        </w:r>
      </w:hyperlink>
      <w:r w:rsidRPr="004B72F3">
        <w:rPr>
          <w:rFonts w:ascii="Times New Roman" w:hAnsi="Times New Roman" w:cs="Times New Roman"/>
          <w:color w:val="000000" w:themeColor="text1"/>
        </w:rPr>
        <w:t>(from the</w:t>
      </w:r>
      <w:hyperlink r:id="rId9" w:history="1">
        <w:r w:rsidRPr="004B72F3">
          <w:rPr>
            <w:rStyle w:val="Hyperlink"/>
            <w:rFonts w:ascii="Times New Roman" w:hAnsi="Times New Roman" w:cs="Times New Roman"/>
          </w:rPr>
          <w:t xml:space="preserve"> Free Music Archive</w:t>
        </w:r>
      </w:hyperlink>
      <w:r w:rsidRPr="004B72F3">
        <w:rPr>
          <w:rFonts w:ascii="Times New Roman" w:hAnsi="Times New Roman" w:cs="Times New Roman"/>
          <w:color w:val="000000" w:themeColor="text1"/>
        </w:rPr>
        <w:t xml:space="preserve"> </w:t>
      </w:r>
      <w:hyperlink r:id="rId10" w:history="1">
        <w:r w:rsidRPr="004B72F3">
          <w:rPr>
            <w:rStyle w:val="Hyperlink"/>
            <w:rFonts w:ascii="Times New Roman" w:hAnsi="Times New Roman" w:cs="Times New Roman"/>
          </w:rPr>
          <w:t>CC BY NC ND</w:t>
        </w:r>
      </w:hyperlink>
      <w:r w:rsidRPr="004B72F3">
        <w:rPr>
          <w:rFonts w:ascii="Times New Roman" w:hAnsi="Times New Roman" w:cs="Times New Roman"/>
          <w:color w:val="000000" w:themeColor="text1"/>
        </w:rPr>
        <w:t>); "</w:t>
      </w:r>
      <w:hyperlink r:id="rId11" w:history="1">
        <w:r w:rsidRPr="004B72F3">
          <w:rPr>
            <w:rStyle w:val="Hyperlink"/>
            <w:rFonts w:ascii="Times New Roman" w:hAnsi="Times New Roman" w:cs="Times New Roman"/>
          </w:rPr>
          <w:t>Living in A Dream</w:t>
        </w:r>
      </w:hyperlink>
      <w:r w:rsidRPr="004B72F3">
        <w:rPr>
          <w:rFonts w:ascii="Times New Roman" w:hAnsi="Times New Roman" w:cs="Times New Roman"/>
          <w:color w:val="000000" w:themeColor="text1"/>
        </w:rPr>
        <w:t>” by</w:t>
      </w:r>
      <w:hyperlink r:id="rId12" w:history="1">
        <w:r w:rsidRPr="004B72F3">
          <w:rPr>
            <w:rStyle w:val="Hyperlink"/>
            <w:rFonts w:ascii="Times New Roman" w:hAnsi="Times New Roman" w:cs="Times New Roman"/>
          </w:rPr>
          <w:t xml:space="preserve"> Twin Guns </w:t>
        </w:r>
      </w:hyperlink>
      <w:r w:rsidRPr="004B72F3">
        <w:rPr>
          <w:rFonts w:ascii="Times New Roman" w:hAnsi="Times New Roman" w:cs="Times New Roman"/>
          <w:color w:val="000000" w:themeColor="text1"/>
        </w:rPr>
        <w:t>(from the</w:t>
      </w:r>
      <w:hyperlink r:id="rId13" w:history="1">
        <w:r w:rsidRPr="004B72F3">
          <w:rPr>
            <w:rStyle w:val="Hyperlink"/>
            <w:rFonts w:ascii="Times New Roman" w:hAnsi="Times New Roman" w:cs="Times New Roman"/>
          </w:rPr>
          <w:t xml:space="preserve"> Free Music Archive</w:t>
        </w:r>
      </w:hyperlink>
      <w:r w:rsidRPr="004B72F3">
        <w:rPr>
          <w:rFonts w:ascii="Times New Roman" w:hAnsi="Times New Roman" w:cs="Times New Roman"/>
          <w:color w:val="000000" w:themeColor="text1"/>
        </w:rPr>
        <w:t xml:space="preserve"> </w:t>
      </w:r>
      <w:hyperlink r:id="rId14" w:history="1">
        <w:r w:rsidRPr="004B72F3">
          <w:rPr>
            <w:rStyle w:val="Hyperlink"/>
            <w:rFonts w:ascii="Times New Roman" w:hAnsi="Times New Roman" w:cs="Times New Roman"/>
          </w:rPr>
          <w:t>CC BY NC ND</w:t>
        </w:r>
      </w:hyperlink>
      <w:r w:rsidRPr="004B72F3">
        <w:rPr>
          <w:rFonts w:ascii="Times New Roman" w:hAnsi="Times New Roman" w:cs="Times New Roman"/>
          <w:color w:val="000000" w:themeColor="text1"/>
        </w:rPr>
        <w:t>)</w:t>
      </w:r>
    </w:p>
    <w:p w14:paraId="1A1D08BF" w14:textId="0A1D19F6" w:rsidR="0ADA1E83" w:rsidRPr="00417560" w:rsidRDefault="0ADA1E83" w:rsidP="00970DD1">
      <w:pPr>
        <w:spacing w:line="259" w:lineRule="auto"/>
        <w:rPr>
          <w:rFonts w:ascii="Times New Roman" w:hAnsi="Times New Roman" w:cs="Times New Roman"/>
          <w:color w:val="000000" w:themeColor="text1"/>
        </w:rPr>
      </w:pPr>
      <w:bookmarkStart w:id="4" w:name="_GoBack"/>
      <w:bookmarkEnd w:id="4"/>
    </w:p>
    <w:sectPr w:rsidR="0ADA1E83" w:rsidRPr="00417560" w:rsidSect="00970DD1">
      <w:headerReference w:type="default" r:id="rId15"/>
      <w:footerReference w:type="even"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1A0EA" w14:textId="77777777" w:rsidR="00B56396" w:rsidRDefault="00B56396" w:rsidP="00617DC5">
      <w:r>
        <w:separator/>
      </w:r>
    </w:p>
  </w:endnote>
  <w:endnote w:type="continuationSeparator" w:id="0">
    <w:p w14:paraId="7D32AEFD" w14:textId="77777777" w:rsidR="00B56396" w:rsidRDefault="00B56396" w:rsidP="00617DC5">
      <w:r>
        <w:continuationSeparator/>
      </w:r>
    </w:p>
  </w:endnote>
  <w:endnote w:type="continuationNotice" w:id="1">
    <w:p w14:paraId="11B58B14" w14:textId="77777777" w:rsidR="00B56396" w:rsidRDefault="00B56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57459144"/>
      <w:docPartObj>
        <w:docPartGallery w:val="Page Numbers (Bottom of Page)"/>
        <w:docPartUnique/>
      </w:docPartObj>
    </w:sdtPr>
    <w:sdtEndPr>
      <w:rPr>
        <w:rStyle w:val="PageNumber"/>
      </w:rPr>
    </w:sdtEndPr>
    <w:sdtContent>
      <w:p w14:paraId="51771B3B" w14:textId="344773E3" w:rsidR="00970DD1" w:rsidRDefault="00970DD1" w:rsidP="004A29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D3ABEB" w14:textId="77777777" w:rsidR="00970DD1" w:rsidRDefault="00970DD1" w:rsidP="00970D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084454529"/>
      <w:docPartObj>
        <w:docPartGallery w:val="Page Numbers (Bottom of Page)"/>
        <w:docPartUnique/>
      </w:docPartObj>
    </w:sdtPr>
    <w:sdtEndPr>
      <w:rPr>
        <w:noProof/>
      </w:rPr>
    </w:sdtEndPr>
    <w:sdtContent>
      <w:p w14:paraId="492F080B" w14:textId="2753C277" w:rsidR="00417560" w:rsidRPr="00417560" w:rsidRDefault="00417560">
        <w:pPr>
          <w:pStyle w:val="Footer"/>
          <w:jc w:val="center"/>
          <w:rPr>
            <w:rFonts w:ascii="Times New Roman" w:hAnsi="Times New Roman" w:cs="Times New Roman"/>
          </w:rPr>
        </w:pPr>
        <w:r w:rsidRPr="00417560">
          <w:rPr>
            <w:rFonts w:ascii="Times New Roman" w:hAnsi="Times New Roman" w:cs="Times New Roman"/>
          </w:rPr>
          <w:fldChar w:fldCharType="begin"/>
        </w:r>
        <w:r w:rsidRPr="00417560">
          <w:rPr>
            <w:rFonts w:ascii="Times New Roman" w:hAnsi="Times New Roman" w:cs="Times New Roman"/>
          </w:rPr>
          <w:instrText xml:space="preserve"> PAGE   \* MERGEFORMAT </w:instrText>
        </w:r>
        <w:r w:rsidRPr="00417560">
          <w:rPr>
            <w:rFonts w:ascii="Times New Roman" w:hAnsi="Times New Roman" w:cs="Times New Roman"/>
          </w:rPr>
          <w:fldChar w:fldCharType="separate"/>
        </w:r>
        <w:r w:rsidR="004B72F3">
          <w:rPr>
            <w:rFonts w:ascii="Times New Roman" w:hAnsi="Times New Roman" w:cs="Times New Roman"/>
            <w:noProof/>
          </w:rPr>
          <w:t>4</w:t>
        </w:r>
        <w:r w:rsidRPr="00417560">
          <w:rPr>
            <w:rFonts w:ascii="Times New Roman" w:hAnsi="Times New Roman" w:cs="Times New Roman"/>
            <w:noProof/>
          </w:rPr>
          <w:fldChar w:fldCharType="end"/>
        </w:r>
      </w:p>
    </w:sdtContent>
  </w:sdt>
  <w:p w14:paraId="1E06A188" w14:textId="77777777" w:rsidR="00970DD1" w:rsidRDefault="00970DD1" w:rsidP="00970DD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AD1D0" w14:textId="77777777" w:rsidR="00B56396" w:rsidRDefault="00B56396" w:rsidP="00617DC5">
      <w:r>
        <w:separator/>
      </w:r>
    </w:p>
  </w:footnote>
  <w:footnote w:type="continuationSeparator" w:id="0">
    <w:p w14:paraId="778B79D4" w14:textId="77777777" w:rsidR="00B56396" w:rsidRDefault="00B56396" w:rsidP="00617DC5">
      <w:r>
        <w:continuationSeparator/>
      </w:r>
    </w:p>
  </w:footnote>
  <w:footnote w:type="continuationNotice" w:id="1">
    <w:p w14:paraId="3CC6B892" w14:textId="77777777" w:rsidR="00B56396" w:rsidRDefault="00B563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C2510" w14:textId="77777777" w:rsidR="00417560" w:rsidRPr="00417560" w:rsidRDefault="00417560" w:rsidP="00417560">
    <w:pPr>
      <w:jc w:val="center"/>
      <w:rPr>
        <w:rFonts w:ascii="Times New Roman" w:hAnsi="Times New Roman" w:cs="Times New Roman"/>
      </w:rPr>
    </w:pPr>
    <w:r w:rsidRPr="00417560">
      <w:rPr>
        <w:rFonts w:ascii="Times New Roman" w:hAnsi="Times New Roman" w:cs="Times New Roman"/>
      </w:rPr>
      <w:t>Hindsight is 20/19</w:t>
    </w:r>
  </w:p>
  <w:p w14:paraId="74E6A389" w14:textId="3956432D" w:rsidR="00417560" w:rsidRPr="00417560" w:rsidRDefault="00417560" w:rsidP="00417560">
    <w:pPr>
      <w:jc w:val="center"/>
      <w:rPr>
        <w:rFonts w:ascii="Times New Roman" w:hAnsi="Times New Roman" w:cs="Times New Roman"/>
        <w:color w:val="000000" w:themeColor="text1"/>
      </w:rPr>
    </w:pPr>
    <w:r w:rsidRPr="00417560">
      <w:rPr>
        <w:rFonts w:ascii="Times New Roman" w:hAnsi="Times New Roman" w:cs="Times New Roman"/>
      </w:rPr>
      <w:t xml:space="preserve">1970s: </w:t>
    </w:r>
    <w:r>
      <w:rPr>
        <w:rFonts w:ascii="Times New Roman" w:hAnsi="Times New Roman" w:cs="Times New Roman"/>
      </w:rPr>
      <w:t>Daughters of Dartmouth</w:t>
    </w:r>
  </w:p>
  <w:p w14:paraId="27C5D6DC" w14:textId="77777777" w:rsidR="00417560" w:rsidRDefault="00417560" w:rsidP="00417560">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i Adesiyan">
    <w15:presenceInfo w15:providerId="Windows Live" w15:userId="5b7a328689266f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C9F"/>
    <w:rsid w:val="00026E67"/>
    <w:rsid w:val="00030295"/>
    <w:rsid w:val="00063800"/>
    <w:rsid w:val="0012762D"/>
    <w:rsid w:val="001572A5"/>
    <w:rsid w:val="0016132C"/>
    <w:rsid w:val="001921FB"/>
    <w:rsid w:val="00235396"/>
    <w:rsid w:val="002414EB"/>
    <w:rsid w:val="00241C9F"/>
    <w:rsid w:val="00261B76"/>
    <w:rsid w:val="002A25A9"/>
    <w:rsid w:val="00344494"/>
    <w:rsid w:val="00363DF8"/>
    <w:rsid w:val="003FB29C"/>
    <w:rsid w:val="00404380"/>
    <w:rsid w:val="00405F82"/>
    <w:rsid w:val="004171EB"/>
    <w:rsid w:val="00417560"/>
    <w:rsid w:val="00417A15"/>
    <w:rsid w:val="004B72F3"/>
    <w:rsid w:val="004E4F2A"/>
    <w:rsid w:val="0052447B"/>
    <w:rsid w:val="00531BD3"/>
    <w:rsid w:val="00541E50"/>
    <w:rsid w:val="005B52D6"/>
    <w:rsid w:val="005BE03B"/>
    <w:rsid w:val="005C8405"/>
    <w:rsid w:val="005D7466"/>
    <w:rsid w:val="00617DC5"/>
    <w:rsid w:val="00666840"/>
    <w:rsid w:val="006868D5"/>
    <w:rsid w:val="006914DD"/>
    <w:rsid w:val="006A41BD"/>
    <w:rsid w:val="006E7898"/>
    <w:rsid w:val="007648CD"/>
    <w:rsid w:val="007A51A7"/>
    <w:rsid w:val="007BB717"/>
    <w:rsid w:val="007D645A"/>
    <w:rsid w:val="00855355"/>
    <w:rsid w:val="008B12C5"/>
    <w:rsid w:val="00922982"/>
    <w:rsid w:val="00930F5F"/>
    <w:rsid w:val="00941CED"/>
    <w:rsid w:val="00946B7B"/>
    <w:rsid w:val="00970DD1"/>
    <w:rsid w:val="00983107"/>
    <w:rsid w:val="009A7F25"/>
    <w:rsid w:val="00A70A10"/>
    <w:rsid w:val="00ABE74A"/>
    <w:rsid w:val="00AC2663"/>
    <w:rsid w:val="00AC5666"/>
    <w:rsid w:val="00AF5DAB"/>
    <w:rsid w:val="00B051E8"/>
    <w:rsid w:val="00B33CE3"/>
    <w:rsid w:val="00B462FD"/>
    <w:rsid w:val="00B56396"/>
    <w:rsid w:val="00B769A9"/>
    <w:rsid w:val="00B86E56"/>
    <w:rsid w:val="00BC05B9"/>
    <w:rsid w:val="00BD6DB1"/>
    <w:rsid w:val="00BD79CF"/>
    <w:rsid w:val="00C3656E"/>
    <w:rsid w:val="00C71091"/>
    <w:rsid w:val="00C82C2D"/>
    <w:rsid w:val="00C84406"/>
    <w:rsid w:val="00C85C4F"/>
    <w:rsid w:val="00CA1140"/>
    <w:rsid w:val="00CD38A6"/>
    <w:rsid w:val="00D00B90"/>
    <w:rsid w:val="00D774A9"/>
    <w:rsid w:val="00D94DAB"/>
    <w:rsid w:val="00E014F3"/>
    <w:rsid w:val="00E12F1C"/>
    <w:rsid w:val="00E9667C"/>
    <w:rsid w:val="00EB5B01"/>
    <w:rsid w:val="00EC311D"/>
    <w:rsid w:val="00EE0213"/>
    <w:rsid w:val="00EE6994"/>
    <w:rsid w:val="00F111B4"/>
    <w:rsid w:val="00F1289F"/>
    <w:rsid w:val="00F12C4B"/>
    <w:rsid w:val="00F31F3C"/>
    <w:rsid w:val="00F4213F"/>
    <w:rsid w:val="00F50DAA"/>
    <w:rsid w:val="00F845F6"/>
    <w:rsid w:val="00FA0D15"/>
    <w:rsid w:val="00FB01D1"/>
    <w:rsid w:val="00FF2B0F"/>
    <w:rsid w:val="015C8F85"/>
    <w:rsid w:val="016C431A"/>
    <w:rsid w:val="01F254F4"/>
    <w:rsid w:val="01F6E90E"/>
    <w:rsid w:val="0222B212"/>
    <w:rsid w:val="0282FAC6"/>
    <w:rsid w:val="02CDF018"/>
    <w:rsid w:val="031E4C39"/>
    <w:rsid w:val="033E7CEC"/>
    <w:rsid w:val="03450F9A"/>
    <w:rsid w:val="0363B4C7"/>
    <w:rsid w:val="0365F596"/>
    <w:rsid w:val="03BFCE75"/>
    <w:rsid w:val="0429A0DF"/>
    <w:rsid w:val="0448FC0D"/>
    <w:rsid w:val="0468B2A8"/>
    <w:rsid w:val="04718A2C"/>
    <w:rsid w:val="047AB8F8"/>
    <w:rsid w:val="047F2E37"/>
    <w:rsid w:val="048628FB"/>
    <w:rsid w:val="049D80E7"/>
    <w:rsid w:val="04ADBACD"/>
    <w:rsid w:val="04CF22D0"/>
    <w:rsid w:val="053227F3"/>
    <w:rsid w:val="05394C65"/>
    <w:rsid w:val="05460A86"/>
    <w:rsid w:val="05573606"/>
    <w:rsid w:val="055E9B28"/>
    <w:rsid w:val="05834CF0"/>
    <w:rsid w:val="059AA2B3"/>
    <w:rsid w:val="059E2B5E"/>
    <w:rsid w:val="05F1FCB3"/>
    <w:rsid w:val="05F2BB95"/>
    <w:rsid w:val="06408E67"/>
    <w:rsid w:val="064233DD"/>
    <w:rsid w:val="06565B18"/>
    <w:rsid w:val="066F83BC"/>
    <w:rsid w:val="067516EE"/>
    <w:rsid w:val="06C3D4BA"/>
    <w:rsid w:val="06C623C8"/>
    <w:rsid w:val="06D7A805"/>
    <w:rsid w:val="0741C477"/>
    <w:rsid w:val="07799411"/>
    <w:rsid w:val="07E843E5"/>
    <w:rsid w:val="07F8A4EF"/>
    <w:rsid w:val="08032DD9"/>
    <w:rsid w:val="0808B679"/>
    <w:rsid w:val="0821DE17"/>
    <w:rsid w:val="083FB971"/>
    <w:rsid w:val="086867C3"/>
    <w:rsid w:val="089B19D8"/>
    <w:rsid w:val="08BFBB40"/>
    <w:rsid w:val="08ECB049"/>
    <w:rsid w:val="08F1DD34"/>
    <w:rsid w:val="094BAB86"/>
    <w:rsid w:val="09748BE0"/>
    <w:rsid w:val="097E8883"/>
    <w:rsid w:val="09C8DFFC"/>
    <w:rsid w:val="09E5A86D"/>
    <w:rsid w:val="0A3F5F63"/>
    <w:rsid w:val="0A5AB51B"/>
    <w:rsid w:val="0A7D7894"/>
    <w:rsid w:val="0ADA1E83"/>
    <w:rsid w:val="0ADF12DD"/>
    <w:rsid w:val="0AE7BD6E"/>
    <w:rsid w:val="0B047465"/>
    <w:rsid w:val="0B0DD4BF"/>
    <w:rsid w:val="0B137C9D"/>
    <w:rsid w:val="0B5D2107"/>
    <w:rsid w:val="0B989A54"/>
    <w:rsid w:val="0C014C54"/>
    <w:rsid w:val="0C22FB24"/>
    <w:rsid w:val="0C248AF0"/>
    <w:rsid w:val="0C324DDC"/>
    <w:rsid w:val="0C4C2EE6"/>
    <w:rsid w:val="0C8CB414"/>
    <w:rsid w:val="0CBB21BA"/>
    <w:rsid w:val="0CCA7F2A"/>
    <w:rsid w:val="0CE17483"/>
    <w:rsid w:val="0CF84776"/>
    <w:rsid w:val="0D17F050"/>
    <w:rsid w:val="0D5E4841"/>
    <w:rsid w:val="0DBEC747"/>
    <w:rsid w:val="0DC9302A"/>
    <w:rsid w:val="0DC9D616"/>
    <w:rsid w:val="0E543BE3"/>
    <w:rsid w:val="0E60C7BC"/>
    <w:rsid w:val="0E78FDD3"/>
    <w:rsid w:val="0E89F98B"/>
    <w:rsid w:val="0E978576"/>
    <w:rsid w:val="0ECF2EA6"/>
    <w:rsid w:val="0ECF4D8E"/>
    <w:rsid w:val="0F17A9DA"/>
    <w:rsid w:val="0FAC818D"/>
    <w:rsid w:val="0FAFDC20"/>
    <w:rsid w:val="0FC02980"/>
    <w:rsid w:val="0FD2BF8E"/>
    <w:rsid w:val="0FEAC581"/>
    <w:rsid w:val="1005A6A8"/>
    <w:rsid w:val="1044FC6F"/>
    <w:rsid w:val="1074B36B"/>
    <w:rsid w:val="1086391E"/>
    <w:rsid w:val="10B02856"/>
    <w:rsid w:val="117EE4E5"/>
    <w:rsid w:val="11A0FB9E"/>
    <w:rsid w:val="11B2000D"/>
    <w:rsid w:val="11D6C2A4"/>
    <w:rsid w:val="1203833E"/>
    <w:rsid w:val="1246C0DF"/>
    <w:rsid w:val="12744004"/>
    <w:rsid w:val="12E2B51E"/>
    <w:rsid w:val="12FC5A0F"/>
    <w:rsid w:val="13102E97"/>
    <w:rsid w:val="13112122"/>
    <w:rsid w:val="1331FD2F"/>
    <w:rsid w:val="13718F97"/>
    <w:rsid w:val="13777D69"/>
    <w:rsid w:val="139D7F37"/>
    <w:rsid w:val="13BA7DF2"/>
    <w:rsid w:val="13EAD6D8"/>
    <w:rsid w:val="1425CB98"/>
    <w:rsid w:val="144ADDD6"/>
    <w:rsid w:val="146899F5"/>
    <w:rsid w:val="146DC835"/>
    <w:rsid w:val="147F4A2A"/>
    <w:rsid w:val="14A395FB"/>
    <w:rsid w:val="14C87052"/>
    <w:rsid w:val="14EA7CCA"/>
    <w:rsid w:val="153EA2B6"/>
    <w:rsid w:val="155711A5"/>
    <w:rsid w:val="15605921"/>
    <w:rsid w:val="1571F083"/>
    <w:rsid w:val="157A958A"/>
    <w:rsid w:val="157B9859"/>
    <w:rsid w:val="1591E746"/>
    <w:rsid w:val="15D1A6CC"/>
    <w:rsid w:val="15D4537E"/>
    <w:rsid w:val="16636661"/>
    <w:rsid w:val="1688B7A8"/>
    <w:rsid w:val="16C770C8"/>
    <w:rsid w:val="16E07001"/>
    <w:rsid w:val="172FB071"/>
    <w:rsid w:val="176ADDB6"/>
    <w:rsid w:val="1780EED8"/>
    <w:rsid w:val="17C3631B"/>
    <w:rsid w:val="17C466AB"/>
    <w:rsid w:val="17D3A976"/>
    <w:rsid w:val="180BAE5E"/>
    <w:rsid w:val="181E6AD2"/>
    <w:rsid w:val="1829981E"/>
    <w:rsid w:val="183A14FD"/>
    <w:rsid w:val="1858C0AF"/>
    <w:rsid w:val="1879C047"/>
    <w:rsid w:val="188C61B9"/>
    <w:rsid w:val="189F83A2"/>
    <w:rsid w:val="18E81B2E"/>
    <w:rsid w:val="18FC9E23"/>
    <w:rsid w:val="19392437"/>
    <w:rsid w:val="193A5880"/>
    <w:rsid w:val="193E5B53"/>
    <w:rsid w:val="19A1E08D"/>
    <w:rsid w:val="1A2AE9ED"/>
    <w:rsid w:val="1A40B095"/>
    <w:rsid w:val="1AE50B1A"/>
    <w:rsid w:val="1AFE9864"/>
    <w:rsid w:val="1B874CE5"/>
    <w:rsid w:val="1C42BB09"/>
    <w:rsid w:val="1CA1074D"/>
    <w:rsid w:val="1CA2F78C"/>
    <w:rsid w:val="1CB368B6"/>
    <w:rsid w:val="1CB879AF"/>
    <w:rsid w:val="1CF1B988"/>
    <w:rsid w:val="1D346F10"/>
    <w:rsid w:val="1D47CECA"/>
    <w:rsid w:val="1D6E21B7"/>
    <w:rsid w:val="1D7219CA"/>
    <w:rsid w:val="1D795BD7"/>
    <w:rsid w:val="1D832E85"/>
    <w:rsid w:val="1DB65736"/>
    <w:rsid w:val="1DBB00E4"/>
    <w:rsid w:val="1E1303EF"/>
    <w:rsid w:val="1E19EE6A"/>
    <w:rsid w:val="1E2455A1"/>
    <w:rsid w:val="1E302C7C"/>
    <w:rsid w:val="1E43B054"/>
    <w:rsid w:val="1E8B8B86"/>
    <w:rsid w:val="1EA1F497"/>
    <w:rsid w:val="1EB14FE6"/>
    <w:rsid w:val="1EB3820A"/>
    <w:rsid w:val="1EDE519B"/>
    <w:rsid w:val="1EDF4A98"/>
    <w:rsid w:val="1F2304E9"/>
    <w:rsid w:val="1F593FDB"/>
    <w:rsid w:val="1F5E8F72"/>
    <w:rsid w:val="1FEE8DE5"/>
    <w:rsid w:val="206CAAF7"/>
    <w:rsid w:val="2097D2C2"/>
    <w:rsid w:val="20A5D575"/>
    <w:rsid w:val="20B87576"/>
    <w:rsid w:val="20FF0C75"/>
    <w:rsid w:val="2166EA6C"/>
    <w:rsid w:val="219AC385"/>
    <w:rsid w:val="21A1C582"/>
    <w:rsid w:val="21E03825"/>
    <w:rsid w:val="21EC14F5"/>
    <w:rsid w:val="21F70682"/>
    <w:rsid w:val="22443B89"/>
    <w:rsid w:val="22DBEA76"/>
    <w:rsid w:val="22DE9EE0"/>
    <w:rsid w:val="22EA1A88"/>
    <w:rsid w:val="22FCD6E0"/>
    <w:rsid w:val="22FD19BB"/>
    <w:rsid w:val="231DA103"/>
    <w:rsid w:val="231F0420"/>
    <w:rsid w:val="231FF9B1"/>
    <w:rsid w:val="232636F4"/>
    <w:rsid w:val="2361AA81"/>
    <w:rsid w:val="2382F38C"/>
    <w:rsid w:val="23A2A620"/>
    <w:rsid w:val="23A9DA93"/>
    <w:rsid w:val="23C03E1D"/>
    <w:rsid w:val="23DB57D5"/>
    <w:rsid w:val="23F92EBA"/>
    <w:rsid w:val="241E8532"/>
    <w:rsid w:val="242C4D43"/>
    <w:rsid w:val="24AB78B8"/>
    <w:rsid w:val="24DB0D73"/>
    <w:rsid w:val="24E2BD72"/>
    <w:rsid w:val="25455046"/>
    <w:rsid w:val="2547190A"/>
    <w:rsid w:val="256E72F1"/>
    <w:rsid w:val="25898EA3"/>
    <w:rsid w:val="25B2330D"/>
    <w:rsid w:val="2633DE70"/>
    <w:rsid w:val="265E1480"/>
    <w:rsid w:val="2676726A"/>
    <w:rsid w:val="268186EC"/>
    <w:rsid w:val="26BF851B"/>
    <w:rsid w:val="26D5A9EB"/>
    <w:rsid w:val="26D634CB"/>
    <w:rsid w:val="271C1A05"/>
    <w:rsid w:val="272B3A20"/>
    <w:rsid w:val="27BE2EF2"/>
    <w:rsid w:val="27DF30CA"/>
    <w:rsid w:val="28233CCC"/>
    <w:rsid w:val="2856FF8C"/>
    <w:rsid w:val="28833FF9"/>
    <w:rsid w:val="288BD0FC"/>
    <w:rsid w:val="288C791D"/>
    <w:rsid w:val="28F26A62"/>
    <w:rsid w:val="28F60626"/>
    <w:rsid w:val="2924776E"/>
    <w:rsid w:val="292864BE"/>
    <w:rsid w:val="2974F4D2"/>
    <w:rsid w:val="298800B2"/>
    <w:rsid w:val="298B7EA5"/>
    <w:rsid w:val="29EF64C1"/>
    <w:rsid w:val="2A352CEE"/>
    <w:rsid w:val="2A4E0FBC"/>
    <w:rsid w:val="2A6C51FC"/>
    <w:rsid w:val="2ABDFA77"/>
    <w:rsid w:val="2AD937C9"/>
    <w:rsid w:val="2AD9ECEB"/>
    <w:rsid w:val="2B49C1B1"/>
    <w:rsid w:val="2B677E39"/>
    <w:rsid w:val="2B7C1980"/>
    <w:rsid w:val="2B9F452E"/>
    <w:rsid w:val="2BBA5EAA"/>
    <w:rsid w:val="2BBAB987"/>
    <w:rsid w:val="2C22732A"/>
    <w:rsid w:val="2C55E351"/>
    <w:rsid w:val="2C5790B8"/>
    <w:rsid w:val="2CEA9934"/>
    <w:rsid w:val="2D15B3E8"/>
    <w:rsid w:val="2D9B1006"/>
    <w:rsid w:val="2DA357CB"/>
    <w:rsid w:val="2DAD58F5"/>
    <w:rsid w:val="2DEE1F11"/>
    <w:rsid w:val="2E1AE874"/>
    <w:rsid w:val="2E1F8F85"/>
    <w:rsid w:val="2E4B24B4"/>
    <w:rsid w:val="2E4C3728"/>
    <w:rsid w:val="2E68C2F7"/>
    <w:rsid w:val="2E6A8CF9"/>
    <w:rsid w:val="2E76FB0B"/>
    <w:rsid w:val="2E9D9EDD"/>
    <w:rsid w:val="2F323C64"/>
    <w:rsid w:val="2F408FCF"/>
    <w:rsid w:val="2F8B333C"/>
    <w:rsid w:val="2F97E8D5"/>
    <w:rsid w:val="2FB3A7A2"/>
    <w:rsid w:val="3000158F"/>
    <w:rsid w:val="301E0BE2"/>
    <w:rsid w:val="30218DAA"/>
    <w:rsid w:val="306151BC"/>
    <w:rsid w:val="306CE048"/>
    <w:rsid w:val="30861945"/>
    <w:rsid w:val="30B07ACC"/>
    <w:rsid w:val="30BFC8D6"/>
    <w:rsid w:val="30CD37E4"/>
    <w:rsid w:val="31817771"/>
    <w:rsid w:val="321C6FC8"/>
    <w:rsid w:val="3231A831"/>
    <w:rsid w:val="3270113A"/>
    <w:rsid w:val="32A6D09E"/>
    <w:rsid w:val="32CAC479"/>
    <w:rsid w:val="32D93003"/>
    <w:rsid w:val="32FAE03D"/>
    <w:rsid w:val="3307559E"/>
    <w:rsid w:val="330D3CB2"/>
    <w:rsid w:val="3354CBCA"/>
    <w:rsid w:val="33A17D5C"/>
    <w:rsid w:val="33B39DC2"/>
    <w:rsid w:val="33B9D2B9"/>
    <w:rsid w:val="340F2070"/>
    <w:rsid w:val="342DD63A"/>
    <w:rsid w:val="3449CA96"/>
    <w:rsid w:val="346736D7"/>
    <w:rsid w:val="347ABD83"/>
    <w:rsid w:val="3489BB35"/>
    <w:rsid w:val="34B8E5B4"/>
    <w:rsid w:val="34C85BC1"/>
    <w:rsid w:val="34FAF461"/>
    <w:rsid w:val="353BD916"/>
    <w:rsid w:val="35469A01"/>
    <w:rsid w:val="3550B327"/>
    <w:rsid w:val="355C42BC"/>
    <w:rsid w:val="359136E5"/>
    <w:rsid w:val="35CA6F56"/>
    <w:rsid w:val="35D1DAD8"/>
    <w:rsid w:val="35E071F1"/>
    <w:rsid w:val="3613340E"/>
    <w:rsid w:val="364D6B00"/>
    <w:rsid w:val="365AF3E6"/>
    <w:rsid w:val="36601EE5"/>
    <w:rsid w:val="3669C6A1"/>
    <w:rsid w:val="367E37FA"/>
    <w:rsid w:val="3689C1E0"/>
    <w:rsid w:val="368B8C83"/>
    <w:rsid w:val="37214920"/>
    <w:rsid w:val="3723CE8F"/>
    <w:rsid w:val="374DD58E"/>
    <w:rsid w:val="375F6245"/>
    <w:rsid w:val="37807238"/>
    <w:rsid w:val="37919242"/>
    <w:rsid w:val="37C8BB98"/>
    <w:rsid w:val="37DFEE6C"/>
    <w:rsid w:val="3800E1BC"/>
    <w:rsid w:val="38473BBE"/>
    <w:rsid w:val="388503F2"/>
    <w:rsid w:val="3888EBCC"/>
    <w:rsid w:val="38E436DC"/>
    <w:rsid w:val="39271E8D"/>
    <w:rsid w:val="39498EDB"/>
    <w:rsid w:val="39BB5F89"/>
    <w:rsid w:val="39D2E830"/>
    <w:rsid w:val="3A0CC4DE"/>
    <w:rsid w:val="3A13ECD1"/>
    <w:rsid w:val="3A37B68A"/>
    <w:rsid w:val="3A42E5AE"/>
    <w:rsid w:val="3A4E273F"/>
    <w:rsid w:val="3A6D137C"/>
    <w:rsid w:val="3A85E6DA"/>
    <w:rsid w:val="3A8BE4C3"/>
    <w:rsid w:val="3AB41E65"/>
    <w:rsid w:val="3AB9EA17"/>
    <w:rsid w:val="3AC9CC62"/>
    <w:rsid w:val="3B247711"/>
    <w:rsid w:val="3B4A1C6C"/>
    <w:rsid w:val="3B8A0FE0"/>
    <w:rsid w:val="3BC1E3B5"/>
    <w:rsid w:val="3BEE6ADB"/>
    <w:rsid w:val="3BFEF0C8"/>
    <w:rsid w:val="3C12DCA3"/>
    <w:rsid w:val="3C35EAD0"/>
    <w:rsid w:val="3C3A2586"/>
    <w:rsid w:val="3C4C09E3"/>
    <w:rsid w:val="3C749B35"/>
    <w:rsid w:val="3C760CE7"/>
    <w:rsid w:val="3C909B23"/>
    <w:rsid w:val="3C9362FD"/>
    <w:rsid w:val="3C98563A"/>
    <w:rsid w:val="3CCD7738"/>
    <w:rsid w:val="3CD71200"/>
    <w:rsid w:val="3D828AAC"/>
    <w:rsid w:val="3D92461C"/>
    <w:rsid w:val="3DB83066"/>
    <w:rsid w:val="3DD46A9C"/>
    <w:rsid w:val="3E26AC75"/>
    <w:rsid w:val="3E474AA6"/>
    <w:rsid w:val="3E5409E0"/>
    <w:rsid w:val="3EBE6572"/>
    <w:rsid w:val="3EC9B927"/>
    <w:rsid w:val="3ECBE281"/>
    <w:rsid w:val="3ED56AE2"/>
    <w:rsid w:val="3ED811DD"/>
    <w:rsid w:val="3EE8205E"/>
    <w:rsid w:val="3F07FC70"/>
    <w:rsid w:val="3F17C4C9"/>
    <w:rsid w:val="3F2AA291"/>
    <w:rsid w:val="3F34B84B"/>
    <w:rsid w:val="3F37647F"/>
    <w:rsid w:val="3F8B5DE4"/>
    <w:rsid w:val="3FABFBDE"/>
    <w:rsid w:val="3FC45588"/>
    <w:rsid w:val="3FF34CC9"/>
    <w:rsid w:val="402D6DE9"/>
    <w:rsid w:val="4069925C"/>
    <w:rsid w:val="40F12325"/>
    <w:rsid w:val="40F91CDD"/>
    <w:rsid w:val="4139D079"/>
    <w:rsid w:val="41523F96"/>
    <w:rsid w:val="416367A2"/>
    <w:rsid w:val="4167C63E"/>
    <w:rsid w:val="417EEEBF"/>
    <w:rsid w:val="41FB20E5"/>
    <w:rsid w:val="42054429"/>
    <w:rsid w:val="42296DD0"/>
    <w:rsid w:val="4231DEB4"/>
    <w:rsid w:val="4243CF60"/>
    <w:rsid w:val="4279EC95"/>
    <w:rsid w:val="42CC7F74"/>
    <w:rsid w:val="42CE8D8D"/>
    <w:rsid w:val="42EFB027"/>
    <w:rsid w:val="42FF346E"/>
    <w:rsid w:val="431B9F35"/>
    <w:rsid w:val="433AE9DB"/>
    <w:rsid w:val="435EAF7F"/>
    <w:rsid w:val="43756AF1"/>
    <w:rsid w:val="43B0C473"/>
    <w:rsid w:val="43CF41F1"/>
    <w:rsid w:val="43D7081B"/>
    <w:rsid w:val="43E8E683"/>
    <w:rsid w:val="44064813"/>
    <w:rsid w:val="4446D13A"/>
    <w:rsid w:val="4493F002"/>
    <w:rsid w:val="44B33162"/>
    <w:rsid w:val="44CAA1C0"/>
    <w:rsid w:val="44CDCB64"/>
    <w:rsid w:val="44D5BD03"/>
    <w:rsid w:val="455F400E"/>
    <w:rsid w:val="4560584A"/>
    <w:rsid w:val="466A8BAA"/>
    <w:rsid w:val="466D2761"/>
    <w:rsid w:val="467A3185"/>
    <w:rsid w:val="46A69157"/>
    <w:rsid w:val="46E964EA"/>
    <w:rsid w:val="47073CD6"/>
    <w:rsid w:val="470A2F9E"/>
    <w:rsid w:val="470A9E8C"/>
    <w:rsid w:val="472BBF44"/>
    <w:rsid w:val="472DC75F"/>
    <w:rsid w:val="472E192C"/>
    <w:rsid w:val="475101C0"/>
    <w:rsid w:val="4751B46B"/>
    <w:rsid w:val="477E7AEE"/>
    <w:rsid w:val="478EAC81"/>
    <w:rsid w:val="47F858C6"/>
    <w:rsid w:val="480BE15A"/>
    <w:rsid w:val="486B339E"/>
    <w:rsid w:val="487C174A"/>
    <w:rsid w:val="488EABFB"/>
    <w:rsid w:val="48EC6A88"/>
    <w:rsid w:val="4935308B"/>
    <w:rsid w:val="494385A4"/>
    <w:rsid w:val="4943D946"/>
    <w:rsid w:val="49761431"/>
    <w:rsid w:val="499441AF"/>
    <w:rsid w:val="49E93505"/>
    <w:rsid w:val="49FA0120"/>
    <w:rsid w:val="4A0D397F"/>
    <w:rsid w:val="4A0F253A"/>
    <w:rsid w:val="4A7DC970"/>
    <w:rsid w:val="4A952E8C"/>
    <w:rsid w:val="4A9CA770"/>
    <w:rsid w:val="4A9CDF5C"/>
    <w:rsid w:val="4ACBD167"/>
    <w:rsid w:val="4AE8C29C"/>
    <w:rsid w:val="4B066302"/>
    <w:rsid w:val="4B2851FE"/>
    <w:rsid w:val="4B6CEB92"/>
    <w:rsid w:val="4B8F9111"/>
    <w:rsid w:val="4BC0C72A"/>
    <w:rsid w:val="4BC3FDEC"/>
    <w:rsid w:val="4BCC47E1"/>
    <w:rsid w:val="4CA769E4"/>
    <w:rsid w:val="4D285B56"/>
    <w:rsid w:val="4D34F763"/>
    <w:rsid w:val="4D8ACC52"/>
    <w:rsid w:val="4D8D264F"/>
    <w:rsid w:val="4DB37B51"/>
    <w:rsid w:val="4DC4D40C"/>
    <w:rsid w:val="4DC9A8B8"/>
    <w:rsid w:val="4DE1C8C7"/>
    <w:rsid w:val="4E282935"/>
    <w:rsid w:val="4E4188A4"/>
    <w:rsid w:val="4E688D2D"/>
    <w:rsid w:val="4E848A57"/>
    <w:rsid w:val="4E8A2B1E"/>
    <w:rsid w:val="4E8E52BF"/>
    <w:rsid w:val="4E9A4B14"/>
    <w:rsid w:val="4EA67C92"/>
    <w:rsid w:val="4EDB334E"/>
    <w:rsid w:val="4EDC432D"/>
    <w:rsid w:val="4EE7C165"/>
    <w:rsid w:val="4F41AFD2"/>
    <w:rsid w:val="4FFB3BCE"/>
    <w:rsid w:val="5026DDD8"/>
    <w:rsid w:val="5026FC9E"/>
    <w:rsid w:val="508332D4"/>
    <w:rsid w:val="508E7ECA"/>
    <w:rsid w:val="50911974"/>
    <w:rsid w:val="50C2301B"/>
    <w:rsid w:val="50E43D05"/>
    <w:rsid w:val="514F893A"/>
    <w:rsid w:val="5150EA72"/>
    <w:rsid w:val="51754060"/>
    <w:rsid w:val="5177ED86"/>
    <w:rsid w:val="51898530"/>
    <w:rsid w:val="518A411F"/>
    <w:rsid w:val="518C933F"/>
    <w:rsid w:val="5194194B"/>
    <w:rsid w:val="51C957FC"/>
    <w:rsid w:val="51CD612D"/>
    <w:rsid w:val="51D8E372"/>
    <w:rsid w:val="51EDA970"/>
    <w:rsid w:val="524E073F"/>
    <w:rsid w:val="527F5C9B"/>
    <w:rsid w:val="5292E979"/>
    <w:rsid w:val="52A99955"/>
    <w:rsid w:val="52AA6D0F"/>
    <w:rsid w:val="52AE5B70"/>
    <w:rsid w:val="52D22F50"/>
    <w:rsid w:val="52F25B15"/>
    <w:rsid w:val="539D9B70"/>
    <w:rsid w:val="53A65244"/>
    <w:rsid w:val="53EABD74"/>
    <w:rsid w:val="54022EA8"/>
    <w:rsid w:val="54051F18"/>
    <w:rsid w:val="545E47B4"/>
    <w:rsid w:val="5482B5C8"/>
    <w:rsid w:val="552CDCC7"/>
    <w:rsid w:val="553C3335"/>
    <w:rsid w:val="5581FAD7"/>
    <w:rsid w:val="559271A6"/>
    <w:rsid w:val="55D45BF2"/>
    <w:rsid w:val="55F6D873"/>
    <w:rsid w:val="5605AF79"/>
    <w:rsid w:val="56086924"/>
    <w:rsid w:val="5611F3BF"/>
    <w:rsid w:val="5629A119"/>
    <w:rsid w:val="56523B42"/>
    <w:rsid w:val="568104CF"/>
    <w:rsid w:val="56A1ECD9"/>
    <w:rsid w:val="56DF998F"/>
    <w:rsid w:val="56F5498D"/>
    <w:rsid w:val="5730CA99"/>
    <w:rsid w:val="579E005C"/>
    <w:rsid w:val="5838750E"/>
    <w:rsid w:val="583CA4C6"/>
    <w:rsid w:val="584105A3"/>
    <w:rsid w:val="588D196D"/>
    <w:rsid w:val="58A12FA0"/>
    <w:rsid w:val="58A7FACD"/>
    <w:rsid w:val="58EB7C5A"/>
    <w:rsid w:val="58ED0F81"/>
    <w:rsid w:val="58EEE64D"/>
    <w:rsid w:val="590D1DA0"/>
    <w:rsid w:val="591D51BA"/>
    <w:rsid w:val="59664259"/>
    <w:rsid w:val="59A2C077"/>
    <w:rsid w:val="5A9C9368"/>
    <w:rsid w:val="5B2988C7"/>
    <w:rsid w:val="5BBF99E9"/>
    <w:rsid w:val="5BC9ACB1"/>
    <w:rsid w:val="5BE6C5E6"/>
    <w:rsid w:val="5BF168DF"/>
    <w:rsid w:val="5C2316EB"/>
    <w:rsid w:val="5C555770"/>
    <w:rsid w:val="5C64E881"/>
    <w:rsid w:val="5C788607"/>
    <w:rsid w:val="5CFD3AA3"/>
    <w:rsid w:val="5CFD6178"/>
    <w:rsid w:val="5D0EDB2B"/>
    <w:rsid w:val="5D37DF17"/>
    <w:rsid w:val="5D3B1363"/>
    <w:rsid w:val="5D60429B"/>
    <w:rsid w:val="5D768DF7"/>
    <w:rsid w:val="5D7694CB"/>
    <w:rsid w:val="5DD74FFA"/>
    <w:rsid w:val="5DF802D7"/>
    <w:rsid w:val="5E13E915"/>
    <w:rsid w:val="5E2A8291"/>
    <w:rsid w:val="5E2D7E06"/>
    <w:rsid w:val="5E347E85"/>
    <w:rsid w:val="5E3676C3"/>
    <w:rsid w:val="5E41BF0C"/>
    <w:rsid w:val="5E7CD4DF"/>
    <w:rsid w:val="5EA6A4CC"/>
    <w:rsid w:val="5F038C3C"/>
    <w:rsid w:val="5F472199"/>
    <w:rsid w:val="5F486D9F"/>
    <w:rsid w:val="5F4CA0DC"/>
    <w:rsid w:val="5FCBD349"/>
    <w:rsid w:val="5FFD2F23"/>
    <w:rsid w:val="6005E17E"/>
    <w:rsid w:val="601EA5AB"/>
    <w:rsid w:val="60272EC3"/>
    <w:rsid w:val="6035A1E3"/>
    <w:rsid w:val="605FC5B9"/>
    <w:rsid w:val="608BCB84"/>
    <w:rsid w:val="60B23D30"/>
    <w:rsid w:val="60CC4E39"/>
    <w:rsid w:val="60DF5A4F"/>
    <w:rsid w:val="60F8A5F4"/>
    <w:rsid w:val="610B4E1A"/>
    <w:rsid w:val="6152D0A7"/>
    <w:rsid w:val="617FC24F"/>
    <w:rsid w:val="61A1A280"/>
    <w:rsid w:val="61D75CE3"/>
    <w:rsid w:val="622E8363"/>
    <w:rsid w:val="62365C21"/>
    <w:rsid w:val="6262F14A"/>
    <w:rsid w:val="6270D415"/>
    <w:rsid w:val="627517FE"/>
    <w:rsid w:val="63608934"/>
    <w:rsid w:val="63C18006"/>
    <w:rsid w:val="63C401DA"/>
    <w:rsid w:val="63F6E314"/>
    <w:rsid w:val="643DF35D"/>
    <w:rsid w:val="644320E9"/>
    <w:rsid w:val="64637635"/>
    <w:rsid w:val="646830D0"/>
    <w:rsid w:val="64CDD3C6"/>
    <w:rsid w:val="64FC04F0"/>
    <w:rsid w:val="64FF07D0"/>
    <w:rsid w:val="65041631"/>
    <w:rsid w:val="6506E902"/>
    <w:rsid w:val="6538CA18"/>
    <w:rsid w:val="654F9D36"/>
    <w:rsid w:val="65D696B1"/>
    <w:rsid w:val="65F1881A"/>
    <w:rsid w:val="65F565BC"/>
    <w:rsid w:val="660B3917"/>
    <w:rsid w:val="6630C137"/>
    <w:rsid w:val="664D71B7"/>
    <w:rsid w:val="665D8CD9"/>
    <w:rsid w:val="66A17A14"/>
    <w:rsid w:val="66DA13AD"/>
    <w:rsid w:val="66DB8A32"/>
    <w:rsid w:val="66FB720D"/>
    <w:rsid w:val="66FF7587"/>
    <w:rsid w:val="675F5B95"/>
    <w:rsid w:val="6768378C"/>
    <w:rsid w:val="677AF781"/>
    <w:rsid w:val="677F32D8"/>
    <w:rsid w:val="679E4DBD"/>
    <w:rsid w:val="67B082C5"/>
    <w:rsid w:val="67F84C4C"/>
    <w:rsid w:val="6873CB71"/>
    <w:rsid w:val="68AF8D5F"/>
    <w:rsid w:val="6958F308"/>
    <w:rsid w:val="695B23CD"/>
    <w:rsid w:val="69665ED3"/>
    <w:rsid w:val="6971D4B1"/>
    <w:rsid w:val="697FA766"/>
    <w:rsid w:val="6981E418"/>
    <w:rsid w:val="69C3B1F3"/>
    <w:rsid w:val="69DAC18F"/>
    <w:rsid w:val="69E0FDEE"/>
    <w:rsid w:val="69E67767"/>
    <w:rsid w:val="6A82FE9F"/>
    <w:rsid w:val="6AEF89C6"/>
    <w:rsid w:val="6B169698"/>
    <w:rsid w:val="6B2E34D0"/>
    <w:rsid w:val="6B304FAB"/>
    <w:rsid w:val="6B613CF4"/>
    <w:rsid w:val="6B816722"/>
    <w:rsid w:val="6B84905C"/>
    <w:rsid w:val="6B8F96B9"/>
    <w:rsid w:val="6B98F261"/>
    <w:rsid w:val="6BDB6B89"/>
    <w:rsid w:val="6C145AF9"/>
    <w:rsid w:val="6C1FDBC5"/>
    <w:rsid w:val="6CF303AA"/>
    <w:rsid w:val="6D50F071"/>
    <w:rsid w:val="6D894D2A"/>
    <w:rsid w:val="6D9FA2E0"/>
    <w:rsid w:val="6DA0226B"/>
    <w:rsid w:val="6DB87481"/>
    <w:rsid w:val="6DC064B7"/>
    <w:rsid w:val="6DD0DCCA"/>
    <w:rsid w:val="6DEC9B92"/>
    <w:rsid w:val="6E1234C1"/>
    <w:rsid w:val="6E97A315"/>
    <w:rsid w:val="6ED7458B"/>
    <w:rsid w:val="6EE7BAD9"/>
    <w:rsid w:val="6EF99594"/>
    <w:rsid w:val="6F1262A1"/>
    <w:rsid w:val="6F33596D"/>
    <w:rsid w:val="6F50E39A"/>
    <w:rsid w:val="6F712FB3"/>
    <w:rsid w:val="6F7D3168"/>
    <w:rsid w:val="6F869E78"/>
    <w:rsid w:val="6F87FF4D"/>
    <w:rsid w:val="6F882287"/>
    <w:rsid w:val="6FFE4D59"/>
    <w:rsid w:val="7022E6CA"/>
    <w:rsid w:val="704635AE"/>
    <w:rsid w:val="70759DBB"/>
    <w:rsid w:val="707DDD18"/>
    <w:rsid w:val="708C442F"/>
    <w:rsid w:val="70CA9D82"/>
    <w:rsid w:val="70DDACC9"/>
    <w:rsid w:val="70F5A535"/>
    <w:rsid w:val="7129226E"/>
    <w:rsid w:val="7149DC97"/>
    <w:rsid w:val="7174AF13"/>
    <w:rsid w:val="71D99755"/>
    <w:rsid w:val="724FB40F"/>
    <w:rsid w:val="72728F60"/>
    <w:rsid w:val="7283418C"/>
    <w:rsid w:val="72C66108"/>
    <w:rsid w:val="72D45CEF"/>
    <w:rsid w:val="72ED2479"/>
    <w:rsid w:val="731FC56E"/>
    <w:rsid w:val="73351331"/>
    <w:rsid w:val="7371287C"/>
    <w:rsid w:val="73C26240"/>
    <w:rsid w:val="74726085"/>
    <w:rsid w:val="74B7F520"/>
    <w:rsid w:val="74CAF052"/>
    <w:rsid w:val="74F0823A"/>
    <w:rsid w:val="7524C0AE"/>
    <w:rsid w:val="7527A964"/>
    <w:rsid w:val="75AD02F5"/>
    <w:rsid w:val="75B46206"/>
    <w:rsid w:val="75C90C71"/>
    <w:rsid w:val="76290908"/>
    <w:rsid w:val="768A4C01"/>
    <w:rsid w:val="76F3E67C"/>
    <w:rsid w:val="76F5A9B1"/>
    <w:rsid w:val="77013DA7"/>
    <w:rsid w:val="770C4CEC"/>
    <w:rsid w:val="77541C3B"/>
    <w:rsid w:val="778510A6"/>
    <w:rsid w:val="77F10144"/>
    <w:rsid w:val="78069CB9"/>
    <w:rsid w:val="78505B41"/>
    <w:rsid w:val="785A379D"/>
    <w:rsid w:val="786D4060"/>
    <w:rsid w:val="78ADAC9B"/>
    <w:rsid w:val="7948E74B"/>
    <w:rsid w:val="7951316E"/>
    <w:rsid w:val="796B8BF0"/>
    <w:rsid w:val="7981668F"/>
    <w:rsid w:val="79ED11D2"/>
    <w:rsid w:val="7A3EC51A"/>
    <w:rsid w:val="7A446706"/>
    <w:rsid w:val="7A4B5410"/>
    <w:rsid w:val="7A53108A"/>
    <w:rsid w:val="7AB7723A"/>
    <w:rsid w:val="7AF0FE8E"/>
    <w:rsid w:val="7AF3A6F4"/>
    <w:rsid w:val="7B96FCF6"/>
    <w:rsid w:val="7B9F22BA"/>
    <w:rsid w:val="7BC9221E"/>
    <w:rsid w:val="7C2693C7"/>
    <w:rsid w:val="7C604CF2"/>
    <w:rsid w:val="7C872A74"/>
    <w:rsid w:val="7C9356D7"/>
    <w:rsid w:val="7C9C01BD"/>
    <w:rsid w:val="7CB21F55"/>
    <w:rsid w:val="7CF37D75"/>
    <w:rsid w:val="7D738A8B"/>
    <w:rsid w:val="7DABE7AD"/>
    <w:rsid w:val="7DB7A2BF"/>
    <w:rsid w:val="7E409067"/>
    <w:rsid w:val="7EA428D2"/>
    <w:rsid w:val="7EB45D4C"/>
    <w:rsid w:val="7EB537CC"/>
    <w:rsid w:val="7EE5D658"/>
    <w:rsid w:val="7F0D59BD"/>
    <w:rsid w:val="7F23CB23"/>
    <w:rsid w:val="7F4D5DEF"/>
    <w:rsid w:val="7F59715E"/>
    <w:rsid w:val="7F61CE76"/>
    <w:rsid w:val="7F90842B"/>
    <w:rsid w:val="7FA0CE10"/>
    <w:rsid w:val="7FB645DA"/>
    <w:rsid w:val="7FD7DC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603EF"/>
  <w15:chartTrackingRefBased/>
  <w15:docId w15:val="{CDF1866E-19EE-B246-9BC3-6F560702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Thesis"/>
    <w:basedOn w:val="Normal"/>
    <w:next w:val="Normal"/>
    <w:link w:val="FootnoteTextChar"/>
    <w:autoRedefine/>
    <w:uiPriority w:val="99"/>
    <w:unhideWhenUsed/>
    <w:qFormat/>
    <w:rsid w:val="00617DC5"/>
    <w:pPr>
      <w:spacing w:before="240" w:after="240"/>
    </w:pPr>
    <w:rPr>
      <w:rFonts w:ascii="Times New Roman" w:hAnsi="Times New Roman"/>
    </w:rPr>
  </w:style>
  <w:style w:type="character" w:customStyle="1" w:styleId="FootnoteTextChar">
    <w:name w:val="Footnote Text Char"/>
    <w:aliases w:val="Footnote Text-Thesis Char"/>
    <w:basedOn w:val="DefaultParagraphFont"/>
    <w:link w:val="FootnoteText"/>
    <w:uiPriority w:val="99"/>
    <w:rsid w:val="00617DC5"/>
    <w:rPr>
      <w:rFonts w:ascii="Times New Roman" w:hAnsi="Times New Roman"/>
    </w:rPr>
  </w:style>
  <w:style w:type="character" w:styleId="FootnoteReference">
    <w:name w:val="footnote reference"/>
    <w:basedOn w:val="DefaultParagraphFont"/>
    <w:uiPriority w:val="99"/>
    <w:unhideWhenUsed/>
    <w:rsid w:val="00617DC5"/>
    <w:rPr>
      <w:vertAlign w:val="superscript"/>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82C2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2C2D"/>
    <w:rPr>
      <w:rFonts w:ascii="Times New Roman" w:hAnsi="Times New Roman" w:cs="Times New Roman"/>
      <w:sz w:val="18"/>
      <w:szCs w:val="18"/>
    </w:rPr>
  </w:style>
  <w:style w:type="paragraph" w:styleId="Header">
    <w:name w:val="header"/>
    <w:basedOn w:val="Normal"/>
    <w:link w:val="HeaderChar"/>
    <w:uiPriority w:val="99"/>
    <w:unhideWhenUsed/>
    <w:rsid w:val="00C82C2D"/>
    <w:pPr>
      <w:tabs>
        <w:tab w:val="center" w:pos="4680"/>
        <w:tab w:val="right" w:pos="9360"/>
      </w:tabs>
    </w:pPr>
  </w:style>
  <w:style w:type="character" w:customStyle="1" w:styleId="HeaderChar">
    <w:name w:val="Header Char"/>
    <w:basedOn w:val="DefaultParagraphFont"/>
    <w:link w:val="Header"/>
    <w:uiPriority w:val="99"/>
    <w:rsid w:val="00C82C2D"/>
  </w:style>
  <w:style w:type="paragraph" w:styleId="Footer">
    <w:name w:val="footer"/>
    <w:basedOn w:val="Normal"/>
    <w:link w:val="FooterChar"/>
    <w:uiPriority w:val="99"/>
    <w:unhideWhenUsed/>
    <w:rsid w:val="00C82C2D"/>
    <w:pPr>
      <w:tabs>
        <w:tab w:val="center" w:pos="4680"/>
        <w:tab w:val="right" w:pos="9360"/>
      </w:tabs>
    </w:pPr>
  </w:style>
  <w:style w:type="character" w:customStyle="1" w:styleId="FooterChar">
    <w:name w:val="Footer Char"/>
    <w:basedOn w:val="DefaultParagraphFont"/>
    <w:link w:val="Footer"/>
    <w:uiPriority w:val="99"/>
    <w:rsid w:val="00C82C2D"/>
  </w:style>
  <w:style w:type="paragraph" w:styleId="CommentSubject">
    <w:name w:val="annotation subject"/>
    <w:basedOn w:val="CommentText"/>
    <w:next w:val="CommentText"/>
    <w:link w:val="CommentSubjectChar"/>
    <w:uiPriority w:val="99"/>
    <w:semiHidden/>
    <w:unhideWhenUsed/>
    <w:rsid w:val="00930F5F"/>
    <w:rPr>
      <w:b/>
      <w:bCs/>
    </w:rPr>
  </w:style>
  <w:style w:type="character" w:customStyle="1" w:styleId="CommentSubjectChar">
    <w:name w:val="Comment Subject Char"/>
    <w:basedOn w:val="CommentTextChar"/>
    <w:link w:val="CommentSubject"/>
    <w:uiPriority w:val="99"/>
    <w:semiHidden/>
    <w:rsid w:val="00930F5F"/>
    <w:rPr>
      <w:b/>
      <w:bCs/>
      <w:sz w:val="20"/>
      <w:szCs w:val="20"/>
    </w:rPr>
  </w:style>
  <w:style w:type="paragraph" w:styleId="Revision">
    <w:name w:val="Revision"/>
    <w:hidden/>
    <w:uiPriority w:val="99"/>
    <w:semiHidden/>
    <w:rsid w:val="004E4F2A"/>
  </w:style>
  <w:style w:type="character" w:styleId="PageNumber">
    <w:name w:val="page number"/>
    <w:basedOn w:val="DefaultParagraphFont"/>
    <w:uiPriority w:val="99"/>
    <w:semiHidden/>
    <w:unhideWhenUsed/>
    <w:rsid w:val="00970DD1"/>
  </w:style>
  <w:style w:type="character" w:styleId="Hyperlink">
    <w:name w:val="Hyperlink"/>
    <w:basedOn w:val="DefaultParagraphFont"/>
    <w:uiPriority w:val="99"/>
    <w:unhideWhenUsed/>
    <w:rsid w:val="004B72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music/Marcos_H_Bolanos/" TargetMode="External"/><Relationship Id="rId13" Type="http://schemas.openxmlformats.org/officeDocument/2006/relationships/hyperlink" Target="http://freemusicarchive.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reemusicarchive.org/music/Marcos_H_Bolanos/Unchained_Melodies_Vol2/Surfing_Day_master" TargetMode="External"/><Relationship Id="rId12" Type="http://schemas.openxmlformats.org/officeDocument/2006/relationships/hyperlink" Target="http://freemusicarchive.org/music/Twin_Gun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freemusicarchive.org/music/Twin_Guns/Live_on_WFMUs_Three_Chord_Monte_with_Joe_Belock_-_May_30_2016/Twin_Guns_-_07_-_Living_In_A_Drea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creativecommons.org/licenses/by-nc-nd/4.0/"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freemusicarchive.org/" TargetMode="External"/><Relationship Id="rId14" Type="http://schemas.openxmlformats.org/officeDocument/2006/relationships/hyperlink" Target="http://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BCA57-9B3E-407F-A2F7-B722B0BA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2048</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Barrett</dc:creator>
  <cp:keywords/>
  <dc:description/>
  <cp:lastModifiedBy>Joshua S. Dacey</cp:lastModifiedBy>
  <cp:revision>343</cp:revision>
  <cp:lastPrinted>2019-09-16T15:28:00Z</cp:lastPrinted>
  <dcterms:created xsi:type="dcterms:W3CDTF">2019-08-12T13:30:00Z</dcterms:created>
  <dcterms:modified xsi:type="dcterms:W3CDTF">2019-12-18T15:45:00Z</dcterms:modified>
</cp:coreProperties>
</file>